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44E7" w:rsidRPr="00911CFE" w:rsidRDefault="004744E7" w:rsidP="004744E7">
      <w:pPr>
        <w:pStyle w:val="aa"/>
        <w:spacing w:after="0"/>
        <w:ind w:firstLine="567"/>
        <w:contextualSpacing/>
        <w:jc w:val="right"/>
        <w:rPr>
          <w:rFonts w:ascii="GHEA Grapalat" w:hAnsi="GHEA Grapalat" w:cs="Sylfaen"/>
          <w:i/>
          <w:sz w:val="16"/>
          <w:lang w:val="ru-RU"/>
        </w:rPr>
      </w:pPr>
      <w:r>
        <w:rPr>
          <w:rFonts w:ascii="GHEA Grapalat" w:hAnsi="GHEA Grapalat" w:cs="Sylfaen"/>
          <w:i/>
          <w:sz w:val="16"/>
        </w:rPr>
        <w:t xml:space="preserve">Приложение № </w:t>
      </w:r>
      <w:r>
        <w:rPr>
          <w:rFonts w:ascii="GHEA Grapalat" w:hAnsi="GHEA Grapalat" w:cs="Sylfaen"/>
          <w:i/>
          <w:sz w:val="16"/>
          <w:lang w:val="ru-RU"/>
        </w:rPr>
        <w:t>3</w:t>
      </w:r>
    </w:p>
    <w:p w:rsidR="004744E7" w:rsidRDefault="004744E7" w:rsidP="004744E7">
      <w:pPr>
        <w:pStyle w:val="aa"/>
        <w:spacing w:after="0"/>
        <w:ind w:firstLine="567"/>
        <w:contextualSpacing/>
        <w:jc w:val="right"/>
        <w:rPr>
          <w:rFonts w:ascii="GHEA Grapalat" w:hAnsi="GHEA Grapalat" w:cs="Sylfaen"/>
          <w:i/>
          <w:sz w:val="16"/>
          <w:lang w:val="hy-AM"/>
        </w:rPr>
      </w:pPr>
      <w:r>
        <w:rPr>
          <w:rFonts w:ascii="GHEA Grapalat" w:hAnsi="GHEA Grapalat" w:cs="Sylfaen"/>
          <w:i/>
          <w:sz w:val="16"/>
          <w:lang w:val="hy-AM"/>
        </w:rPr>
        <w:t>Министра финансов РА от 26 февраля 2024 г.</w:t>
      </w:r>
    </w:p>
    <w:p w:rsidR="004744E7" w:rsidRPr="00A2575E" w:rsidRDefault="004744E7" w:rsidP="004744E7">
      <w:pPr>
        <w:pStyle w:val="aa"/>
        <w:ind w:right="-7" w:firstLine="567"/>
        <w:jc w:val="right"/>
        <w:rPr>
          <w:ins w:id="0" w:author="Inesa Kocharyan" w:date="2024-02-12T15:51:00Z"/>
          <w:rFonts w:ascii="GHEA Grapalat" w:hAnsi="GHEA Grapalat" w:cs="Sylfaen"/>
          <w:i/>
          <w:sz w:val="18"/>
          <w:lang w:val="hy-AM"/>
        </w:rPr>
      </w:pPr>
      <w:r>
        <w:rPr>
          <w:rFonts w:ascii="GHEA Grapalat" w:hAnsi="GHEA Grapalat" w:cs="Sylfaen"/>
          <w:i/>
          <w:sz w:val="16"/>
          <w:lang w:val="hy-AM"/>
        </w:rPr>
        <w:t>Приказ № 31-А</w:t>
      </w:r>
      <w:r w:rsidRPr="00A2575E">
        <w:rPr>
          <w:rFonts w:ascii="GHEA Grapalat" w:hAnsi="GHEA Grapalat" w:cs="Sylfaen"/>
          <w:i/>
          <w:sz w:val="18"/>
          <w:lang w:val="hy-AM"/>
        </w:rPr>
        <w:t xml:space="preserve">                                                                                           </w:t>
      </w:r>
    </w:p>
    <w:p w:rsidR="004744E7" w:rsidRPr="009E1915" w:rsidRDefault="004744E7" w:rsidP="004744E7">
      <w:pPr>
        <w:pStyle w:val="aa"/>
        <w:ind w:right="-7" w:firstLine="567"/>
        <w:jc w:val="right"/>
        <w:rPr>
          <w:rFonts w:ascii="GHEA Grapalat" w:hAnsi="GHEA Grapalat" w:cs="Sylfaen"/>
          <w:i/>
          <w:sz w:val="18"/>
          <w:lang w:val="hy-AM"/>
        </w:rPr>
      </w:pPr>
      <w:r w:rsidRPr="009E1915">
        <w:rPr>
          <w:rFonts w:ascii="GHEA Grapalat" w:hAnsi="GHEA Grapalat" w:cs="Sylfaen"/>
          <w:i/>
          <w:sz w:val="18"/>
          <w:lang w:val="hy-AM"/>
        </w:rPr>
        <w:t xml:space="preserve">                                                                                            </w:t>
      </w:r>
    </w:p>
    <w:p w:rsidR="004744E7" w:rsidRPr="00A16BE7" w:rsidRDefault="004744E7" w:rsidP="004744E7">
      <w:pPr>
        <w:pStyle w:val="aa"/>
        <w:spacing w:after="0" w:line="360" w:lineRule="auto"/>
        <w:ind w:firstLine="567"/>
        <w:jc w:val="right"/>
        <w:rPr>
          <w:rFonts w:ascii="GHEA Grapalat" w:hAnsi="GHEA Grapalat" w:cs="Sylfaen"/>
          <w:i/>
          <w:sz w:val="16"/>
          <w:lang w:val="hy-AM"/>
        </w:rPr>
      </w:pPr>
      <w:r w:rsidRPr="009E1915">
        <w:rPr>
          <w:rFonts w:ascii="GHEA Grapalat" w:hAnsi="GHEA Grapalat" w:cs="Sylfaen"/>
          <w:i/>
          <w:sz w:val="16"/>
          <w:lang w:val="hy-AM"/>
        </w:rPr>
        <w:t>Приложение N 8</w:t>
      </w:r>
    </w:p>
    <w:p w:rsidR="004744E7" w:rsidRDefault="004744E7" w:rsidP="004744E7">
      <w:pPr>
        <w:pStyle w:val="aa"/>
        <w:spacing w:after="0" w:line="480" w:lineRule="auto"/>
        <w:ind w:firstLine="567"/>
        <w:jc w:val="right"/>
        <w:rPr>
          <w:rFonts w:ascii="GHEA Grapalat" w:hAnsi="GHEA Grapalat" w:cs="Sylfaen"/>
          <w:i/>
          <w:sz w:val="16"/>
          <w:lang w:val="hy-AM"/>
        </w:rPr>
      </w:pPr>
      <w:r>
        <w:rPr>
          <w:rFonts w:ascii="GHEA Grapalat" w:hAnsi="GHEA Grapalat" w:cs="Sylfaen"/>
          <w:i/>
          <w:sz w:val="16"/>
          <w:lang w:val="hy-AM"/>
        </w:rPr>
        <w:t>министра финансов РА 1 марта 2023 года.</w:t>
      </w:r>
    </w:p>
    <w:p w:rsidR="004744E7" w:rsidRDefault="004744E7" w:rsidP="004744E7">
      <w:pPr>
        <w:pStyle w:val="aa"/>
        <w:spacing w:after="0"/>
        <w:ind w:right="-7" w:firstLine="567"/>
        <w:jc w:val="right"/>
        <w:rPr>
          <w:rFonts w:ascii="GHEA Grapalat" w:hAnsi="GHEA Grapalat" w:cs="Sylfaen"/>
          <w:i/>
          <w:sz w:val="18"/>
          <w:szCs w:val="20"/>
          <w:lang w:val="af-ZA" w:eastAsia="ru-RU"/>
        </w:rPr>
      </w:pPr>
      <w:r>
        <w:rPr>
          <w:rFonts w:ascii="GHEA Grapalat" w:hAnsi="GHEA Grapalat" w:cs="Sylfaen"/>
          <w:i/>
          <w:sz w:val="16"/>
          <w:lang w:val="hy-AM"/>
        </w:rPr>
        <w:t>Приказ № 87-А</w:t>
      </w:r>
    </w:p>
    <w:p w:rsidR="004744E7" w:rsidRPr="001F7800" w:rsidRDefault="004744E7" w:rsidP="004744E7">
      <w:pPr>
        <w:pStyle w:val="aa"/>
        <w:spacing w:after="0"/>
        <w:ind w:right="-7" w:firstLine="567"/>
        <w:jc w:val="right"/>
        <w:rPr>
          <w:rFonts w:ascii="GHEA Grapalat" w:hAnsi="GHEA Grapalat" w:cs="Sylfaen"/>
          <w:i/>
          <w:sz w:val="16"/>
          <w:lang w:val="af-ZA"/>
        </w:rPr>
      </w:pPr>
    </w:p>
    <w:p w:rsidR="004744E7" w:rsidRPr="00E6597C" w:rsidRDefault="004744E7" w:rsidP="004744E7">
      <w:pPr>
        <w:pStyle w:val="aa"/>
        <w:spacing w:after="0"/>
        <w:ind w:right="-7" w:firstLine="567"/>
        <w:jc w:val="right"/>
        <w:rPr>
          <w:rFonts w:ascii="GHEA Grapalat" w:hAnsi="GHEA Grapalat" w:cs="Sylfaen"/>
          <w:i/>
          <w:u w:val="single"/>
          <w:lang w:val="af-ZA" w:eastAsia="ru-RU"/>
        </w:rPr>
      </w:pPr>
      <w:r w:rsidRPr="00217530">
        <w:rPr>
          <w:rFonts w:ascii="GHEA Grapalat" w:hAnsi="GHEA Grapalat" w:cs="Sylfaen"/>
          <w:i/>
          <w:u w:val="single"/>
          <w:lang w:val="hy-AM" w:eastAsia="ru-RU"/>
        </w:rPr>
        <w:t>Образцовый</w:t>
      </w:r>
      <w:r w:rsidRPr="00E6597C">
        <w:rPr>
          <w:rFonts w:ascii="GHEA Grapalat" w:hAnsi="GHEA Grapalat" w:cs="Sylfaen"/>
          <w:i/>
          <w:u w:val="single"/>
          <w:lang w:val="af-ZA" w:eastAsia="ru-RU"/>
        </w:rPr>
        <w:t xml:space="preserve"> </w:t>
      </w:r>
      <w:r w:rsidRPr="00217530">
        <w:rPr>
          <w:rFonts w:ascii="GHEA Grapalat" w:hAnsi="GHEA Grapalat" w:cs="Sylfaen"/>
          <w:i/>
          <w:u w:val="single"/>
          <w:lang w:val="hy-AM" w:eastAsia="ru-RU"/>
        </w:rPr>
        <w:t>форма</w:t>
      </w:r>
    </w:p>
    <w:p w:rsidR="004744E7" w:rsidRDefault="004744E7" w:rsidP="00431C72">
      <w:pPr>
        <w:pStyle w:val="a3"/>
        <w:spacing w:line="240" w:lineRule="auto"/>
        <w:jc w:val="center"/>
        <w:rPr>
          <w:rFonts w:ascii="GHEA Grapalat" w:hAnsi="GHEA Grapalat"/>
          <w:i w:val="0"/>
          <w:lang w:val="af-ZA"/>
        </w:rPr>
      </w:pPr>
    </w:p>
    <w:p w:rsidR="004744E7" w:rsidRDefault="004744E7" w:rsidP="00431C72">
      <w:pPr>
        <w:pStyle w:val="a3"/>
        <w:spacing w:line="240" w:lineRule="auto"/>
        <w:jc w:val="center"/>
        <w:rPr>
          <w:rFonts w:ascii="GHEA Grapalat" w:hAnsi="GHEA Grapalat"/>
          <w:i w:val="0"/>
          <w:lang w:val="af-ZA"/>
        </w:rPr>
      </w:pPr>
    </w:p>
    <w:p w:rsidR="00431C72" w:rsidRPr="005E1F72" w:rsidRDefault="00431C72" w:rsidP="00431C72">
      <w:pPr>
        <w:pStyle w:val="a3"/>
        <w:spacing w:line="240" w:lineRule="auto"/>
        <w:jc w:val="center"/>
        <w:rPr>
          <w:rFonts w:ascii="GHEA Grapalat" w:hAnsi="GHEA Grapalat"/>
          <w:i w:val="0"/>
          <w:lang w:val="af-ZA"/>
        </w:rPr>
      </w:pPr>
      <w:r w:rsidRPr="005E1F72">
        <w:rPr>
          <w:rFonts w:ascii="GHEA Grapalat" w:hAnsi="GHEA Grapalat"/>
          <w:i w:val="0"/>
          <w:lang w:val="af-ZA"/>
        </w:rPr>
        <w:t>ЗАЯВЛЕНИЕ:</w:t>
      </w:r>
    </w:p>
    <w:p w:rsidR="00642EFE" w:rsidRPr="005E1F72" w:rsidRDefault="00431C72" w:rsidP="00431C72">
      <w:pPr>
        <w:pStyle w:val="a3"/>
        <w:spacing w:line="240" w:lineRule="auto"/>
        <w:jc w:val="center"/>
        <w:rPr>
          <w:rFonts w:ascii="GHEA Grapalat" w:hAnsi="GHEA Grapalat"/>
          <w:i w:val="0"/>
          <w:lang w:val="af-ZA"/>
        </w:rPr>
      </w:pPr>
      <w:r>
        <w:rPr>
          <w:rFonts w:ascii="GHEA Grapalat" w:hAnsi="GHEA Grapalat"/>
          <w:i w:val="0"/>
          <w:lang w:val="af-ZA"/>
        </w:rPr>
        <w:t>О ЗАПРОСЕ РЕЙТИНГА</w:t>
      </w:r>
    </w:p>
    <w:p w:rsidR="00642EFE" w:rsidRPr="005E1F72" w:rsidRDefault="00642EFE" w:rsidP="00EF3662">
      <w:pPr>
        <w:pStyle w:val="a3"/>
        <w:spacing w:line="240" w:lineRule="auto"/>
        <w:jc w:val="center"/>
        <w:rPr>
          <w:rFonts w:ascii="GHEA Grapalat" w:hAnsi="GHEA Grapalat"/>
          <w:i w:val="0"/>
          <w:lang w:val="af-ZA"/>
        </w:rPr>
      </w:pPr>
    </w:p>
    <w:p w:rsidR="00642EFE" w:rsidRPr="005E1F72" w:rsidRDefault="00642EFE" w:rsidP="00EF3662">
      <w:pPr>
        <w:pStyle w:val="a3"/>
        <w:spacing w:line="240" w:lineRule="auto"/>
        <w:jc w:val="center"/>
        <w:rPr>
          <w:rFonts w:ascii="GHEA Grapalat" w:hAnsi="GHEA Grapalat"/>
          <w:i w:val="0"/>
          <w:lang w:val="af-ZA"/>
        </w:rPr>
      </w:pPr>
      <w:r w:rsidRPr="005E1F72">
        <w:rPr>
          <w:rFonts w:ascii="GHEA Grapalat" w:hAnsi="GHEA Grapalat"/>
          <w:i w:val="0"/>
          <w:lang w:val="af-ZA"/>
        </w:rPr>
        <w:t>Настоящий текст заявления утверждается оценочной комиссией.</w:t>
      </w:r>
    </w:p>
    <w:p w:rsidR="0055550A" w:rsidRPr="00236781" w:rsidRDefault="005C7882" w:rsidP="0055550A">
      <w:pPr>
        <w:pStyle w:val="a3"/>
        <w:spacing w:line="240" w:lineRule="auto"/>
        <w:jc w:val="center"/>
        <w:rPr>
          <w:rFonts w:ascii="GHEA Grapalat" w:hAnsi="GHEA Grapalat"/>
          <w:i w:val="0"/>
          <w:color w:val="000000" w:themeColor="text1"/>
          <w:lang w:val="af-ZA"/>
        </w:rPr>
      </w:pPr>
      <w:r w:rsidRPr="0060225D">
        <w:rPr>
          <w:rFonts w:ascii="GHEA Grapalat" w:hAnsi="GHEA Grapalat"/>
          <w:i w:val="0"/>
          <w:color w:val="000000" w:themeColor="text1"/>
          <w:lang w:val="af-ZA"/>
        </w:rPr>
        <w:t xml:space="preserve">По решению </w:t>
      </w:r>
      <w:r w:rsidR="003E33C0" w:rsidRPr="0024733B">
        <w:rPr>
          <w:rFonts w:ascii="GHEA Grapalat" w:hAnsi="GHEA Grapalat"/>
          <w:i w:val="0"/>
          <w:color w:val="000000" w:themeColor="text1"/>
          <w:lang w:val="ru-RU"/>
        </w:rPr>
        <w:t xml:space="preserve">сентября </w:t>
      </w:r>
      <w:r>
        <w:rPr>
          <w:rFonts w:ascii="GHEA Grapalat" w:hAnsi="GHEA Grapalat"/>
          <w:i w:val="0"/>
          <w:color w:val="000000" w:themeColor="text1"/>
          <w:lang w:val="af-ZA"/>
        </w:rPr>
        <w:t>2024 г.</w:t>
      </w:r>
    </w:p>
    <w:p w:rsidR="0055550A" w:rsidRPr="00236781" w:rsidRDefault="0055550A" w:rsidP="0055550A">
      <w:pPr>
        <w:pStyle w:val="a3"/>
        <w:spacing w:line="240" w:lineRule="auto"/>
        <w:jc w:val="center"/>
        <w:rPr>
          <w:rFonts w:ascii="GHEA Grapalat" w:hAnsi="GHEA Grapalat"/>
          <w:i w:val="0"/>
          <w:color w:val="000000" w:themeColor="text1"/>
          <w:lang w:val="af-ZA"/>
        </w:rPr>
      </w:pPr>
    </w:p>
    <w:p w:rsidR="0091042F" w:rsidRPr="00E569B3" w:rsidRDefault="0055550A" w:rsidP="00EF3662">
      <w:pPr>
        <w:pStyle w:val="a3"/>
        <w:spacing w:line="240" w:lineRule="auto"/>
        <w:jc w:val="center"/>
        <w:rPr>
          <w:rFonts w:ascii="GHEA Grapalat" w:hAnsi="GHEA Grapalat"/>
          <w:i w:val="0"/>
          <w:lang w:val="af-ZA"/>
        </w:rPr>
      </w:pPr>
      <w:r w:rsidRPr="00C5120A">
        <w:rPr>
          <w:rFonts w:ascii="GHEA Grapalat" w:hAnsi="GHEA Grapalat"/>
          <w:b/>
          <w:i w:val="0"/>
          <w:color w:val="000000" w:themeColor="text1"/>
          <w:lang w:val="af-ZA"/>
        </w:rPr>
        <w:t>Код процедуры:</w:t>
      </w:r>
      <w:r w:rsidR="00E569B3" w:rsidRPr="002A4DB6">
        <w:rPr>
          <w:rFonts w:ascii="Calibri" w:hAnsi="Calibri" w:cs="Calibri"/>
          <w:b/>
          <w:i w:val="0"/>
          <w:sz w:val="22"/>
          <w:szCs w:val="22"/>
          <w:lang w:val="hy-AM"/>
        </w:rPr>
        <w:t xml:space="preserve"> </w:t>
      </w:r>
      <w:r w:rsidR="00F563AB" w:rsidRPr="00E65E2E">
        <w:rPr>
          <w:rFonts w:ascii="GHEA Grapalat" w:hAnsi="GHEA Grapalat"/>
          <w:b/>
          <w:i w:val="0"/>
          <w:sz w:val="22"/>
          <w:szCs w:val="22"/>
          <w:lang w:val="hy-AM"/>
        </w:rPr>
        <w:t xml:space="preserve">« </w:t>
      </w:r>
      <w:r w:rsidR="00855188">
        <w:rPr>
          <w:rFonts w:ascii="GHEA Grapalat" w:hAnsi="GHEA Grapalat" w:cs="Sylfaen"/>
          <w:b/>
          <w:i w:val="0"/>
          <w:sz w:val="22"/>
          <w:szCs w:val="22"/>
          <w:lang w:val="es-ES"/>
        </w:rPr>
        <w:t xml:space="preserve">АМГ </w:t>
      </w:r>
      <w:r w:rsidR="00855188">
        <w:rPr>
          <w:rFonts w:ascii="GHEA Grapalat" w:hAnsi="GHEA Grapalat" w:cs="Sylfaen"/>
          <w:b/>
          <w:i w:val="0"/>
          <w:sz w:val="22"/>
          <w:szCs w:val="22"/>
          <w:lang w:val="ru-RU"/>
        </w:rPr>
        <w:t xml:space="preserve">ДШДД </w:t>
      </w:r>
      <w:r w:rsidR="00F563AB">
        <w:rPr>
          <w:rFonts w:ascii="GHEA Grapalat" w:hAnsi="GHEA Grapalat" w:cs="Sylfaen"/>
          <w:b/>
          <w:i w:val="0"/>
          <w:sz w:val="22"/>
          <w:szCs w:val="22"/>
          <w:lang w:val="es-ES"/>
        </w:rPr>
        <w:t xml:space="preserve">-ГАШШДЗБ-2024/01 </w:t>
      </w:r>
      <w:r w:rsidR="00F563AB" w:rsidRPr="00E65E2E">
        <w:rPr>
          <w:rFonts w:ascii="GHEA Grapalat" w:hAnsi="GHEA Grapalat"/>
          <w:b/>
          <w:i w:val="0"/>
          <w:sz w:val="22"/>
          <w:szCs w:val="22"/>
          <w:lang w:val="hy-AM"/>
        </w:rPr>
        <w:t>»</w:t>
      </w:r>
      <w:r w:rsidR="00F563AB" w:rsidRPr="004B1AE3">
        <w:rPr>
          <w:rFonts w:ascii="GHEA Grapalat" w:hAnsi="GHEA Grapalat" w:cs="Sylfaen"/>
          <w:b/>
          <w:i w:val="0"/>
          <w:sz w:val="22"/>
          <w:szCs w:val="22"/>
          <w:lang w:val="hy-AM"/>
        </w:rPr>
        <w:t xml:space="preserve">  </w:t>
      </w:r>
    </w:p>
    <w:p w:rsidR="0091042F" w:rsidRPr="005E1F72" w:rsidRDefault="0091042F" w:rsidP="00EF3662">
      <w:pPr>
        <w:pStyle w:val="a3"/>
        <w:spacing w:line="240" w:lineRule="auto"/>
        <w:rPr>
          <w:rFonts w:ascii="GHEA Grapalat" w:hAnsi="GHEA Grapalat"/>
          <w:i w:val="0"/>
          <w:lang w:val="af-ZA"/>
        </w:rPr>
      </w:pPr>
    </w:p>
    <w:p w:rsidR="0055550A" w:rsidRPr="00FD4075" w:rsidRDefault="0055550A" w:rsidP="00F563AB">
      <w:pPr>
        <w:tabs>
          <w:tab w:val="left" w:pos="7410"/>
        </w:tabs>
        <w:rPr>
          <w:rFonts w:ascii="GHEA Grapalat" w:hAnsi="GHEA Grapalat"/>
          <w:i/>
          <w:color w:val="000000" w:themeColor="text1"/>
          <w:sz w:val="20"/>
          <w:szCs w:val="20"/>
          <w:lang w:val="af-ZA"/>
        </w:rPr>
      </w:pPr>
      <w:r w:rsidRPr="00B51054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Клиент: </w:t>
      </w:r>
      <w:r w:rsidR="00F563AB" w:rsidRPr="008965B8">
        <w:rPr>
          <w:rFonts w:ascii="GHEA Grapalat" w:hAnsi="GHEA Grapalat" w:cs="Sylfaen"/>
          <w:sz w:val="20"/>
          <w:szCs w:val="20"/>
          <w:lang w:val="de-DE"/>
        </w:rPr>
        <w:t>«</w:t>
      </w:r>
      <w:r w:rsidR="0024733B" w:rsidRPr="0024733B">
        <w:t xml:space="preserve"> </w:t>
      </w:r>
      <w:r w:rsidR="0024733B" w:rsidRPr="00073BFE">
        <w:rPr>
          <w:rFonts w:ascii="GHEA Grapalat" w:hAnsi="GHEA Grapalat"/>
          <w:lang w:val="af-ZA"/>
        </w:rPr>
        <w:t>с</w:t>
      </w:r>
      <w:r w:rsidR="0024733B">
        <w:rPr>
          <w:rFonts w:ascii="GHEA Grapalat" w:hAnsi="GHEA Grapalat"/>
          <w:lang w:val="ru-RU"/>
        </w:rPr>
        <w:t xml:space="preserve">. </w:t>
      </w:r>
      <w:proofErr w:type="gramStart"/>
      <w:r w:rsidR="0024733B" w:rsidRPr="0024733B">
        <w:t>Дзорагюх</w:t>
      </w:r>
      <w:r w:rsidR="00F563AB" w:rsidRPr="008965B8">
        <w:rPr>
          <w:rFonts w:ascii="GHEA Grapalat" w:hAnsi="GHEA Grapalat" w:cs="Sylfaen"/>
          <w:sz w:val="20"/>
          <w:szCs w:val="20"/>
          <w:lang w:val="de-DE"/>
        </w:rPr>
        <w:t xml:space="preserve"> </w:t>
      </w:r>
      <w:r w:rsidR="00F563AB" w:rsidRPr="008965B8">
        <w:rPr>
          <w:rFonts w:ascii="GHEA Grapalat" w:hAnsi="GHEA Grapalat" w:cs="Sylfaen"/>
          <w:sz w:val="20"/>
          <w:szCs w:val="20"/>
          <w:lang w:val="hy-AM"/>
        </w:rPr>
        <w:t>,</w:t>
      </w:r>
      <w:proofErr w:type="gramEnd"/>
      <w:r w:rsidR="00F563AB" w:rsidRPr="008965B8">
        <w:rPr>
          <w:rFonts w:ascii="GHEA Grapalat" w:hAnsi="GHEA Grapalat" w:cs="Sylfaen"/>
          <w:sz w:val="20"/>
          <w:szCs w:val="20"/>
          <w:lang w:val="hy-AM"/>
        </w:rPr>
        <w:t xml:space="preserve"> Гегаркуникский марз, РА» . Начальная </w:t>
      </w:r>
      <w:r w:rsidR="00DC60A9" w:rsidRPr="00DC60A9">
        <w:rPr>
          <w:rFonts w:ascii="GHEA Grapalat" w:hAnsi="GHEA Grapalat" w:cs="Arial Armenian"/>
          <w:b/>
          <w:sz w:val="20"/>
          <w:szCs w:val="20"/>
          <w:lang w:val="nb-NO"/>
        </w:rPr>
        <w:t xml:space="preserve">школа </w:t>
      </w:r>
      <w:r w:rsidR="00DC60A9" w:rsidRPr="00DC60A9">
        <w:rPr>
          <w:rFonts w:ascii="GHEA Grapalat" w:hAnsi="GHEA Grapalat"/>
          <w:b/>
          <w:sz w:val="20"/>
          <w:szCs w:val="20"/>
          <w:lang w:val="hy-AM"/>
        </w:rPr>
        <w:t>имени Казаряна</w:t>
      </w:r>
      <w:r w:rsidR="00F563AB" w:rsidRPr="00D2246F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F563AB" w:rsidRPr="008965B8">
        <w:rPr>
          <w:rFonts w:ascii="GHEA Grapalat" w:hAnsi="GHEA Grapalat" w:cs="Sylfaen"/>
          <w:sz w:val="20"/>
          <w:szCs w:val="20"/>
          <w:lang w:val="de-DE"/>
        </w:rPr>
        <w:t xml:space="preserve">« </w:t>
      </w:r>
      <w:r w:rsidR="00F563AB" w:rsidRPr="008965B8">
        <w:rPr>
          <w:rFonts w:ascii="GHEA Grapalat" w:hAnsi="GHEA Grapalat" w:cs="Arial Armenian"/>
          <w:sz w:val="20"/>
          <w:szCs w:val="20"/>
          <w:lang w:val="fr-FR"/>
        </w:rPr>
        <w:t xml:space="preserve">СНОК » </w:t>
      </w:r>
      <w:r w:rsidR="00F563AB" w:rsidRPr="00B51054">
        <w:rPr>
          <w:rFonts w:ascii="GHEA Grapalat" w:hAnsi="GHEA Grapalat" w:cs="Sylfaen"/>
          <w:b/>
          <w:i/>
          <w:sz w:val="18"/>
          <w:szCs w:val="18"/>
          <w:lang w:val="af-ZA"/>
        </w:rPr>
        <w:t>,</w:t>
      </w:r>
      <w:r w:rsidRPr="00236781">
        <w:rPr>
          <w:rFonts w:ascii="GHEA Grapalat" w:hAnsi="GHEA Grapalat"/>
          <w:b/>
          <w:color w:val="000000" w:themeColor="text1"/>
          <w:lang w:val="af-ZA"/>
        </w:rPr>
        <w:t xml:space="preserve">  </w:t>
      </w:r>
      <w:r w:rsidRPr="00FD4075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который расположен в </w:t>
      </w:r>
      <w:r w:rsidR="00855188">
        <w:rPr>
          <w:rFonts w:ascii="GHEA Grapalat" w:hAnsi="GHEA Grapalat"/>
          <w:b/>
          <w:sz w:val="20"/>
          <w:szCs w:val="20"/>
          <w:lang w:val="af-ZA"/>
        </w:rPr>
        <w:t xml:space="preserve">Гегаркуникском марзе РА, гр. </w:t>
      </w:r>
      <w:r w:rsidR="00855188">
        <w:rPr>
          <w:rFonts w:ascii="GHEA Grapalat" w:hAnsi="GHEA Grapalat"/>
          <w:b/>
          <w:sz w:val="20"/>
          <w:szCs w:val="20"/>
          <w:lang w:val="ru-RU"/>
        </w:rPr>
        <w:t xml:space="preserve">Дзорагюх </w:t>
      </w:r>
      <w:r w:rsidR="0060225D" w:rsidRPr="00FD4075">
        <w:rPr>
          <w:rFonts w:ascii="GHEA Grapalat" w:hAnsi="GHEA Grapalat"/>
          <w:b/>
          <w:sz w:val="20"/>
          <w:szCs w:val="20"/>
          <w:lang w:val="af-ZA"/>
        </w:rPr>
        <w:t xml:space="preserve">, </w:t>
      </w:r>
      <w:r w:rsidR="00F45A07" w:rsidRPr="00FD4075">
        <w:rPr>
          <w:rFonts w:ascii="GHEA Grapalat" w:hAnsi="GHEA Grapalat" w:cs="Arial Armenian"/>
          <w:b/>
          <w:sz w:val="20"/>
          <w:szCs w:val="20"/>
          <w:lang w:val="fr-FR"/>
        </w:rPr>
        <w:t xml:space="preserve">1 </w:t>
      </w:r>
      <w:r w:rsidR="00855188" w:rsidRPr="00855188">
        <w:rPr>
          <w:rFonts w:ascii="GHEA Grapalat" w:hAnsi="GHEA Grapalat" w:cs="Arial Armenian"/>
          <w:b/>
          <w:sz w:val="20"/>
          <w:szCs w:val="20"/>
          <w:lang w:val="af-ZA"/>
        </w:rPr>
        <w:t xml:space="preserve">2 </w:t>
      </w:r>
      <w:r w:rsidR="00855188">
        <w:rPr>
          <w:rFonts w:ascii="GHEA Grapalat" w:hAnsi="GHEA Grapalat" w:cs="Arial Armenian"/>
          <w:b/>
          <w:sz w:val="20"/>
          <w:szCs w:val="20"/>
          <w:lang w:val="fr-FR"/>
        </w:rPr>
        <w:t xml:space="preserve">ул. 26 корпус </w:t>
      </w:r>
      <w:r w:rsidR="0060225D" w:rsidRPr="00FD4075">
        <w:rPr>
          <w:rFonts w:ascii="GHEA Grapalat" w:hAnsi="GHEA Grapalat"/>
          <w:b/>
          <w:sz w:val="20"/>
          <w:szCs w:val="20"/>
          <w:lang w:val="af-ZA"/>
        </w:rPr>
        <w:t xml:space="preserve">, </w:t>
      </w:r>
      <w:r w:rsidRPr="00FD4075">
        <w:rPr>
          <w:rFonts w:ascii="GHEA Grapalat" w:hAnsi="GHEA Grapalat"/>
          <w:color w:val="000000" w:themeColor="text1"/>
          <w:sz w:val="20"/>
          <w:szCs w:val="20"/>
          <w:lang w:val="af-ZA"/>
        </w:rPr>
        <w:t>объявляет запрос котировок, который проводится в один этап.</w:t>
      </w:r>
    </w:p>
    <w:p w:rsidR="0055550A" w:rsidRPr="00236781" w:rsidRDefault="0055550A" w:rsidP="0055550A">
      <w:pPr>
        <w:pStyle w:val="a3"/>
        <w:spacing w:line="240" w:lineRule="auto"/>
        <w:ind w:firstLine="0"/>
        <w:rPr>
          <w:rFonts w:ascii="GHEA Grapalat" w:hAnsi="GHEA Grapalat"/>
          <w:i w:val="0"/>
          <w:color w:val="000000" w:themeColor="text1"/>
          <w:lang w:val="af-ZA"/>
        </w:rPr>
      </w:pPr>
      <w:r w:rsidRPr="00236781">
        <w:rPr>
          <w:rFonts w:ascii="GHEA Grapalat" w:hAnsi="GHEA Grapalat"/>
          <w:i w:val="0"/>
          <w:color w:val="000000" w:themeColor="text1"/>
          <w:lang w:val="af-ZA"/>
        </w:rPr>
        <w:tab/>
      </w:r>
      <w:bookmarkStart w:id="1" w:name="_Hlk23167417"/>
      <w:r w:rsidRPr="00236781">
        <w:rPr>
          <w:rFonts w:ascii="GHEA Grapalat" w:hAnsi="GHEA Grapalat"/>
          <w:i w:val="0"/>
          <w:color w:val="000000" w:themeColor="text1"/>
          <w:lang w:val="af-ZA"/>
        </w:rPr>
        <w:t xml:space="preserve">В результате данной процедуры </w:t>
      </w:r>
      <w:bookmarkEnd w:id="1"/>
      <w:r w:rsidRPr="00236781">
        <w:rPr>
          <w:rFonts w:ascii="GHEA Grapalat" w:hAnsi="GHEA Grapalat"/>
          <w:i w:val="0"/>
          <w:color w:val="000000" w:themeColor="text1"/>
          <w:lang w:val="hy-AM"/>
        </w:rPr>
        <w:t xml:space="preserve">выбранному </w:t>
      </w:r>
      <w:r w:rsidRPr="00236781">
        <w:rPr>
          <w:rFonts w:ascii="GHEA Grapalat" w:hAnsi="GHEA Grapalat"/>
          <w:i w:val="0"/>
          <w:color w:val="000000" w:themeColor="text1"/>
          <w:lang w:val="af-ZA"/>
        </w:rPr>
        <w:t xml:space="preserve">участнику будет предложено подписать </w:t>
      </w:r>
      <w:r w:rsidR="003E33C0" w:rsidRPr="003E33C0">
        <w:rPr>
          <w:rFonts w:ascii="GHEA Grapalat" w:hAnsi="GHEA Grapalat"/>
          <w:b/>
          <w:i w:val="0"/>
          <w:u w:val="single"/>
          <w:lang w:val="hy-AM"/>
        </w:rPr>
        <w:t xml:space="preserve">строительные работы лаборатории </w:t>
      </w:r>
      <w:r w:rsidR="003E33C0" w:rsidRPr="0024733B">
        <w:rPr>
          <w:rFonts w:ascii="GHEA Grapalat" w:hAnsi="GHEA Grapalat"/>
          <w:b/>
          <w:i w:val="0"/>
          <w:u w:val="single"/>
          <w:lang w:val="ru-RU"/>
        </w:rPr>
        <w:t>в установленном порядке.</w:t>
      </w:r>
      <w:r w:rsidR="003E33C0" w:rsidRPr="003E33C0">
        <w:rPr>
          <w:rFonts w:ascii="GHEA Grapalat" w:hAnsi="GHEA Grapalat"/>
          <w:lang w:val="af-ZA"/>
        </w:rPr>
        <w:t xml:space="preserve"> </w:t>
      </w:r>
      <w:r w:rsidRPr="00236781">
        <w:rPr>
          <w:rFonts w:ascii="GHEA Grapalat" w:hAnsi="GHEA Grapalat"/>
          <w:i w:val="0"/>
          <w:color w:val="000000" w:themeColor="text1"/>
          <w:lang w:val="af-ZA"/>
        </w:rPr>
        <w:t>договор (далее – договор).</w:t>
      </w:r>
    </w:p>
    <w:p w:rsidR="004A220D" w:rsidRPr="00073BFE" w:rsidRDefault="004A220D" w:rsidP="004A220D">
      <w:pPr>
        <w:pStyle w:val="a3"/>
        <w:spacing w:line="240" w:lineRule="auto"/>
        <w:ind w:firstLine="708"/>
        <w:rPr>
          <w:rFonts w:ascii="GHEA Grapalat" w:hAnsi="GHEA Grapalat"/>
          <w:i w:val="0"/>
          <w:lang w:val="af-ZA"/>
        </w:rPr>
      </w:pPr>
      <w:r w:rsidRPr="00073BFE">
        <w:rPr>
          <w:rFonts w:ascii="GHEA Grapalat" w:hAnsi="GHEA Grapalat"/>
          <w:i w:val="0"/>
          <w:lang w:val="af-ZA"/>
        </w:rPr>
        <w:t>Согласно статье 7 Закона РА «О закупках», любое лицо, независимо от того, является ли оно иностранным физическим лицом, организацией или лицом без гражданства, имеет равное право участвовать в этой процедуре.</w:t>
      </w:r>
    </w:p>
    <w:p w:rsidR="004A220D" w:rsidRPr="00073BFE" w:rsidRDefault="004A220D" w:rsidP="004A220D">
      <w:pPr>
        <w:ind w:firstLine="720"/>
        <w:jc w:val="both"/>
        <w:rPr>
          <w:rFonts w:ascii="GHEA Grapalat" w:hAnsi="GHEA Grapalat"/>
          <w:sz w:val="20"/>
          <w:szCs w:val="20"/>
          <w:lang w:val="af-ZA"/>
        </w:rPr>
      </w:pPr>
      <w:r w:rsidRPr="00073BFE">
        <w:rPr>
          <w:rFonts w:ascii="GHEA Grapalat" w:hAnsi="GHEA Grapalat"/>
          <w:sz w:val="20"/>
          <w:szCs w:val="20"/>
          <w:lang w:val="af-ZA"/>
        </w:rPr>
        <w:t>Условия, предъявляемые лицам, не имеющим права на участие в данной процедуре, а также участникам, определяются в приглашении на данную процедуру.</w:t>
      </w:r>
    </w:p>
    <w:p w:rsidR="004A220D" w:rsidRPr="00073BFE" w:rsidRDefault="004A220D" w:rsidP="004A220D">
      <w:pPr>
        <w:pStyle w:val="a3"/>
        <w:spacing w:line="240" w:lineRule="auto"/>
        <w:rPr>
          <w:rFonts w:ascii="GHEA Grapalat" w:hAnsi="GHEA Grapalat"/>
          <w:i w:val="0"/>
          <w:lang w:val="af-ZA"/>
        </w:rPr>
      </w:pPr>
      <w:r w:rsidRPr="00073BFE">
        <w:rPr>
          <w:rFonts w:ascii="GHEA Grapalat" w:hAnsi="GHEA Grapalat"/>
          <w:i w:val="0"/>
          <w:lang w:val="af-ZA"/>
        </w:rPr>
        <w:t xml:space="preserve">Выбор участника определяется из числа участников, подавших </w:t>
      </w:r>
      <w:bookmarkStart w:id="2" w:name="_Hlk23167512"/>
      <w:r w:rsidRPr="00073BFE">
        <w:rPr>
          <w:rFonts w:ascii="GHEA Grapalat" w:hAnsi="GHEA Grapalat"/>
          <w:i w:val="0"/>
          <w:lang w:val="af-ZA"/>
        </w:rPr>
        <w:t xml:space="preserve">достаточно оцененные </w:t>
      </w:r>
      <w:bookmarkEnd w:id="2"/>
      <w:r w:rsidRPr="00073BFE">
        <w:rPr>
          <w:rFonts w:ascii="GHEA Grapalat" w:hAnsi="GHEA Grapalat"/>
          <w:i w:val="0"/>
          <w:lang w:val="af-ZA"/>
        </w:rPr>
        <w:t>заявки с неценовыми условиями, по принципу отдачи предпочтения участнику, подавшему наименьшее ценовое предложение.</w:t>
      </w:r>
    </w:p>
    <w:p w:rsidR="004A220D" w:rsidRPr="00073BFE" w:rsidRDefault="004A220D" w:rsidP="004A220D">
      <w:pPr>
        <w:pStyle w:val="a3"/>
        <w:spacing w:line="240" w:lineRule="auto"/>
        <w:rPr>
          <w:rFonts w:ascii="GHEA Grapalat" w:hAnsi="GHEA Grapalat"/>
          <w:i w:val="0"/>
          <w:lang w:val="af-ZA"/>
        </w:rPr>
      </w:pPr>
      <w:r w:rsidRPr="00073BFE">
        <w:rPr>
          <w:rFonts w:ascii="GHEA Grapalat" w:hAnsi="GHEA Grapalat"/>
          <w:i w:val="0"/>
          <w:lang w:val="af-ZA"/>
        </w:rPr>
        <w:t xml:space="preserve">Для получения приглашения на процедуру на бумажном носителе необходимо обратиться к клиенту до </w:t>
      </w:r>
      <w:r w:rsidR="005A592C">
        <w:rPr>
          <w:rFonts w:ascii="GHEA Grapalat" w:hAnsi="GHEA Grapalat"/>
          <w:b/>
          <w:i w:val="0"/>
          <w:lang w:val="hy-AM"/>
        </w:rPr>
        <w:t>15</w:t>
      </w:r>
      <w:r w:rsidRPr="00073BFE">
        <w:rPr>
          <w:rFonts w:ascii="GHEA Grapalat" w:hAnsi="GHEA Grapalat"/>
          <w:b/>
          <w:i w:val="0"/>
          <w:lang w:val="af-ZA"/>
        </w:rPr>
        <w:t>:</w:t>
      </w:r>
      <w:r w:rsidR="005A592C">
        <w:rPr>
          <w:rFonts w:ascii="GHEA Grapalat" w:hAnsi="GHEA Grapalat"/>
          <w:b/>
          <w:i w:val="0"/>
          <w:lang w:val="hy-AM"/>
        </w:rPr>
        <w:t>15</w:t>
      </w:r>
      <w:r w:rsidRPr="00073BFE">
        <w:rPr>
          <w:rFonts w:ascii="GHEA Grapalat" w:hAnsi="GHEA Grapalat"/>
          <w:b/>
          <w:i w:val="0"/>
          <w:lang w:val="af-ZA"/>
        </w:rPr>
        <w:t xml:space="preserve"> 7-го дня с момента публикации настоящего объявления </w:t>
      </w:r>
      <w:r w:rsidRPr="00073BFE">
        <w:rPr>
          <w:rFonts w:ascii="GHEA Grapalat" w:hAnsi="GHEA Grapalat"/>
          <w:i w:val="0"/>
          <w:lang w:val="af-ZA"/>
        </w:rPr>
        <w:t>. При этом для получения приглашения в бумажном виде клиенту необходимо подать письменное заявление. Клиент предоставляет приглашение в бумажном виде бесплатно, в первый рабочий день после получения такого запроса.</w:t>
      </w:r>
    </w:p>
    <w:p w:rsidR="004A220D" w:rsidRPr="00073BFE" w:rsidRDefault="004A220D" w:rsidP="004A220D">
      <w:pPr>
        <w:pStyle w:val="a3"/>
        <w:spacing w:line="240" w:lineRule="auto"/>
        <w:rPr>
          <w:rFonts w:ascii="GHEA Grapalat" w:hAnsi="GHEA Grapalat"/>
          <w:i w:val="0"/>
          <w:lang w:val="af-ZA"/>
        </w:rPr>
      </w:pPr>
      <w:r w:rsidRPr="00073BFE">
        <w:rPr>
          <w:rFonts w:ascii="GHEA Grapalat" w:hAnsi="GHEA Grapalat"/>
          <w:i w:val="0"/>
          <w:lang w:val="af-ZA"/>
        </w:rPr>
        <w:t>В случае запроса на оформление приглашения в электронной форме заказчик обязан бесплатно обеспечить оформление приглашения в электронной форме в течение рабочего дня, следующего за днем получения заявления.</w:t>
      </w:r>
    </w:p>
    <w:p w:rsidR="004A220D" w:rsidRPr="00073BFE" w:rsidRDefault="004A220D" w:rsidP="004A220D">
      <w:pPr>
        <w:pStyle w:val="a3"/>
        <w:spacing w:line="240" w:lineRule="auto"/>
        <w:rPr>
          <w:rFonts w:ascii="GHEA Grapalat" w:hAnsi="GHEA Grapalat"/>
          <w:i w:val="0"/>
          <w:lang w:val="af-ZA"/>
        </w:rPr>
      </w:pPr>
      <w:r w:rsidRPr="00073BFE">
        <w:rPr>
          <w:rFonts w:ascii="GHEA Grapalat" w:hAnsi="GHEA Grapalat"/>
          <w:i w:val="0"/>
          <w:lang w:val="af-ZA"/>
        </w:rPr>
        <w:t>Неполучение приглашения не ограничивает права участника на участие в данной процедуре.</w:t>
      </w:r>
    </w:p>
    <w:p w:rsidR="004A220D" w:rsidRPr="00073BFE" w:rsidRDefault="004A220D" w:rsidP="004A220D">
      <w:pPr>
        <w:pStyle w:val="a3"/>
        <w:spacing w:line="240" w:lineRule="auto"/>
        <w:rPr>
          <w:rFonts w:ascii="GHEA Grapalat" w:hAnsi="GHEA Grapalat"/>
          <w:i w:val="0"/>
          <w:lang w:val="af-ZA"/>
        </w:rPr>
      </w:pPr>
      <w:r w:rsidRPr="00073BFE">
        <w:rPr>
          <w:rFonts w:ascii="GHEA Grapalat" w:hAnsi="GHEA Grapalat"/>
          <w:i w:val="0"/>
          <w:lang w:val="af-ZA"/>
        </w:rPr>
        <w:t>Заявки на участие в данной процедуре необходимо подать</w:t>
      </w:r>
      <w:r w:rsidRPr="00073BFE">
        <w:rPr>
          <w:rFonts w:ascii="GHEA Grapalat" w:hAnsi="GHEA Grapalat"/>
          <w:i w:val="0"/>
          <w:lang w:val="af-ZA" w:eastAsia="ru-RU"/>
        </w:rPr>
        <w:t xml:space="preserve">    </w:t>
      </w:r>
      <w:r w:rsidR="00AA2377">
        <w:rPr>
          <w:rFonts w:ascii="GHEA Grapalat" w:hAnsi="GHEA Grapalat"/>
          <w:b/>
          <w:lang w:val="af-ZA"/>
        </w:rPr>
        <w:t xml:space="preserve">РА Гегаркуникский марз, гр. </w:t>
      </w:r>
      <w:r w:rsidR="00AA2377">
        <w:rPr>
          <w:rFonts w:ascii="GHEA Grapalat" w:hAnsi="GHEA Grapalat"/>
          <w:b/>
          <w:lang w:val="ru-RU"/>
        </w:rPr>
        <w:t xml:space="preserve">Дзорагюх </w:t>
      </w:r>
      <w:r w:rsidR="00F563AB" w:rsidRPr="00FD4075">
        <w:rPr>
          <w:rFonts w:ascii="GHEA Grapalat" w:hAnsi="GHEA Grapalat"/>
          <w:b/>
          <w:lang w:val="af-ZA"/>
        </w:rPr>
        <w:t xml:space="preserve">, </w:t>
      </w:r>
      <w:r w:rsidR="00F563AB" w:rsidRPr="00FD4075">
        <w:rPr>
          <w:rFonts w:ascii="GHEA Grapalat" w:hAnsi="GHEA Grapalat" w:cs="Arial Armenian"/>
          <w:b/>
          <w:lang w:val="fr-FR"/>
        </w:rPr>
        <w:t xml:space="preserve">1 </w:t>
      </w:r>
      <w:r w:rsidR="00AA2377" w:rsidRPr="00AA2377">
        <w:rPr>
          <w:rFonts w:ascii="GHEA Grapalat" w:hAnsi="GHEA Grapalat" w:cs="Arial Armenian"/>
          <w:b/>
          <w:lang w:val="af-ZA"/>
        </w:rPr>
        <w:t xml:space="preserve">2 </w:t>
      </w:r>
      <w:r w:rsidR="00AA2377">
        <w:rPr>
          <w:rFonts w:ascii="GHEA Grapalat" w:hAnsi="GHEA Grapalat" w:cs="Arial Armenian"/>
          <w:b/>
          <w:lang w:val="fr-FR"/>
        </w:rPr>
        <w:t xml:space="preserve">ул. 26 корпус </w:t>
      </w:r>
      <w:r w:rsidR="00F563AB" w:rsidRPr="00073BFE">
        <w:rPr>
          <w:rFonts w:ascii="GHEA Grapalat" w:hAnsi="GHEA Grapalat"/>
          <w:i w:val="0"/>
          <w:lang w:val="af-ZA"/>
        </w:rPr>
        <w:t>,</w:t>
      </w:r>
    </w:p>
    <w:p w:rsidR="004A220D" w:rsidRPr="00073BFE" w:rsidRDefault="004A220D" w:rsidP="004A220D">
      <w:pPr>
        <w:pStyle w:val="a3"/>
        <w:spacing w:line="240" w:lineRule="auto"/>
        <w:rPr>
          <w:rFonts w:ascii="GHEA Grapalat" w:hAnsi="GHEA Grapalat"/>
          <w:i w:val="0"/>
          <w:lang w:val="af-ZA"/>
        </w:rPr>
      </w:pPr>
      <w:r w:rsidRPr="00073BFE">
        <w:rPr>
          <w:rFonts w:ascii="GHEA Grapalat" w:hAnsi="GHEA Grapalat"/>
          <w:i w:val="0"/>
          <w:sz w:val="16"/>
          <w:szCs w:val="16"/>
          <w:lang w:val="af-ZA"/>
        </w:rPr>
        <w:t>(адрес клиента)</w:t>
      </w:r>
    </w:p>
    <w:p w:rsidR="004A220D" w:rsidRPr="00073BFE" w:rsidRDefault="004A220D" w:rsidP="004A220D">
      <w:pPr>
        <w:pStyle w:val="a3"/>
        <w:spacing w:line="240" w:lineRule="auto"/>
        <w:ind w:firstLine="0"/>
        <w:rPr>
          <w:rFonts w:ascii="GHEA Grapalat" w:hAnsi="GHEA Grapalat"/>
          <w:i w:val="0"/>
          <w:lang w:val="af-ZA"/>
        </w:rPr>
      </w:pPr>
      <w:r w:rsidRPr="00073BFE">
        <w:rPr>
          <w:rFonts w:ascii="GHEA Grapalat" w:hAnsi="GHEA Grapalat"/>
          <w:i w:val="0"/>
          <w:lang w:val="af-ZA"/>
        </w:rPr>
        <w:t>в документальной форме</w:t>
      </w:r>
      <w:r w:rsidRPr="00073BFE">
        <w:rPr>
          <w:rFonts w:ascii="GHEA Grapalat" w:hAnsi="GHEA Grapalat"/>
          <w:i w:val="0"/>
          <w:lang w:val="af-ZA" w:eastAsia="ru-RU"/>
        </w:rPr>
        <w:t xml:space="preserve"> до </w:t>
      </w:r>
      <w:r w:rsidR="005A592C">
        <w:rPr>
          <w:rFonts w:ascii="GHEA Grapalat" w:hAnsi="GHEA Grapalat"/>
          <w:i w:val="0"/>
          <w:sz w:val="18"/>
          <w:szCs w:val="18"/>
          <w:lang w:val="hy-AM"/>
        </w:rPr>
        <w:t>15</w:t>
      </w:r>
      <w:r>
        <w:rPr>
          <w:rFonts w:ascii="GHEA Grapalat" w:hAnsi="GHEA Grapalat"/>
          <w:i w:val="0"/>
          <w:sz w:val="18"/>
          <w:szCs w:val="18"/>
          <w:lang w:val="af-ZA"/>
        </w:rPr>
        <w:t>:</w:t>
      </w:r>
      <w:r w:rsidR="005A592C">
        <w:rPr>
          <w:rFonts w:ascii="GHEA Grapalat" w:hAnsi="GHEA Grapalat"/>
          <w:i w:val="0"/>
          <w:sz w:val="18"/>
          <w:szCs w:val="18"/>
          <w:lang w:val="hy-AM"/>
        </w:rPr>
        <w:t>15</w:t>
      </w:r>
      <w:r>
        <w:rPr>
          <w:rFonts w:ascii="GHEA Grapalat" w:hAnsi="GHEA Grapalat"/>
          <w:i w:val="0"/>
          <w:sz w:val="18"/>
          <w:szCs w:val="18"/>
          <w:lang w:val="af-ZA"/>
        </w:rPr>
        <w:t xml:space="preserve"> </w:t>
      </w:r>
      <w:r w:rsidR="00F21F04">
        <w:rPr>
          <w:rFonts w:ascii="GHEA Grapalat" w:hAnsi="GHEA Grapalat"/>
          <w:i w:val="0"/>
          <w:lang w:val="ru-RU"/>
        </w:rPr>
        <w:t>7</w:t>
      </w:r>
      <w:r w:rsidRPr="00073BFE">
        <w:rPr>
          <w:rFonts w:ascii="GHEA Grapalat" w:hAnsi="GHEA Grapalat"/>
          <w:i w:val="0"/>
          <w:lang w:val="af-ZA"/>
        </w:rPr>
        <w:t>-го дня со дня публикации настоящего объявления . Помимо армянского языка, заявки можно подавать также на английском или русском языке.</w:t>
      </w:r>
    </w:p>
    <w:p w:rsidR="004A220D" w:rsidRPr="00073BFE" w:rsidRDefault="004A220D" w:rsidP="004A220D">
      <w:pPr>
        <w:pStyle w:val="a3"/>
        <w:spacing w:line="240" w:lineRule="auto"/>
        <w:ind w:firstLine="708"/>
        <w:rPr>
          <w:rFonts w:ascii="GHEA Grapalat" w:hAnsi="GHEA Grapalat"/>
          <w:b/>
          <w:i w:val="0"/>
          <w:lang w:val="af-ZA"/>
        </w:rPr>
      </w:pPr>
      <w:r w:rsidRPr="00073BFE">
        <w:rPr>
          <w:rFonts w:ascii="GHEA Grapalat" w:hAnsi="GHEA Grapalat"/>
          <w:i w:val="0"/>
          <w:lang w:val="af-ZA"/>
        </w:rPr>
        <w:t xml:space="preserve">Вскрытие тендерных предложений состоится </w:t>
      </w:r>
      <w:r w:rsidR="00B51054" w:rsidRPr="00073BFE">
        <w:rPr>
          <w:rFonts w:ascii="GHEA Grapalat" w:hAnsi="GHEA Grapalat"/>
          <w:b/>
          <w:i w:val="0"/>
          <w:lang w:val="af-ZA"/>
        </w:rPr>
        <w:t>в Гегаркуникском марзе РА</w:t>
      </w:r>
      <w:r w:rsidR="0024733B" w:rsidRPr="0024733B">
        <w:rPr>
          <w:rFonts w:ascii="GHEA Grapalat" w:hAnsi="GHEA Grapalat"/>
          <w:i w:val="0"/>
          <w:lang w:val="af-ZA"/>
        </w:rPr>
        <w:t xml:space="preserve"> </w:t>
      </w:r>
      <w:r w:rsidR="0024733B" w:rsidRPr="00073BFE">
        <w:rPr>
          <w:rFonts w:ascii="GHEA Grapalat" w:hAnsi="GHEA Grapalat"/>
          <w:i w:val="0"/>
          <w:lang w:val="af-ZA"/>
        </w:rPr>
        <w:t>с</w:t>
      </w:r>
      <w:r w:rsidR="0024733B">
        <w:rPr>
          <w:rFonts w:ascii="GHEA Grapalat" w:hAnsi="GHEA Grapalat"/>
          <w:i w:val="0"/>
          <w:lang w:val="ru-RU"/>
        </w:rPr>
        <w:t>.</w:t>
      </w:r>
      <w:r w:rsidR="00B51054" w:rsidRPr="00FD0706">
        <w:rPr>
          <w:rFonts w:ascii="GHEA Grapalat" w:hAnsi="GHEA Grapalat"/>
          <w:b/>
          <w:lang w:val="af-ZA"/>
        </w:rPr>
        <w:t xml:space="preserve"> </w:t>
      </w:r>
      <w:proofErr w:type="gramStart"/>
      <w:r w:rsidR="0024733B">
        <w:rPr>
          <w:rFonts w:ascii="GHEA Grapalat" w:hAnsi="GHEA Grapalat"/>
          <w:b/>
          <w:lang w:val="ru-RU"/>
        </w:rPr>
        <w:t>Дзорагюх</w:t>
      </w:r>
      <w:r w:rsidR="00AA2377">
        <w:rPr>
          <w:rFonts w:ascii="GHEA Grapalat" w:hAnsi="GHEA Grapalat"/>
          <w:b/>
          <w:lang w:val="ru-RU"/>
        </w:rPr>
        <w:t xml:space="preserve"> </w:t>
      </w:r>
      <w:r w:rsidR="00F563AB" w:rsidRPr="00FD4075">
        <w:rPr>
          <w:rFonts w:ascii="GHEA Grapalat" w:hAnsi="GHEA Grapalat"/>
          <w:b/>
          <w:lang w:val="af-ZA"/>
        </w:rPr>
        <w:t>,</w:t>
      </w:r>
      <w:proofErr w:type="gramEnd"/>
      <w:r w:rsidR="00F563AB" w:rsidRPr="00FD4075">
        <w:rPr>
          <w:rFonts w:ascii="GHEA Grapalat" w:hAnsi="GHEA Grapalat" w:cs="Arial Armenian"/>
          <w:b/>
          <w:lang w:val="fr-FR"/>
        </w:rPr>
        <w:t xml:space="preserve"> </w:t>
      </w:r>
      <w:r w:rsidR="00AA2377" w:rsidRPr="00AA2377">
        <w:rPr>
          <w:rFonts w:ascii="GHEA Grapalat" w:hAnsi="GHEA Grapalat" w:cs="Arial Armenian"/>
          <w:b/>
          <w:lang w:val="af-ZA"/>
        </w:rPr>
        <w:t xml:space="preserve">12 </w:t>
      </w:r>
      <w:r w:rsidR="00AA2377">
        <w:rPr>
          <w:rFonts w:ascii="GHEA Grapalat" w:hAnsi="GHEA Grapalat" w:cs="Arial Armenian"/>
          <w:b/>
          <w:lang w:val="fr-FR"/>
        </w:rPr>
        <w:t>ул. 26 зданий</w:t>
      </w:r>
      <w:r w:rsidR="00F563AB" w:rsidRPr="00073BFE">
        <w:rPr>
          <w:rFonts w:ascii="GHEA Grapalat" w:hAnsi="GHEA Grapalat"/>
          <w:i w:val="0"/>
          <w:lang w:val="af-ZA"/>
        </w:rPr>
        <w:t xml:space="preserve"> </w:t>
      </w:r>
      <w:r w:rsidR="00B51054">
        <w:rPr>
          <w:rFonts w:ascii="GHEA Grapalat" w:hAnsi="GHEA Grapalat"/>
          <w:b/>
          <w:i w:val="0"/>
          <w:lang w:val="af-ZA"/>
        </w:rPr>
        <w:t xml:space="preserve">по адресу </w:t>
      </w:r>
      <w:r w:rsidR="008769DB">
        <w:rPr>
          <w:rFonts w:ascii="GHEA Grapalat" w:hAnsi="GHEA Grapalat"/>
          <w:b/>
          <w:i w:val="0"/>
          <w:lang w:val="ru-RU"/>
        </w:rPr>
        <w:t>26</w:t>
      </w:r>
      <w:r w:rsidR="008769DB">
        <w:rPr>
          <w:rFonts w:ascii="GHEA Grapalat" w:hAnsi="GHEA Grapalat"/>
          <w:b/>
          <w:i w:val="0"/>
          <w:lang w:val="af-ZA"/>
        </w:rPr>
        <w:t xml:space="preserve">«Сентябрь» «» в </w:t>
      </w:r>
      <w:r w:rsidR="005A592C">
        <w:rPr>
          <w:rFonts w:ascii="GHEA Grapalat" w:hAnsi="GHEA Grapalat"/>
          <w:b/>
          <w:i w:val="0"/>
          <w:lang w:val="hy-AM"/>
        </w:rPr>
        <w:t>15</w:t>
      </w:r>
      <w:r w:rsidR="005A592C">
        <w:rPr>
          <w:rFonts w:ascii="GHEA Grapalat" w:hAnsi="GHEA Grapalat"/>
          <w:b/>
          <w:i w:val="0"/>
          <w:lang w:val="af-ZA"/>
        </w:rPr>
        <w:t>:</w:t>
      </w:r>
      <w:r w:rsidR="005A592C">
        <w:rPr>
          <w:rFonts w:ascii="GHEA Grapalat" w:hAnsi="GHEA Grapalat"/>
          <w:b/>
          <w:i w:val="0"/>
          <w:lang w:val="hy-AM"/>
        </w:rPr>
        <w:t>15</w:t>
      </w:r>
      <w:r w:rsidR="00B51054">
        <w:rPr>
          <w:rFonts w:ascii="GHEA Grapalat" w:hAnsi="GHEA Grapalat"/>
          <w:b/>
          <w:i w:val="0"/>
          <w:lang w:val="af-ZA"/>
        </w:rPr>
        <w:t>.</w:t>
      </w:r>
    </w:p>
    <w:p w:rsidR="004A220D" w:rsidRPr="00073BFE" w:rsidRDefault="004A220D" w:rsidP="004A220D">
      <w:pPr>
        <w:pStyle w:val="a3"/>
        <w:spacing w:line="240" w:lineRule="auto"/>
        <w:ind w:firstLine="708"/>
        <w:rPr>
          <w:rFonts w:ascii="GHEA Grapalat" w:hAnsi="GHEA Grapalat"/>
          <w:i w:val="0"/>
          <w:lang w:val="af-ZA"/>
        </w:rPr>
      </w:pPr>
    </w:p>
    <w:p w:rsidR="004A220D" w:rsidRPr="00073BFE" w:rsidRDefault="004A220D" w:rsidP="004A220D">
      <w:pPr>
        <w:pStyle w:val="a3"/>
        <w:spacing w:line="240" w:lineRule="auto"/>
        <w:rPr>
          <w:rFonts w:ascii="GHEA Grapalat" w:hAnsi="GHEA Grapalat"/>
          <w:i w:val="0"/>
          <w:lang w:val="af-ZA"/>
        </w:rPr>
      </w:pPr>
      <w:r w:rsidRPr="00073BFE">
        <w:rPr>
          <w:rFonts w:ascii="GHEA Grapalat" w:hAnsi="GHEA Grapalat"/>
          <w:i w:val="0"/>
          <w:lang w:val="af-ZA"/>
        </w:rPr>
        <w:t>Жалобы по поводу этой процедуры следует подавать лицу, рассматривающему жалобы, связанные с покупками: c. Ереван, ул. Мелик-Адамяна. 1 адрес. Обжалование осуществляется в порядке, указанном в приглашении на участие в настоящем тендере. Для подачи жалобы необходимо внести плату в размере 30 000 (тридцать тысяч) драмов РА, которую необходимо перевести на казначейский счет номер «900008000482», открытый на имя Министерства финансов Республики Армения.</w:t>
      </w:r>
    </w:p>
    <w:p w:rsidR="004A220D" w:rsidRPr="00073BFE" w:rsidRDefault="004A220D" w:rsidP="004A220D">
      <w:pPr>
        <w:pStyle w:val="a3"/>
        <w:spacing w:line="240" w:lineRule="auto"/>
        <w:rPr>
          <w:rFonts w:ascii="GHEA Grapalat" w:hAnsi="GHEA Grapalat"/>
          <w:i w:val="0"/>
          <w:lang w:val="af-ZA"/>
        </w:rPr>
      </w:pPr>
      <w:r w:rsidRPr="00073BFE">
        <w:rPr>
          <w:rFonts w:ascii="GHEA Grapalat" w:hAnsi="GHEA Grapalat"/>
          <w:i w:val="0"/>
          <w:lang w:val="af-ZA"/>
        </w:rPr>
        <w:t xml:space="preserve">Для получения дополнительной информации по данному заявлению вы можете обратиться к секретарю оценочной комиссии </w:t>
      </w:r>
      <w:r w:rsidRPr="00073BFE">
        <w:rPr>
          <w:rFonts w:ascii="GHEA Grapalat" w:hAnsi="GHEA Grapalat"/>
          <w:b/>
          <w:i w:val="0"/>
          <w:u w:val="single"/>
          <w:lang w:val="af-ZA"/>
        </w:rPr>
        <w:t xml:space="preserve">Гоар </w:t>
      </w:r>
      <w:r w:rsidRPr="00073BFE">
        <w:rPr>
          <w:rFonts w:ascii="GHEA Grapalat" w:hAnsi="GHEA Grapalat"/>
          <w:i w:val="0"/>
          <w:lang w:val="af-ZA"/>
        </w:rPr>
        <w:t xml:space="preserve">Аветисян </w:t>
      </w:r>
      <w:r w:rsidRPr="00073BFE">
        <w:rPr>
          <w:rFonts w:ascii="GHEA Grapalat" w:hAnsi="GHEA Grapalat"/>
          <w:b/>
          <w:i w:val="0"/>
          <w:lang w:val="af-ZA"/>
        </w:rPr>
        <w:t>.</w:t>
      </w:r>
    </w:p>
    <w:p w:rsidR="004A220D" w:rsidRPr="00073BFE" w:rsidRDefault="004A220D" w:rsidP="004A220D">
      <w:pPr>
        <w:pStyle w:val="a3"/>
        <w:spacing w:line="240" w:lineRule="auto"/>
        <w:ind w:firstLine="0"/>
        <w:rPr>
          <w:rFonts w:ascii="GHEA Grapalat" w:hAnsi="GHEA Grapalat"/>
          <w:i w:val="0"/>
          <w:lang w:val="af-ZA"/>
        </w:rPr>
      </w:pPr>
      <w:r w:rsidRPr="00073BFE">
        <w:rPr>
          <w:rFonts w:ascii="GHEA Grapalat" w:hAnsi="GHEA Grapalat"/>
          <w:i w:val="0"/>
          <w:lang w:val="af-ZA"/>
        </w:rPr>
        <w:tab/>
      </w:r>
      <w:r w:rsidRPr="00073BFE">
        <w:rPr>
          <w:rFonts w:ascii="GHEA Grapalat" w:hAnsi="GHEA Grapalat"/>
          <w:i w:val="0"/>
          <w:lang w:val="af-ZA"/>
        </w:rPr>
        <w:tab/>
      </w:r>
      <w:r w:rsidRPr="00073BFE">
        <w:rPr>
          <w:rFonts w:ascii="GHEA Grapalat" w:hAnsi="GHEA Grapalat"/>
          <w:i w:val="0"/>
          <w:lang w:val="af-ZA"/>
        </w:rPr>
        <w:tab/>
      </w:r>
      <w:r w:rsidRPr="00073BFE">
        <w:rPr>
          <w:rFonts w:ascii="GHEA Grapalat" w:hAnsi="GHEA Grapalat"/>
          <w:i w:val="0"/>
          <w:lang w:val="af-ZA"/>
        </w:rPr>
        <w:tab/>
      </w:r>
      <w:r w:rsidRPr="00073BFE">
        <w:rPr>
          <w:rFonts w:ascii="GHEA Grapalat" w:hAnsi="GHEA Grapalat"/>
          <w:i w:val="0"/>
          <w:lang w:val="af-ZA"/>
        </w:rPr>
        <w:tab/>
        <w:t xml:space="preserve">             </w:t>
      </w:r>
      <w:r w:rsidRPr="00073BFE">
        <w:rPr>
          <w:rFonts w:ascii="GHEA Grapalat" w:hAnsi="GHEA Grapalat"/>
          <w:i w:val="0"/>
          <w:sz w:val="16"/>
          <w:szCs w:val="16"/>
          <w:lang w:val="af-ZA"/>
        </w:rPr>
        <w:t>имя, фамилия</w:t>
      </w:r>
    </w:p>
    <w:p w:rsidR="004A220D" w:rsidRPr="00F91C77" w:rsidRDefault="004A220D" w:rsidP="004A220D">
      <w:pPr>
        <w:pStyle w:val="a3"/>
        <w:spacing w:line="240" w:lineRule="auto"/>
        <w:rPr>
          <w:rFonts w:ascii="GHEA Grapalat" w:hAnsi="GHEA Grapalat"/>
          <w:i w:val="0"/>
          <w:u w:val="single"/>
          <w:lang w:val="af-ZA"/>
        </w:rPr>
      </w:pPr>
      <w:r w:rsidRPr="00073BFE">
        <w:rPr>
          <w:rFonts w:ascii="GHEA Grapalat" w:hAnsi="GHEA Grapalat"/>
          <w:i w:val="0"/>
          <w:lang w:val="af-ZA"/>
        </w:rPr>
        <w:t xml:space="preserve">Телефон </w:t>
      </w:r>
      <w:r w:rsidR="00F91C77">
        <w:rPr>
          <w:rFonts w:ascii="GHEA Grapalat" w:hAnsi="GHEA Grapalat"/>
          <w:i w:val="0"/>
          <w:u w:val="single"/>
          <w:lang w:val="af-ZA"/>
        </w:rPr>
        <w:t>: 094265591</w:t>
      </w:r>
    </w:p>
    <w:p w:rsidR="004A220D" w:rsidRPr="00073BFE" w:rsidRDefault="004A220D" w:rsidP="004A220D">
      <w:pPr>
        <w:pStyle w:val="a3"/>
        <w:spacing w:line="240" w:lineRule="auto"/>
        <w:rPr>
          <w:rFonts w:ascii="GHEA Grapalat" w:hAnsi="GHEA Grapalat"/>
          <w:i w:val="0"/>
          <w:lang w:val="af-ZA"/>
        </w:rPr>
      </w:pPr>
    </w:p>
    <w:p w:rsidR="004A220D" w:rsidRPr="00F91C77" w:rsidRDefault="004A220D" w:rsidP="004A220D">
      <w:pPr>
        <w:pStyle w:val="a3"/>
        <w:spacing w:line="240" w:lineRule="auto"/>
        <w:rPr>
          <w:rFonts w:ascii="GHEA Grapalat" w:hAnsi="GHEA Grapalat"/>
          <w:i w:val="0"/>
          <w:u w:val="single"/>
          <w:lang w:val="af-ZA"/>
        </w:rPr>
      </w:pPr>
      <w:r w:rsidRPr="00073BFE">
        <w:rPr>
          <w:rFonts w:ascii="GHEA Grapalat" w:hAnsi="GHEA Grapalat"/>
          <w:i w:val="0"/>
          <w:lang w:val="af-ZA"/>
        </w:rPr>
        <w:t xml:space="preserve">Электронная почта Электронная почта: </w:t>
      </w:r>
      <w:r w:rsidR="00F91C77" w:rsidRPr="00F91C77">
        <w:rPr>
          <w:rFonts w:ascii="GHEA Grapalat" w:hAnsi="GHEA Grapalat"/>
          <w:i w:val="0"/>
          <w:u w:val="single"/>
          <w:lang w:val="af-ZA"/>
        </w:rPr>
        <w:t>dzoragyugh1@schools.am</w:t>
      </w:r>
    </w:p>
    <w:p w:rsidR="004A220D" w:rsidRPr="00073BFE" w:rsidRDefault="004A220D" w:rsidP="004A220D">
      <w:pPr>
        <w:pStyle w:val="a3"/>
        <w:spacing w:line="240" w:lineRule="auto"/>
        <w:rPr>
          <w:rFonts w:ascii="GHEA Grapalat" w:hAnsi="GHEA Grapalat"/>
          <w:i w:val="0"/>
          <w:lang w:val="af-ZA"/>
        </w:rPr>
      </w:pPr>
    </w:p>
    <w:p w:rsidR="004A220D" w:rsidRPr="00073BFE" w:rsidRDefault="004A220D" w:rsidP="004A220D">
      <w:pPr>
        <w:pStyle w:val="a3"/>
        <w:spacing w:line="240" w:lineRule="auto"/>
        <w:rPr>
          <w:rFonts w:ascii="GHEA Grapalat" w:hAnsi="GHEA Grapalat"/>
          <w:i w:val="0"/>
          <w:lang w:val="af-ZA"/>
        </w:rPr>
      </w:pPr>
    </w:p>
    <w:p w:rsidR="00B51054" w:rsidRPr="00656345" w:rsidRDefault="00B51054" w:rsidP="00B51054">
      <w:pPr>
        <w:tabs>
          <w:tab w:val="left" w:pos="720"/>
          <w:tab w:val="left" w:pos="1440"/>
          <w:tab w:val="left" w:pos="8865"/>
        </w:tabs>
        <w:jc w:val="both"/>
        <w:rPr>
          <w:rFonts w:ascii="GHEA Grapalat" w:hAnsi="GHEA Grapalat" w:cs="Sylfaen"/>
          <w:b/>
          <w:i/>
          <w:sz w:val="20"/>
          <w:lang w:val="hy-AM"/>
        </w:rPr>
      </w:pPr>
    </w:p>
    <w:p w:rsidR="00B852CC" w:rsidRPr="002A4DB6" w:rsidRDefault="00B852CC" w:rsidP="00B852CC">
      <w:pPr>
        <w:tabs>
          <w:tab w:val="left" w:pos="7410"/>
        </w:tabs>
        <w:jc w:val="center"/>
        <w:rPr>
          <w:rFonts w:ascii="Calibri" w:hAnsi="Calibri" w:cs="Calibri"/>
          <w:b/>
          <w:sz w:val="20"/>
          <w:szCs w:val="20"/>
          <w:lang w:val="fr-FR"/>
        </w:rPr>
      </w:pPr>
      <w:r w:rsidRPr="002A4DB6">
        <w:rPr>
          <w:rFonts w:ascii="Calibri" w:hAnsi="Calibri" w:cs="Calibri"/>
          <w:b/>
          <w:i/>
          <w:sz w:val="20"/>
          <w:szCs w:val="20"/>
          <w:lang w:val="hy-AM"/>
        </w:rPr>
        <w:t>«</w:t>
      </w:r>
      <w:r w:rsidR="0024733B">
        <w:rPr>
          <w:rFonts w:ascii="GHEA Grapalat" w:hAnsi="GHEA Grapalat"/>
          <w:b/>
          <w:lang w:val="ru-RU"/>
        </w:rPr>
        <w:t>Дзорагюх</w:t>
      </w:r>
      <w:r w:rsidR="00DC60A9" w:rsidRPr="00DC60A9">
        <w:rPr>
          <w:rFonts w:ascii="GHEA Grapalat" w:hAnsi="GHEA Grapalat"/>
          <w:b/>
          <w:sz w:val="20"/>
          <w:szCs w:val="20"/>
          <w:lang w:val="hy-AM"/>
        </w:rPr>
        <w:t xml:space="preserve">, </w:t>
      </w:r>
      <w:r w:rsidRPr="00B852CC">
        <w:rPr>
          <w:rFonts w:ascii="Calibri" w:hAnsi="Calibri" w:cs="Calibri"/>
          <w:b/>
          <w:sz w:val="20"/>
          <w:szCs w:val="20"/>
          <w:lang w:val="hy-AM"/>
        </w:rPr>
        <w:t xml:space="preserve">Гегаркуникской области, РА. Начальная </w:t>
      </w:r>
      <w:r w:rsidR="00DC60A9" w:rsidRPr="00DC60A9">
        <w:rPr>
          <w:rFonts w:ascii="GHEA Grapalat" w:hAnsi="GHEA Grapalat" w:cs="Arial Armenian"/>
          <w:b/>
          <w:sz w:val="20"/>
          <w:szCs w:val="20"/>
          <w:lang w:val="nb-NO"/>
        </w:rPr>
        <w:t xml:space="preserve">школа </w:t>
      </w:r>
      <w:r w:rsidR="00DC60A9" w:rsidRPr="00DC60A9">
        <w:rPr>
          <w:rFonts w:ascii="GHEA Grapalat" w:hAnsi="GHEA Grapalat"/>
          <w:b/>
          <w:sz w:val="20"/>
          <w:szCs w:val="20"/>
          <w:lang w:val="hy-AM"/>
        </w:rPr>
        <w:t xml:space="preserve">имени Казаряна </w:t>
      </w:r>
      <w:r w:rsidR="00DC60A9" w:rsidRPr="008965B8">
        <w:rPr>
          <w:rFonts w:ascii="GHEA Grapalat" w:hAnsi="GHEA Grapalat" w:cs="Sylfaen"/>
          <w:sz w:val="20"/>
          <w:szCs w:val="20"/>
          <w:lang w:val="de-DE"/>
        </w:rPr>
        <w:t xml:space="preserve">» </w:t>
      </w:r>
      <w:r w:rsidR="00F563AB" w:rsidRPr="008965B8">
        <w:rPr>
          <w:rFonts w:ascii="GHEA Grapalat" w:hAnsi="GHEA Grapalat" w:cs="Arial Armenian"/>
          <w:sz w:val="20"/>
          <w:szCs w:val="20"/>
          <w:lang w:val="fr-FR"/>
        </w:rPr>
        <w:t>SNOC</w:t>
      </w:r>
    </w:p>
    <w:p w:rsidR="00FC36EC" w:rsidRPr="003A4D9F" w:rsidRDefault="00FC36EC" w:rsidP="00FC36EC">
      <w:pPr>
        <w:pStyle w:val="a3"/>
        <w:spacing w:line="240" w:lineRule="auto"/>
        <w:ind w:firstLine="0"/>
        <w:jc w:val="center"/>
        <w:rPr>
          <w:rFonts w:ascii="GHEA Grapalat" w:hAnsi="GHEA Grapalat"/>
          <w:b/>
          <w:lang w:val="af-ZA"/>
        </w:rPr>
      </w:pPr>
      <w:r w:rsidRPr="003A4D9F">
        <w:rPr>
          <w:rFonts w:ascii="GHEA Grapalat" w:hAnsi="GHEA Grapalat"/>
          <w:b/>
          <w:lang w:val="af-ZA"/>
        </w:rPr>
        <w:t>Процесс закупок организован Законом РА "О закупках".</w:t>
      </w:r>
    </w:p>
    <w:p w:rsidR="0055550A" w:rsidRPr="00236781" w:rsidRDefault="00FC36EC" w:rsidP="00FC36EC">
      <w:pPr>
        <w:pStyle w:val="a3"/>
        <w:spacing w:line="240" w:lineRule="auto"/>
        <w:rPr>
          <w:rFonts w:ascii="GHEA Grapalat" w:hAnsi="GHEA Grapalat"/>
          <w:i w:val="0"/>
          <w:color w:val="000000" w:themeColor="text1"/>
          <w:lang w:val="af-ZA"/>
        </w:rPr>
      </w:pPr>
      <w:r w:rsidRPr="003A4D9F">
        <w:rPr>
          <w:rFonts w:ascii="GHEA Grapalat" w:hAnsi="GHEA Grapalat"/>
          <w:b/>
          <w:lang w:val="af-ZA"/>
        </w:rPr>
        <w:t>Согласно статье 15, часть 6</w:t>
      </w:r>
    </w:p>
    <w:p w:rsidR="0055550A" w:rsidRPr="00236781" w:rsidRDefault="0055550A" w:rsidP="0055550A">
      <w:pPr>
        <w:pStyle w:val="a3"/>
        <w:spacing w:line="240" w:lineRule="auto"/>
        <w:rPr>
          <w:rFonts w:ascii="GHEA Grapalat" w:hAnsi="GHEA Grapalat"/>
          <w:i w:val="0"/>
          <w:color w:val="000000" w:themeColor="text1"/>
          <w:lang w:val="af-ZA"/>
        </w:rPr>
      </w:pPr>
    </w:p>
    <w:p w:rsidR="00754697" w:rsidRPr="0055550A" w:rsidRDefault="00754697" w:rsidP="00EF3662">
      <w:pPr>
        <w:pStyle w:val="31"/>
        <w:spacing w:after="240" w:line="240" w:lineRule="auto"/>
        <w:ind w:firstLine="709"/>
        <w:rPr>
          <w:rFonts w:ascii="GHEA Grapalat" w:hAnsi="GHEA Grapalat" w:cs="Sylfaen"/>
          <w:b/>
          <w:lang w:val="af-ZA"/>
        </w:rPr>
      </w:pPr>
    </w:p>
    <w:p w:rsidR="0055550A" w:rsidRPr="00236781" w:rsidRDefault="0055550A" w:rsidP="0055550A">
      <w:pPr>
        <w:pStyle w:val="aa"/>
        <w:spacing w:after="0"/>
        <w:ind w:firstLine="567"/>
        <w:jc w:val="right"/>
        <w:rPr>
          <w:rFonts w:ascii="GHEA Grapalat" w:hAnsi="GHEA Grapalat" w:cs="Sylfaen"/>
          <w:i/>
          <w:color w:val="000000" w:themeColor="text1"/>
          <w:sz w:val="20"/>
          <w:szCs w:val="20"/>
          <w:lang w:val="af-ZA"/>
        </w:rPr>
      </w:pPr>
      <w:r w:rsidRPr="00236781">
        <w:rPr>
          <w:rFonts w:ascii="GHEA Grapalat" w:hAnsi="GHEA Grapalat" w:cs="Sylfaen"/>
          <w:i/>
          <w:color w:val="000000" w:themeColor="text1"/>
          <w:sz w:val="20"/>
          <w:szCs w:val="20"/>
        </w:rPr>
        <w:t>Подтвержденный</w:t>
      </w:r>
      <w:r w:rsidRPr="00236781">
        <w:rPr>
          <w:rFonts w:ascii="GHEA Grapalat" w:hAnsi="GHEA Grapalat" w:cs="Times Armenian"/>
          <w:i/>
          <w:color w:val="000000" w:themeColor="text1"/>
          <w:sz w:val="20"/>
          <w:szCs w:val="20"/>
          <w:lang w:val="af-ZA"/>
        </w:rPr>
        <w:t xml:space="preserve"> </w:t>
      </w:r>
      <w:r w:rsidRPr="00236781">
        <w:rPr>
          <w:rFonts w:ascii="GHEA Grapalat" w:hAnsi="GHEA Grapalat" w:cs="Sylfaen"/>
          <w:i/>
          <w:color w:val="000000" w:themeColor="text1"/>
          <w:sz w:val="20"/>
          <w:szCs w:val="20"/>
        </w:rPr>
        <w:t>является</w:t>
      </w:r>
    </w:p>
    <w:p w:rsidR="0055550A" w:rsidRPr="00236781" w:rsidRDefault="00F563AB" w:rsidP="0055550A">
      <w:pPr>
        <w:pStyle w:val="aa"/>
        <w:spacing w:after="0"/>
        <w:ind w:firstLine="567"/>
        <w:jc w:val="right"/>
        <w:rPr>
          <w:rFonts w:ascii="GHEA Grapalat" w:hAnsi="GHEA Grapalat" w:cs="Sylfaen"/>
          <w:i/>
          <w:color w:val="000000" w:themeColor="text1"/>
          <w:sz w:val="20"/>
          <w:szCs w:val="20"/>
          <w:lang w:val="af-ZA"/>
        </w:rPr>
      </w:pPr>
      <w:r w:rsidRPr="00E65E2E">
        <w:rPr>
          <w:rFonts w:ascii="GHEA Grapalat" w:hAnsi="GHEA Grapalat"/>
          <w:b/>
          <w:i/>
          <w:sz w:val="22"/>
          <w:szCs w:val="22"/>
          <w:lang w:val="hy-AM"/>
        </w:rPr>
        <w:t xml:space="preserve">" </w:t>
      </w:r>
      <w:r w:rsidR="001A79E0">
        <w:rPr>
          <w:rFonts w:ascii="GHEA Grapalat" w:hAnsi="GHEA Grapalat" w:cs="Sylfaen"/>
          <w:b/>
          <w:i/>
          <w:sz w:val="22"/>
          <w:szCs w:val="22"/>
          <w:lang w:val="es-ES"/>
        </w:rPr>
        <w:t xml:space="preserve">РАГМ </w:t>
      </w:r>
      <w:r w:rsidR="001A79E0">
        <w:rPr>
          <w:rFonts w:ascii="GHEA Grapalat" w:hAnsi="GHEA Grapalat" w:cs="Sylfaen"/>
          <w:b/>
          <w:i/>
          <w:sz w:val="22"/>
          <w:szCs w:val="22"/>
          <w:lang w:val="ru-RU"/>
        </w:rPr>
        <w:t xml:space="preserve">ДЖД </w:t>
      </w:r>
      <w:r>
        <w:rPr>
          <w:rFonts w:ascii="GHEA Grapalat" w:hAnsi="GHEA Grapalat" w:cs="Sylfaen"/>
          <w:b/>
          <w:i/>
          <w:sz w:val="22"/>
          <w:szCs w:val="22"/>
          <w:lang w:val="es-ES"/>
        </w:rPr>
        <w:t xml:space="preserve">- ГАШЗБ-2024/01 </w:t>
      </w:r>
      <w:r w:rsidRPr="00E65E2E">
        <w:rPr>
          <w:rFonts w:ascii="GHEA Grapalat" w:hAnsi="GHEA Grapalat"/>
          <w:b/>
          <w:i/>
          <w:sz w:val="22"/>
          <w:szCs w:val="22"/>
          <w:lang w:val="hy-AM"/>
        </w:rPr>
        <w:t>"</w:t>
      </w:r>
      <w:r w:rsidRPr="004B1AE3">
        <w:rPr>
          <w:rFonts w:ascii="GHEA Grapalat" w:hAnsi="GHEA Grapalat" w:cs="Sylfaen"/>
          <w:b/>
          <w:i/>
          <w:sz w:val="22"/>
          <w:szCs w:val="22"/>
          <w:lang w:val="hy-AM"/>
        </w:rPr>
        <w:t xml:space="preserve">  </w:t>
      </w:r>
      <w:r w:rsidR="0055550A" w:rsidRPr="00236781">
        <w:rPr>
          <w:rFonts w:ascii="GHEA Grapalat" w:hAnsi="GHEA Grapalat" w:cs="Sylfaen"/>
          <w:i/>
          <w:color w:val="000000" w:themeColor="text1"/>
          <w:sz w:val="20"/>
          <w:szCs w:val="20"/>
          <w:lang w:val="hy-AM"/>
        </w:rPr>
        <w:t xml:space="preserve">накрыть буквой </w:t>
      </w:r>
      <w:r w:rsidR="0055550A" w:rsidRPr="00236781">
        <w:rPr>
          <w:rFonts w:ascii="GHEA Grapalat" w:hAnsi="GHEA Grapalat" w:cs="Times Armenian"/>
          <w:i/>
          <w:color w:val="000000" w:themeColor="text1"/>
          <w:sz w:val="20"/>
          <w:szCs w:val="20"/>
          <w:lang w:val="hy-AM"/>
        </w:rPr>
        <w:t>г</w:t>
      </w:r>
      <w:r w:rsidR="0055550A" w:rsidRPr="00236781">
        <w:rPr>
          <w:rFonts w:ascii="GHEA Grapalat" w:hAnsi="GHEA Grapalat" w:cs="Times Armenian"/>
          <w:i/>
          <w:color w:val="000000" w:themeColor="text1"/>
          <w:sz w:val="20"/>
          <w:szCs w:val="20"/>
          <w:lang w:val="af-ZA"/>
        </w:rPr>
        <w:t xml:space="preserve"> </w:t>
      </w:r>
    </w:p>
    <w:p w:rsidR="0055550A" w:rsidRPr="00C5120A" w:rsidRDefault="0055550A" w:rsidP="0055550A">
      <w:pPr>
        <w:pStyle w:val="aa"/>
        <w:spacing w:after="0"/>
        <w:ind w:firstLine="567"/>
        <w:jc w:val="right"/>
        <w:rPr>
          <w:rFonts w:ascii="GHEA Grapalat" w:hAnsi="GHEA Grapalat" w:cs="Sylfaen"/>
          <w:i/>
          <w:color w:val="000000" w:themeColor="text1"/>
          <w:sz w:val="20"/>
          <w:szCs w:val="20"/>
          <w:lang w:val="hy-AM"/>
        </w:rPr>
      </w:pPr>
      <w:r w:rsidRPr="00236781">
        <w:rPr>
          <w:rFonts w:ascii="GHEA Grapalat" w:hAnsi="GHEA Grapalat" w:cs="Sylfaen"/>
          <w:i/>
          <w:color w:val="000000" w:themeColor="text1"/>
          <w:sz w:val="20"/>
          <w:szCs w:val="20"/>
          <w:lang w:val="hy-AM"/>
        </w:rPr>
        <w:t>Цитата:</w:t>
      </w:r>
      <w:r w:rsidRPr="00236781">
        <w:rPr>
          <w:rFonts w:ascii="GHEA Grapalat" w:hAnsi="GHEA Grapalat" w:cs="Sylfaen"/>
          <w:i/>
          <w:color w:val="000000" w:themeColor="text1"/>
          <w:sz w:val="20"/>
          <w:szCs w:val="20"/>
          <w:lang w:val="af-ZA"/>
        </w:rPr>
        <w:t xml:space="preserve"> </w:t>
      </w:r>
      <w:r w:rsidRPr="00236781">
        <w:rPr>
          <w:rFonts w:ascii="GHEA Grapalat" w:hAnsi="GHEA Grapalat" w:cs="Sylfaen"/>
          <w:i/>
          <w:color w:val="000000" w:themeColor="text1"/>
          <w:sz w:val="20"/>
          <w:szCs w:val="20"/>
          <w:lang w:val="hy-AM"/>
        </w:rPr>
        <w:t>расследования</w:t>
      </w:r>
      <w:r w:rsidRPr="00236781">
        <w:rPr>
          <w:rFonts w:ascii="GHEA Grapalat" w:hAnsi="GHEA Grapalat" w:cs="Times Armenian"/>
          <w:i/>
          <w:color w:val="000000" w:themeColor="text1"/>
          <w:sz w:val="20"/>
          <w:szCs w:val="20"/>
          <w:lang w:val="af-ZA"/>
        </w:rPr>
        <w:t xml:space="preserve"> </w:t>
      </w:r>
      <w:r w:rsidRPr="00C5120A">
        <w:rPr>
          <w:rFonts w:ascii="GHEA Grapalat" w:hAnsi="GHEA Grapalat" w:cs="Sylfaen"/>
          <w:i/>
          <w:color w:val="000000" w:themeColor="text1"/>
          <w:sz w:val="20"/>
          <w:szCs w:val="20"/>
          <w:lang w:val="hy-AM"/>
        </w:rPr>
        <w:t>оценочный комитет</w:t>
      </w:r>
    </w:p>
    <w:p w:rsidR="0055550A" w:rsidRPr="00236781" w:rsidRDefault="0055550A" w:rsidP="00C5120A">
      <w:pPr>
        <w:pStyle w:val="aa"/>
        <w:spacing w:after="0"/>
        <w:ind w:firstLine="567"/>
        <w:jc w:val="right"/>
        <w:rPr>
          <w:rFonts w:ascii="GHEA Grapalat" w:hAnsi="GHEA Grapalat"/>
          <w:i/>
          <w:color w:val="000000" w:themeColor="text1"/>
          <w:sz w:val="20"/>
          <w:szCs w:val="20"/>
          <w:lang w:val="af-ZA"/>
        </w:rPr>
      </w:pPr>
      <w:r w:rsidRPr="00C5120A">
        <w:rPr>
          <w:rFonts w:ascii="GHEA Grapalat" w:hAnsi="GHEA Grapalat" w:cs="Sylfaen"/>
          <w:i/>
          <w:color w:val="000000" w:themeColor="text1"/>
          <w:sz w:val="20"/>
          <w:szCs w:val="20"/>
          <w:lang w:val="hy-AM"/>
        </w:rPr>
        <w:t>Решением от сентября 2024 г.</w:t>
      </w:r>
    </w:p>
    <w:p w:rsidR="0055550A" w:rsidRPr="00236781" w:rsidRDefault="0055550A" w:rsidP="0055550A">
      <w:pPr>
        <w:pStyle w:val="aa"/>
        <w:ind w:right="-7" w:firstLine="567"/>
        <w:jc w:val="center"/>
        <w:rPr>
          <w:rFonts w:ascii="GHEA Grapalat" w:hAnsi="GHEA Grapalat"/>
          <w:color w:val="000000" w:themeColor="text1"/>
          <w:lang w:val="af-ZA"/>
        </w:rPr>
      </w:pPr>
    </w:p>
    <w:p w:rsidR="0055550A" w:rsidRPr="00236781" w:rsidRDefault="0055550A" w:rsidP="0055550A">
      <w:pPr>
        <w:pStyle w:val="aa"/>
        <w:ind w:right="-7" w:firstLine="567"/>
        <w:jc w:val="center"/>
        <w:rPr>
          <w:rFonts w:ascii="GHEA Grapalat" w:hAnsi="GHEA Grapalat"/>
          <w:color w:val="000000" w:themeColor="text1"/>
          <w:lang w:val="af-ZA"/>
        </w:rPr>
      </w:pPr>
    </w:p>
    <w:p w:rsidR="0055550A" w:rsidRPr="00236781" w:rsidRDefault="0055550A" w:rsidP="0055550A">
      <w:pPr>
        <w:pStyle w:val="aa"/>
        <w:ind w:right="-7" w:firstLine="567"/>
        <w:jc w:val="center"/>
        <w:rPr>
          <w:rFonts w:ascii="GHEA Grapalat" w:hAnsi="GHEA Grapalat"/>
          <w:color w:val="000000" w:themeColor="text1"/>
          <w:lang w:val="af-ZA"/>
        </w:rPr>
      </w:pPr>
    </w:p>
    <w:p w:rsidR="0055550A" w:rsidRPr="00236781" w:rsidRDefault="0055550A" w:rsidP="0055550A">
      <w:pPr>
        <w:pStyle w:val="aa"/>
        <w:ind w:right="-7" w:firstLine="567"/>
        <w:jc w:val="center"/>
        <w:rPr>
          <w:rFonts w:ascii="GHEA Grapalat" w:hAnsi="GHEA Grapalat"/>
          <w:color w:val="000000" w:themeColor="text1"/>
          <w:lang w:val="af-ZA"/>
        </w:rPr>
      </w:pPr>
    </w:p>
    <w:p w:rsidR="0055550A" w:rsidRPr="00236781" w:rsidRDefault="0055550A" w:rsidP="0055550A">
      <w:pPr>
        <w:pStyle w:val="aa"/>
        <w:ind w:right="-7" w:firstLine="567"/>
        <w:jc w:val="center"/>
        <w:rPr>
          <w:rFonts w:ascii="GHEA Grapalat" w:hAnsi="GHEA Grapalat"/>
          <w:color w:val="000000" w:themeColor="text1"/>
          <w:lang w:val="af-ZA"/>
        </w:rPr>
      </w:pPr>
    </w:p>
    <w:p w:rsidR="00B852CC" w:rsidRPr="00F563AB" w:rsidRDefault="00F563AB" w:rsidP="00B852CC">
      <w:pPr>
        <w:tabs>
          <w:tab w:val="left" w:pos="7410"/>
        </w:tabs>
        <w:jc w:val="center"/>
        <w:rPr>
          <w:rFonts w:ascii="Calibri" w:hAnsi="Calibri" w:cs="Calibri"/>
          <w:b/>
          <w:i/>
          <w:lang w:val="fr-FR"/>
        </w:rPr>
      </w:pPr>
      <w:r w:rsidRPr="00F563AB">
        <w:rPr>
          <w:rFonts w:ascii="GHEA Grapalat" w:hAnsi="GHEA Grapalat" w:cs="Sylfaen"/>
          <w:b/>
          <w:i/>
          <w:sz w:val="20"/>
          <w:szCs w:val="20"/>
          <w:lang w:val="de-DE"/>
        </w:rPr>
        <w:t xml:space="preserve">" </w:t>
      </w:r>
      <w:r w:rsidR="00DC60A9" w:rsidRPr="00860AB0">
        <w:rPr>
          <w:rFonts w:ascii="GHEA Grapalat" w:hAnsi="GHEA Grapalat"/>
          <w:b/>
          <w:lang w:val="hy-AM"/>
        </w:rPr>
        <w:t xml:space="preserve">Г. Дзорагиге, </w:t>
      </w:r>
      <w:r w:rsidRPr="00F563AB">
        <w:rPr>
          <w:rFonts w:ascii="GHEA Grapalat" w:hAnsi="GHEA Grapalat" w:cs="Sylfaen"/>
          <w:b/>
          <w:i/>
          <w:sz w:val="20"/>
          <w:szCs w:val="20"/>
          <w:lang w:val="hy-AM"/>
        </w:rPr>
        <w:t xml:space="preserve">Гегаркуникский марз, РА Начальная </w:t>
      </w:r>
      <w:r w:rsidR="00DC60A9">
        <w:rPr>
          <w:rFonts w:ascii="GHEA Grapalat" w:hAnsi="GHEA Grapalat" w:cs="Arial Armenian"/>
          <w:b/>
          <w:lang w:val="nb-NO"/>
        </w:rPr>
        <w:t xml:space="preserve">школа </w:t>
      </w:r>
      <w:r w:rsidR="00DC60A9" w:rsidRPr="00860AB0">
        <w:rPr>
          <w:rFonts w:ascii="GHEA Grapalat" w:hAnsi="GHEA Grapalat"/>
          <w:b/>
          <w:lang w:val="hy-AM"/>
        </w:rPr>
        <w:t xml:space="preserve">имени Казаряна </w:t>
      </w:r>
      <w:r w:rsidR="00DC60A9" w:rsidRPr="00F563AB">
        <w:rPr>
          <w:rFonts w:ascii="GHEA Grapalat" w:hAnsi="GHEA Grapalat" w:cs="Sylfaen"/>
          <w:b/>
          <w:i/>
          <w:sz w:val="20"/>
          <w:szCs w:val="20"/>
          <w:lang w:val="de-DE"/>
        </w:rPr>
        <w:t xml:space="preserve">» </w:t>
      </w:r>
      <w:r w:rsidRPr="00F563AB">
        <w:rPr>
          <w:rFonts w:ascii="GHEA Grapalat" w:hAnsi="GHEA Grapalat" w:cs="Arial Armenian"/>
          <w:b/>
          <w:i/>
          <w:sz w:val="20"/>
          <w:szCs w:val="20"/>
          <w:lang w:val="fr-FR"/>
        </w:rPr>
        <w:t>SNOC</w:t>
      </w:r>
    </w:p>
    <w:p w:rsidR="00067C2E" w:rsidRPr="00073BFE" w:rsidRDefault="00067C2E" w:rsidP="00067C2E">
      <w:pPr>
        <w:pStyle w:val="aa"/>
        <w:tabs>
          <w:tab w:val="left" w:pos="5968"/>
        </w:tabs>
        <w:ind w:right="-7" w:firstLine="567"/>
        <w:rPr>
          <w:rFonts w:ascii="GHEA Grapalat" w:hAnsi="GHEA Grapalat"/>
          <w:lang w:val="af-ZA"/>
        </w:rPr>
      </w:pPr>
      <w:r w:rsidRPr="00073BFE">
        <w:rPr>
          <w:rFonts w:ascii="GHEA Grapalat" w:hAnsi="GHEA Grapalat"/>
          <w:lang w:val="af-ZA"/>
        </w:rPr>
        <w:tab/>
      </w:r>
    </w:p>
    <w:p w:rsidR="00C5120A" w:rsidRPr="00B31C5B" w:rsidRDefault="00C5120A" w:rsidP="00C5120A">
      <w:pPr>
        <w:pStyle w:val="aa"/>
        <w:tabs>
          <w:tab w:val="left" w:pos="5968"/>
        </w:tabs>
        <w:ind w:right="-7" w:firstLine="567"/>
        <w:rPr>
          <w:rFonts w:ascii="GHEA Grapalat" w:hAnsi="GHEA Grapalat"/>
          <w:lang w:val="af-ZA"/>
        </w:rPr>
      </w:pPr>
      <w:r w:rsidRPr="00B31C5B">
        <w:rPr>
          <w:rFonts w:ascii="GHEA Grapalat" w:hAnsi="GHEA Grapalat"/>
          <w:lang w:val="af-ZA"/>
        </w:rPr>
        <w:tab/>
      </w:r>
    </w:p>
    <w:p w:rsidR="00C5120A" w:rsidRPr="00B31C5B" w:rsidRDefault="00C5120A" w:rsidP="00C5120A">
      <w:pPr>
        <w:pStyle w:val="aa"/>
        <w:ind w:right="-7" w:firstLine="567"/>
        <w:jc w:val="center"/>
        <w:rPr>
          <w:rFonts w:ascii="GHEA Grapalat" w:hAnsi="GHEA Grapalat"/>
          <w:lang w:val="af-ZA"/>
        </w:rPr>
      </w:pPr>
    </w:p>
    <w:p w:rsidR="00C5120A" w:rsidRPr="00B31C5B" w:rsidRDefault="00C5120A" w:rsidP="00C5120A">
      <w:pPr>
        <w:pStyle w:val="aa"/>
        <w:ind w:right="-7" w:firstLine="567"/>
        <w:jc w:val="center"/>
        <w:rPr>
          <w:rFonts w:ascii="GHEA Grapalat" w:hAnsi="GHEA Grapalat"/>
          <w:lang w:val="af-ZA"/>
        </w:rPr>
      </w:pPr>
    </w:p>
    <w:p w:rsidR="00C5120A" w:rsidRPr="00B31C5B" w:rsidRDefault="00C5120A" w:rsidP="00C5120A">
      <w:pPr>
        <w:pStyle w:val="aa"/>
        <w:ind w:right="-7" w:firstLine="567"/>
        <w:jc w:val="center"/>
        <w:rPr>
          <w:rFonts w:ascii="GHEA Grapalat" w:hAnsi="GHEA Grapalat" w:cs="Sylfaen"/>
          <w:b/>
          <w:lang w:val="af-ZA"/>
        </w:rPr>
      </w:pPr>
      <w:r w:rsidRPr="00B31C5B">
        <w:rPr>
          <w:rFonts w:ascii="GHEA Grapalat" w:hAnsi="GHEA Grapalat" w:cs="Sylfaen"/>
          <w:b/>
        </w:rPr>
        <w:t>Вопрос:</w:t>
      </w:r>
      <w:r w:rsidRPr="00B31C5B">
        <w:rPr>
          <w:rFonts w:ascii="GHEA Grapalat" w:hAnsi="GHEA Grapalat" w:cs="Times Armenian"/>
          <w:b/>
          <w:lang w:val="af-ZA"/>
        </w:rPr>
        <w:t xml:space="preserve"> </w:t>
      </w:r>
      <w:r w:rsidRPr="00B31C5B">
        <w:rPr>
          <w:rFonts w:ascii="GHEA Grapalat" w:hAnsi="GHEA Grapalat" w:cs="Sylfaen"/>
          <w:b/>
        </w:rPr>
        <w:t>Р:</w:t>
      </w:r>
      <w:r w:rsidRPr="00B31C5B">
        <w:rPr>
          <w:rFonts w:ascii="GHEA Grapalat" w:hAnsi="GHEA Grapalat" w:cs="Times Armenian"/>
          <w:b/>
          <w:lang w:val="af-ZA"/>
        </w:rPr>
        <w:t xml:space="preserve"> </w:t>
      </w:r>
      <w:r w:rsidRPr="00B31C5B">
        <w:rPr>
          <w:rFonts w:ascii="GHEA Grapalat" w:hAnsi="GHEA Grapalat" w:cs="Sylfaen"/>
          <w:b/>
        </w:rPr>
        <w:t>А:</w:t>
      </w:r>
      <w:r w:rsidRPr="00B31C5B">
        <w:rPr>
          <w:rFonts w:ascii="GHEA Grapalat" w:hAnsi="GHEA Grapalat" w:cs="Times Armenian"/>
          <w:b/>
          <w:lang w:val="af-ZA"/>
        </w:rPr>
        <w:t xml:space="preserve"> </w:t>
      </w:r>
      <w:r w:rsidRPr="00B31C5B">
        <w:rPr>
          <w:rFonts w:ascii="GHEA Grapalat" w:hAnsi="GHEA Grapalat" w:cs="Sylfaen"/>
          <w:b/>
        </w:rPr>
        <w:t>В:</w:t>
      </w:r>
      <w:r w:rsidRPr="00B31C5B">
        <w:rPr>
          <w:rFonts w:ascii="GHEA Grapalat" w:hAnsi="GHEA Grapalat" w:cs="Times Armenian"/>
          <w:b/>
          <w:lang w:val="af-ZA"/>
        </w:rPr>
        <w:t xml:space="preserve"> </w:t>
      </w:r>
      <w:r w:rsidRPr="00B31C5B">
        <w:rPr>
          <w:rFonts w:ascii="GHEA Grapalat" w:hAnsi="GHEA Grapalat" w:cs="Sylfaen"/>
          <w:b/>
        </w:rPr>
        <w:t>Э:</w:t>
      </w:r>
      <w:r w:rsidRPr="00B31C5B">
        <w:rPr>
          <w:rFonts w:ascii="GHEA Grapalat" w:hAnsi="GHEA Grapalat" w:cs="Times Armenian"/>
          <w:b/>
          <w:lang w:val="af-ZA"/>
        </w:rPr>
        <w:t xml:space="preserve"> </w:t>
      </w:r>
      <w:r w:rsidRPr="00B31C5B">
        <w:rPr>
          <w:rFonts w:ascii="GHEA Grapalat" w:hAnsi="GHEA Grapalat" w:cs="Sylfaen"/>
          <w:b/>
        </w:rPr>
        <w:t>Р:</w:t>
      </w:r>
    </w:p>
    <w:p w:rsidR="00C5120A" w:rsidRPr="00B31C5B" w:rsidRDefault="00C5120A" w:rsidP="00C5120A">
      <w:pPr>
        <w:pStyle w:val="aa"/>
        <w:ind w:right="-7" w:firstLine="567"/>
        <w:jc w:val="center"/>
        <w:rPr>
          <w:rFonts w:ascii="GHEA Grapalat" w:hAnsi="GHEA Grapalat" w:cs="Sylfaen"/>
          <w:b/>
          <w:lang w:val="af-ZA"/>
        </w:rPr>
      </w:pPr>
    </w:p>
    <w:p w:rsidR="00C5120A" w:rsidRPr="00EC2BA2" w:rsidRDefault="00C5120A" w:rsidP="00C5120A">
      <w:pPr>
        <w:pStyle w:val="aa"/>
        <w:ind w:right="-7" w:firstLine="567"/>
        <w:jc w:val="center"/>
        <w:rPr>
          <w:rFonts w:ascii="GHEA Grapalat" w:hAnsi="GHEA Grapalat"/>
          <w:b/>
          <w:lang w:val="af-ZA"/>
        </w:rPr>
      </w:pPr>
    </w:p>
    <w:p w:rsidR="001A2241" w:rsidRPr="00F563AB" w:rsidRDefault="00F563AB" w:rsidP="001A2241">
      <w:pPr>
        <w:pStyle w:val="aa"/>
        <w:tabs>
          <w:tab w:val="left" w:pos="5968"/>
        </w:tabs>
        <w:ind w:right="-7" w:firstLine="567"/>
        <w:rPr>
          <w:rFonts w:ascii="GHEA Grapalat" w:hAnsi="GHEA Grapalat"/>
          <w:b/>
          <w:lang w:val="af-ZA"/>
        </w:rPr>
      </w:pPr>
      <w:r w:rsidRPr="00F563AB">
        <w:rPr>
          <w:rFonts w:ascii="GHEA Grapalat" w:hAnsi="GHEA Grapalat" w:cs="Sylfaen"/>
          <w:b/>
          <w:lang w:val="de-DE"/>
        </w:rPr>
        <w:t xml:space="preserve">" </w:t>
      </w:r>
      <w:r w:rsidR="0024733B">
        <w:rPr>
          <w:rFonts w:ascii="GHEA Grapalat" w:hAnsi="GHEA Grapalat"/>
          <w:b/>
          <w:lang w:val="ru-RU"/>
        </w:rPr>
        <w:t>Дзорагюх</w:t>
      </w:r>
      <w:r w:rsidR="00DC60A9" w:rsidRPr="00860AB0">
        <w:rPr>
          <w:rFonts w:ascii="GHEA Grapalat" w:hAnsi="GHEA Grapalat"/>
          <w:b/>
          <w:lang w:val="hy-AM"/>
        </w:rPr>
        <w:t xml:space="preserve">, </w:t>
      </w:r>
      <w:r w:rsidRPr="00F563AB">
        <w:rPr>
          <w:rFonts w:ascii="GHEA Grapalat" w:hAnsi="GHEA Grapalat" w:cs="Sylfaen"/>
          <w:b/>
          <w:lang w:val="hy-AM"/>
        </w:rPr>
        <w:t xml:space="preserve">Гегаркуникский марз, РА Начальная </w:t>
      </w:r>
      <w:r w:rsidR="00DC60A9">
        <w:rPr>
          <w:rFonts w:ascii="GHEA Grapalat" w:hAnsi="GHEA Grapalat" w:cs="Arial Armenian"/>
          <w:b/>
          <w:lang w:val="nb-NO"/>
        </w:rPr>
        <w:t xml:space="preserve">школа </w:t>
      </w:r>
      <w:r w:rsidR="00DC60A9" w:rsidRPr="00860AB0">
        <w:rPr>
          <w:rFonts w:ascii="GHEA Grapalat" w:hAnsi="GHEA Grapalat"/>
          <w:b/>
          <w:lang w:val="hy-AM"/>
        </w:rPr>
        <w:t>имени Казаряна</w:t>
      </w:r>
      <w:r w:rsidR="00DC60A9" w:rsidRPr="00F563AB">
        <w:rPr>
          <w:rFonts w:ascii="GHEA Grapalat" w:hAnsi="GHEA Grapalat" w:cs="Sylfaen"/>
          <w:b/>
          <w:lang w:val="hy-AM"/>
        </w:rPr>
        <w:t xml:space="preserve">  </w:t>
      </w:r>
      <w:r w:rsidRPr="00F563AB">
        <w:rPr>
          <w:rFonts w:ascii="GHEA Grapalat" w:hAnsi="GHEA Grapalat" w:cs="Sylfaen"/>
          <w:b/>
          <w:lang w:val="de-DE"/>
        </w:rPr>
        <w:t xml:space="preserve">" </w:t>
      </w:r>
      <w:r>
        <w:rPr>
          <w:rFonts w:ascii="GHEA Grapalat" w:hAnsi="GHEA Grapalat"/>
          <w:b/>
          <w:lang w:val="af-ZA"/>
        </w:rPr>
        <w:t xml:space="preserve">из </w:t>
      </w:r>
      <w:r w:rsidR="001A2241" w:rsidRPr="00F563AB">
        <w:rPr>
          <w:rFonts w:ascii="GHEA Grapalat" w:hAnsi="GHEA Grapalat"/>
          <w:b/>
          <w:lang w:val="af-ZA"/>
        </w:rPr>
        <w:tab/>
      </w:r>
      <w:r w:rsidRPr="00F563AB">
        <w:rPr>
          <w:rFonts w:ascii="GHEA Grapalat" w:hAnsi="GHEA Grapalat" w:cs="Arial Armenian"/>
          <w:b/>
          <w:lang w:val="fr-FR"/>
        </w:rPr>
        <w:t>СНОК</w:t>
      </w:r>
    </w:p>
    <w:p w:rsidR="0055550A" w:rsidRPr="00C5120A" w:rsidRDefault="00C5120A" w:rsidP="00C5120A">
      <w:pPr>
        <w:pStyle w:val="aa"/>
        <w:ind w:right="-7"/>
        <w:jc w:val="center"/>
        <w:rPr>
          <w:rFonts w:ascii="GHEA Grapalat" w:hAnsi="GHEA Grapalat"/>
          <w:b/>
          <w:lang w:val="af-ZA"/>
        </w:rPr>
      </w:pPr>
      <w:r w:rsidRPr="0035739D">
        <w:rPr>
          <w:rFonts w:ascii="GHEA Grapalat" w:hAnsi="GHEA Grapalat"/>
          <w:b/>
          <w:lang w:val="ru-RU"/>
        </w:rPr>
        <w:t>ПОТРЕБНОСТИ</w:t>
      </w:r>
      <w:r w:rsidRPr="00C5120A">
        <w:rPr>
          <w:rFonts w:ascii="GHEA Grapalat" w:hAnsi="GHEA Grapalat"/>
          <w:b/>
          <w:lang w:val="af-ZA"/>
        </w:rPr>
        <w:t xml:space="preserve"> </w:t>
      </w:r>
      <w:r w:rsidRPr="0035739D">
        <w:rPr>
          <w:rFonts w:ascii="GHEA Grapalat" w:hAnsi="GHEA Grapalat"/>
          <w:b/>
          <w:lang w:val="ru-RU"/>
        </w:rPr>
        <w:t xml:space="preserve">ДЛЯ ВЫПОЛНЕНИЯ </w:t>
      </w:r>
      <w:r w:rsidR="0055550A" w:rsidRPr="00C5120A">
        <w:rPr>
          <w:rFonts w:ascii="GHEA Grapalat" w:hAnsi="GHEA Grapalat"/>
          <w:b/>
          <w:lang w:val="af-ZA"/>
        </w:rPr>
        <w:t xml:space="preserve">ЛАБОРАТОРНЫХ СТРОИТЕЛЬНЫХ РАБОТ С </w:t>
      </w:r>
      <w:r w:rsidR="0055550A" w:rsidRPr="00C5120A">
        <w:rPr>
          <w:rFonts w:ascii="GHEA Grapalat" w:hAnsi="GHEA Grapalat"/>
          <w:b/>
          <w:lang w:val="ru-RU"/>
        </w:rPr>
        <w:t>ПОЛОМ</w:t>
      </w:r>
      <w:r w:rsidR="0055550A" w:rsidRPr="00C5120A">
        <w:rPr>
          <w:rFonts w:ascii="GHEA Grapalat" w:hAnsi="GHEA Grapalat"/>
          <w:b/>
          <w:lang w:val="af-ZA"/>
        </w:rPr>
        <w:t xml:space="preserve"> </w:t>
      </w:r>
      <w:r w:rsidR="0055550A" w:rsidRPr="00C5120A">
        <w:rPr>
          <w:rFonts w:ascii="GHEA Grapalat" w:hAnsi="GHEA Grapalat"/>
          <w:b/>
          <w:lang w:val="ru-RU"/>
        </w:rPr>
        <w:t>ОБЪЯВЛЕНО</w:t>
      </w:r>
      <w:r w:rsidR="0055550A" w:rsidRPr="00C5120A">
        <w:rPr>
          <w:rFonts w:ascii="GHEA Grapalat" w:hAnsi="GHEA Grapalat"/>
          <w:b/>
          <w:lang w:val="af-ZA"/>
        </w:rPr>
        <w:t xml:space="preserve"> </w:t>
      </w:r>
      <w:r w:rsidR="0055550A" w:rsidRPr="00C5120A">
        <w:rPr>
          <w:rFonts w:ascii="GHEA Grapalat" w:hAnsi="GHEA Grapalat"/>
          <w:b/>
          <w:lang w:val="ru-RU"/>
        </w:rPr>
        <w:t>РЕЙТИНГ:</w:t>
      </w:r>
      <w:r w:rsidR="0055550A" w:rsidRPr="00C5120A">
        <w:rPr>
          <w:rFonts w:ascii="GHEA Grapalat" w:hAnsi="GHEA Grapalat"/>
          <w:b/>
          <w:lang w:val="af-ZA"/>
        </w:rPr>
        <w:t xml:space="preserve"> </w:t>
      </w:r>
      <w:r w:rsidR="0055550A" w:rsidRPr="00C5120A">
        <w:rPr>
          <w:rFonts w:ascii="GHEA Grapalat" w:hAnsi="GHEA Grapalat"/>
          <w:b/>
          <w:lang w:val="ru-RU"/>
        </w:rPr>
        <w:t>ВОПРОС:</w:t>
      </w:r>
    </w:p>
    <w:p w:rsidR="00096865" w:rsidRPr="005E1F72" w:rsidRDefault="00096865" w:rsidP="00EF3662">
      <w:pPr>
        <w:pStyle w:val="aa"/>
        <w:ind w:right="-7" w:firstLine="567"/>
        <w:jc w:val="center"/>
        <w:rPr>
          <w:rFonts w:ascii="GHEA Grapalat" w:hAnsi="GHEA Grapalat"/>
          <w:lang w:val="af-ZA"/>
        </w:rPr>
      </w:pPr>
    </w:p>
    <w:p w:rsidR="00096865" w:rsidRPr="005E1F72" w:rsidRDefault="00096865" w:rsidP="00EF3662">
      <w:pPr>
        <w:pStyle w:val="aa"/>
        <w:ind w:right="-7" w:firstLine="567"/>
        <w:jc w:val="center"/>
        <w:rPr>
          <w:rFonts w:ascii="GHEA Grapalat" w:hAnsi="GHEA Grapalat"/>
          <w:lang w:val="af-ZA"/>
        </w:rPr>
      </w:pPr>
    </w:p>
    <w:p w:rsidR="00096865" w:rsidRPr="005E1F72" w:rsidRDefault="00096865" w:rsidP="00EF3662">
      <w:pPr>
        <w:pStyle w:val="aa"/>
        <w:ind w:right="-7" w:firstLine="567"/>
        <w:jc w:val="center"/>
        <w:rPr>
          <w:rFonts w:ascii="GHEA Grapalat" w:hAnsi="GHEA Grapalat"/>
          <w:lang w:val="af-ZA"/>
        </w:rPr>
      </w:pPr>
    </w:p>
    <w:p w:rsidR="00096865" w:rsidRPr="005E1F72" w:rsidRDefault="00096865" w:rsidP="00EF3662">
      <w:pPr>
        <w:pStyle w:val="aa"/>
        <w:ind w:right="-7" w:firstLine="567"/>
        <w:jc w:val="center"/>
        <w:rPr>
          <w:rFonts w:ascii="GHEA Grapalat" w:hAnsi="GHEA Grapalat"/>
          <w:lang w:val="af-ZA"/>
        </w:rPr>
      </w:pPr>
    </w:p>
    <w:p w:rsidR="003F4011" w:rsidRPr="0006073A" w:rsidRDefault="003F4011" w:rsidP="003F4011">
      <w:pPr>
        <w:pStyle w:val="a3"/>
        <w:spacing w:line="240" w:lineRule="auto"/>
        <w:ind w:firstLine="0"/>
        <w:jc w:val="center"/>
        <w:rPr>
          <w:rFonts w:ascii="GHEA Grapalat" w:hAnsi="GHEA Grapalat"/>
          <w:b/>
          <w:color w:val="365F91" w:themeColor="accent1" w:themeShade="BF"/>
          <w:sz w:val="24"/>
          <w:szCs w:val="24"/>
          <w:lang w:val="af-ZA"/>
        </w:rPr>
      </w:pPr>
      <w:r w:rsidRPr="0006073A">
        <w:rPr>
          <w:rFonts w:ascii="GHEA Grapalat" w:hAnsi="GHEA Grapalat" w:cs="Arial"/>
          <w:b/>
          <w:color w:val="365F91" w:themeColor="accent1" w:themeShade="BF"/>
          <w:sz w:val="24"/>
          <w:szCs w:val="24"/>
          <w:lang w:val="af-ZA"/>
        </w:rPr>
        <w:t>Покупка</w:t>
      </w:r>
      <w:r w:rsidRPr="0006073A">
        <w:rPr>
          <w:rFonts w:ascii="GHEA Grapalat" w:hAnsi="GHEA Grapalat"/>
          <w:b/>
          <w:color w:val="365F91" w:themeColor="accent1" w:themeShade="BF"/>
          <w:sz w:val="24"/>
          <w:szCs w:val="24"/>
          <w:lang w:val="af-ZA"/>
        </w:rPr>
        <w:t xml:space="preserve"> </w:t>
      </w:r>
      <w:r w:rsidRPr="0006073A">
        <w:rPr>
          <w:rFonts w:ascii="GHEA Grapalat" w:hAnsi="GHEA Grapalat" w:cs="Arial"/>
          <w:b/>
          <w:color w:val="365F91" w:themeColor="accent1" w:themeShade="BF"/>
          <w:sz w:val="24"/>
          <w:szCs w:val="24"/>
          <w:lang w:val="af-ZA"/>
        </w:rPr>
        <w:t>процесс</w:t>
      </w:r>
      <w:r w:rsidRPr="0006073A">
        <w:rPr>
          <w:rFonts w:ascii="GHEA Grapalat" w:hAnsi="GHEA Grapalat"/>
          <w:b/>
          <w:color w:val="365F91" w:themeColor="accent1" w:themeShade="BF"/>
          <w:sz w:val="24"/>
          <w:szCs w:val="24"/>
          <w:lang w:val="af-ZA"/>
        </w:rPr>
        <w:t xml:space="preserve"> </w:t>
      </w:r>
      <w:r w:rsidRPr="0006073A">
        <w:rPr>
          <w:rFonts w:ascii="GHEA Grapalat" w:hAnsi="GHEA Grapalat" w:cs="Arial"/>
          <w:b/>
          <w:color w:val="365F91" w:themeColor="accent1" w:themeShade="BF"/>
          <w:sz w:val="24"/>
          <w:szCs w:val="24"/>
          <w:lang w:val="af-ZA"/>
        </w:rPr>
        <w:t>быть организованным</w:t>
      </w:r>
      <w:r w:rsidRPr="0006073A">
        <w:rPr>
          <w:rFonts w:ascii="GHEA Grapalat" w:hAnsi="GHEA Grapalat"/>
          <w:b/>
          <w:color w:val="365F91" w:themeColor="accent1" w:themeShade="BF"/>
          <w:sz w:val="24"/>
          <w:szCs w:val="24"/>
          <w:lang w:val="af-ZA"/>
        </w:rPr>
        <w:t xml:space="preserve"> </w:t>
      </w:r>
      <w:r w:rsidRPr="0006073A">
        <w:rPr>
          <w:rFonts w:ascii="GHEA Grapalat" w:hAnsi="GHEA Grapalat" w:cs="Arial"/>
          <w:b/>
          <w:color w:val="365F91" w:themeColor="accent1" w:themeShade="BF"/>
          <w:sz w:val="24"/>
          <w:szCs w:val="24"/>
          <w:lang w:val="af-ZA"/>
        </w:rPr>
        <w:t>является</w:t>
      </w:r>
      <w:r w:rsidRPr="0006073A">
        <w:rPr>
          <w:rFonts w:ascii="GHEA Grapalat" w:hAnsi="GHEA Grapalat"/>
          <w:b/>
          <w:color w:val="365F91" w:themeColor="accent1" w:themeShade="BF"/>
          <w:sz w:val="24"/>
          <w:szCs w:val="24"/>
          <w:lang w:val="af-ZA"/>
        </w:rPr>
        <w:t xml:space="preserve"> </w:t>
      </w:r>
      <w:r w:rsidRPr="0006073A">
        <w:rPr>
          <w:rFonts w:ascii="GHEA Grapalat" w:hAnsi="GHEA Grapalat" w:cs="Franklin Gothic Medium Cond"/>
          <w:b/>
          <w:color w:val="365F91" w:themeColor="accent1" w:themeShade="BF"/>
          <w:sz w:val="24"/>
          <w:szCs w:val="24"/>
          <w:lang w:val="af-ZA"/>
        </w:rPr>
        <w:t>Шоппинг</w:t>
      </w:r>
      <w:r w:rsidRPr="0006073A">
        <w:rPr>
          <w:rFonts w:ascii="GHEA Grapalat" w:hAnsi="GHEA Grapalat"/>
          <w:b/>
          <w:color w:val="365F91" w:themeColor="accent1" w:themeShade="BF"/>
          <w:sz w:val="24"/>
          <w:szCs w:val="24"/>
          <w:lang w:val="af-ZA"/>
        </w:rPr>
        <w:t xml:space="preserve"> </w:t>
      </w:r>
      <w:r w:rsidRPr="0006073A">
        <w:rPr>
          <w:rFonts w:ascii="GHEA Grapalat" w:hAnsi="GHEA Grapalat" w:cs="Arial"/>
          <w:b/>
          <w:color w:val="365F91" w:themeColor="accent1" w:themeShade="BF"/>
          <w:sz w:val="24"/>
          <w:szCs w:val="24"/>
          <w:lang w:val="af-ZA"/>
        </w:rPr>
        <w:t xml:space="preserve">о </w:t>
      </w:r>
      <w:r w:rsidRPr="0006073A">
        <w:rPr>
          <w:rFonts w:ascii="GHEA Grapalat" w:hAnsi="GHEA Grapalat" w:cs="Franklin Gothic Medium Cond"/>
          <w:b/>
          <w:color w:val="365F91" w:themeColor="accent1" w:themeShade="BF"/>
          <w:sz w:val="24"/>
          <w:szCs w:val="24"/>
          <w:lang w:val="af-ZA"/>
        </w:rPr>
        <w:t>"</w:t>
      </w:r>
      <w:r w:rsidRPr="0006073A">
        <w:rPr>
          <w:rFonts w:ascii="GHEA Grapalat" w:hAnsi="GHEA Grapalat"/>
          <w:b/>
          <w:color w:val="365F91" w:themeColor="accent1" w:themeShade="BF"/>
          <w:sz w:val="24"/>
          <w:szCs w:val="24"/>
          <w:lang w:val="af-ZA"/>
        </w:rPr>
        <w:t xml:space="preserve"> </w:t>
      </w:r>
      <w:r w:rsidRPr="0006073A">
        <w:rPr>
          <w:rFonts w:ascii="GHEA Grapalat" w:hAnsi="GHEA Grapalat" w:cs="Arial"/>
          <w:b/>
          <w:color w:val="365F91" w:themeColor="accent1" w:themeShade="BF"/>
          <w:sz w:val="24"/>
          <w:szCs w:val="24"/>
          <w:lang w:val="af-ZA"/>
        </w:rPr>
        <w:t>РА:</w:t>
      </w:r>
      <w:r w:rsidRPr="0006073A">
        <w:rPr>
          <w:rFonts w:ascii="GHEA Grapalat" w:hAnsi="GHEA Grapalat"/>
          <w:b/>
          <w:color w:val="365F91" w:themeColor="accent1" w:themeShade="BF"/>
          <w:sz w:val="24"/>
          <w:szCs w:val="24"/>
          <w:lang w:val="af-ZA"/>
        </w:rPr>
        <w:t xml:space="preserve"> </w:t>
      </w:r>
      <w:r w:rsidRPr="0006073A">
        <w:rPr>
          <w:rFonts w:ascii="GHEA Grapalat" w:hAnsi="GHEA Grapalat" w:cs="Arial"/>
          <w:b/>
          <w:color w:val="365F91" w:themeColor="accent1" w:themeShade="BF"/>
          <w:sz w:val="24"/>
          <w:szCs w:val="24"/>
          <w:lang w:val="af-ZA"/>
        </w:rPr>
        <w:t>закона</w:t>
      </w:r>
    </w:p>
    <w:p w:rsidR="003F4011" w:rsidRPr="00D775E6" w:rsidRDefault="003F4011" w:rsidP="003F4011">
      <w:pPr>
        <w:pStyle w:val="a3"/>
        <w:spacing w:line="240" w:lineRule="auto"/>
        <w:ind w:left="1404"/>
        <w:jc w:val="center"/>
        <w:rPr>
          <w:rFonts w:ascii="GHEA Grapalat" w:hAnsi="GHEA Grapalat"/>
          <w:i w:val="0"/>
          <w:lang w:val="af-ZA"/>
        </w:rPr>
      </w:pPr>
      <w:r w:rsidRPr="0006073A">
        <w:rPr>
          <w:rFonts w:ascii="GHEA Grapalat" w:hAnsi="GHEA Grapalat"/>
          <w:b/>
          <w:color w:val="365F91" w:themeColor="accent1" w:themeShade="BF"/>
          <w:sz w:val="24"/>
          <w:szCs w:val="24"/>
          <w:lang w:val="af-ZA"/>
        </w:rPr>
        <w:t xml:space="preserve">15-е </w:t>
      </w:r>
      <w:r w:rsidRPr="0006073A">
        <w:rPr>
          <w:rFonts w:ascii="GHEA Grapalat" w:hAnsi="GHEA Grapalat" w:cs="Arial"/>
          <w:b/>
          <w:color w:val="365F91" w:themeColor="accent1" w:themeShade="BF"/>
          <w:sz w:val="24"/>
          <w:szCs w:val="24"/>
          <w:lang w:val="af-ZA"/>
        </w:rPr>
        <w:t xml:space="preserve">Статья </w:t>
      </w:r>
      <w:r w:rsidRPr="0006073A">
        <w:rPr>
          <w:rFonts w:ascii="GHEA Grapalat" w:hAnsi="GHEA Grapalat"/>
          <w:b/>
          <w:color w:val="365F91" w:themeColor="accent1" w:themeShade="BF"/>
          <w:sz w:val="24"/>
          <w:szCs w:val="24"/>
          <w:lang w:val="af-ZA"/>
        </w:rPr>
        <w:t xml:space="preserve">6 </w:t>
      </w:r>
      <w:r w:rsidRPr="0006073A">
        <w:rPr>
          <w:rFonts w:ascii="GHEA Grapalat" w:hAnsi="GHEA Grapalat" w:cs="Arial"/>
          <w:b/>
          <w:color w:val="365F91" w:themeColor="accent1" w:themeShade="BF"/>
          <w:sz w:val="24"/>
          <w:szCs w:val="24"/>
          <w:lang w:val="af-ZA"/>
        </w:rPr>
        <w:t>часть</w:t>
      </w:r>
      <w:r w:rsidRPr="0006073A">
        <w:rPr>
          <w:rFonts w:ascii="GHEA Grapalat" w:hAnsi="GHEA Grapalat"/>
          <w:b/>
          <w:color w:val="365F91" w:themeColor="accent1" w:themeShade="BF"/>
          <w:sz w:val="24"/>
          <w:szCs w:val="24"/>
          <w:lang w:val="af-ZA"/>
        </w:rPr>
        <w:t xml:space="preserve"> </w:t>
      </w:r>
      <w:r w:rsidRPr="0006073A">
        <w:rPr>
          <w:rFonts w:ascii="GHEA Grapalat" w:hAnsi="GHEA Grapalat" w:cs="Arial"/>
          <w:b/>
          <w:color w:val="365F91" w:themeColor="accent1" w:themeShade="BF"/>
          <w:sz w:val="24"/>
          <w:szCs w:val="24"/>
          <w:lang w:val="af-ZA"/>
        </w:rPr>
        <w:t>в соответствии с</w:t>
      </w:r>
    </w:p>
    <w:p w:rsidR="003F4011" w:rsidRPr="00E6597C" w:rsidRDefault="003F4011" w:rsidP="003F4011">
      <w:pPr>
        <w:pStyle w:val="aa"/>
        <w:ind w:right="-7" w:firstLine="567"/>
        <w:jc w:val="center"/>
        <w:rPr>
          <w:rFonts w:ascii="GHEA Grapalat" w:hAnsi="GHEA Grapalat"/>
          <w:lang w:val="af-ZA"/>
        </w:rPr>
      </w:pPr>
    </w:p>
    <w:p w:rsidR="00096865" w:rsidRPr="005E1F72" w:rsidRDefault="00096865" w:rsidP="00EF3662">
      <w:pPr>
        <w:pStyle w:val="aa"/>
        <w:ind w:right="-7" w:firstLine="567"/>
        <w:jc w:val="center"/>
        <w:rPr>
          <w:rFonts w:ascii="GHEA Grapalat" w:hAnsi="GHEA Grapalat"/>
          <w:lang w:val="af-ZA"/>
        </w:rPr>
      </w:pPr>
    </w:p>
    <w:p w:rsidR="00096865" w:rsidRPr="005E1F72" w:rsidRDefault="00096865" w:rsidP="00EF3662">
      <w:pPr>
        <w:pStyle w:val="aa"/>
        <w:ind w:right="-7" w:firstLine="567"/>
        <w:jc w:val="center"/>
        <w:rPr>
          <w:rFonts w:ascii="GHEA Grapalat" w:hAnsi="GHEA Grapalat"/>
          <w:lang w:val="af-ZA"/>
        </w:rPr>
      </w:pPr>
    </w:p>
    <w:p w:rsidR="00096865" w:rsidRPr="005E1F72" w:rsidRDefault="00096865" w:rsidP="00EF3662">
      <w:pPr>
        <w:pStyle w:val="aa"/>
        <w:ind w:right="-7" w:firstLine="567"/>
        <w:jc w:val="center"/>
        <w:rPr>
          <w:rFonts w:ascii="GHEA Grapalat" w:hAnsi="GHEA Grapalat"/>
          <w:lang w:val="af-ZA"/>
        </w:rPr>
      </w:pPr>
    </w:p>
    <w:p w:rsidR="00096865" w:rsidRPr="005E1F72" w:rsidRDefault="00096865" w:rsidP="00EF3662">
      <w:pPr>
        <w:pStyle w:val="aa"/>
        <w:ind w:right="-7" w:firstLine="567"/>
        <w:jc w:val="center"/>
        <w:rPr>
          <w:rFonts w:ascii="GHEA Grapalat" w:hAnsi="GHEA Grapalat"/>
          <w:lang w:val="af-ZA"/>
        </w:rPr>
      </w:pPr>
    </w:p>
    <w:p w:rsidR="002B32D6" w:rsidRPr="005E1F72" w:rsidRDefault="002B32D6" w:rsidP="00EF3662">
      <w:pPr>
        <w:pStyle w:val="aa"/>
        <w:ind w:right="-7" w:firstLine="567"/>
        <w:jc w:val="center"/>
        <w:rPr>
          <w:rFonts w:ascii="GHEA Grapalat" w:hAnsi="GHEA Grapalat"/>
          <w:lang w:val="af-ZA"/>
        </w:rPr>
      </w:pPr>
    </w:p>
    <w:p w:rsidR="00096865" w:rsidRPr="005E1F72" w:rsidRDefault="00096865" w:rsidP="00EF3662">
      <w:pPr>
        <w:pStyle w:val="aa"/>
        <w:ind w:right="-7" w:firstLine="567"/>
        <w:jc w:val="center"/>
        <w:rPr>
          <w:rFonts w:ascii="GHEA Grapalat" w:hAnsi="GHEA Grapalat"/>
          <w:lang w:val="af-ZA"/>
        </w:rPr>
      </w:pPr>
    </w:p>
    <w:p w:rsidR="00CE0D95" w:rsidRPr="005E1F72" w:rsidRDefault="00CE0D95" w:rsidP="00EF3662">
      <w:pPr>
        <w:pStyle w:val="aa"/>
        <w:ind w:right="-7" w:firstLine="567"/>
        <w:jc w:val="center"/>
        <w:rPr>
          <w:rFonts w:ascii="GHEA Grapalat" w:hAnsi="GHEA Grapalat"/>
          <w:lang w:val="af-ZA"/>
        </w:rPr>
      </w:pPr>
    </w:p>
    <w:p w:rsidR="00CE0D95" w:rsidRPr="005E1F72" w:rsidRDefault="00CE0D95" w:rsidP="00EF3662">
      <w:pPr>
        <w:pStyle w:val="aa"/>
        <w:ind w:right="-7" w:firstLine="567"/>
        <w:jc w:val="center"/>
        <w:rPr>
          <w:rFonts w:ascii="GHEA Grapalat" w:hAnsi="GHEA Grapalat"/>
          <w:lang w:val="af-ZA"/>
        </w:rPr>
      </w:pPr>
    </w:p>
    <w:p w:rsidR="00CE0D95" w:rsidRPr="005E1F72" w:rsidRDefault="00CE0D95" w:rsidP="00EF3662">
      <w:pPr>
        <w:pStyle w:val="aa"/>
        <w:ind w:right="-7" w:firstLine="567"/>
        <w:jc w:val="center"/>
        <w:rPr>
          <w:rFonts w:ascii="GHEA Grapalat" w:hAnsi="GHEA Grapalat"/>
          <w:lang w:val="af-ZA"/>
        </w:rPr>
      </w:pPr>
    </w:p>
    <w:p w:rsidR="00096865" w:rsidRPr="005E1F72" w:rsidRDefault="00096865" w:rsidP="00EF3662">
      <w:pPr>
        <w:pStyle w:val="aa"/>
        <w:ind w:right="-7" w:firstLine="567"/>
        <w:jc w:val="center"/>
        <w:rPr>
          <w:rFonts w:ascii="GHEA Grapalat" w:hAnsi="GHEA Grapalat"/>
          <w:lang w:val="af-ZA"/>
        </w:rPr>
      </w:pPr>
    </w:p>
    <w:p w:rsidR="001A43A4" w:rsidRPr="005E1F72" w:rsidRDefault="006F0D3F" w:rsidP="00EF3662">
      <w:pPr>
        <w:ind w:firstLine="567"/>
        <w:jc w:val="both"/>
        <w:rPr>
          <w:rFonts w:ascii="GHEA Grapalat" w:hAnsi="GHEA Grapalat" w:cs="Sylfaen"/>
          <w:i/>
          <w:sz w:val="22"/>
          <w:szCs w:val="22"/>
          <w:lang w:val="af-ZA"/>
        </w:rPr>
      </w:pPr>
      <w:r w:rsidRPr="00AF0BF9">
        <w:rPr>
          <w:rFonts w:ascii="GHEA Grapalat" w:hAnsi="GHEA Grapalat" w:cs="Sylfaen"/>
          <w:i/>
          <w:sz w:val="22"/>
          <w:szCs w:val="22"/>
          <w:lang w:val="af-ZA"/>
        </w:rPr>
        <w:br w:type="page"/>
      </w:r>
      <w:r w:rsidR="00096865" w:rsidRPr="005E1F72">
        <w:rPr>
          <w:rFonts w:ascii="GHEA Grapalat" w:hAnsi="GHEA Grapalat" w:cs="Sylfaen"/>
          <w:i/>
          <w:sz w:val="22"/>
          <w:szCs w:val="22"/>
        </w:rPr>
        <w:lastRenderedPageBreak/>
        <w:t>Дорогой</w:t>
      </w:r>
      <w:r w:rsidR="00096865" w:rsidRPr="005E1F72">
        <w:rPr>
          <w:rFonts w:ascii="GHEA Grapalat" w:hAnsi="GHEA Grapalat" w:cs="Times Armenian"/>
          <w:i/>
          <w:sz w:val="22"/>
          <w:szCs w:val="22"/>
          <w:lang w:val="af-ZA"/>
        </w:rPr>
        <w:t xml:space="preserve"> </w:t>
      </w:r>
      <w:r w:rsidR="00096865" w:rsidRPr="005E1F72">
        <w:rPr>
          <w:rFonts w:ascii="GHEA Grapalat" w:hAnsi="GHEA Grapalat" w:cs="Sylfaen"/>
          <w:i/>
          <w:sz w:val="22"/>
          <w:szCs w:val="22"/>
        </w:rPr>
        <w:t>участник</w:t>
      </w:r>
      <w:r w:rsidR="00677658" w:rsidRPr="005E1F72">
        <w:rPr>
          <w:rFonts w:ascii="GHEA Grapalat" w:hAnsi="GHEA Grapalat" w:cs="Sylfaen"/>
          <w:i/>
          <w:sz w:val="22"/>
          <w:szCs w:val="22"/>
          <w:lang w:val="af-ZA"/>
        </w:rPr>
        <w:t xml:space="preserve"> </w:t>
      </w:r>
      <w:r w:rsidR="00884204" w:rsidRPr="005E1F72">
        <w:rPr>
          <w:rFonts w:ascii="GHEA Grapalat" w:hAnsi="GHEA Grapalat" w:cs="Sylfaen"/>
          <w:i/>
          <w:sz w:val="22"/>
          <w:szCs w:val="22"/>
        </w:rPr>
        <w:t>до</w:t>
      </w:r>
      <w:r w:rsidR="00096865" w:rsidRPr="005E1F72">
        <w:rPr>
          <w:rFonts w:ascii="GHEA Grapalat" w:hAnsi="GHEA Grapalat" w:cs="Times Armenian"/>
          <w:i/>
          <w:sz w:val="22"/>
          <w:szCs w:val="22"/>
          <w:lang w:val="af-ZA"/>
        </w:rPr>
        <w:t xml:space="preserve"> </w:t>
      </w:r>
      <w:r w:rsidR="00096865" w:rsidRPr="005E1F72">
        <w:rPr>
          <w:rFonts w:ascii="GHEA Grapalat" w:hAnsi="GHEA Grapalat" w:cs="Sylfaen"/>
          <w:i/>
          <w:sz w:val="22"/>
          <w:szCs w:val="22"/>
        </w:rPr>
        <w:t>приложение</w:t>
      </w:r>
      <w:r w:rsidR="00096865" w:rsidRPr="005E1F72">
        <w:rPr>
          <w:rFonts w:ascii="GHEA Grapalat" w:hAnsi="GHEA Grapalat" w:cs="Times Armenian"/>
          <w:i/>
          <w:sz w:val="22"/>
          <w:szCs w:val="22"/>
          <w:lang w:val="af-ZA"/>
        </w:rPr>
        <w:t xml:space="preserve"> </w:t>
      </w:r>
      <w:r w:rsidR="00096865" w:rsidRPr="005E1F72">
        <w:rPr>
          <w:rFonts w:ascii="GHEA Grapalat" w:hAnsi="GHEA Grapalat" w:cs="Sylfaen"/>
          <w:i/>
          <w:sz w:val="22"/>
          <w:szCs w:val="22"/>
        </w:rPr>
        <w:t>придумывание</w:t>
      </w:r>
      <w:r w:rsidR="00096865" w:rsidRPr="005E1F72">
        <w:rPr>
          <w:rFonts w:ascii="GHEA Grapalat" w:hAnsi="GHEA Grapalat" w:cs="Times Armenian"/>
          <w:i/>
          <w:sz w:val="22"/>
          <w:szCs w:val="22"/>
          <w:lang w:val="af-ZA"/>
        </w:rPr>
        <w:t xml:space="preserve"> </w:t>
      </w:r>
      <w:r w:rsidR="00096865" w:rsidRPr="005E1F72">
        <w:rPr>
          <w:rFonts w:ascii="GHEA Grapalat" w:hAnsi="GHEA Grapalat" w:cs="Sylfaen"/>
          <w:i/>
          <w:sz w:val="22"/>
          <w:szCs w:val="22"/>
        </w:rPr>
        <w:t>и:</w:t>
      </w:r>
      <w:r w:rsidR="00096865" w:rsidRPr="005E1F72">
        <w:rPr>
          <w:rFonts w:ascii="GHEA Grapalat" w:hAnsi="GHEA Grapalat" w:cs="Times Armenian"/>
          <w:i/>
          <w:sz w:val="22"/>
          <w:szCs w:val="22"/>
          <w:lang w:val="af-ZA"/>
        </w:rPr>
        <w:t xml:space="preserve"> </w:t>
      </w:r>
      <w:r w:rsidR="00096865" w:rsidRPr="005E1F72">
        <w:rPr>
          <w:rFonts w:ascii="GHEA Grapalat" w:hAnsi="GHEA Grapalat" w:cs="Sylfaen"/>
          <w:i/>
          <w:sz w:val="22"/>
          <w:szCs w:val="22"/>
        </w:rPr>
        <w:t>представляя</w:t>
      </w:r>
      <w:r w:rsidR="00096865" w:rsidRPr="005E1F72">
        <w:rPr>
          <w:rFonts w:ascii="GHEA Grapalat" w:hAnsi="GHEA Grapalat" w:cs="Times Armenian"/>
          <w:i/>
          <w:sz w:val="22"/>
          <w:szCs w:val="22"/>
          <w:lang w:val="af-ZA"/>
        </w:rPr>
        <w:t xml:space="preserve"> </w:t>
      </w:r>
      <w:r w:rsidR="00096865" w:rsidRPr="005E1F72">
        <w:rPr>
          <w:rFonts w:ascii="GHEA Grapalat" w:hAnsi="GHEA Grapalat" w:cs="Sylfaen"/>
          <w:i/>
          <w:sz w:val="22"/>
          <w:szCs w:val="22"/>
        </w:rPr>
        <w:t>пожалуйста</w:t>
      </w:r>
      <w:r w:rsidR="00096865" w:rsidRPr="005E1F72">
        <w:rPr>
          <w:rFonts w:ascii="GHEA Grapalat" w:hAnsi="GHEA Grapalat" w:cs="Times Armenian"/>
          <w:i/>
          <w:sz w:val="22"/>
          <w:szCs w:val="22"/>
          <w:lang w:val="af-ZA"/>
        </w:rPr>
        <w:t xml:space="preserve"> </w:t>
      </w:r>
      <w:r w:rsidR="00096865" w:rsidRPr="005E1F72">
        <w:rPr>
          <w:rFonts w:ascii="GHEA Grapalat" w:hAnsi="GHEA Grapalat" w:cs="Sylfaen"/>
          <w:i/>
          <w:sz w:val="22"/>
          <w:szCs w:val="22"/>
        </w:rPr>
        <w:t>мы</w:t>
      </w:r>
      <w:r w:rsidR="00096865" w:rsidRPr="005E1F72">
        <w:rPr>
          <w:rFonts w:ascii="GHEA Grapalat" w:hAnsi="GHEA Grapalat" w:cs="Times Armenian"/>
          <w:i/>
          <w:sz w:val="22"/>
          <w:szCs w:val="22"/>
          <w:lang w:val="af-ZA"/>
        </w:rPr>
        <w:t xml:space="preserve"> </w:t>
      </w:r>
      <w:r w:rsidR="00096865" w:rsidRPr="005E1F72">
        <w:rPr>
          <w:rFonts w:ascii="GHEA Grapalat" w:hAnsi="GHEA Grapalat" w:cs="Sylfaen"/>
          <w:i/>
          <w:sz w:val="22"/>
          <w:szCs w:val="22"/>
        </w:rPr>
        <w:t>подробно</w:t>
      </w:r>
      <w:r w:rsidR="00096865" w:rsidRPr="005E1F72">
        <w:rPr>
          <w:rFonts w:ascii="GHEA Grapalat" w:hAnsi="GHEA Grapalat" w:cs="Times Armenian"/>
          <w:i/>
          <w:sz w:val="22"/>
          <w:szCs w:val="22"/>
          <w:lang w:val="af-ZA"/>
        </w:rPr>
        <w:t xml:space="preserve"> </w:t>
      </w:r>
      <w:r w:rsidR="00096865" w:rsidRPr="005E1F72">
        <w:rPr>
          <w:rFonts w:ascii="GHEA Grapalat" w:hAnsi="GHEA Grapalat" w:cs="Sylfaen"/>
          <w:i/>
          <w:sz w:val="22"/>
          <w:szCs w:val="22"/>
        </w:rPr>
        <w:t>изучать</w:t>
      </w:r>
      <w:r w:rsidR="00096865" w:rsidRPr="005E1F72">
        <w:rPr>
          <w:rFonts w:ascii="GHEA Grapalat" w:hAnsi="GHEA Grapalat" w:cs="Times Armenian"/>
          <w:i/>
          <w:sz w:val="22"/>
          <w:szCs w:val="22"/>
          <w:lang w:val="af-ZA"/>
        </w:rPr>
        <w:t xml:space="preserve"> </w:t>
      </w:r>
      <w:r w:rsidR="00096865" w:rsidRPr="005E1F72">
        <w:rPr>
          <w:rFonts w:ascii="GHEA Grapalat" w:hAnsi="GHEA Grapalat" w:cs="Sylfaen"/>
          <w:i/>
          <w:sz w:val="22"/>
          <w:szCs w:val="22"/>
        </w:rPr>
        <w:t>настоящим</w:t>
      </w:r>
      <w:r w:rsidR="00096865" w:rsidRPr="005E1F72">
        <w:rPr>
          <w:rFonts w:ascii="GHEA Grapalat" w:hAnsi="GHEA Grapalat" w:cs="Times Armenian"/>
          <w:i/>
          <w:sz w:val="22"/>
          <w:szCs w:val="22"/>
          <w:lang w:val="af-ZA"/>
        </w:rPr>
        <w:t xml:space="preserve"> </w:t>
      </w:r>
      <w:r w:rsidR="00096865" w:rsidRPr="005E1F72">
        <w:rPr>
          <w:rFonts w:ascii="GHEA Grapalat" w:hAnsi="GHEA Grapalat" w:cs="Sylfaen"/>
          <w:i/>
          <w:sz w:val="22"/>
          <w:szCs w:val="22"/>
        </w:rPr>
        <w:t xml:space="preserve">Сколько стоит приглашение </w:t>
      </w:r>
      <w:r w:rsidR="00096865" w:rsidRPr="005E1F72">
        <w:rPr>
          <w:rFonts w:ascii="GHEA Grapalat" w:hAnsi="GHEA Grapalat" w:cs="Times Armenian"/>
          <w:i/>
          <w:sz w:val="22"/>
          <w:szCs w:val="22"/>
          <w:lang w:val="af-ZA"/>
        </w:rPr>
        <w:t xml:space="preserve">? </w:t>
      </w:r>
      <w:r w:rsidR="00096865" w:rsidRPr="005E1F72">
        <w:rPr>
          <w:rFonts w:ascii="GHEA Grapalat" w:hAnsi="GHEA Grapalat" w:cs="Sylfaen"/>
          <w:i/>
          <w:sz w:val="22"/>
          <w:szCs w:val="22"/>
        </w:rPr>
        <w:t>что</w:t>
      </w:r>
      <w:r w:rsidR="00096865" w:rsidRPr="005E1F72">
        <w:rPr>
          <w:rFonts w:ascii="GHEA Grapalat" w:hAnsi="GHEA Grapalat" w:cs="Times Armenian"/>
          <w:i/>
          <w:sz w:val="22"/>
          <w:szCs w:val="22"/>
          <w:lang w:val="af-ZA"/>
        </w:rPr>
        <w:t xml:space="preserve"> </w:t>
      </w:r>
      <w:r w:rsidR="00096865" w:rsidRPr="005E1F72">
        <w:rPr>
          <w:rFonts w:ascii="GHEA Grapalat" w:hAnsi="GHEA Grapalat" w:cs="Sylfaen"/>
          <w:i/>
          <w:sz w:val="22"/>
          <w:szCs w:val="22"/>
        </w:rPr>
        <w:t>на приглашение</w:t>
      </w:r>
      <w:r w:rsidR="00096865" w:rsidRPr="005E1F72">
        <w:rPr>
          <w:rFonts w:ascii="GHEA Grapalat" w:hAnsi="GHEA Grapalat" w:cs="Times Armenian"/>
          <w:i/>
          <w:sz w:val="22"/>
          <w:szCs w:val="22"/>
          <w:lang w:val="af-ZA"/>
        </w:rPr>
        <w:t xml:space="preserve"> </w:t>
      </w:r>
      <w:r w:rsidR="00096865" w:rsidRPr="005E1F72">
        <w:rPr>
          <w:rFonts w:ascii="GHEA Grapalat" w:hAnsi="GHEA Grapalat" w:cs="Sylfaen"/>
          <w:i/>
          <w:sz w:val="22"/>
          <w:szCs w:val="22"/>
        </w:rPr>
        <w:t>несоответствующий</w:t>
      </w:r>
      <w:r w:rsidR="00096865" w:rsidRPr="005E1F72">
        <w:rPr>
          <w:rFonts w:ascii="GHEA Grapalat" w:hAnsi="GHEA Grapalat" w:cs="Times Armenian"/>
          <w:i/>
          <w:sz w:val="22"/>
          <w:szCs w:val="22"/>
          <w:lang w:val="af-ZA"/>
        </w:rPr>
        <w:t xml:space="preserve"> </w:t>
      </w:r>
      <w:r w:rsidR="00096865" w:rsidRPr="005E1F72">
        <w:rPr>
          <w:rFonts w:ascii="GHEA Grapalat" w:hAnsi="GHEA Grapalat" w:cs="Sylfaen"/>
          <w:i/>
          <w:sz w:val="22"/>
          <w:szCs w:val="22"/>
        </w:rPr>
        <w:t>приложения</w:t>
      </w:r>
      <w:r w:rsidR="00096865" w:rsidRPr="005E1F72">
        <w:rPr>
          <w:rFonts w:ascii="GHEA Grapalat" w:hAnsi="GHEA Grapalat" w:cs="Times Armenian"/>
          <w:i/>
          <w:sz w:val="22"/>
          <w:szCs w:val="22"/>
          <w:lang w:val="af-ZA"/>
        </w:rPr>
        <w:t xml:space="preserve"> </w:t>
      </w:r>
      <w:r w:rsidR="00096865" w:rsidRPr="005E1F72">
        <w:rPr>
          <w:rFonts w:ascii="GHEA Grapalat" w:hAnsi="GHEA Grapalat" w:cs="Sylfaen"/>
          <w:i/>
          <w:sz w:val="22"/>
          <w:szCs w:val="22"/>
        </w:rPr>
        <w:t>при условии</w:t>
      </w:r>
      <w:r w:rsidR="00096865" w:rsidRPr="005E1F72">
        <w:rPr>
          <w:rFonts w:ascii="GHEA Grapalat" w:hAnsi="GHEA Grapalat" w:cs="Times Armenian"/>
          <w:i/>
          <w:sz w:val="22"/>
          <w:szCs w:val="22"/>
          <w:lang w:val="af-ZA"/>
        </w:rPr>
        <w:t xml:space="preserve"> </w:t>
      </w:r>
      <w:r w:rsidR="00096865" w:rsidRPr="005E1F72">
        <w:rPr>
          <w:rFonts w:ascii="GHEA Grapalat" w:hAnsi="GHEA Grapalat" w:cs="Sylfaen"/>
          <w:i/>
          <w:sz w:val="22"/>
          <w:szCs w:val="22"/>
        </w:rPr>
        <w:t>являются</w:t>
      </w:r>
      <w:r w:rsidR="00096865" w:rsidRPr="005E1F72">
        <w:rPr>
          <w:rFonts w:ascii="GHEA Grapalat" w:hAnsi="GHEA Grapalat" w:cs="Times Armenian"/>
          <w:i/>
          <w:sz w:val="22"/>
          <w:szCs w:val="22"/>
          <w:lang w:val="af-ZA"/>
        </w:rPr>
        <w:t xml:space="preserve"> </w:t>
      </w:r>
      <w:r w:rsidR="00096865" w:rsidRPr="005E1F72">
        <w:rPr>
          <w:rFonts w:ascii="GHEA Grapalat" w:hAnsi="GHEA Grapalat" w:cs="Sylfaen"/>
          <w:i/>
          <w:sz w:val="22"/>
          <w:szCs w:val="22"/>
        </w:rPr>
        <w:t>отказа</w:t>
      </w:r>
      <w:r w:rsidR="0046586E" w:rsidRPr="005E1F72">
        <w:rPr>
          <w:rFonts w:ascii="GHEA Grapalat" w:hAnsi="GHEA Grapalat" w:cs="Sylfaen"/>
          <w:i/>
          <w:sz w:val="22"/>
          <w:szCs w:val="22"/>
          <w:lang w:val="af-ZA"/>
        </w:rPr>
        <w:t>​</w:t>
      </w:r>
    </w:p>
    <w:p w:rsidR="00615B34" w:rsidRPr="002A4619" w:rsidRDefault="00F60C5F" w:rsidP="00615B34">
      <w:pPr>
        <w:ind w:firstLine="567"/>
        <w:jc w:val="both"/>
        <w:rPr>
          <w:rFonts w:ascii="GHEA Grapalat" w:hAnsi="GHEA Grapalat" w:cs="Sylfaen"/>
          <w:i/>
          <w:sz w:val="22"/>
          <w:szCs w:val="22"/>
          <w:lang w:val="af-ZA"/>
        </w:rPr>
      </w:pPr>
      <w:r w:rsidRPr="00A61D46">
        <w:rPr>
          <w:rFonts w:ascii="GHEA Grapalat" w:hAnsi="GHEA Grapalat" w:cs="Sylfaen"/>
          <w:i/>
          <w:sz w:val="22"/>
          <w:szCs w:val="22"/>
        </w:rPr>
        <w:t>Если:</w:t>
      </w:r>
      <w:r w:rsidRPr="002A4619">
        <w:rPr>
          <w:rFonts w:ascii="GHEA Grapalat" w:hAnsi="GHEA Grapalat" w:cs="Sylfaen"/>
          <w:i/>
          <w:sz w:val="22"/>
          <w:szCs w:val="22"/>
          <w:lang w:val="af-ZA"/>
        </w:rPr>
        <w:t xml:space="preserve"> </w:t>
      </w:r>
      <w:r w:rsidRPr="00A61D46">
        <w:rPr>
          <w:rFonts w:ascii="GHEA Grapalat" w:hAnsi="GHEA Grapalat" w:cs="Sylfaen"/>
          <w:i/>
          <w:sz w:val="22"/>
          <w:szCs w:val="22"/>
        </w:rPr>
        <w:t>ты</w:t>
      </w:r>
      <w:r w:rsidRPr="002A4619">
        <w:rPr>
          <w:rFonts w:ascii="GHEA Grapalat" w:hAnsi="GHEA Grapalat" w:cs="Sylfaen"/>
          <w:i/>
          <w:sz w:val="22"/>
          <w:szCs w:val="22"/>
          <w:lang w:val="af-ZA"/>
        </w:rPr>
        <w:t xml:space="preserve"> </w:t>
      </w:r>
      <w:r w:rsidRPr="00A61D46">
        <w:rPr>
          <w:rFonts w:ascii="GHEA Grapalat" w:hAnsi="GHEA Grapalat" w:cs="Sylfaen"/>
          <w:i/>
          <w:sz w:val="22"/>
          <w:szCs w:val="22"/>
        </w:rPr>
        <w:t>зарегистрированный</w:t>
      </w:r>
      <w:r w:rsidRPr="002A4619">
        <w:rPr>
          <w:rFonts w:ascii="GHEA Grapalat" w:hAnsi="GHEA Grapalat" w:cs="Sylfaen"/>
          <w:i/>
          <w:sz w:val="22"/>
          <w:szCs w:val="22"/>
          <w:lang w:val="af-ZA"/>
        </w:rPr>
        <w:t xml:space="preserve"> </w:t>
      </w:r>
      <w:r w:rsidRPr="00A61D46">
        <w:rPr>
          <w:rFonts w:ascii="GHEA Grapalat" w:hAnsi="GHEA Grapalat" w:cs="Sylfaen"/>
          <w:i/>
          <w:sz w:val="22"/>
          <w:szCs w:val="22"/>
        </w:rPr>
        <w:t>ты не</w:t>
      </w:r>
      <w:r w:rsidRPr="002A4619">
        <w:rPr>
          <w:rFonts w:ascii="GHEA Grapalat" w:hAnsi="GHEA Grapalat" w:cs="Sylfaen"/>
          <w:i/>
          <w:sz w:val="22"/>
          <w:szCs w:val="22"/>
          <w:lang w:val="af-ZA"/>
        </w:rPr>
        <w:t xml:space="preserve"> </w:t>
      </w:r>
      <w:r w:rsidRPr="00A61D46">
        <w:rPr>
          <w:rFonts w:ascii="GHEA Grapalat" w:hAnsi="GHEA Grapalat" w:cs="Sylfaen"/>
          <w:i/>
          <w:sz w:val="22"/>
          <w:szCs w:val="22"/>
        </w:rPr>
        <w:t>электронный</w:t>
      </w:r>
      <w:r w:rsidRPr="002A4619">
        <w:rPr>
          <w:rFonts w:ascii="GHEA Grapalat" w:hAnsi="GHEA Grapalat" w:cs="Sylfaen"/>
          <w:i/>
          <w:sz w:val="22"/>
          <w:szCs w:val="22"/>
          <w:lang w:val="af-ZA"/>
        </w:rPr>
        <w:t xml:space="preserve"> </w:t>
      </w:r>
      <w:r w:rsidRPr="00A61D46">
        <w:rPr>
          <w:rFonts w:ascii="GHEA Grapalat" w:hAnsi="GHEA Grapalat" w:cs="Sylfaen"/>
          <w:i/>
          <w:sz w:val="22"/>
          <w:szCs w:val="22"/>
        </w:rPr>
        <w:t>шоппинг</w:t>
      </w:r>
      <w:r w:rsidRPr="002A4619">
        <w:rPr>
          <w:rFonts w:ascii="GHEA Grapalat" w:hAnsi="GHEA Grapalat" w:cs="Sylfaen"/>
          <w:i/>
          <w:sz w:val="22"/>
          <w:szCs w:val="22"/>
          <w:lang w:val="af-ZA"/>
        </w:rPr>
        <w:t xml:space="preserve"> </w:t>
      </w:r>
      <w:r w:rsidRPr="00A61D46">
        <w:rPr>
          <w:rFonts w:ascii="GHEA Grapalat" w:hAnsi="GHEA Grapalat" w:cs="Sylfaen"/>
          <w:i/>
          <w:sz w:val="22"/>
          <w:szCs w:val="22"/>
        </w:rPr>
        <w:t xml:space="preserve">система </w:t>
      </w:r>
      <w:r w:rsidRPr="002A4619">
        <w:rPr>
          <w:rFonts w:ascii="GHEA Grapalat" w:hAnsi="GHEA Grapalat" w:cs="Sylfaen"/>
          <w:i/>
          <w:sz w:val="22"/>
          <w:szCs w:val="22"/>
          <w:lang w:val="af-ZA"/>
        </w:rPr>
        <w:t xml:space="preserve">, </w:t>
      </w:r>
      <w:r w:rsidRPr="00A61D46">
        <w:rPr>
          <w:rFonts w:ascii="GHEA Grapalat" w:hAnsi="GHEA Grapalat" w:cs="Sylfaen"/>
          <w:i/>
          <w:sz w:val="22"/>
          <w:szCs w:val="22"/>
        </w:rPr>
        <w:t>однако</w:t>
      </w:r>
      <w:r w:rsidRPr="002A4619">
        <w:rPr>
          <w:rFonts w:ascii="GHEA Grapalat" w:hAnsi="GHEA Grapalat" w:cs="Sylfaen"/>
          <w:i/>
          <w:sz w:val="22"/>
          <w:szCs w:val="22"/>
          <w:lang w:val="af-ZA"/>
        </w:rPr>
        <w:t xml:space="preserve"> </w:t>
      </w:r>
      <w:r w:rsidRPr="00A61D46">
        <w:rPr>
          <w:rFonts w:ascii="GHEA Grapalat" w:hAnsi="GHEA Grapalat" w:cs="Sylfaen"/>
          <w:i/>
          <w:sz w:val="22"/>
          <w:szCs w:val="22"/>
        </w:rPr>
        <w:t>желание</w:t>
      </w:r>
      <w:r w:rsidRPr="002A4619">
        <w:rPr>
          <w:rFonts w:ascii="GHEA Grapalat" w:hAnsi="GHEA Grapalat" w:cs="Sylfaen"/>
          <w:i/>
          <w:sz w:val="22"/>
          <w:szCs w:val="22"/>
          <w:lang w:val="af-ZA"/>
        </w:rPr>
        <w:t xml:space="preserve"> </w:t>
      </w:r>
      <w:r w:rsidRPr="00A61D46">
        <w:rPr>
          <w:rFonts w:ascii="GHEA Grapalat" w:hAnsi="GHEA Grapalat" w:cs="Sylfaen"/>
          <w:i/>
          <w:sz w:val="22"/>
          <w:szCs w:val="22"/>
        </w:rPr>
        <w:t>у вас есть</w:t>
      </w:r>
      <w:r w:rsidRPr="002A4619">
        <w:rPr>
          <w:rFonts w:ascii="GHEA Grapalat" w:hAnsi="GHEA Grapalat" w:cs="Sylfaen"/>
          <w:i/>
          <w:sz w:val="22"/>
          <w:szCs w:val="22"/>
          <w:lang w:val="af-ZA"/>
        </w:rPr>
        <w:t xml:space="preserve"> </w:t>
      </w:r>
      <w:r w:rsidRPr="00A61D46">
        <w:rPr>
          <w:rFonts w:ascii="GHEA Grapalat" w:hAnsi="GHEA Grapalat" w:cs="Sylfaen"/>
          <w:i/>
          <w:sz w:val="22"/>
          <w:szCs w:val="22"/>
        </w:rPr>
        <w:t>участвовать</w:t>
      </w:r>
      <w:r w:rsidRPr="002A4619">
        <w:rPr>
          <w:rFonts w:ascii="GHEA Grapalat" w:hAnsi="GHEA Grapalat" w:cs="Sylfaen"/>
          <w:i/>
          <w:sz w:val="22"/>
          <w:szCs w:val="22"/>
          <w:lang w:val="af-ZA"/>
        </w:rPr>
        <w:t xml:space="preserve"> </w:t>
      </w:r>
      <w:r w:rsidRPr="00A61D46">
        <w:rPr>
          <w:rFonts w:ascii="GHEA Grapalat" w:hAnsi="GHEA Grapalat" w:cs="Sylfaen"/>
          <w:i/>
          <w:sz w:val="22"/>
          <w:szCs w:val="22"/>
        </w:rPr>
        <w:t>настоящим</w:t>
      </w:r>
      <w:r w:rsidRPr="002A4619">
        <w:rPr>
          <w:rFonts w:ascii="GHEA Grapalat" w:hAnsi="GHEA Grapalat" w:cs="Sylfaen"/>
          <w:i/>
          <w:sz w:val="22"/>
          <w:szCs w:val="22"/>
          <w:lang w:val="af-ZA"/>
        </w:rPr>
        <w:t xml:space="preserve"> </w:t>
      </w:r>
      <w:r w:rsidRPr="00A61D46">
        <w:rPr>
          <w:rFonts w:ascii="GHEA Grapalat" w:hAnsi="GHEA Grapalat" w:cs="Sylfaen"/>
          <w:i/>
          <w:sz w:val="22"/>
          <w:szCs w:val="22"/>
        </w:rPr>
        <w:t xml:space="preserve">к процедуре </w:t>
      </w:r>
      <w:r w:rsidRPr="002A4619">
        <w:rPr>
          <w:rFonts w:ascii="GHEA Grapalat" w:hAnsi="GHEA Grapalat" w:cs="Sylfaen"/>
          <w:i/>
          <w:sz w:val="22"/>
          <w:szCs w:val="22"/>
          <w:lang w:val="af-ZA"/>
        </w:rPr>
        <w:t xml:space="preserve">, </w:t>
      </w:r>
      <w:r w:rsidRPr="00A61D46">
        <w:rPr>
          <w:rFonts w:ascii="GHEA Grapalat" w:hAnsi="GHEA Grapalat" w:cs="Sylfaen"/>
          <w:i/>
          <w:sz w:val="22"/>
          <w:szCs w:val="22"/>
        </w:rPr>
        <w:t>затем</w:t>
      </w:r>
      <w:r w:rsidRPr="002A4619">
        <w:rPr>
          <w:rFonts w:ascii="GHEA Grapalat" w:hAnsi="GHEA Grapalat" w:cs="Sylfaen"/>
          <w:i/>
          <w:sz w:val="22"/>
          <w:szCs w:val="22"/>
          <w:lang w:val="af-ZA"/>
        </w:rPr>
        <w:t xml:space="preserve"> </w:t>
      </w:r>
      <w:r w:rsidRPr="00A61D46">
        <w:rPr>
          <w:rFonts w:ascii="GHEA Grapalat" w:hAnsi="GHEA Grapalat" w:cs="Sylfaen"/>
          <w:i/>
          <w:sz w:val="22"/>
          <w:szCs w:val="22"/>
        </w:rPr>
        <w:t>приложение</w:t>
      </w:r>
      <w:r w:rsidRPr="002A4619">
        <w:rPr>
          <w:rFonts w:ascii="GHEA Grapalat" w:hAnsi="GHEA Grapalat" w:cs="Sylfaen"/>
          <w:i/>
          <w:sz w:val="22"/>
          <w:szCs w:val="22"/>
          <w:lang w:val="af-ZA"/>
        </w:rPr>
        <w:t xml:space="preserve"> </w:t>
      </w:r>
      <w:r w:rsidRPr="00A61D46">
        <w:rPr>
          <w:rFonts w:ascii="GHEA Grapalat" w:hAnsi="GHEA Grapalat" w:cs="Sylfaen"/>
          <w:i/>
          <w:sz w:val="22"/>
          <w:szCs w:val="22"/>
        </w:rPr>
        <w:t>представить</w:t>
      </w:r>
      <w:r w:rsidRPr="002A4619">
        <w:rPr>
          <w:rFonts w:ascii="GHEA Grapalat" w:hAnsi="GHEA Grapalat" w:cs="Sylfaen"/>
          <w:i/>
          <w:sz w:val="22"/>
          <w:szCs w:val="22"/>
          <w:lang w:val="af-ZA"/>
        </w:rPr>
        <w:t xml:space="preserve"> </w:t>
      </w:r>
      <w:r w:rsidRPr="00A61D46">
        <w:rPr>
          <w:rFonts w:ascii="GHEA Grapalat" w:hAnsi="GHEA Grapalat" w:cs="Sylfaen"/>
          <w:i/>
          <w:sz w:val="22"/>
          <w:szCs w:val="22"/>
        </w:rPr>
        <w:t>для</w:t>
      </w:r>
      <w:r w:rsidRPr="002A4619">
        <w:rPr>
          <w:rFonts w:ascii="GHEA Grapalat" w:hAnsi="GHEA Grapalat" w:cs="Sylfaen"/>
          <w:i/>
          <w:sz w:val="22"/>
          <w:szCs w:val="22"/>
          <w:lang w:val="af-ZA"/>
        </w:rPr>
        <w:t xml:space="preserve"> </w:t>
      </w:r>
      <w:r w:rsidRPr="00A61D46">
        <w:rPr>
          <w:rFonts w:ascii="GHEA Grapalat" w:hAnsi="GHEA Grapalat" w:cs="Sylfaen"/>
          <w:i/>
          <w:sz w:val="22"/>
          <w:szCs w:val="22"/>
        </w:rPr>
        <w:t>необходимый</w:t>
      </w:r>
      <w:r w:rsidRPr="002A4619">
        <w:rPr>
          <w:rFonts w:ascii="GHEA Grapalat" w:hAnsi="GHEA Grapalat" w:cs="Sylfaen"/>
          <w:i/>
          <w:sz w:val="22"/>
          <w:szCs w:val="22"/>
          <w:lang w:val="af-ZA"/>
        </w:rPr>
        <w:t xml:space="preserve"> </w:t>
      </w:r>
      <w:r w:rsidRPr="00A61D46">
        <w:rPr>
          <w:rFonts w:ascii="GHEA Grapalat" w:hAnsi="GHEA Grapalat" w:cs="Sylfaen"/>
          <w:i/>
          <w:sz w:val="22"/>
          <w:szCs w:val="22"/>
        </w:rPr>
        <w:t>является</w:t>
      </w:r>
      <w:r w:rsidRPr="002A4619">
        <w:rPr>
          <w:rFonts w:ascii="GHEA Grapalat" w:hAnsi="GHEA Grapalat" w:cs="Sylfaen"/>
          <w:i/>
          <w:sz w:val="22"/>
          <w:szCs w:val="22"/>
          <w:lang w:val="af-ZA"/>
        </w:rPr>
        <w:t xml:space="preserve">  </w:t>
      </w:r>
      <w:r w:rsidRPr="00A61D46">
        <w:rPr>
          <w:rFonts w:ascii="GHEA Grapalat" w:hAnsi="GHEA Grapalat" w:cs="Sylfaen"/>
          <w:i/>
          <w:sz w:val="22"/>
          <w:szCs w:val="22"/>
        </w:rPr>
        <w:t xml:space="preserve">самостоятельно зарегистрироваться в системе </w:t>
      </w:r>
      <w:r w:rsidRPr="002A4619">
        <w:rPr>
          <w:rFonts w:ascii="GHEA Grapalat" w:hAnsi="GHEA Grapalat" w:cs="Sylfaen"/>
          <w:i/>
          <w:sz w:val="22"/>
          <w:szCs w:val="22"/>
          <w:lang w:val="af-ZA"/>
        </w:rPr>
        <w:t xml:space="preserve">Армепс ( </w:t>
      </w:r>
      <w:hyperlink r:id="rId8" w:history="1">
        <w:r w:rsidRPr="002A4619">
          <w:rPr>
            <w:rFonts w:ascii="GHEA Grapalat" w:hAnsi="GHEA Grapalat" w:cs="Sylfaen"/>
            <w:i/>
            <w:sz w:val="22"/>
            <w:szCs w:val="22"/>
            <w:lang w:val="af-ZA"/>
          </w:rPr>
          <w:t xml:space="preserve">www.armeps.am </w:t>
        </w:r>
      </w:hyperlink>
      <w:r w:rsidRPr="002A4619">
        <w:rPr>
          <w:rFonts w:ascii="GHEA Grapalat" w:hAnsi="GHEA Grapalat" w:cs="Sylfaen"/>
          <w:i/>
          <w:sz w:val="22"/>
          <w:szCs w:val="22"/>
          <w:lang w:val="af-ZA"/>
        </w:rPr>
        <w:t xml:space="preserve">). </w:t>
      </w:r>
      <w:r w:rsidRPr="00A61D46">
        <w:rPr>
          <w:rFonts w:ascii="GHEA Grapalat" w:hAnsi="GHEA Grapalat" w:cs="Sylfaen"/>
          <w:i/>
          <w:sz w:val="22"/>
          <w:szCs w:val="22"/>
        </w:rPr>
        <w:t>Система</w:t>
      </w:r>
      <w:r w:rsidRPr="002A4619">
        <w:rPr>
          <w:rFonts w:ascii="GHEA Grapalat" w:hAnsi="GHEA Grapalat" w:cs="Sylfaen"/>
          <w:i/>
          <w:sz w:val="22"/>
          <w:szCs w:val="22"/>
          <w:lang w:val="af-ZA"/>
        </w:rPr>
        <w:t xml:space="preserve"> </w:t>
      </w:r>
      <w:r w:rsidRPr="00A61D46">
        <w:rPr>
          <w:rFonts w:ascii="GHEA Grapalat" w:hAnsi="GHEA Grapalat" w:cs="Sylfaen"/>
          <w:i/>
          <w:sz w:val="22"/>
          <w:szCs w:val="22"/>
        </w:rPr>
        <w:t>зарегистрироваться</w:t>
      </w:r>
      <w:r w:rsidRPr="002A4619">
        <w:rPr>
          <w:rFonts w:ascii="GHEA Grapalat" w:hAnsi="GHEA Grapalat" w:cs="Sylfaen"/>
          <w:i/>
          <w:sz w:val="22"/>
          <w:szCs w:val="22"/>
          <w:lang w:val="af-ZA"/>
        </w:rPr>
        <w:t xml:space="preserve"> </w:t>
      </w:r>
      <w:r w:rsidRPr="00A61D46">
        <w:rPr>
          <w:rFonts w:ascii="GHEA Grapalat" w:hAnsi="GHEA Grapalat" w:cs="Sylfaen"/>
          <w:i/>
          <w:sz w:val="22"/>
          <w:szCs w:val="22"/>
        </w:rPr>
        <w:t>условия</w:t>
      </w:r>
      <w:r w:rsidRPr="002A4619">
        <w:rPr>
          <w:rFonts w:ascii="GHEA Grapalat" w:hAnsi="GHEA Grapalat" w:cs="Sylfaen"/>
          <w:i/>
          <w:sz w:val="22"/>
          <w:szCs w:val="22"/>
          <w:lang w:val="af-ZA"/>
        </w:rPr>
        <w:t xml:space="preserve"> </w:t>
      </w:r>
      <w:r w:rsidRPr="00A61D46">
        <w:rPr>
          <w:rFonts w:ascii="GHEA Grapalat" w:hAnsi="GHEA Grapalat" w:cs="Sylfaen"/>
          <w:i/>
          <w:sz w:val="22"/>
          <w:szCs w:val="22"/>
        </w:rPr>
        <w:t>определенный</w:t>
      </w:r>
      <w:r w:rsidRPr="002A4619">
        <w:rPr>
          <w:rFonts w:ascii="GHEA Grapalat" w:hAnsi="GHEA Grapalat" w:cs="Sylfaen"/>
          <w:i/>
          <w:sz w:val="22"/>
          <w:szCs w:val="22"/>
          <w:lang w:val="af-ZA"/>
        </w:rPr>
        <w:t xml:space="preserve"> </w:t>
      </w:r>
      <w:r w:rsidRPr="00A61D46">
        <w:rPr>
          <w:rFonts w:ascii="GHEA Grapalat" w:hAnsi="GHEA Grapalat" w:cs="Sylfaen"/>
          <w:i/>
          <w:sz w:val="22"/>
          <w:szCs w:val="22"/>
        </w:rPr>
        <w:t>являются</w:t>
      </w:r>
      <w:r w:rsidRPr="002A4619">
        <w:rPr>
          <w:rFonts w:ascii="GHEA Grapalat" w:hAnsi="GHEA Grapalat" w:cs="Sylfaen"/>
          <w:i/>
          <w:sz w:val="22"/>
          <w:szCs w:val="22"/>
          <w:lang w:val="af-ZA"/>
        </w:rPr>
        <w:t xml:space="preserve"> </w:t>
      </w:r>
      <w:hyperlink r:id="rId9" w:history="1">
        <w:r w:rsidR="00615B34" w:rsidRPr="00615B34">
          <w:rPr>
            <w:rStyle w:val="a9"/>
            <w:rFonts w:ascii="GHEA Grapalat" w:hAnsi="GHEA Grapalat" w:cs="Sylfaen"/>
            <w:i/>
            <w:sz w:val="22"/>
            <w:szCs w:val="22"/>
            <w:lang w:val="af-ZA"/>
          </w:rPr>
          <w:t>www.procurement.am</w:t>
        </w:r>
      </w:hyperlink>
      <w:r w:rsidRPr="002A4619">
        <w:rPr>
          <w:rFonts w:ascii="GHEA Grapalat" w:hAnsi="GHEA Grapalat" w:cs="Sylfaen"/>
          <w:i/>
          <w:sz w:val="22"/>
          <w:szCs w:val="22"/>
          <w:lang w:val="af-ZA"/>
        </w:rPr>
        <w:t xml:space="preserve"> </w:t>
      </w:r>
      <w:r w:rsidRPr="00A61D46">
        <w:rPr>
          <w:rFonts w:ascii="GHEA Grapalat" w:hAnsi="GHEA Grapalat" w:cs="Sylfaen"/>
          <w:i/>
          <w:sz w:val="22"/>
          <w:szCs w:val="22"/>
        </w:rPr>
        <w:t>по адресу</w:t>
      </w:r>
      <w:r w:rsidRPr="002A4619">
        <w:rPr>
          <w:rFonts w:ascii="GHEA Grapalat" w:hAnsi="GHEA Grapalat" w:cs="Sylfaen"/>
          <w:i/>
          <w:sz w:val="22"/>
          <w:szCs w:val="22"/>
          <w:lang w:val="af-ZA"/>
        </w:rPr>
        <w:t xml:space="preserve"> </w:t>
      </w:r>
      <w:r w:rsidRPr="00A61D46">
        <w:rPr>
          <w:rFonts w:ascii="GHEA Grapalat" w:hAnsi="GHEA Grapalat" w:cs="Sylfaen"/>
          <w:i/>
          <w:sz w:val="22"/>
          <w:szCs w:val="22"/>
        </w:rPr>
        <w:t>активный</w:t>
      </w:r>
      <w:r w:rsidRPr="002A4619">
        <w:rPr>
          <w:rFonts w:ascii="GHEA Grapalat" w:hAnsi="GHEA Grapalat" w:cs="Sylfaen"/>
          <w:i/>
          <w:sz w:val="22"/>
          <w:szCs w:val="22"/>
          <w:lang w:val="af-ZA"/>
        </w:rPr>
        <w:t xml:space="preserve"> </w:t>
      </w:r>
      <w:r w:rsidRPr="00A61D46">
        <w:rPr>
          <w:rFonts w:ascii="GHEA Grapalat" w:hAnsi="GHEA Grapalat" w:cs="Sylfaen"/>
          <w:i/>
          <w:sz w:val="22"/>
          <w:szCs w:val="22"/>
        </w:rPr>
        <w:t>шоппинг</w:t>
      </w:r>
      <w:r w:rsidRPr="002A4619">
        <w:rPr>
          <w:rFonts w:ascii="GHEA Grapalat" w:hAnsi="GHEA Grapalat" w:cs="Sylfaen"/>
          <w:i/>
          <w:sz w:val="22"/>
          <w:szCs w:val="22"/>
          <w:lang w:val="af-ZA"/>
        </w:rPr>
        <w:t xml:space="preserve"> </w:t>
      </w:r>
      <w:r w:rsidRPr="00A61D46">
        <w:rPr>
          <w:rFonts w:ascii="GHEA Grapalat" w:hAnsi="GHEA Grapalat" w:cs="Sylfaen"/>
          <w:i/>
          <w:sz w:val="22"/>
          <w:szCs w:val="22"/>
        </w:rPr>
        <w:t>чиновник</w:t>
      </w:r>
      <w:r w:rsidRPr="002A4619">
        <w:rPr>
          <w:rFonts w:ascii="GHEA Grapalat" w:hAnsi="GHEA Grapalat" w:cs="Sylfaen"/>
          <w:i/>
          <w:sz w:val="22"/>
          <w:szCs w:val="22"/>
          <w:lang w:val="af-ZA"/>
        </w:rPr>
        <w:t xml:space="preserve"> </w:t>
      </w:r>
      <w:r w:rsidRPr="00A61D46">
        <w:rPr>
          <w:rFonts w:ascii="GHEA Grapalat" w:hAnsi="GHEA Grapalat" w:cs="Sylfaen"/>
          <w:i/>
          <w:sz w:val="22"/>
          <w:szCs w:val="22"/>
        </w:rPr>
        <w:t xml:space="preserve">в подразделе </w:t>
      </w:r>
      <w:r w:rsidRPr="002A4619">
        <w:rPr>
          <w:rFonts w:ascii="GHEA Grapalat" w:hAnsi="GHEA Grapalat" w:cs="Sylfaen"/>
          <w:i/>
          <w:sz w:val="22"/>
          <w:szCs w:val="22"/>
          <w:lang w:val="af-ZA"/>
        </w:rPr>
        <w:t xml:space="preserve">« </w:t>
      </w:r>
      <w:r w:rsidRPr="00A61D46">
        <w:rPr>
          <w:rFonts w:ascii="GHEA Grapalat" w:hAnsi="GHEA Grapalat" w:cs="Sylfaen"/>
          <w:i/>
          <w:sz w:val="22"/>
          <w:szCs w:val="22"/>
        </w:rPr>
        <w:t xml:space="preserve">Методические указания </w:t>
      </w:r>
      <w:r w:rsidRPr="002A4619">
        <w:rPr>
          <w:rFonts w:ascii="GHEA Grapalat" w:hAnsi="GHEA Grapalat" w:cs="Sylfaen"/>
          <w:i/>
          <w:sz w:val="22"/>
          <w:szCs w:val="22"/>
          <w:lang w:val="af-ZA"/>
        </w:rPr>
        <w:t xml:space="preserve">, </w:t>
      </w:r>
      <w:r w:rsidRPr="00A61D46">
        <w:rPr>
          <w:rFonts w:ascii="GHEA Grapalat" w:hAnsi="GHEA Grapalat" w:cs="Sylfaen"/>
          <w:i/>
          <w:sz w:val="22"/>
          <w:szCs w:val="22"/>
        </w:rPr>
        <w:t xml:space="preserve">пособия </w:t>
      </w:r>
      <w:r w:rsidRPr="002A4619">
        <w:rPr>
          <w:rFonts w:ascii="GHEA Grapalat" w:hAnsi="GHEA Grapalat" w:cs="Sylfaen"/>
          <w:i/>
          <w:sz w:val="22"/>
          <w:szCs w:val="22"/>
          <w:lang w:val="af-ZA"/>
        </w:rPr>
        <w:t xml:space="preserve">» </w:t>
      </w:r>
      <w:r w:rsidRPr="00A61D46">
        <w:rPr>
          <w:rFonts w:ascii="GHEA Grapalat" w:hAnsi="GHEA Grapalat" w:cs="Sylfaen"/>
          <w:i/>
          <w:sz w:val="22"/>
          <w:szCs w:val="22"/>
        </w:rPr>
        <w:t xml:space="preserve">раздела </w:t>
      </w:r>
      <w:r w:rsidRPr="002A4619">
        <w:rPr>
          <w:rFonts w:ascii="GHEA Grapalat" w:hAnsi="GHEA Grapalat" w:cs="Sylfaen"/>
          <w:i/>
          <w:sz w:val="22"/>
          <w:szCs w:val="22"/>
          <w:lang w:val="af-ZA"/>
        </w:rPr>
        <w:t xml:space="preserve">« </w:t>
      </w:r>
      <w:r w:rsidRPr="00A61D46">
        <w:rPr>
          <w:rFonts w:ascii="GHEA Grapalat" w:hAnsi="GHEA Grapalat" w:cs="Sylfaen"/>
          <w:i/>
          <w:sz w:val="22"/>
          <w:szCs w:val="22"/>
        </w:rPr>
        <w:t xml:space="preserve">Законодательство </w:t>
      </w:r>
      <w:r w:rsidRPr="002A4619">
        <w:rPr>
          <w:rFonts w:ascii="GHEA Grapalat" w:hAnsi="GHEA Grapalat" w:cs="Sylfaen"/>
          <w:i/>
          <w:sz w:val="22"/>
          <w:szCs w:val="22"/>
          <w:lang w:val="af-ZA"/>
        </w:rPr>
        <w:t xml:space="preserve">» </w:t>
      </w:r>
      <w:r w:rsidRPr="00A61D46">
        <w:rPr>
          <w:rFonts w:ascii="GHEA Grapalat" w:hAnsi="GHEA Grapalat" w:cs="Sylfaen"/>
          <w:i/>
          <w:sz w:val="22"/>
          <w:szCs w:val="22"/>
        </w:rPr>
        <w:t>бюллетеня.</w:t>
      </w:r>
      <w:r w:rsidRPr="002A4619">
        <w:rPr>
          <w:rFonts w:ascii="GHEA Grapalat" w:hAnsi="GHEA Grapalat" w:cs="Sylfaen"/>
          <w:i/>
          <w:sz w:val="22"/>
          <w:szCs w:val="22"/>
          <w:lang w:val="af-ZA"/>
        </w:rPr>
        <w:t xml:space="preserve">  </w:t>
      </w:r>
      <w:r w:rsidR="00615B34" w:rsidRPr="00A61D46">
        <w:rPr>
          <w:rFonts w:ascii="GHEA Grapalat" w:hAnsi="GHEA Grapalat" w:cs="Sylfaen"/>
          <w:i/>
          <w:sz w:val="22"/>
          <w:szCs w:val="22"/>
        </w:rPr>
        <w:t>установлен</w:t>
      </w:r>
      <w:r w:rsidR="00615B34" w:rsidRPr="002A4619">
        <w:rPr>
          <w:rFonts w:ascii="GHEA Grapalat" w:hAnsi="GHEA Grapalat" w:cs="Sylfaen"/>
          <w:i/>
          <w:sz w:val="22"/>
          <w:szCs w:val="22"/>
          <w:lang w:val="af-ZA"/>
        </w:rPr>
        <w:t xml:space="preserve">  </w:t>
      </w:r>
      <w:hyperlink r:id="rId10" w:history="1">
        <w:r w:rsidR="00615B34" w:rsidRPr="002A4619">
          <w:rPr>
            <w:rFonts w:ascii="GHEA Grapalat" w:hAnsi="GHEA Grapalat" w:cs="Sylfaen"/>
            <w:i/>
            <w:sz w:val="22"/>
            <w:szCs w:val="22"/>
            <w:lang w:val="af-ZA"/>
          </w:rPr>
          <w:t xml:space="preserve">Армепс </w:t>
        </w:r>
      </w:hyperlink>
      <w:hyperlink r:id="rId11" w:history="1">
        <w:r w:rsidR="00615B34" w:rsidRPr="00A61D46">
          <w:rPr>
            <w:rFonts w:ascii="GHEA Grapalat" w:hAnsi="GHEA Grapalat" w:cs="Sylfaen"/>
            <w:i/>
            <w:sz w:val="22"/>
            <w:szCs w:val="22"/>
          </w:rPr>
          <w:t>электронный</w:t>
        </w:r>
      </w:hyperlink>
      <w:hyperlink r:id="rId12" w:history="1">
        <w:r w:rsidR="00615B34" w:rsidRPr="002A4619">
          <w:rPr>
            <w:rFonts w:ascii="GHEA Grapalat" w:hAnsi="GHEA Grapalat" w:cs="Sylfaen"/>
            <w:i/>
            <w:sz w:val="22"/>
            <w:szCs w:val="22"/>
            <w:lang w:val="af-ZA"/>
          </w:rPr>
          <w:t xml:space="preserve"> </w:t>
        </w:r>
      </w:hyperlink>
      <w:hyperlink r:id="rId13" w:history="1">
        <w:r w:rsidR="00615B34" w:rsidRPr="00A61D46">
          <w:rPr>
            <w:rFonts w:ascii="GHEA Grapalat" w:hAnsi="GHEA Grapalat" w:cs="Sylfaen"/>
            <w:i/>
            <w:sz w:val="22"/>
            <w:szCs w:val="22"/>
          </w:rPr>
          <w:t>шоппинг</w:t>
        </w:r>
      </w:hyperlink>
      <w:hyperlink r:id="rId14" w:history="1">
        <w:r w:rsidR="00615B34" w:rsidRPr="002A4619">
          <w:rPr>
            <w:rFonts w:ascii="GHEA Grapalat" w:hAnsi="GHEA Grapalat" w:cs="Sylfaen"/>
            <w:i/>
            <w:sz w:val="22"/>
            <w:szCs w:val="22"/>
            <w:lang w:val="af-ZA"/>
          </w:rPr>
          <w:t xml:space="preserve"> </w:t>
        </w:r>
      </w:hyperlink>
      <w:hyperlink r:id="rId15" w:history="1">
        <w:r w:rsidR="00615B34" w:rsidRPr="00A61D46">
          <w:rPr>
            <w:rFonts w:ascii="GHEA Grapalat" w:hAnsi="GHEA Grapalat" w:cs="Sylfaen"/>
            <w:i/>
            <w:sz w:val="22"/>
            <w:szCs w:val="22"/>
          </w:rPr>
          <w:t>система</w:t>
        </w:r>
      </w:hyperlink>
      <w:hyperlink r:id="rId16" w:history="1">
        <w:r w:rsidR="00615B34" w:rsidRPr="002A4619">
          <w:rPr>
            <w:rFonts w:ascii="GHEA Grapalat" w:hAnsi="GHEA Grapalat" w:cs="Sylfaen"/>
            <w:i/>
            <w:sz w:val="22"/>
            <w:szCs w:val="22"/>
            <w:lang w:val="af-ZA"/>
          </w:rPr>
          <w:t xml:space="preserve"> </w:t>
        </w:r>
      </w:hyperlink>
      <w:hyperlink r:id="rId17" w:history="1">
        <w:r w:rsidR="00615B34" w:rsidRPr="00A61D46">
          <w:rPr>
            <w:rFonts w:ascii="GHEA Grapalat" w:hAnsi="GHEA Grapalat" w:cs="Sylfaen"/>
            <w:i/>
            <w:sz w:val="22"/>
            <w:szCs w:val="22"/>
          </w:rPr>
          <w:t xml:space="preserve">пользователя </w:t>
        </w:r>
      </w:hyperlink>
      <w:hyperlink r:id="rId18" w:history="1">
        <w:r w:rsidR="00615B34" w:rsidRPr="002A4619">
          <w:rPr>
            <w:rFonts w:ascii="GHEA Grapalat" w:hAnsi="GHEA Grapalat" w:cs="Sylfaen"/>
            <w:i/>
            <w:sz w:val="22"/>
            <w:szCs w:val="22"/>
            <w:lang w:val="af-ZA"/>
          </w:rPr>
          <w:t xml:space="preserve">" </w:t>
        </w:r>
      </w:hyperlink>
      <w:hyperlink r:id="rId19" w:history="1">
        <w:r w:rsidR="00615B34" w:rsidRPr="00A61D46">
          <w:rPr>
            <w:rFonts w:ascii="GHEA Grapalat" w:hAnsi="GHEA Grapalat" w:cs="Sylfaen"/>
            <w:i/>
            <w:sz w:val="22"/>
            <w:szCs w:val="22"/>
          </w:rPr>
          <w:t>Экономический</w:t>
        </w:r>
      </w:hyperlink>
      <w:hyperlink r:id="rId20" w:history="1">
        <w:r w:rsidR="00615B34" w:rsidRPr="002A4619">
          <w:rPr>
            <w:rFonts w:ascii="GHEA Grapalat" w:hAnsi="GHEA Grapalat" w:cs="Sylfaen"/>
            <w:i/>
            <w:sz w:val="22"/>
            <w:szCs w:val="22"/>
            <w:lang w:val="af-ZA"/>
          </w:rPr>
          <w:t xml:space="preserve"> </w:t>
        </w:r>
      </w:hyperlink>
      <w:hyperlink r:id="rId21" w:history="1">
        <w:r w:rsidR="00615B34" w:rsidRPr="00A61D46">
          <w:rPr>
            <w:rFonts w:ascii="GHEA Grapalat" w:hAnsi="GHEA Grapalat" w:cs="Sylfaen"/>
            <w:i/>
            <w:sz w:val="22"/>
            <w:szCs w:val="22"/>
          </w:rPr>
          <w:t xml:space="preserve">руководство </w:t>
        </w:r>
      </w:hyperlink>
      <w:hyperlink r:id="rId22" w:history="1">
        <w:r w:rsidR="00615B34" w:rsidRPr="00A61D46">
          <w:rPr>
            <w:rFonts w:ascii="GHEA Grapalat" w:hAnsi="GHEA Grapalat" w:cs="Sylfaen"/>
            <w:i/>
            <w:sz w:val="22"/>
            <w:szCs w:val="22"/>
          </w:rPr>
          <w:t>оператора</w:t>
        </w:r>
      </w:hyperlink>
      <w:hyperlink r:id="rId23" w:history="1">
        <w:r w:rsidR="00615B34" w:rsidRPr="002A4619">
          <w:rPr>
            <w:rFonts w:ascii="GHEA Grapalat" w:hAnsi="GHEA Grapalat" w:cs="Sylfaen"/>
            <w:i/>
            <w:sz w:val="22"/>
            <w:szCs w:val="22"/>
            <w:lang w:val="af-ZA"/>
          </w:rPr>
          <w:t>​</w:t>
        </w:r>
      </w:hyperlink>
    </w:p>
    <w:p w:rsidR="00F60C5F" w:rsidRPr="002A4619" w:rsidRDefault="00F60C5F" w:rsidP="00F60C5F">
      <w:pPr>
        <w:ind w:firstLine="567"/>
        <w:jc w:val="both"/>
        <w:rPr>
          <w:rFonts w:ascii="GHEA Grapalat" w:hAnsi="GHEA Grapalat" w:cs="Sylfaen"/>
          <w:i/>
          <w:sz w:val="22"/>
          <w:szCs w:val="22"/>
          <w:lang w:val="af-ZA"/>
        </w:rPr>
      </w:pPr>
      <w:r w:rsidRPr="00A61D46">
        <w:rPr>
          <w:rFonts w:ascii="GHEA Grapalat" w:hAnsi="GHEA Grapalat" w:cs="Sylfaen"/>
          <w:i/>
          <w:sz w:val="22"/>
          <w:szCs w:val="22"/>
        </w:rPr>
        <w:t>Руководство</w:t>
      </w:r>
      <w:r w:rsidRPr="002A4619">
        <w:rPr>
          <w:rFonts w:ascii="GHEA Grapalat" w:hAnsi="GHEA Grapalat" w:cs="Sylfaen"/>
          <w:i/>
          <w:sz w:val="22"/>
          <w:szCs w:val="22"/>
          <w:lang w:val="af-ZA"/>
        </w:rPr>
        <w:t xml:space="preserve"> </w:t>
      </w:r>
      <w:r w:rsidRPr="00A61D46">
        <w:rPr>
          <w:rFonts w:ascii="GHEA Grapalat" w:hAnsi="GHEA Grapalat" w:cs="Sylfaen"/>
          <w:i/>
          <w:sz w:val="22"/>
          <w:szCs w:val="22"/>
        </w:rPr>
        <w:t>доступный</w:t>
      </w:r>
      <w:r w:rsidRPr="002A4619">
        <w:rPr>
          <w:rFonts w:ascii="GHEA Grapalat" w:hAnsi="GHEA Grapalat" w:cs="Sylfaen"/>
          <w:i/>
          <w:sz w:val="22"/>
          <w:szCs w:val="22"/>
          <w:lang w:val="af-ZA"/>
        </w:rPr>
        <w:t xml:space="preserve"> </w:t>
      </w:r>
      <w:r w:rsidRPr="00A61D46">
        <w:rPr>
          <w:rFonts w:ascii="GHEA Grapalat" w:hAnsi="GHEA Grapalat" w:cs="Sylfaen"/>
          <w:i/>
          <w:sz w:val="22"/>
          <w:szCs w:val="22"/>
        </w:rPr>
        <w:t>является</w:t>
      </w:r>
      <w:r w:rsidRPr="002A4619">
        <w:rPr>
          <w:rFonts w:ascii="GHEA Grapalat" w:hAnsi="GHEA Grapalat" w:cs="Sylfaen"/>
          <w:i/>
          <w:sz w:val="22"/>
          <w:szCs w:val="22"/>
          <w:lang w:val="af-ZA"/>
        </w:rPr>
        <w:t xml:space="preserve"> </w:t>
      </w:r>
      <w:r w:rsidRPr="00A61D46">
        <w:rPr>
          <w:rFonts w:ascii="GHEA Grapalat" w:hAnsi="GHEA Grapalat" w:cs="Sylfaen"/>
          <w:i/>
          <w:sz w:val="22"/>
          <w:szCs w:val="22"/>
        </w:rPr>
        <w:t>следующее:</w:t>
      </w:r>
      <w:r w:rsidRPr="002A4619">
        <w:rPr>
          <w:rFonts w:ascii="GHEA Grapalat" w:hAnsi="GHEA Grapalat" w:cs="Sylfaen"/>
          <w:i/>
          <w:sz w:val="22"/>
          <w:szCs w:val="22"/>
          <w:lang w:val="af-ZA"/>
        </w:rPr>
        <w:t xml:space="preserve"> </w:t>
      </w:r>
      <w:r w:rsidRPr="00A61D46">
        <w:rPr>
          <w:rFonts w:ascii="GHEA Grapalat" w:hAnsi="GHEA Grapalat" w:cs="Sylfaen"/>
          <w:i/>
          <w:sz w:val="22"/>
          <w:szCs w:val="22"/>
        </w:rPr>
        <w:t>в отношении</w:t>
      </w:r>
      <w:r w:rsidRPr="002A4619">
        <w:rPr>
          <w:rFonts w:ascii="GHEA Grapalat" w:hAnsi="GHEA Grapalat" w:cs="Sylfaen"/>
          <w:i/>
          <w:sz w:val="22"/>
          <w:szCs w:val="22"/>
          <w:lang w:val="af-ZA"/>
        </w:rPr>
        <w:t xml:space="preserve"> </w:t>
      </w:r>
      <w:hyperlink r:id="rId24" w:history="1">
        <w:r w:rsidRPr="002A4619">
          <w:rPr>
            <w:rFonts w:ascii="GHEA Grapalat" w:hAnsi="GHEA Grapalat" w:cs="Sylfaen"/>
            <w:sz w:val="22"/>
            <w:szCs w:val="22"/>
            <w:lang w:val="af-ZA"/>
          </w:rPr>
          <w:t>http://gnumner.am/hy/page/ughecuycner_dzernarkner/</w:t>
        </w:r>
      </w:hyperlink>
    </w:p>
    <w:p w:rsidR="00F60C5F" w:rsidRPr="002A4619" w:rsidRDefault="0046586E" w:rsidP="00EF3662">
      <w:pPr>
        <w:ind w:firstLine="567"/>
        <w:jc w:val="both"/>
        <w:rPr>
          <w:rFonts w:ascii="GHEA Grapalat" w:hAnsi="GHEA Grapalat" w:cs="Sylfaen"/>
          <w:i/>
          <w:sz w:val="22"/>
          <w:szCs w:val="22"/>
          <w:lang w:val="af-ZA"/>
        </w:rPr>
      </w:pPr>
      <w:r w:rsidRPr="005E1F72">
        <w:rPr>
          <w:rFonts w:ascii="GHEA Grapalat" w:hAnsi="GHEA Grapalat" w:cs="Sylfaen"/>
          <w:i/>
          <w:sz w:val="22"/>
          <w:szCs w:val="22"/>
        </w:rPr>
        <w:t>В то же время:</w:t>
      </w:r>
    </w:p>
    <w:p w:rsidR="00F60C5F" w:rsidRPr="00A61D46" w:rsidRDefault="0046586E" w:rsidP="00F60C5F">
      <w:pPr>
        <w:ind w:firstLine="567"/>
        <w:jc w:val="both"/>
        <w:rPr>
          <w:rFonts w:ascii="GHEA Grapalat" w:hAnsi="GHEA Grapalat" w:cs="Sylfaen"/>
          <w:i/>
          <w:sz w:val="22"/>
          <w:szCs w:val="22"/>
          <w:lang w:val="af-ZA"/>
        </w:rPr>
      </w:pPr>
      <w:r w:rsidRPr="005E1F72">
        <w:rPr>
          <w:rFonts w:ascii="GHEA Grapalat" w:hAnsi="GHEA Grapalat" w:cs="Sylfaen"/>
          <w:i/>
          <w:sz w:val="22"/>
          <w:szCs w:val="22"/>
          <w:lang w:val="af-ZA"/>
        </w:rPr>
        <w:t xml:space="preserve"> </w:t>
      </w:r>
      <w:r w:rsidR="00677658" w:rsidRPr="005E1F72">
        <w:rPr>
          <w:rFonts w:ascii="GHEA Grapalat" w:hAnsi="GHEA Grapalat"/>
          <w:i/>
          <w:sz w:val="22"/>
          <w:szCs w:val="22"/>
          <w:lang w:val="af-ZA"/>
        </w:rPr>
        <w:t xml:space="preserve">- при внесении заявки в систему электронных закупок Armeps (www.armeps.am) (далее – система) необходимо руководствоваться </w:t>
      </w:r>
      <w:hyperlink r:id="rId25" w:history="1">
        <w:r w:rsidR="00F60C5F" w:rsidRPr="00A61D46">
          <w:rPr>
            <w:rFonts w:ascii="GHEA Grapalat" w:hAnsi="GHEA Grapalat" w:cs="Sylfaen"/>
            <w:i/>
            <w:sz w:val="22"/>
            <w:szCs w:val="22"/>
            <w:lang w:val="af-ZA"/>
          </w:rPr>
          <w:t xml:space="preserve">Руководством по осуществлению электронных закупок, </w:t>
        </w:r>
      </w:hyperlink>
      <w:r w:rsidR="00F60C5F" w:rsidRPr="00756756">
        <w:rPr>
          <w:rFonts w:ascii="GHEA Grapalat" w:hAnsi="GHEA Grapalat" w:cs="Sylfaen"/>
          <w:i/>
          <w:sz w:val="22"/>
          <w:szCs w:val="22"/>
          <w:lang w:val="af-ZA"/>
        </w:rPr>
        <w:t xml:space="preserve">размещенным в разделе «Законодательство» раздела «Законодательство». раздел официального бюллетеня закупок на </w:t>
      </w:r>
      <w:hyperlink r:id="rId26" w:history="1">
        <w:r w:rsidR="00615B34" w:rsidRPr="00615B34">
          <w:rPr>
            <w:rStyle w:val="a9"/>
            <w:rFonts w:ascii="GHEA Grapalat" w:hAnsi="GHEA Grapalat" w:cs="Sylfaen"/>
            <w:i/>
            <w:sz w:val="22"/>
            <w:szCs w:val="22"/>
            <w:lang w:val="af-ZA"/>
          </w:rPr>
          <w:t xml:space="preserve">сайте www.procurement.am </w:t>
        </w:r>
      </w:hyperlink>
      <w:r w:rsidR="00F60C5F" w:rsidRPr="00A61D46">
        <w:rPr>
          <w:rFonts w:ascii="GHEA Grapalat" w:hAnsi="GHEA Grapalat" w:cs="Sylfaen"/>
          <w:i/>
          <w:sz w:val="22"/>
          <w:szCs w:val="22"/>
          <w:lang w:val="af-ZA"/>
        </w:rPr>
        <w:t>.</w:t>
      </w:r>
    </w:p>
    <w:p w:rsidR="00F60C5F" w:rsidRPr="00A61D46" w:rsidRDefault="00F60C5F" w:rsidP="00F60C5F">
      <w:pPr>
        <w:ind w:firstLine="567"/>
        <w:jc w:val="both"/>
        <w:rPr>
          <w:rFonts w:ascii="GHEA Grapalat" w:hAnsi="GHEA Grapalat" w:cs="Sylfaen"/>
          <w:i/>
          <w:sz w:val="22"/>
          <w:szCs w:val="22"/>
          <w:lang w:val="af-ZA"/>
        </w:rPr>
      </w:pPr>
      <w:r w:rsidRPr="00A61D46">
        <w:rPr>
          <w:rFonts w:ascii="GHEA Grapalat" w:hAnsi="GHEA Grapalat" w:cs="Sylfaen"/>
          <w:i/>
          <w:sz w:val="22"/>
          <w:szCs w:val="22"/>
          <w:lang w:val="af-ZA"/>
        </w:rPr>
        <w:t xml:space="preserve">Руководство доступно по следующей ссылке: </w:t>
      </w:r>
      <w:hyperlink r:id="rId27" w:history="1">
        <w:r w:rsidRPr="00A61D46">
          <w:rPr>
            <w:rFonts w:ascii="GHEA Grapalat" w:hAnsi="GHEA Grapalat" w:cs="Sylfaen"/>
            <w:i/>
            <w:sz w:val="22"/>
            <w:szCs w:val="22"/>
            <w:lang w:val="af-ZA"/>
          </w:rPr>
          <w:t xml:space="preserve">http://gnumner.am/hy/page/ughecuycner_dzernarkner/ </w:t>
        </w:r>
      </w:hyperlink>
      <w:r w:rsidRPr="00A61D46">
        <w:rPr>
          <w:rFonts w:ascii="GHEA Grapalat" w:hAnsi="GHEA Grapalat" w:cs="Sylfaen"/>
          <w:i/>
          <w:sz w:val="22"/>
          <w:szCs w:val="22"/>
          <w:lang w:val="af-ZA"/>
        </w:rPr>
        <w:t>.</w:t>
      </w:r>
    </w:p>
    <w:p w:rsidR="006E7900" w:rsidRPr="005E1F72" w:rsidRDefault="00884204" w:rsidP="00EF3662">
      <w:pPr>
        <w:ind w:firstLine="567"/>
        <w:jc w:val="both"/>
        <w:rPr>
          <w:rFonts w:ascii="GHEA Grapalat" w:hAnsi="GHEA Grapalat"/>
          <w:i/>
          <w:sz w:val="22"/>
          <w:szCs w:val="22"/>
          <w:lang w:val="af-ZA"/>
        </w:rPr>
      </w:pPr>
      <w:r w:rsidRPr="005E1F72">
        <w:rPr>
          <w:rFonts w:ascii="GHEA Grapalat" w:hAnsi="GHEA Grapalat"/>
          <w:i/>
          <w:sz w:val="22"/>
          <w:szCs w:val="22"/>
          <w:lang w:val="af-ZA"/>
        </w:rPr>
        <w:t>- в случае возникновения вопросов и проблем, связанных с системой, Вы можете обратиться к заказчику, а также в Министерство финансов Республики Армения (далее – «уполномоченный орган»): в. Ереван, ул. Мелик-Адамяна. 1:</w:t>
      </w:r>
      <w:r w:rsidR="000D10F1" w:rsidRPr="005E1F72">
        <w:rPr>
          <w:rFonts w:ascii="GHEA Grapalat" w:hAnsi="GHEA Grapalat"/>
          <w:i/>
          <w:lang w:val="af-ZA"/>
        </w:rPr>
        <w:t xml:space="preserve"> </w:t>
      </w:r>
      <w:r w:rsidR="00AB14F4" w:rsidRPr="005E1F72">
        <w:rPr>
          <w:rFonts w:ascii="GHEA Grapalat" w:hAnsi="GHEA Grapalat"/>
          <w:i/>
          <w:sz w:val="22"/>
          <w:szCs w:val="22"/>
          <w:lang w:val="af-ZA"/>
        </w:rPr>
        <w:t>по адресу (телефон: (+37411) 28-93-20).</w:t>
      </w:r>
    </w:p>
    <w:p w:rsidR="0089384E" w:rsidRPr="003118E2" w:rsidRDefault="0089384E" w:rsidP="0089384E">
      <w:pPr>
        <w:ind w:firstLine="567"/>
        <w:rPr>
          <w:rFonts w:ascii="GHEA Grapalat" w:hAnsi="GHEA Grapalat"/>
          <w:b/>
          <w:sz w:val="20"/>
          <w:szCs w:val="22"/>
          <w:lang w:val="af-ZA"/>
        </w:rPr>
      </w:pPr>
      <w:bookmarkStart w:id="3" w:name="_Hlk9322052"/>
      <w:r w:rsidRPr="003E6196">
        <w:rPr>
          <w:rFonts w:ascii="GHEA Grapalat" w:hAnsi="GHEA Grapalat" w:cs="Sylfaen"/>
          <w:i/>
          <w:sz w:val="22"/>
          <w:szCs w:val="22"/>
        </w:rPr>
        <w:t>Система</w:t>
      </w:r>
      <w:r w:rsidRPr="002A4619">
        <w:rPr>
          <w:rFonts w:ascii="GHEA Grapalat" w:hAnsi="GHEA Grapalat" w:cs="Sylfaen"/>
          <w:i/>
          <w:sz w:val="22"/>
          <w:szCs w:val="22"/>
          <w:lang w:val="af-ZA"/>
        </w:rPr>
        <w:t xml:space="preserve"> </w:t>
      </w:r>
      <w:r w:rsidRPr="003E6196">
        <w:rPr>
          <w:rFonts w:ascii="GHEA Grapalat" w:hAnsi="GHEA Grapalat" w:cs="Sylfaen"/>
          <w:i/>
          <w:sz w:val="22"/>
          <w:szCs w:val="22"/>
        </w:rPr>
        <w:t xml:space="preserve">Как зарегистрироваться </w:t>
      </w:r>
      <w:r w:rsidRPr="002A4619">
        <w:rPr>
          <w:rFonts w:ascii="GHEA Grapalat" w:hAnsi="GHEA Grapalat" w:cs="Sylfaen"/>
          <w:i/>
          <w:sz w:val="22"/>
          <w:szCs w:val="22"/>
          <w:lang w:val="af-ZA"/>
        </w:rPr>
        <w:t xml:space="preserve">? </w:t>
      </w:r>
      <w:r w:rsidRPr="003E6196">
        <w:rPr>
          <w:rFonts w:ascii="GHEA Grapalat" w:hAnsi="GHEA Grapalat" w:cs="Sylfaen"/>
          <w:i/>
          <w:sz w:val="22"/>
          <w:szCs w:val="22"/>
        </w:rPr>
        <w:t>также</w:t>
      </w:r>
      <w:r w:rsidRPr="002A4619">
        <w:rPr>
          <w:rFonts w:ascii="GHEA Grapalat" w:hAnsi="GHEA Grapalat" w:cs="Sylfaen"/>
          <w:i/>
          <w:sz w:val="22"/>
          <w:szCs w:val="22"/>
          <w:lang w:val="af-ZA"/>
        </w:rPr>
        <w:t xml:space="preserve"> </w:t>
      </w:r>
      <w:r w:rsidRPr="003E6196">
        <w:rPr>
          <w:rFonts w:ascii="GHEA Grapalat" w:hAnsi="GHEA Grapalat" w:cs="Sylfaen"/>
          <w:i/>
          <w:sz w:val="22"/>
          <w:szCs w:val="22"/>
        </w:rPr>
        <w:t>приложение</w:t>
      </w:r>
      <w:r w:rsidRPr="002A4619">
        <w:rPr>
          <w:rFonts w:ascii="GHEA Grapalat" w:hAnsi="GHEA Grapalat" w:cs="Sylfaen"/>
          <w:i/>
          <w:sz w:val="22"/>
          <w:szCs w:val="22"/>
          <w:lang w:val="af-ZA"/>
        </w:rPr>
        <w:t xml:space="preserve"> </w:t>
      </w:r>
      <w:r w:rsidRPr="003E6196">
        <w:rPr>
          <w:rFonts w:ascii="GHEA Grapalat" w:hAnsi="GHEA Grapalat" w:cs="Sylfaen"/>
          <w:i/>
          <w:sz w:val="22"/>
          <w:szCs w:val="22"/>
        </w:rPr>
        <w:t>представляя</w:t>
      </w:r>
      <w:r w:rsidRPr="002A4619">
        <w:rPr>
          <w:rFonts w:ascii="GHEA Grapalat" w:hAnsi="GHEA Grapalat" w:cs="Sylfaen"/>
          <w:i/>
          <w:sz w:val="22"/>
          <w:szCs w:val="22"/>
          <w:lang w:val="af-ZA"/>
        </w:rPr>
        <w:t xml:space="preserve"> </w:t>
      </w:r>
      <w:r w:rsidRPr="003E6196">
        <w:rPr>
          <w:rFonts w:ascii="GHEA Grapalat" w:hAnsi="GHEA Grapalat" w:cs="Sylfaen"/>
          <w:i/>
          <w:sz w:val="22"/>
          <w:szCs w:val="22"/>
        </w:rPr>
        <w:t>бесплатно</w:t>
      </w:r>
      <w:r w:rsidRPr="002A4619">
        <w:rPr>
          <w:rFonts w:ascii="GHEA Grapalat" w:hAnsi="GHEA Grapalat" w:cs="Sylfaen"/>
          <w:i/>
          <w:sz w:val="22"/>
          <w:szCs w:val="22"/>
          <w:lang w:val="af-ZA"/>
        </w:rPr>
        <w:t xml:space="preserve"> </w:t>
      </w:r>
      <w:r w:rsidRPr="003E6196">
        <w:rPr>
          <w:rFonts w:ascii="GHEA Grapalat" w:hAnsi="GHEA Grapalat" w:cs="Sylfaen"/>
          <w:i/>
          <w:sz w:val="22"/>
          <w:szCs w:val="22"/>
        </w:rPr>
        <w:t>есть</w:t>
      </w:r>
      <w:bookmarkEnd w:id="3"/>
    </w:p>
    <w:p w:rsidR="00984BDB" w:rsidRPr="005E1F72" w:rsidRDefault="0089384E" w:rsidP="0089384E">
      <w:pPr>
        <w:ind w:firstLine="567"/>
        <w:jc w:val="both"/>
        <w:rPr>
          <w:rFonts w:ascii="GHEA Grapalat" w:hAnsi="GHEA Grapalat"/>
          <w:i/>
          <w:sz w:val="20"/>
          <w:lang w:val="af-ZA"/>
        </w:rPr>
      </w:pPr>
      <w:r w:rsidRPr="003118E2">
        <w:rPr>
          <w:rFonts w:ascii="GHEA Grapalat" w:hAnsi="GHEA Grapalat" w:cs="Sylfaen"/>
          <w:b/>
          <w:sz w:val="20"/>
          <w:szCs w:val="22"/>
          <w:lang w:val="af-ZA"/>
        </w:rPr>
        <w:br w:type="page"/>
      </w:r>
    </w:p>
    <w:p w:rsidR="00096865" w:rsidRPr="005E1F72" w:rsidRDefault="00096865" w:rsidP="00EF3662">
      <w:pPr>
        <w:ind w:firstLine="567"/>
        <w:jc w:val="center"/>
        <w:rPr>
          <w:rFonts w:ascii="GHEA Grapalat" w:hAnsi="GHEA Grapalat"/>
          <w:b/>
          <w:sz w:val="20"/>
          <w:szCs w:val="22"/>
          <w:lang w:val="af-ZA"/>
        </w:rPr>
      </w:pPr>
    </w:p>
    <w:p w:rsidR="00160AE4" w:rsidRPr="005E1F72" w:rsidRDefault="00160AE4" w:rsidP="00EF3662">
      <w:pPr>
        <w:ind w:firstLine="567"/>
        <w:jc w:val="center"/>
        <w:rPr>
          <w:rFonts w:ascii="GHEA Grapalat" w:hAnsi="GHEA Grapalat" w:cs="Sylfaen"/>
          <w:b/>
          <w:sz w:val="22"/>
          <w:szCs w:val="22"/>
          <w:lang w:val="af-ZA"/>
        </w:rPr>
      </w:pPr>
    </w:p>
    <w:p w:rsidR="0055550A" w:rsidRPr="00236781" w:rsidRDefault="0055550A" w:rsidP="0055550A">
      <w:pPr>
        <w:ind w:firstLine="567"/>
        <w:jc w:val="center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 w:rsidRPr="00236781">
        <w:rPr>
          <w:rFonts w:ascii="GHEA Grapalat" w:hAnsi="GHEA Grapalat" w:cs="Sylfaen"/>
          <w:b/>
          <w:color w:val="000000" w:themeColor="text1"/>
          <w:sz w:val="20"/>
          <w:szCs w:val="20"/>
        </w:rPr>
        <w:t>СОДЕРЖАНИЕ</w:t>
      </w:r>
    </w:p>
    <w:p w:rsidR="0055550A" w:rsidRPr="0071365D" w:rsidRDefault="00B852CC" w:rsidP="00FD0706">
      <w:pPr>
        <w:ind w:firstLine="567"/>
        <w:rPr>
          <w:rFonts w:ascii="GHEA Grapalat" w:hAnsi="GHEA Grapalat" w:cs="Sylfaen"/>
          <w:b/>
          <w:sz w:val="20"/>
          <w:szCs w:val="20"/>
          <w:lang w:val="af-ZA"/>
        </w:rPr>
      </w:pPr>
      <w:r w:rsidRPr="002A4DB6">
        <w:rPr>
          <w:rFonts w:ascii="Calibri" w:hAnsi="Calibri" w:cs="Calibri"/>
          <w:b/>
          <w:i/>
          <w:sz w:val="22"/>
          <w:szCs w:val="22"/>
          <w:lang w:val="de-DE"/>
        </w:rPr>
        <w:t xml:space="preserve">« </w:t>
      </w:r>
      <w:r w:rsidRPr="002A4DB6">
        <w:rPr>
          <w:rFonts w:ascii="Calibri" w:hAnsi="Calibri" w:cs="Calibri"/>
          <w:b/>
          <w:i/>
          <w:sz w:val="22"/>
          <w:szCs w:val="22"/>
        </w:rPr>
        <w:t xml:space="preserve">АРТИСТРИ </w:t>
      </w:r>
      <w:r w:rsidRPr="002A4DB6">
        <w:rPr>
          <w:rFonts w:ascii="Calibri" w:hAnsi="Calibri" w:cs="Calibri"/>
          <w:b/>
          <w:i/>
          <w:sz w:val="22"/>
          <w:szCs w:val="22"/>
          <w:lang w:val="hy-AM"/>
        </w:rPr>
        <w:t>РА»</w:t>
      </w:r>
      <w:r w:rsidRPr="00B852CC">
        <w:rPr>
          <w:rFonts w:ascii="Calibri" w:hAnsi="Calibri" w:cs="Calibri"/>
          <w:b/>
          <w:i/>
          <w:sz w:val="22"/>
          <w:szCs w:val="22"/>
          <w:lang w:val="af-ZA"/>
        </w:rPr>
        <w:t xml:space="preserve"> </w:t>
      </w:r>
      <w:r w:rsidRPr="002A4DB6">
        <w:rPr>
          <w:rFonts w:ascii="Calibri" w:hAnsi="Calibri" w:cs="Calibri"/>
          <w:b/>
          <w:i/>
          <w:sz w:val="22"/>
          <w:szCs w:val="22"/>
        </w:rPr>
        <w:t>ОБЛАСТЬ:</w:t>
      </w:r>
      <w:r w:rsidRPr="00B852CC">
        <w:rPr>
          <w:rFonts w:ascii="Calibri" w:hAnsi="Calibri" w:cs="Calibri"/>
          <w:b/>
          <w:i/>
          <w:sz w:val="22"/>
          <w:szCs w:val="22"/>
          <w:lang w:val="af-ZA"/>
        </w:rPr>
        <w:t xml:space="preserve">  </w:t>
      </w:r>
      <w:r w:rsidR="00855188">
        <w:rPr>
          <w:rFonts w:ascii="Calibri" w:hAnsi="Calibri" w:cs="Calibri"/>
          <w:b/>
          <w:i/>
          <w:sz w:val="22"/>
          <w:szCs w:val="22"/>
          <w:lang w:val="ru-RU"/>
        </w:rPr>
        <w:t>ДЕРЕВНЯ ДОЛИНА</w:t>
      </w:r>
      <w:r w:rsidR="00855188" w:rsidRPr="00855188">
        <w:rPr>
          <w:rFonts w:ascii="Calibri" w:hAnsi="Calibri" w:cs="Calibri"/>
          <w:b/>
          <w:i/>
          <w:sz w:val="22"/>
          <w:szCs w:val="22"/>
          <w:lang w:val="af-ZA"/>
        </w:rPr>
        <w:t xml:space="preserve"> </w:t>
      </w:r>
      <w:r w:rsidR="00855188">
        <w:rPr>
          <w:rFonts w:ascii="Calibri" w:hAnsi="Calibri" w:cs="Calibri"/>
          <w:b/>
          <w:i/>
          <w:sz w:val="22"/>
          <w:szCs w:val="22"/>
          <w:lang w:val="ru-RU"/>
        </w:rPr>
        <w:t>Х. КАЗАРЯН</w:t>
      </w:r>
      <w:r w:rsidR="00855188" w:rsidRPr="00855188">
        <w:rPr>
          <w:rFonts w:ascii="Calibri" w:hAnsi="Calibri" w:cs="Calibri"/>
          <w:b/>
          <w:i/>
          <w:sz w:val="22"/>
          <w:szCs w:val="22"/>
          <w:lang w:val="af-ZA"/>
        </w:rPr>
        <w:t xml:space="preserve"> </w:t>
      </w:r>
      <w:r w:rsidR="00855188">
        <w:rPr>
          <w:rFonts w:ascii="Calibri" w:hAnsi="Calibri" w:cs="Calibri"/>
          <w:b/>
          <w:i/>
          <w:sz w:val="22"/>
          <w:szCs w:val="22"/>
          <w:lang w:val="ru-RU"/>
        </w:rPr>
        <w:t>ИМЯ:</w:t>
      </w:r>
      <w:r w:rsidR="00855188" w:rsidRPr="00855188">
        <w:rPr>
          <w:rFonts w:ascii="Calibri" w:hAnsi="Calibri" w:cs="Calibri"/>
          <w:b/>
          <w:i/>
          <w:sz w:val="22"/>
          <w:szCs w:val="22"/>
          <w:lang w:val="af-ZA"/>
        </w:rPr>
        <w:t xml:space="preserve"> </w:t>
      </w:r>
      <w:r w:rsidR="00855188">
        <w:rPr>
          <w:rFonts w:ascii="Calibri" w:hAnsi="Calibri" w:cs="Calibri"/>
          <w:b/>
          <w:i/>
          <w:sz w:val="22"/>
          <w:szCs w:val="22"/>
          <w:lang w:val="ru-RU"/>
        </w:rPr>
        <w:t>БАЗОВЫЙ:</w:t>
      </w:r>
      <w:r w:rsidR="00855188" w:rsidRPr="00855188">
        <w:rPr>
          <w:rFonts w:ascii="Calibri" w:hAnsi="Calibri" w:cs="Calibri"/>
          <w:b/>
          <w:i/>
          <w:sz w:val="22"/>
          <w:szCs w:val="22"/>
          <w:lang w:val="af-ZA"/>
        </w:rPr>
        <w:t xml:space="preserve"> </w:t>
      </w:r>
      <w:r w:rsidR="00855188">
        <w:rPr>
          <w:rFonts w:ascii="Calibri" w:hAnsi="Calibri" w:cs="Calibri"/>
          <w:b/>
          <w:i/>
          <w:sz w:val="22"/>
          <w:szCs w:val="22"/>
          <w:lang w:val="ru-RU"/>
        </w:rPr>
        <w:t xml:space="preserve">ШКОЛА </w:t>
      </w:r>
      <w:r w:rsidRPr="002A4DB6">
        <w:rPr>
          <w:rFonts w:ascii="Calibri" w:hAnsi="Calibri" w:cs="Calibri"/>
          <w:b/>
          <w:i/>
          <w:sz w:val="22"/>
          <w:szCs w:val="22"/>
          <w:lang w:val="de-DE"/>
        </w:rPr>
        <w:t xml:space="preserve">» </w:t>
      </w:r>
      <w:r w:rsidRPr="002A4DB6">
        <w:rPr>
          <w:rFonts w:ascii="Calibri" w:hAnsi="Calibri" w:cs="Calibri"/>
          <w:b/>
          <w:i/>
          <w:sz w:val="22"/>
          <w:szCs w:val="22"/>
        </w:rPr>
        <w:t>ПОАК</w:t>
      </w:r>
      <w:r w:rsidRPr="0071365D">
        <w:rPr>
          <w:rFonts w:ascii="GHEA Grapalat" w:hAnsi="GHEA Grapalat"/>
          <w:b/>
          <w:i/>
          <w:sz w:val="20"/>
          <w:szCs w:val="20"/>
          <w:u w:val="single"/>
          <w:lang w:val="af-ZA"/>
        </w:rPr>
        <w:t>​</w:t>
      </w:r>
      <w:r w:rsidR="007D5F7E" w:rsidRPr="0071365D">
        <w:rPr>
          <w:rFonts w:ascii="GHEA Grapalat" w:hAnsi="GHEA Grapalat"/>
          <w:sz w:val="20"/>
          <w:szCs w:val="20"/>
          <w:u w:val="single"/>
          <w:lang w:val="af-ZA"/>
        </w:rPr>
        <w:t xml:space="preserve"> </w:t>
      </w:r>
      <w:r w:rsidR="007D5F7E" w:rsidRPr="0071365D">
        <w:rPr>
          <w:rFonts w:ascii="GHEA Grapalat" w:hAnsi="GHEA Grapalat"/>
          <w:sz w:val="20"/>
          <w:szCs w:val="20"/>
          <w:lang w:val="af-ZA"/>
        </w:rPr>
        <w:t xml:space="preserve"> ДЛЯ НЕОБХОДИМОСТИ ВЫПОЛНЕНИЯ «ЛАБОРАТОРНО-СТРОИТЕЛЬНЫХ» </w:t>
      </w:r>
      <w:r w:rsidR="007D5F7E" w:rsidRPr="0071365D">
        <w:rPr>
          <w:rFonts w:ascii="GHEA Grapalat" w:hAnsi="GHEA Grapalat"/>
          <w:b/>
          <w:sz w:val="20"/>
          <w:szCs w:val="20"/>
          <w:lang w:val="af-ZA"/>
        </w:rPr>
        <w:t>РАБОТ</w:t>
      </w:r>
      <w:r w:rsidR="0055550A" w:rsidRPr="0071365D">
        <w:rPr>
          <w:rFonts w:ascii="GHEA Grapalat" w:hAnsi="GHEA Grapalat" w:cs="Sylfaen"/>
          <w:b/>
          <w:sz w:val="20"/>
          <w:szCs w:val="20"/>
          <w:lang w:val="af-ZA"/>
        </w:rPr>
        <w:t xml:space="preserve"> </w:t>
      </w:r>
      <w:r w:rsidR="0055550A" w:rsidRPr="0071365D">
        <w:rPr>
          <w:rFonts w:ascii="GHEA Grapalat" w:hAnsi="GHEA Grapalat" w:cs="Sylfaen"/>
          <w:b/>
          <w:sz w:val="20"/>
          <w:szCs w:val="20"/>
        </w:rPr>
        <w:t>НАРОЧНО</w:t>
      </w:r>
      <w:r w:rsidR="0055550A" w:rsidRPr="0071365D">
        <w:rPr>
          <w:rFonts w:ascii="GHEA Grapalat" w:hAnsi="GHEA Grapalat" w:cs="Sylfaen"/>
          <w:b/>
          <w:sz w:val="20"/>
          <w:szCs w:val="20"/>
          <w:lang w:val="af-ZA"/>
        </w:rPr>
        <w:t xml:space="preserve"> </w:t>
      </w:r>
      <w:r w:rsidR="0055550A" w:rsidRPr="0071365D">
        <w:rPr>
          <w:rFonts w:ascii="GHEA Grapalat" w:hAnsi="GHEA Grapalat" w:cs="Sylfaen"/>
          <w:b/>
          <w:sz w:val="20"/>
          <w:szCs w:val="20"/>
        </w:rPr>
        <w:t>ОБЪЯВЛЕНО</w:t>
      </w:r>
      <w:r w:rsidR="0055550A" w:rsidRPr="0071365D">
        <w:rPr>
          <w:rFonts w:ascii="GHEA Grapalat" w:hAnsi="GHEA Grapalat" w:cs="Sylfaen"/>
          <w:b/>
          <w:sz w:val="20"/>
          <w:szCs w:val="20"/>
          <w:lang w:val="af-ZA"/>
        </w:rPr>
        <w:t xml:space="preserve"> </w:t>
      </w:r>
      <w:r w:rsidR="0055550A" w:rsidRPr="0071365D">
        <w:rPr>
          <w:rFonts w:ascii="GHEA Grapalat" w:hAnsi="GHEA Grapalat" w:cs="Sylfaen"/>
          <w:b/>
          <w:sz w:val="20"/>
          <w:szCs w:val="20"/>
        </w:rPr>
        <w:t>РЕЙТИНГ:</w:t>
      </w:r>
      <w:r w:rsidR="0055550A" w:rsidRPr="0071365D">
        <w:rPr>
          <w:rFonts w:ascii="GHEA Grapalat" w:hAnsi="GHEA Grapalat" w:cs="Sylfaen"/>
          <w:b/>
          <w:sz w:val="20"/>
          <w:szCs w:val="20"/>
          <w:lang w:val="af-ZA"/>
        </w:rPr>
        <w:t xml:space="preserve"> </w:t>
      </w:r>
      <w:r w:rsidR="0055550A" w:rsidRPr="0071365D">
        <w:rPr>
          <w:rFonts w:ascii="GHEA Grapalat" w:hAnsi="GHEA Grapalat" w:cs="Sylfaen"/>
          <w:b/>
          <w:sz w:val="20"/>
          <w:szCs w:val="20"/>
        </w:rPr>
        <w:t>ВОПРОС:</w:t>
      </w:r>
    </w:p>
    <w:p w:rsidR="0055550A" w:rsidRPr="00236781" w:rsidRDefault="0055550A" w:rsidP="0055550A">
      <w:pPr>
        <w:ind w:firstLine="567"/>
        <w:jc w:val="center"/>
        <w:rPr>
          <w:rFonts w:ascii="GHEA Grapalat" w:hAnsi="GHEA Grapalat" w:cs="Sylfaen"/>
          <w:b/>
          <w:color w:val="000000" w:themeColor="text1"/>
          <w:sz w:val="20"/>
          <w:szCs w:val="22"/>
          <w:lang w:val="af-ZA"/>
        </w:rPr>
      </w:pPr>
    </w:p>
    <w:p w:rsidR="0055550A" w:rsidRPr="00236781" w:rsidRDefault="0055550A" w:rsidP="0055550A">
      <w:pPr>
        <w:ind w:firstLine="567"/>
        <w:jc w:val="center"/>
        <w:rPr>
          <w:rFonts w:ascii="GHEA Grapalat" w:hAnsi="GHEA Grapalat" w:cs="Sylfaen"/>
          <w:b/>
          <w:color w:val="000000" w:themeColor="text1"/>
          <w:sz w:val="20"/>
          <w:szCs w:val="22"/>
          <w:lang w:val="af-ZA"/>
        </w:rPr>
      </w:pPr>
    </w:p>
    <w:p w:rsidR="0055550A" w:rsidRPr="00236781" w:rsidRDefault="0055550A" w:rsidP="0055550A">
      <w:pPr>
        <w:ind w:firstLine="567"/>
        <w:jc w:val="center"/>
        <w:rPr>
          <w:rFonts w:ascii="GHEA Grapalat" w:hAnsi="GHEA Grapalat"/>
          <w:color w:val="000000" w:themeColor="text1"/>
          <w:sz w:val="20"/>
          <w:lang w:val="af-ZA"/>
        </w:rPr>
      </w:pPr>
      <w:r w:rsidRPr="00236781">
        <w:rPr>
          <w:rFonts w:ascii="GHEA Grapalat" w:hAnsi="GHEA Grapalat" w:cs="Sylfaen"/>
          <w:b/>
          <w:color w:val="000000" w:themeColor="text1"/>
          <w:sz w:val="20"/>
          <w:szCs w:val="22"/>
        </w:rPr>
        <w:t xml:space="preserve">ЧАСТЬ </w:t>
      </w:r>
      <w:r w:rsidRPr="00236781">
        <w:rPr>
          <w:rFonts w:ascii="GHEA Grapalat" w:hAnsi="GHEA Grapalat" w:cs="Times Armenian"/>
          <w:b/>
          <w:color w:val="000000" w:themeColor="text1"/>
          <w:sz w:val="20"/>
          <w:szCs w:val="22"/>
          <w:lang w:val="af-ZA"/>
        </w:rPr>
        <w:t>I.</w:t>
      </w:r>
    </w:p>
    <w:p w:rsidR="00096865" w:rsidRPr="005E1F72" w:rsidRDefault="00096865" w:rsidP="00EF3662">
      <w:pPr>
        <w:ind w:firstLine="567"/>
        <w:jc w:val="both"/>
        <w:rPr>
          <w:rFonts w:ascii="GHEA Grapalat" w:hAnsi="GHEA Grapalat"/>
          <w:sz w:val="20"/>
          <w:lang w:val="af-ZA"/>
        </w:rPr>
      </w:pPr>
    </w:p>
    <w:p w:rsidR="00096865" w:rsidRPr="00972668" w:rsidRDefault="00096865" w:rsidP="00EF3662">
      <w:pPr>
        <w:ind w:firstLine="1134"/>
        <w:jc w:val="both"/>
        <w:rPr>
          <w:rFonts w:ascii="GHEA Grapalat" w:hAnsi="GHEA Grapalat"/>
          <w:sz w:val="20"/>
          <w:lang w:val="af-ZA"/>
        </w:rPr>
      </w:pPr>
      <w:r w:rsidRPr="00972668">
        <w:rPr>
          <w:rFonts w:ascii="GHEA Grapalat" w:hAnsi="GHEA Grapalat"/>
          <w:sz w:val="20"/>
          <w:lang w:val="af-ZA"/>
        </w:rPr>
        <w:t xml:space="preserve">1. </w:t>
      </w:r>
      <w:r w:rsidRPr="00972668">
        <w:rPr>
          <w:rFonts w:ascii="GHEA Grapalat" w:hAnsi="GHEA Grapalat" w:cs="Sylfaen"/>
          <w:sz w:val="20"/>
        </w:rPr>
        <w:t>Покупка</w:t>
      </w:r>
      <w:r w:rsidRPr="00972668">
        <w:rPr>
          <w:rFonts w:ascii="GHEA Grapalat" w:hAnsi="GHEA Grapalat" w:cs="Times Armenian"/>
          <w:sz w:val="20"/>
          <w:lang w:val="af-ZA"/>
        </w:rPr>
        <w:t xml:space="preserve"> </w:t>
      </w:r>
      <w:r w:rsidRPr="00972668">
        <w:rPr>
          <w:rFonts w:ascii="GHEA Grapalat" w:hAnsi="GHEA Grapalat" w:cs="Sylfaen"/>
          <w:sz w:val="20"/>
        </w:rPr>
        <w:t>предмет</w:t>
      </w:r>
      <w:r w:rsidRPr="00972668">
        <w:rPr>
          <w:rFonts w:ascii="GHEA Grapalat" w:hAnsi="GHEA Grapalat"/>
          <w:sz w:val="20"/>
          <w:lang w:val="af-ZA"/>
        </w:rPr>
        <w:t xml:space="preserve"> </w:t>
      </w:r>
      <w:r w:rsidRPr="00972668">
        <w:rPr>
          <w:rFonts w:ascii="GHEA Grapalat" w:hAnsi="GHEA Grapalat" w:cs="Sylfaen"/>
          <w:sz w:val="20"/>
        </w:rPr>
        <w:t xml:space="preserve">естественная </w:t>
      </w:r>
      <w:r w:rsidRPr="00972668">
        <w:rPr>
          <w:rFonts w:ascii="GHEA Grapalat" w:hAnsi="GHEA Grapalat" w:cs="Times Armenian"/>
          <w:sz w:val="20"/>
        </w:rPr>
        <w:t>вещь</w:t>
      </w:r>
      <w:r w:rsidRPr="00972668">
        <w:rPr>
          <w:rFonts w:ascii="GHEA Grapalat" w:hAnsi="GHEA Grapalat" w:cs="Times Armenian"/>
          <w:sz w:val="20"/>
          <w:lang w:val="af-ZA"/>
        </w:rPr>
        <w:tab/>
        <w:t xml:space="preserve"> </w:t>
      </w:r>
    </w:p>
    <w:p w:rsidR="00096865" w:rsidRPr="00972668" w:rsidRDefault="00096865" w:rsidP="00EF3662">
      <w:pPr>
        <w:ind w:firstLine="1134"/>
        <w:jc w:val="both"/>
        <w:rPr>
          <w:rFonts w:ascii="GHEA Grapalat" w:hAnsi="GHEA Grapalat"/>
          <w:sz w:val="20"/>
          <w:lang w:val="af-ZA"/>
        </w:rPr>
      </w:pPr>
      <w:r w:rsidRPr="00972668">
        <w:rPr>
          <w:rFonts w:ascii="GHEA Grapalat" w:hAnsi="GHEA Grapalat"/>
          <w:sz w:val="20"/>
          <w:lang w:val="af-ZA"/>
        </w:rPr>
        <w:t xml:space="preserve">2. </w:t>
      </w:r>
      <w:r w:rsidRPr="00972668">
        <w:rPr>
          <w:rFonts w:ascii="GHEA Grapalat" w:hAnsi="GHEA Grapalat" w:cs="Sylfaen"/>
          <w:sz w:val="20"/>
        </w:rPr>
        <w:t>Принять участие</w:t>
      </w:r>
      <w:r w:rsidRPr="00972668">
        <w:rPr>
          <w:rFonts w:ascii="GHEA Grapalat" w:hAnsi="GHEA Grapalat" w:cs="Times Armenian"/>
          <w:sz w:val="20"/>
          <w:lang w:val="af-ZA"/>
        </w:rPr>
        <w:t xml:space="preserve"> </w:t>
      </w:r>
      <w:r w:rsidRPr="00972668">
        <w:rPr>
          <w:rFonts w:ascii="GHEA Grapalat" w:hAnsi="GHEA Grapalat" w:cs="Sylfaen"/>
          <w:sz w:val="20"/>
        </w:rPr>
        <w:t>участие</w:t>
      </w:r>
      <w:r w:rsidRPr="00972668">
        <w:rPr>
          <w:rFonts w:ascii="GHEA Grapalat" w:hAnsi="GHEA Grapalat" w:cs="Times Armenian"/>
          <w:sz w:val="20"/>
          <w:lang w:val="af-ZA"/>
        </w:rPr>
        <w:t xml:space="preserve"> </w:t>
      </w:r>
      <w:r w:rsidRPr="00972668">
        <w:rPr>
          <w:rFonts w:ascii="GHEA Grapalat" w:hAnsi="GHEA Grapalat" w:cs="Sylfaen"/>
          <w:sz w:val="20"/>
        </w:rPr>
        <w:t>права</w:t>
      </w:r>
      <w:r w:rsidRPr="00972668">
        <w:rPr>
          <w:rFonts w:ascii="GHEA Grapalat" w:hAnsi="GHEA Grapalat" w:cs="Times Armenian"/>
          <w:sz w:val="20"/>
          <w:lang w:val="af-ZA"/>
        </w:rPr>
        <w:t xml:space="preserve"> </w:t>
      </w:r>
      <w:r w:rsidRPr="00972668">
        <w:rPr>
          <w:rFonts w:ascii="GHEA Grapalat" w:hAnsi="GHEA Grapalat" w:cs="Sylfaen"/>
          <w:sz w:val="20"/>
        </w:rPr>
        <w:t>требования</w:t>
      </w:r>
      <w:r w:rsidR="000206DA" w:rsidRPr="00E2073B">
        <w:rPr>
          <w:rFonts w:ascii="GHEA Grapalat" w:hAnsi="GHEA Grapalat" w:cs="Sylfaen"/>
          <w:sz w:val="20"/>
          <w:lang w:val="af-ZA"/>
        </w:rPr>
        <w:t xml:space="preserve"> </w:t>
      </w:r>
      <w:r w:rsidR="000206DA">
        <w:rPr>
          <w:rFonts w:ascii="GHEA Grapalat" w:hAnsi="GHEA Grapalat" w:cs="Sylfaen"/>
          <w:sz w:val="20"/>
        </w:rPr>
        <w:t>и:</w:t>
      </w:r>
      <w:r w:rsidR="000206DA" w:rsidRPr="00E2073B">
        <w:rPr>
          <w:rFonts w:ascii="GHEA Grapalat" w:hAnsi="GHEA Grapalat" w:cs="Sylfaen"/>
          <w:sz w:val="20"/>
          <w:lang w:val="af-ZA"/>
        </w:rPr>
        <w:t xml:space="preserve"> </w:t>
      </w:r>
      <w:r w:rsidR="000206DA">
        <w:rPr>
          <w:rFonts w:ascii="GHEA Grapalat" w:hAnsi="GHEA Grapalat" w:cs="Sylfaen"/>
          <w:sz w:val="20"/>
        </w:rPr>
        <w:t>им</w:t>
      </w:r>
      <w:r w:rsidR="000206DA" w:rsidRPr="00E2073B">
        <w:rPr>
          <w:rFonts w:ascii="GHEA Grapalat" w:hAnsi="GHEA Grapalat" w:cs="Sylfaen"/>
          <w:sz w:val="20"/>
          <w:lang w:val="af-ZA"/>
        </w:rPr>
        <w:t xml:space="preserve"> </w:t>
      </w:r>
      <w:r w:rsidR="000206DA">
        <w:rPr>
          <w:rFonts w:ascii="GHEA Grapalat" w:hAnsi="GHEA Grapalat" w:cs="Sylfaen"/>
          <w:sz w:val="20"/>
        </w:rPr>
        <w:t>оценка</w:t>
      </w:r>
      <w:r w:rsidR="000206DA" w:rsidRPr="00E2073B">
        <w:rPr>
          <w:rFonts w:ascii="GHEA Grapalat" w:hAnsi="GHEA Grapalat" w:cs="Sylfaen"/>
          <w:sz w:val="20"/>
          <w:lang w:val="af-ZA"/>
        </w:rPr>
        <w:t xml:space="preserve"> </w:t>
      </w:r>
      <w:r w:rsidR="000206DA">
        <w:rPr>
          <w:rFonts w:ascii="GHEA Grapalat" w:hAnsi="GHEA Grapalat" w:cs="Sylfaen"/>
          <w:sz w:val="20"/>
        </w:rPr>
        <w:t xml:space="preserve">порядок </w:t>
      </w:r>
      <w:r w:rsidRPr="00972668">
        <w:rPr>
          <w:rFonts w:ascii="GHEA Grapalat" w:hAnsi="GHEA Grapalat" w:cs="Times Armenian"/>
          <w:sz w:val="20"/>
          <w:lang w:val="af-ZA"/>
        </w:rPr>
        <w:t xml:space="preserve">, условия предоставления </w:t>
      </w:r>
      <w:r w:rsidRPr="00972668">
        <w:rPr>
          <w:rFonts w:ascii="GHEA Grapalat" w:hAnsi="GHEA Grapalat" w:cs="Sylfaen"/>
          <w:sz w:val="20"/>
        </w:rPr>
        <w:t xml:space="preserve">квалификационного </w:t>
      </w:r>
      <w:r w:rsidRPr="00972668">
        <w:rPr>
          <w:rFonts w:ascii="GHEA Grapalat" w:hAnsi="GHEA Grapalat" w:cs="Times Armenian"/>
          <w:sz w:val="20"/>
          <w:lang w:val="af-ZA"/>
        </w:rPr>
        <w:t>подтверждения в случае признания выбранным участником</w:t>
      </w:r>
    </w:p>
    <w:p w:rsidR="00096865" w:rsidRPr="00972668" w:rsidRDefault="00096865" w:rsidP="00EF3662">
      <w:pPr>
        <w:ind w:firstLine="1134"/>
        <w:jc w:val="both"/>
        <w:rPr>
          <w:rFonts w:ascii="GHEA Grapalat" w:hAnsi="GHEA Grapalat"/>
          <w:sz w:val="20"/>
          <w:lang w:val="af-ZA"/>
        </w:rPr>
      </w:pPr>
      <w:r w:rsidRPr="00972668">
        <w:rPr>
          <w:rFonts w:ascii="GHEA Grapalat" w:hAnsi="GHEA Grapalat"/>
          <w:sz w:val="20"/>
          <w:lang w:val="af-ZA"/>
        </w:rPr>
        <w:t xml:space="preserve">3. </w:t>
      </w:r>
      <w:r w:rsidRPr="00972668">
        <w:rPr>
          <w:rFonts w:ascii="GHEA Grapalat" w:hAnsi="GHEA Grapalat" w:cs="Sylfaen"/>
          <w:sz w:val="20"/>
        </w:rPr>
        <w:t>Приглашение</w:t>
      </w:r>
      <w:r w:rsidRPr="00972668">
        <w:rPr>
          <w:rFonts w:ascii="GHEA Grapalat" w:hAnsi="GHEA Grapalat" w:cs="Times Armenian"/>
          <w:sz w:val="20"/>
          <w:lang w:val="af-ZA"/>
        </w:rPr>
        <w:t xml:space="preserve"> </w:t>
      </w:r>
      <w:r w:rsidRPr="00972668">
        <w:rPr>
          <w:rFonts w:ascii="GHEA Grapalat" w:hAnsi="GHEA Grapalat" w:cs="Sylfaen"/>
          <w:sz w:val="20"/>
        </w:rPr>
        <w:t>разъяснение</w:t>
      </w:r>
      <w:r w:rsidRPr="00972668">
        <w:rPr>
          <w:rFonts w:ascii="GHEA Grapalat" w:hAnsi="GHEA Grapalat" w:cs="Times Armenian"/>
          <w:sz w:val="20"/>
          <w:lang w:val="af-ZA"/>
        </w:rPr>
        <w:t xml:space="preserve"> </w:t>
      </w:r>
      <w:r w:rsidRPr="00972668">
        <w:rPr>
          <w:rFonts w:ascii="GHEA Grapalat" w:hAnsi="GHEA Grapalat" w:cs="Sylfaen"/>
          <w:sz w:val="20"/>
        </w:rPr>
        <w:t>и:</w:t>
      </w:r>
      <w:r w:rsidRPr="00972668">
        <w:rPr>
          <w:rFonts w:ascii="GHEA Grapalat" w:hAnsi="GHEA Grapalat" w:cs="Times Armenian"/>
          <w:sz w:val="20"/>
          <w:lang w:val="af-ZA"/>
        </w:rPr>
        <w:t xml:space="preserve"> </w:t>
      </w:r>
      <w:r w:rsidRPr="00972668">
        <w:rPr>
          <w:rFonts w:ascii="GHEA Grapalat" w:hAnsi="GHEA Grapalat" w:cs="Sylfaen"/>
          <w:sz w:val="20"/>
        </w:rPr>
        <w:t>в приглашении</w:t>
      </w:r>
      <w:r w:rsidRPr="00972668">
        <w:rPr>
          <w:rFonts w:ascii="GHEA Grapalat" w:hAnsi="GHEA Grapalat" w:cs="Times Armenian"/>
          <w:sz w:val="20"/>
          <w:lang w:val="af-ZA"/>
        </w:rPr>
        <w:t xml:space="preserve"> </w:t>
      </w:r>
      <w:r w:rsidRPr="00972668">
        <w:rPr>
          <w:rFonts w:ascii="GHEA Grapalat" w:hAnsi="GHEA Grapalat" w:cs="Sylfaen"/>
          <w:sz w:val="20"/>
        </w:rPr>
        <w:t>изменять</w:t>
      </w:r>
      <w:r w:rsidRPr="00972668">
        <w:rPr>
          <w:rFonts w:ascii="GHEA Grapalat" w:hAnsi="GHEA Grapalat" w:cs="Times Armenian"/>
          <w:sz w:val="20"/>
          <w:lang w:val="af-ZA"/>
        </w:rPr>
        <w:t xml:space="preserve"> </w:t>
      </w:r>
      <w:r w:rsidRPr="00972668">
        <w:rPr>
          <w:rFonts w:ascii="GHEA Grapalat" w:hAnsi="GHEA Grapalat" w:cs="Sylfaen"/>
          <w:sz w:val="20"/>
        </w:rPr>
        <w:t>выполнять</w:t>
      </w:r>
      <w:r w:rsidRPr="00972668">
        <w:rPr>
          <w:rFonts w:ascii="GHEA Grapalat" w:hAnsi="GHEA Grapalat" w:cs="Times Armenian"/>
          <w:sz w:val="20"/>
          <w:lang w:val="af-ZA"/>
        </w:rPr>
        <w:t xml:space="preserve"> </w:t>
      </w:r>
      <w:r w:rsidRPr="00972668">
        <w:rPr>
          <w:rFonts w:ascii="GHEA Grapalat" w:hAnsi="GHEA Grapalat" w:cs="Sylfaen"/>
          <w:sz w:val="20"/>
        </w:rPr>
        <w:t xml:space="preserve">там было </w:t>
      </w:r>
      <w:r w:rsidRPr="00972668">
        <w:rPr>
          <w:rFonts w:ascii="GHEA Grapalat" w:hAnsi="GHEA Grapalat" w:cs="Times Armenian"/>
          <w:sz w:val="20"/>
          <w:lang w:val="af-ZA"/>
        </w:rPr>
        <w:tab/>
      </w:r>
      <w:r w:rsidRPr="00972668">
        <w:rPr>
          <w:rFonts w:ascii="GHEA Grapalat" w:hAnsi="GHEA Grapalat" w:cs="Times Armenian"/>
          <w:sz w:val="20"/>
        </w:rPr>
        <w:t>с</w:t>
      </w:r>
    </w:p>
    <w:p w:rsidR="00087A30" w:rsidRPr="00972668" w:rsidRDefault="00096865" w:rsidP="00EF3662">
      <w:pPr>
        <w:ind w:firstLine="1134"/>
        <w:jc w:val="both"/>
        <w:rPr>
          <w:rFonts w:ascii="GHEA Grapalat" w:hAnsi="GHEA Grapalat" w:cs="Sylfaen"/>
          <w:sz w:val="20"/>
          <w:lang w:val="af-ZA"/>
        </w:rPr>
      </w:pPr>
      <w:r w:rsidRPr="00972668">
        <w:rPr>
          <w:rFonts w:ascii="GHEA Grapalat" w:hAnsi="GHEA Grapalat"/>
          <w:sz w:val="20"/>
          <w:lang w:val="af-ZA"/>
        </w:rPr>
        <w:t xml:space="preserve">4. </w:t>
      </w:r>
      <w:r w:rsidRPr="00972668">
        <w:rPr>
          <w:rFonts w:ascii="GHEA Grapalat" w:hAnsi="GHEA Grapalat" w:cs="Sylfaen"/>
          <w:sz w:val="20"/>
        </w:rPr>
        <w:t>Приложение</w:t>
      </w:r>
      <w:r w:rsidRPr="00972668">
        <w:rPr>
          <w:rFonts w:ascii="GHEA Grapalat" w:hAnsi="GHEA Grapalat" w:cs="Times Armenian"/>
          <w:sz w:val="20"/>
          <w:lang w:val="af-ZA"/>
        </w:rPr>
        <w:t xml:space="preserve"> </w:t>
      </w:r>
      <w:r w:rsidRPr="00972668">
        <w:rPr>
          <w:rFonts w:ascii="GHEA Grapalat" w:hAnsi="GHEA Grapalat" w:cs="Sylfaen"/>
          <w:sz w:val="20"/>
        </w:rPr>
        <w:t>представить</w:t>
      </w:r>
      <w:r w:rsidRPr="00972668">
        <w:rPr>
          <w:rFonts w:ascii="GHEA Grapalat" w:hAnsi="GHEA Grapalat" w:cs="Times Armenian"/>
          <w:sz w:val="20"/>
          <w:lang w:val="af-ZA"/>
        </w:rPr>
        <w:t xml:space="preserve"> </w:t>
      </w:r>
      <w:r w:rsidRPr="00972668">
        <w:rPr>
          <w:rFonts w:ascii="GHEA Grapalat" w:hAnsi="GHEA Grapalat" w:cs="Sylfaen"/>
          <w:sz w:val="20"/>
        </w:rPr>
        <w:t xml:space="preserve">там было </w:t>
      </w:r>
      <w:r w:rsidRPr="00972668">
        <w:rPr>
          <w:rFonts w:ascii="GHEA Grapalat" w:hAnsi="GHEA Grapalat" w:cs="Times Armenian"/>
          <w:sz w:val="20"/>
        </w:rPr>
        <w:t>с</w:t>
      </w:r>
    </w:p>
    <w:p w:rsidR="00096865" w:rsidRPr="00972668" w:rsidRDefault="00087A30" w:rsidP="00EF3662">
      <w:pPr>
        <w:ind w:firstLine="1134"/>
        <w:jc w:val="both"/>
        <w:rPr>
          <w:rFonts w:ascii="GHEA Grapalat" w:hAnsi="GHEA Grapalat"/>
          <w:sz w:val="20"/>
          <w:lang w:val="af-ZA"/>
        </w:rPr>
      </w:pPr>
      <w:r w:rsidRPr="00972668">
        <w:rPr>
          <w:rFonts w:ascii="GHEA Grapalat" w:hAnsi="GHEA Grapalat"/>
          <w:sz w:val="20"/>
          <w:lang w:val="af-ZA"/>
        </w:rPr>
        <w:t xml:space="preserve">5. </w:t>
      </w:r>
      <w:r w:rsidRPr="00972668">
        <w:rPr>
          <w:rFonts w:ascii="GHEA Grapalat" w:hAnsi="GHEA Grapalat"/>
          <w:sz w:val="20"/>
          <w:lang w:val="af-ZA"/>
        </w:rPr>
        <w:tab/>
      </w:r>
      <w:r w:rsidRPr="00972668">
        <w:rPr>
          <w:rFonts w:ascii="GHEA Grapalat" w:hAnsi="GHEA Grapalat" w:cs="Sylfaen"/>
          <w:sz w:val="20"/>
        </w:rPr>
        <w:t>Приложение</w:t>
      </w:r>
      <w:r w:rsidRPr="00972668">
        <w:rPr>
          <w:rFonts w:ascii="GHEA Grapalat" w:hAnsi="GHEA Grapalat" w:cs="Times Armenian"/>
          <w:sz w:val="20"/>
          <w:lang w:val="af-ZA"/>
        </w:rPr>
        <w:t xml:space="preserve"> </w:t>
      </w:r>
      <w:r w:rsidRPr="00972668">
        <w:rPr>
          <w:rFonts w:ascii="GHEA Grapalat" w:hAnsi="GHEA Grapalat" w:cs="Times Armenian"/>
          <w:sz w:val="20"/>
        </w:rPr>
        <w:t xml:space="preserve">Давайте </w:t>
      </w:r>
      <w:r w:rsidRPr="00972668">
        <w:rPr>
          <w:rFonts w:ascii="GHEA Grapalat" w:hAnsi="GHEA Grapalat" w:cs="Sylfaen"/>
          <w:sz w:val="20"/>
        </w:rPr>
        <w:t>посмотрим</w:t>
      </w:r>
      <w:r w:rsidRPr="00972668">
        <w:rPr>
          <w:rFonts w:ascii="GHEA Grapalat" w:hAnsi="GHEA Grapalat" w:cs="Times Armenian"/>
          <w:sz w:val="20"/>
          <w:lang w:val="af-ZA"/>
        </w:rPr>
        <w:t xml:space="preserve"> </w:t>
      </w:r>
      <w:r w:rsidRPr="00972668">
        <w:rPr>
          <w:rFonts w:ascii="GHEA Grapalat" w:hAnsi="GHEA Grapalat" w:cs="Sylfaen"/>
          <w:sz w:val="20"/>
        </w:rPr>
        <w:t>предложение</w:t>
      </w:r>
      <w:r w:rsidR="00096865" w:rsidRPr="00972668">
        <w:rPr>
          <w:rFonts w:ascii="GHEA Grapalat" w:hAnsi="GHEA Grapalat" w:cs="Times Armenian"/>
          <w:sz w:val="20"/>
          <w:lang w:val="af-ZA"/>
        </w:rPr>
        <w:tab/>
        <w:t xml:space="preserve"> </w:t>
      </w:r>
    </w:p>
    <w:p w:rsidR="00096865" w:rsidRPr="00972668" w:rsidRDefault="00087A30" w:rsidP="00EF3662">
      <w:pPr>
        <w:ind w:firstLine="1134"/>
        <w:jc w:val="both"/>
        <w:rPr>
          <w:rFonts w:ascii="GHEA Grapalat" w:hAnsi="GHEA Grapalat"/>
          <w:sz w:val="20"/>
          <w:lang w:val="af-ZA"/>
        </w:rPr>
      </w:pPr>
      <w:r w:rsidRPr="00972668">
        <w:rPr>
          <w:rFonts w:ascii="GHEA Grapalat" w:hAnsi="GHEA Grapalat"/>
          <w:sz w:val="20"/>
          <w:lang w:val="af-ZA"/>
        </w:rPr>
        <w:t xml:space="preserve">6. </w:t>
      </w:r>
      <w:r w:rsidR="00096865" w:rsidRPr="00972668">
        <w:rPr>
          <w:rFonts w:ascii="GHEA Grapalat" w:hAnsi="GHEA Grapalat" w:cs="Sylfaen"/>
          <w:sz w:val="20"/>
        </w:rPr>
        <w:t>Применение</w:t>
      </w:r>
      <w:r w:rsidR="00096865" w:rsidRPr="00972668">
        <w:rPr>
          <w:rFonts w:ascii="GHEA Grapalat" w:hAnsi="GHEA Grapalat" w:cs="Times Armenian"/>
          <w:sz w:val="20"/>
          <w:lang w:val="af-ZA"/>
        </w:rPr>
        <w:t xml:space="preserve"> </w:t>
      </w:r>
      <w:r w:rsidR="00096865" w:rsidRPr="00972668">
        <w:rPr>
          <w:rFonts w:ascii="GHEA Grapalat" w:hAnsi="GHEA Grapalat" w:cs="Times Armenian"/>
          <w:sz w:val="20"/>
        </w:rPr>
        <w:t xml:space="preserve">с </w:t>
      </w:r>
      <w:r w:rsidR="00096865" w:rsidRPr="00972668">
        <w:rPr>
          <w:rFonts w:ascii="GHEA Grapalat" w:hAnsi="GHEA Grapalat" w:cs="Sylfaen"/>
          <w:sz w:val="20"/>
        </w:rPr>
        <w:t>производительность</w:t>
      </w:r>
      <w:r w:rsidR="00096865" w:rsidRPr="00972668">
        <w:rPr>
          <w:rFonts w:ascii="GHEA Grapalat" w:hAnsi="GHEA Grapalat" w:cs="Times Armenian"/>
          <w:sz w:val="20"/>
          <w:lang w:val="af-ZA"/>
        </w:rPr>
        <w:t xml:space="preserve"> </w:t>
      </w:r>
      <w:r w:rsidR="00096865" w:rsidRPr="00972668">
        <w:rPr>
          <w:rFonts w:ascii="GHEA Grapalat" w:hAnsi="GHEA Grapalat" w:cs="Sylfaen"/>
          <w:sz w:val="20"/>
        </w:rPr>
        <w:t xml:space="preserve">срок </w:t>
      </w:r>
      <w:r w:rsidR="00096865" w:rsidRPr="00972668">
        <w:rPr>
          <w:rFonts w:ascii="GHEA Grapalat" w:hAnsi="GHEA Grapalat" w:cs="Times Armenian"/>
          <w:sz w:val="20"/>
          <w:lang w:val="af-ZA"/>
        </w:rPr>
        <w:t xml:space="preserve">в </w:t>
      </w:r>
      <w:r w:rsidR="00096865" w:rsidRPr="00972668">
        <w:rPr>
          <w:rFonts w:ascii="GHEA Grapalat" w:hAnsi="GHEA Grapalat" w:cs="Sylfaen"/>
          <w:sz w:val="20"/>
        </w:rPr>
        <w:t>заявках</w:t>
      </w:r>
      <w:r w:rsidR="00096865" w:rsidRPr="00972668">
        <w:rPr>
          <w:rFonts w:ascii="GHEA Grapalat" w:hAnsi="GHEA Grapalat" w:cs="Times Armenian"/>
          <w:sz w:val="20"/>
          <w:lang w:val="af-ZA"/>
        </w:rPr>
        <w:t xml:space="preserve"> </w:t>
      </w:r>
      <w:r w:rsidR="00096865" w:rsidRPr="00972668">
        <w:rPr>
          <w:rFonts w:ascii="GHEA Grapalat" w:hAnsi="GHEA Grapalat" w:cs="Sylfaen"/>
          <w:sz w:val="20"/>
        </w:rPr>
        <w:t>изменять</w:t>
      </w:r>
      <w:r w:rsidR="00096865" w:rsidRPr="00972668">
        <w:rPr>
          <w:rFonts w:ascii="GHEA Grapalat" w:hAnsi="GHEA Grapalat" w:cs="Times Armenian"/>
          <w:sz w:val="20"/>
          <w:lang w:val="af-ZA"/>
        </w:rPr>
        <w:t xml:space="preserve"> </w:t>
      </w:r>
      <w:r w:rsidR="00096865" w:rsidRPr="00972668">
        <w:rPr>
          <w:rFonts w:ascii="GHEA Grapalat" w:hAnsi="GHEA Grapalat" w:cs="Sylfaen"/>
          <w:sz w:val="20"/>
        </w:rPr>
        <w:t>выполнять</w:t>
      </w:r>
      <w:r w:rsidR="00096865" w:rsidRPr="00972668">
        <w:rPr>
          <w:rFonts w:ascii="GHEA Grapalat" w:hAnsi="GHEA Grapalat" w:cs="Times Armenian"/>
          <w:sz w:val="20"/>
          <w:lang w:val="af-ZA"/>
        </w:rPr>
        <w:t xml:space="preserve"> </w:t>
      </w:r>
      <w:r w:rsidR="00096865" w:rsidRPr="00972668">
        <w:rPr>
          <w:rFonts w:ascii="GHEA Grapalat" w:hAnsi="GHEA Grapalat" w:cs="Sylfaen"/>
          <w:sz w:val="20"/>
        </w:rPr>
        <w:t>и:</w:t>
      </w:r>
      <w:r w:rsidR="00096865" w:rsidRPr="00972668">
        <w:rPr>
          <w:rFonts w:ascii="GHEA Grapalat" w:hAnsi="GHEA Grapalat" w:cs="Times Armenian"/>
          <w:sz w:val="20"/>
          <w:lang w:val="af-ZA"/>
        </w:rPr>
        <w:t xml:space="preserve"> </w:t>
      </w:r>
      <w:r w:rsidR="00096865" w:rsidRPr="00972668">
        <w:rPr>
          <w:rFonts w:ascii="GHEA Grapalat" w:hAnsi="GHEA Grapalat" w:cs="Sylfaen"/>
          <w:sz w:val="20"/>
        </w:rPr>
        <w:t>их</w:t>
      </w:r>
      <w:r w:rsidR="00096865" w:rsidRPr="00972668">
        <w:rPr>
          <w:rFonts w:ascii="GHEA Grapalat" w:hAnsi="GHEA Grapalat" w:cs="Times Armenian"/>
          <w:sz w:val="20"/>
          <w:lang w:val="af-ZA"/>
        </w:rPr>
        <w:t xml:space="preserve"> </w:t>
      </w:r>
      <w:r w:rsidR="00096865" w:rsidRPr="00972668">
        <w:rPr>
          <w:rFonts w:ascii="GHEA Grapalat" w:hAnsi="GHEA Grapalat" w:cs="Sylfaen"/>
          <w:sz w:val="20"/>
        </w:rPr>
        <w:t>с</w:t>
      </w:r>
      <w:r w:rsidR="00096865" w:rsidRPr="00972668">
        <w:rPr>
          <w:rFonts w:ascii="GHEA Grapalat" w:hAnsi="GHEA Grapalat" w:cs="Times Armenian"/>
          <w:sz w:val="20"/>
          <w:lang w:val="af-ZA"/>
        </w:rPr>
        <w:t xml:space="preserve"> </w:t>
      </w:r>
      <w:r w:rsidR="00096865" w:rsidRPr="00972668">
        <w:rPr>
          <w:rFonts w:ascii="GHEA Grapalat" w:hAnsi="GHEA Grapalat" w:cs="Sylfaen"/>
          <w:sz w:val="20"/>
        </w:rPr>
        <w:t>взять</w:t>
      </w:r>
      <w:r w:rsidR="00096865" w:rsidRPr="00972668">
        <w:rPr>
          <w:rFonts w:ascii="GHEA Grapalat" w:hAnsi="GHEA Grapalat" w:cs="Times Armenian"/>
          <w:sz w:val="20"/>
          <w:lang w:val="af-ZA"/>
        </w:rPr>
        <w:t xml:space="preserve"> </w:t>
      </w:r>
      <w:r w:rsidR="00096865" w:rsidRPr="00972668">
        <w:rPr>
          <w:rFonts w:ascii="GHEA Grapalat" w:hAnsi="GHEA Grapalat" w:cs="Sylfaen"/>
          <w:sz w:val="20"/>
        </w:rPr>
        <w:t xml:space="preserve">там было </w:t>
      </w:r>
      <w:r w:rsidR="00096865" w:rsidRPr="00972668">
        <w:rPr>
          <w:rFonts w:ascii="GHEA Grapalat" w:hAnsi="GHEA Grapalat" w:cs="Times Armenian"/>
          <w:sz w:val="20"/>
          <w:lang w:val="af-ZA"/>
        </w:rPr>
        <w:tab/>
      </w:r>
      <w:r w:rsidR="00096865" w:rsidRPr="00972668">
        <w:rPr>
          <w:rFonts w:ascii="GHEA Grapalat" w:hAnsi="GHEA Grapalat" w:cs="Times Armenian"/>
          <w:sz w:val="20"/>
        </w:rPr>
        <w:t>с</w:t>
      </w:r>
      <w:r w:rsidR="00096865" w:rsidRPr="00972668">
        <w:rPr>
          <w:rFonts w:ascii="GHEA Grapalat" w:hAnsi="GHEA Grapalat" w:cs="Times Armenian"/>
          <w:sz w:val="20"/>
          <w:lang w:val="af-ZA"/>
        </w:rPr>
        <w:t xml:space="preserve"> </w:t>
      </w:r>
    </w:p>
    <w:p w:rsidR="00096865" w:rsidRPr="00972668" w:rsidRDefault="00087A30" w:rsidP="00EF3662">
      <w:pPr>
        <w:ind w:firstLine="1134"/>
        <w:jc w:val="both"/>
        <w:rPr>
          <w:rFonts w:ascii="GHEA Grapalat" w:hAnsi="GHEA Grapalat" w:cs="Sylfaen"/>
          <w:sz w:val="20"/>
          <w:lang w:val="af-ZA"/>
        </w:rPr>
      </w:pPr>
      <w:r w:rsidRPr="00972668">
        <w:rPr>
          <w:rFonts w:ascii="GHEA Grapalat" w:hAnsi="GHEA Grapalat"/>
          <w:sz w:val="20"/>
          <w:lang w:val="af-ZA"/>
        </w:rPr>
        <w:t xml:space="preserve">8. Н </w:t>
      </w:r>
      <w:r w:rsidR="00AF7BE8" w:rsidRPr="00972668">
        <w:rPr>
          <w:rFonts w:ascii="GHEA Grapalat" w:hAnsi="GHEA Grapalat" w:cs="Sylfaen"/>
          <w:sz w:val="20"/>
        </w:rPr>
        <w:t>щеки</w:t>
      </w:r>
      <w:r w:rsidR="00AF7BE8" w:rsidRPr="00972668">
        <w:rPr>
          <w:rFonts w:ascii="GHEA Grapalat" w:hAnsi="GHEA Grapalat" w:cs="Sylfaen"/>
          <w:sz w:val="20"/>
          <w:lang w:val="af-ZA"/>
        </w:rPr>
        <w:t xml:space="preserve"> </w:t>
      </w:r>
      <w:r w:rsidR="00AF7BE8" w:rsidRPr="00972668">
        <w:rPr>
          <w:rFonts w:ascii="GHEA Grapalat" w:hAnsi="GHEA Grapalat" w:cs="Sylfaen"/>
          <w:sz w:val="20"/>
        </w:rPr>
        <w:t xml:space="preserve">открытие </w:t>
      </w:r>
      <w:r w:rsidR="00AF7BE8" w:rsidRPr="00972668">
        <w:rPr>
          <w:rFonts w:ascii="GHEA Grapalat" w:hAnsi="GHEA Grapalat" w:cs="Sylfaen"/>
          <w:sz w:val="20"/>
          <w:lang w:val="af-ZA"/>
        </w:rPr>
        <w:t xml:space="preserve">, </w:t>
      </w:r>
      <w:r w:rsidR="00AF7BE8" w:rsidRPr="00972668">
        <w:rPr>
          <w:rFonts w:ascii="GHEA Grapalat" w:hAnsi="GHEA Grapalat" w:cs="Sylfaen"/>
          <w:sz w:val="20"/>
        </w:rPr>
        <w:t>оценка</w:t>
      </w:r>
      <w:r w:rsidR="00AF7BE8" w:rsidRPr="00972668">
        <w:rPr>
          <w:rFonts w:ascii="GHEA Grapalat" w:hAnsi="GHEA Grapalat" w:cs="Sylfaen"/>
          <w:sz w:val="20"/>
          <w:lang w:val="af-ZA"/>
        </w:rPr>
        <w:t xml:space="preserve">  </w:t>
      </w:r>
      <w:r w:rsidR="00AF7BE8" w:rsidRPr="00972668">
        <w:rPr>
          <w:rFonts w:ascii="GHEA Grapalat" w:hAnsi="GHEA Grapalat" w:cs="Sylfaen"/>
          <w:sz w:val="20"/>
        </w:rPr>
        <w:t>и:</w:t>
      </w:r>
      <w:r w:rsidR="00AF7BE8" w:rsidRPr="00972668">
        <w:rPr>
          <w:rFonts w:ascii="GHEA Grapalat" w:hAnsi="GHEA Grapalat" w:cs="Sylfaen"/>
          <w:sz w:val="20"/>
          <w:lang w:val="af-ZA"/>
        </w:rPr>
        <w:t xml:space="preserve"> </w:t>
      </w:r>
      <w:r w:rsidR="00AF7BE8" w:rsidRPr="00972668">
        <w:rPr>
          <w:rFonts w:ascii="GHEA Grapalat" w:hAnsi="GHEA Grapalat" w:cs="Sylfaen"/>
          <w:sz w:val="20"/>
        </w:rPr>
        <w:t>результаты</w:t>
      </w:r>
      <w:r w:rsidR="00AF7BE8" w:rsidRPr="00972668">
        <w:rPr>
          <w:rFonts w:ascii="GHEA Grapalat" w:hAnsi="GHEA Grapalat" w:cs="Sylfaen"/>
          <w:sz w:val="20"/>
          <w:lang w:val="af-ZA"/>
        </w:rPr>
        <w:t xml:space="preserve"> </w:t>
      </w:r>
      <w:r w:rsidR="00AF7BE8" w:rsidRPr="00972668">
        <w:rPr>
          <w:rFonts w:ascii="GHEA Grapalat" w:hAnsi="GHEA Grapalat" w:cs="Sylfaen"/>
          <w:sz w:val="20"/>
        </w:rPr>
        <w:t>краткое содержание</w:t>
      </w:r>
      <w:r w:rsidR="00096865" w:rsidRPr="00972668">
        <w:rPr>
          <w:rFonts w:ascii="GHEA Grapalat" w:hAnsi="GHEA Grapalat" w:cs="Sylfaen"/>
          <w:sz w:val="20"/>
          <w:lang w:val="af-ZA"/>
        </w:rPr>
        <w:tab/>
      </w:r>
    </w:p>
    <w:p w:rsidR="00096865" w:rsidRPr="00972668" w:rsidRDefault="00087A30" w:rsidP="00EF3662">
      <w:pPr>
        <w:ind w:firstLine="1134"/>
        <w:jc w:val="both"/>
        <w:rPr>
          <w:rFonts w:ascii="GHEA Grapalat" w:hAnsi="GHEA Grapalat"/>
          <w:sz w:val="20"/>
          <w:lang w:val="af-ZA"/>
        </w:rPr>
      </w:pPr>
      <w:r w:rsidRPr="00972668">
        <w:rPr>
          <w:rFonts w:ascii="GHEA Grapalat" w:hAnsi="GHEA Grapalat"/>
          <w:sz w:val="20"/>
          <w:lang w:val="af-ZA"/>
        </w:rPr>
        <w:t xml:space="preserve">9. </w:t>
      </w:r>
      <w:r w:rsidR="00096865" w:rsidRPr="00972668">
        <w:rPr>
          <w:rFonts w:ascii="GHEA Grapalat" w:hAnsi="GHEA Grapalat" w:cs="Sylfaen"/>
          <w:sz w:val="20"/>
        </w:rPr>
        <w:t>Напишите контракт</w:t>
      </w:r>
      <w:r w:rsidR="00096865" w:rsidRPr="00972668">
        <w:rPr>
          <w:rFonts w:ascii="GHEA Grapalat" w:hAnsi="GHEA Grapalat" w:cs="Times Armenian"/>
          <w:sz w:val="20"/>
        </w:rPr>
        <w:t>​</w:t>
      </w:r>
      <w:r w:rsidR="00096865" w:rsidRPr="00972668">
        <w:rPr>
          <w:rFonts w:ascii="GHEA Grapalat" w:hAnsi="GHEA Grapalat" w:cs="Times Armenian"/>
          <w:sz w:val="20"/>
          <w:lang w:val="af-ZA"/>
        </w:rPr>
        <w:t xml:space="preserve"> </w:t>
      </w:r>
      <w:r w:rsidR="00096865" w:rsidRPr="00972668">
        <w:rPr>
          <w:rFonts w:ascii="GHEA Grapalat" w:hAnsi="GHEA Grapalat" w:cs="Sylfaen"/>
          <w:sz w:val="20"/>
        </w:rPr>
        <w:t>уплотнение</w:t>
      </w:r>
      <w:r w:rsidR="00096865" w:rsidRPr="00972668">
        <w:rPr>
          <w:rFonts w:ascii="GHEA Grapalat" w:hAnsi="GHEA Grapalat" w:cs="Times Armenian"/>
          <w:sz w:val="20"/>
          <w:lang w:val="af-ZA"/>
        </w:rPr>
        <w:tab/>
      </w:r>
    </w:p>
    <w:p w:rsidR="00096865" w:rsidRPr="00972668" w:rsidRDefault="00096865" w:rsidP="00EF3662">
      <w:pPr>
        <w:ind w:firstLine="1134"/>
        <w:jc w:val="both"/>
        <w:rPr>
          <w:rFonts w:ascii="GHEA Grapalat" w:hAnsi="GHEA Grapalat"/>
          <w:sz w:val="20"/>
          <w:lang w:val="af-ZA"/>
        </w:rPr>
      </w:pPr>
      <w:r w:rsidRPr="00972668">
        <w:rPr>
          <w:rFonts w:ascii="GHEA Grapalat" w:hAnsi="GHEA Grapalat" w:cs="Sylfaen"/>
          <w:sz w:val="20"/>
        </w:rPr>
        <w:t xml:space="preserve">10. </w:t>
      </w:r>
      <w:r w:rsidR="00087A30" w:rsidRPr="00972668">
        <w:rPr>
          <w:rFonts w:ascii="GHEA Grapalat" w:hAnsi="GHEA Grapalat"/>
          <w:sz w:val="20"/>
          <w:lang w:val="af-ZA"/>
        </w:rPr>
        <w:t xml:space="preserve">Квалификация </w:t>
      </w:r>
      <w:r w:rsidRPr="00972668">
        <w:rPr>
          <w:rFonts w:ascii="GHEA Grapalat" w:hAnsi="GHEA Grapalat" w:cs="Times Armenian"/>
          <w:sz w:val="20"/>
        </w:rPr>
        <w:t xml:space="preserve">и </w:t>
      </w:r>
      <w:r w:rsidR="000206DA">
        <w:rPr>
          <w:rFonts w:ascii="GHEA Grapalat" w:hAnsi="GHEA Grapalat" w:cs="Sylfaen"/>
          <w:sz w:val="20"/>
        </w:rPr>
        <w:t>условия</w:t>
      </w:r>
      <w:r w:rsidRPr="00972668">
        <w:rPr>
          <w:rFonts w:ascii="GHEA Grapalat" w:hAnsi="GHEA Grapalat" w:cs="Times Armenian"/>
          <w:sz w:val="20"/>
          <w:lang w:val="af-ZA"/>
        </w:rPr>
        <w:t xml:space="preserve"> </w:t>
      </w:r>
      <w:r w:rsidRPr="00972668">
        <w:rPr>
          <w:rFonts w:ascii="GHEA Grapalat" w:hAnsi="GHEA Grapalat" w:cs="Sylfaen"/>
          <w:sz w:val="20"/>
        </w:rPr>
        <w:t>положения</w:t>
      </w:r>
      <w:r w:rsidRPr="00972668">
        <w:rPr>
          <w:rFonts w:ascii="GHEA Grapalat" w:hAnsi="GHEA Grapalat" w:cs="Times Armenian"/>
          <w:sz w:val="20"/>
          <w:lang w:val="af-ZA"/>
        </w:rPr>
        <w:tab/>
        <w:t xml:space="preserve"> </w:t>
      </w:r>
    </w:p>
    <w:p w:rsidR="00096865" w:rsidRPr="00972668" w:rsidRDefault="00096865" w:rsidP="00EF3662">
      <w:pPr>
        <w:ind w:firstLine="1134"/>
        <w:jc w:val="both"/>
        <w:rPr>
          <w:rFonts w:ascii="GHEA Grapalat" w:hAnsi="GHEA Grapalat"/>
          <w:sz w:val="20"/>
          <w:lang w:val="af-ZA"/>
        </w:rPr>
      </w:pPr>
      <w:r w:rsidRPr="00972668">
        <w:rPr>
          <w:rFonts w:ascii="GHEA Grapalat" w:hAnsi="GHEA Grapalat"/>
          <w:sz w:val="20"/>
          <w:lang w:val="af-ZA"/>
        </w:rPr>
        <w:t xml:space="preserve">11. </w:t>
      </w:r>
      <w:r w:rsidRPr="00972668">
        <w:rPr>
          <w:rFonts w:ascii="GHEA Grapalat" w:hAnsi="GHEA Grapalat" w:cs="Sylfaen"/>
          <w:sz w:val="20"/>
        </w:rPr>
        <w:t xml:space="preserve">Ток </w:t>
      </w:r>
      <w:r w:rsidRPr="00972668">
        <w:rPr>
          <w:rFonts w:ascii="GHEA Grapalat" w:hAnsi="GHEA Grapalat" w:cs="Times Armenian"/>
          <w:sz w:val="20"/>
        </w:rPr>
        <w:t>c</w:t>
      </w:r>
      <w:r w:rsidRPr="00972668">
        <w:rPr>
          <w:rFonts w:ascii="GHEA Grapalat" w:hAnsi="GHEA Grapalat" w:cs="Times Armenian"/>
          <w:sz w:val="20"/>
          <w:lang w:val="af-ZA"/>
        </w:rPr>
        <w:t xml:space="preserve"> </w:t>
      </w:r>
      <w:r w:rsidRPr="00972668">
        <w:rPr>
          <w:rFonts w:ascii="GHEA Grapalat" w:hAnsi="GHEA Grapalat" w:cs="Sylfaen"/>
          <w:sz w:val="20"/>
        </w:rPr>
        <w:t>несуществующий</w:t>
      </w:r>
      <w:r w:rsidRPr="00972668">
        <w:rPr>
          <w:rFonts w:ascii="GHEA Grapalat" w:hAnsi="GHEA Grapalat" w:cs="Times Armenian"/>
          <w:sz w:val="20"/>
          <w:lang w:val="af-ZA"/>
        </w:rPr>
        <w:t xml:space="preserve"> </w:t>
      </w:r>
      <w:r w:rsidRPr="00972668">
        <w:rPr>
          <w:rFonts w:ascii="GHEA Grapalat" w:hAnsi="GHEA Grapalat" w:cs="Sylfaen"/>
          <w:sz w:val="20"/>
        </w:rPr>
        <w:t>объявить</w:t>
      </w:r>
      <w:r w:rsidRPr="00972668">
        <w:rPr>
          <w:rFonts w:ascii="GHEA Grapalat" w:hAnsi="GHEA Grapalat" w:cs="Times Armenian"/>
          <w:sz w:val="20"/>
          <w:lang w:val="af-ZA"/>
        </w:rPr>
        <w:tab/>
        <w:t xml:space="preserve"> </w:t>
      </w:r>
    </w:p>
    <w:p w:rsidR="00096865" w:rsidRPr="00972668" w:rsidRDefault="00096865" w:rsidP="00EF3662">
      <w:pPr>
        <w:ind w:firstLine="1134"/>
        <w:jc w:val="both"/>
        <w:rPr>
          <w:rFonts w:ascii="GHEA Grapalat" w:hAnsi="GHEA Grapalat"/>
          <w:sz w:val="20"/>
          <w:lang w:val="af-ZA"/>
        </w:rPr>
      </w:pPr>
      <w:r w:rsidRPr="00972668">
        <w:rPr>
          <w:rFonts w:ascii="GHEA Grapalat" w:hAnsi="GHEA Grapalat"/>
          <w:sz w:val="20"/>
          <w:lang w:val="af-ZA"/>
        </w:rPr>
        <w:t xml:space="preserve">12. </w:t>
      </w:r>
      <w:r w:rsidRPr="00972668">
        <w:rPr>
          <w:rFonts w:ascii="GHEA Grapalat" w:hAnsi="GHEA Grapalat" w:cs="Sylfaen"/>
          <w:sz w:val="20"/>
        </w:rPr>
        <w:t>Покупка</w:t>
      </w:r>
      <w:r w:rsidRPr="00972668">
        <w:rPr>
          <w:rFonts w:ascii="GHEA Grapalat" w:hAnsi="GHEA Grapalat" w:cs="Times Armenian"/>
          <w:sz w:val="20"/>
          <w:lang w:val="af-ZA"/>
        </w:rPr>
        <w:t xml:space="preserve"> </w:t>
      </w:r>
      <w:r w:rsidRPr="00972668">
        <w:rPr>
          <w:rFonts w:ascii="GHEA Grapalat" w:hAnsi="GHEA Grapalat" w:cs="Times Armenian"/>
          <w:sz w:val="20"/>
        </w:rPr>
        <w:t xml:space="preserve">c </w:t>
      </w:r>
      <w:r w:rsidRPr="00972668">
        <w:rPr>
          <w:rFonts w:ascii="GHEA Grapalat" w:hAnsi="GHEA Grapalat" w:cs="Sylfaen"/>
          <w:sz w:val="20"/>
        </w:rPr>
        <w:t>процесс</w:t>
      </w:r>
      <w:r w:rsidRPr="00972668">
        <w:rPr>
          <w:rFonts w:ascii="GHEA Grapalat" w:hAnsi="GHEA Grapalat" w:cs="Times Armenian"/>
          <w:sz w:val="20"/>
          <w:lang w:val="af-ZA"/>
        </w:rPr>
        <w:t xml:space="preserve"> </w:t>
      </w:r>
      <w:r w:rsidRPr="00972668">
        <w:rPr>
          <w:rFonts w:ascii="GHEA Grapalat" w:hAnsi="GHEA Grapalat" w:cs="Sylfaen"/>
          <w:sz w:val="20"/>
        </w:rPr>
        <w:t>с</w:t>
      </w:r>
      <w:r w:rsidRPr="00972668">
        <w:rPr>
          <w:rFonts w:ascii="GHEA Grapalat" w:hAnsi="GHEA Grapalat" w:cs="Times Armenian"/>
          <w:sz w:val="20"/>
          <w:lang w:val="af-ZA"/>
        </w:rPr>
        <w:t xml:space="preserve"> </w:t>
      </w:r>
      <w:r w:rsidRPr="00972668">
        <w:rPr>
          <w:rFonts w:ascii="GHEA Grapalat" w:hAnsi="GHEA Grapalat" w:cs="Sylfaen"/>
          <w:sz w:val="20"/>
        </w:rPr>
        <w:t>подключен</w:t>
      </w:r>
      <w:r w:rsidRPr="00972668">
        <w:rPr>
          <w:rFonts w:ascii="GHEA Grapalat" w:hAnsi="GHEA Grapalat" w:cs="Times Armenian"/>
          <w:sz w:val="20"/>
          <w:lang w:val="af-ZA"/>
        </w:rPr>
        <w:t xml:space="preserve"> </w:t>
      </w:r>
      <w:r w:rsidRPr="00972668">
        <w:rPr>
          <w:rFonts w:ascii="GHEA Grapalat" w:hAnsi="GHEA Grapalat" w:cs="Times Armenian"/>
          <w:sz w:val="20"/>
        </w:rPr>
        <w:t>с</w:t>
      </w:r>
      <w:r w:rsidRPr="00972668">
        <w:rPr>
          <w:rFonts w:ascii="GHEA Grapalat" w:hAnsi="GHEA Grapalat" w:cs="Times Armenian"/>
          <w:sz w:val="20"/>
          <w:lang w:val="af-ZA"/>
        </w:rPr>
        <w:t xml:space="preserve"> </w:t>
      </w:r>
      <w:r w:rsidRPr="00972668">
        <w:rPr>
          <w:rFonts w:ascii="GHEA Grapalat" w:hAnsi="GHEA Grapalat" w:cs="Sylfaen"/>
          <w:sz w:val="20"/>
        </w:rPr>
        <w:t xml:space="preserve">и </w:t>
      </w:r>
      <w:r w:rsidRPr="00972668">
        <w:rPr>
          <w:rFonts w:ascii="GHEA Grapalat" w:hAnsi="GHEA Grapalat" w:cs="Times Armenian"/>
          <w:sz w:val="20"/>
          <w:lang w:val="af-ZA"/>
        </w:rPr>
        <w:t xml:space="preserve">( </w:t>
      </w:r>
      <w:r w:rsidRPr="00972668">
        <w:rPr>
          <w:rFonts w:ascii="GHEA Grapalat" w:hAnsi="GHEA Grapalat" w:cs="Sylfaen"/>
          <w:sz w:val="20"/>
        </w:rPr>
        <w:t xml:space="preserve">или </w:t>
      </w:r>
      <w:r w:rsidRPr="00972668">
        <w:rPr>
          <w:rFonts w:ascii="GHEA Grapalat" w:hAnsi="GHEA Grapalat" w:cs="Times Armenian"/>
          <w:sz w:val="20"/>
          <w:lang w:val="af-ZA"/>
        </w:rPr>
        <w:t xml:space="preserve">) </w:t>
      </w:r>
      <w:r w:rsidRPr="00972668">
        <w:rPr>
          <w:rFonts w:ascii="GHEA Grapalat" w:hAnsi="GHEA Grapalat" w:cs="Sylfaen"/>
          <w:sz w:val="20"/>
        </w:rPr>
        <w:t>принято</w:t>
      </w:r>
      <w:r w:rsidRPr="00972668">
        <w:rPr>
          <w:rFonts w:ascii="GHEA Grapalat" w:hAnsi="GHEA Grapalat" w:cs="Times Armenian"/>
          <w:sz w:val="20"/>
          <w:lang w:val="af-ZA"/>
        </w:rPr>
        <w:t xml:space="preserve"> </w:t>
      </w:r>
      <w:r w:rsidRPr="00972668">
        <w:rPr>
          <w:rFonts w:ascii="GHEA Grapalat" w:hAnsi="GHEA Grapalat" w:cs="Sylfaen"/>
          <w:sz w:val="20"/>
        </w:rPr>
        <w:t>решения</w:t>
      </w:r>
      <w:r w:rsidRPr="00972668">
        <w:rPr>
          <w:rFonts w:ascii="GHEA Grapalat" w:hAnsi="GHEA Grapalat" w:cs="Times Armenian"/>
          <w:sz w:val="20"/>
          <w:lang w:val="af-ZA"/>
        </w:rPr>
        <w:t xml:space="preserve"> </w:t>
      </w:r>
      <w:r w:rsidRPr="00972668">
        <w:rPr>
          <w:rFonts w:ascii="GHEA Grapalat" w:hAnsi="GHEA Grapalat" w:cs="Sylfaen"/>
          <w:sz w:val="20"/>
        </w:rPr>
        <w:t>подавать апелляцию</w:t>
      </w:r>
      <w:r w:rsidRPr="00972668">
        <w:rPr>
          <w:rFonts w:ascii="GHEA Grapalat" w:hAnsi="GHEA Grapalat" w:cs="Times Armenian"/>
          <w:sz w:val="20"/>
          <w:lang w:val="af-ZA"/>
        </w:rPr>
        <w:t xml:space="preserve"> </w:t>
      </w:r>
      <w:r w:rsidRPr="00972668">
        <w:rPr>
          <w:rFonts w:ascii="GHEA Grapalat" w:hAnsi="GHEA Grapalat" w:cs="Sylfaen"/>
          <w:sz w:val="20"/>
        </w:rPr>
        <w:t>участвовать</w:t>
      </w:r>
      <w:r w:rsidRPr="00972668">
        <w:rPr>
          <w:rFonts w:ascii="GHEA Grapalat" w:hAnsi="GHEA Grapalat" w:cs="Times Armenian"/>
          <w:sz w:val="20"/>
          <w:lang w:val="af-ZA"/>
        </w:rPr>
        <w:t xml:space="preserve"> </w:t>
      </w:r>
      <w:r w:rsidRPr="00972668">
        <w:rPr>
          <w:rFonts w:ascii="GHEA Grapalat" w:hAnsi="GHEA Grapalat" w:cs="Sylfaen"/>
          <w:sz w:val="20"/>
        </w:rPr>
        <w:t>право</w:t>
      </w:r>
      <w:r w:rsidRPr="00972668">
        <w:rPr>
          <w:rFonts w:ascii="GHEA Grapalat" w:hAnsi="GHEA Grapalat" w:cs="Times Armenian"/>
          <w:sz w:val="20"/>
          <w:lang w:val="af-ZA"/>
        </w:rPr>
        <w:t xml:space="preserve"> </w:t>
      </w:r>
      <w:r w:rsidRPr="00972668">
        <w:rPr>
          <w:rFonts w:ascii="GHEA Grapalat" w:hAnsi="GHEA Grapalat" w:cs="Sylfaen"/>
          <w:sz w:val="20"/>
        </w:rPr>
        <w:t>и:</w:t>
      </w:r>
      <w:r w:rsidRPr="00972668">
        <w:rPr>
          <w:rFonts w:ascii="GHEA Grapalat" w:hAnsi="GHEA Grapalat" w:cs="Times Armenian"/>
          <w:sz w:val="20"/>
          <w:lang w:val="af-ZA"/>
        </w:rPr>
        <w:t xml:space="preserve"> </w:t>
      </w:r>
      <w:r w:rsidRPr="00972668">
        <w:rPr>
          <w:rFonts w:ascii="GHEA Grapalat" w:hAnsi="GHEA Grapalat" w:cs="Sylfaen"/>
          <w:sz w:val="20"/>
        </w:rPr>
        <w:t xml:space="preserve">там было </w:t>
      </w:r>
      <w:r w:rsidRPr="00972668">
        <w:rPr>
          <w:rFonts w:ascii="GHEA Grapalat" w:hAnsi="GHEA Grapalat" w:cs="Times Armenian"/>
          <w:sz w:val="20"/>
          <w:lang w:val="af-ZA"/>
        </w:rPr>
        <w:tab/>
      </w:r>
      <w:r w:rsidRPr="00972668">
        <w:rPr>
          <w:rFonts w:ascii="GHEA Grapalat" w:hAnsi="GHEA Grapalat" w:cs="Times Armenian"/>
          <w:sz w:val="20"/>
        </w:rPr>
        <w:t>с</w:t>
      </w:r>
    </w:p>
    <w:p w:rsidR="00096865" w:rsidRPr="00972668" w:rsidRDefault="00096865" w:rsidP="00EF3662">
      <w:pPr>
        <w:ind w:firstLine="567"/>
        <w:jc w:val="both"/>
        <w:rPr>
          <w:rFonts w:ascii="GHEA Grapalat" w:hAnsi="GHEA Grapalat"/>
          <w:sz w:val="20"/>
          <w:lang w:val="af-ZA"/>
        </w:rPr>
      </w:pPr>
    </w:p>
    <w:p w:rsidR="00096865" w:rsidRPr="00972668" w:rsidRDefault="00096865" w:rsidP="00EF3662">
      <w:pPr>
        <w:ind w:firstLine="567"/>
        <w:jc w:val="both"/>
        <w:rPr>
          <w:rFonts w:ascii="GHEA Grapalat" w:hAnsi="GHEA Grapalat"/>
          <w:sz w:val="20"/>
          <w:lang w:val="af-ZA"/>
        </w:rPr>
      </w:pPr>
    </w:p>
    <w:p w:rsidR="00096865" w:rsidRPr="00972668" w:rsidRDefault="00096865" w:rsidP="00EF3662">
      <w:pPr>
        <w:ind w:firstLine="567"/>
        <w:jc w:val="center"/>
        <w:rPr>
          <w:rFonts w:ascii="GHEA Grapalat" w:hAnsi="GHEA Grapalat"/>
          <w:b/>
          <w:sz w:val="20"/>
          <w:lang w:val="af-ZA"/>
        </w:rPr>
      </w:pPr>
      <w:r w:rsidRPr="00972668">
        <w:rPr>
          <w:rFonts w:ascii="GHEA Grapalat" w:hAnsi="GHEA Grapalat" w:cs="Sylfaen"/>
          <w:b/>
          <w:sz w:val="20"/>
        </w:rPr>
        <w:t xml:space="preserve">ЧАСТЬ </w:t>
      </w:r>
      <w:r w:rsidRPr="00972668">
        <w:rPr>
          <w:rFonts w:ascii="GHEA Grapalat" w:hAnsi="GHEA Grapalat" w:cs="Times Armenian"/>
          <w:b/>
          <w:sz w:val="20"/>
          <w:lang w:val="af-ZA"/>
        </w:rPr>
        <w:t xml:space="preserve">II . </w:t>
      </w:r>
      <w:r w:rsidR="0055550A">
        <w:rPr>
          <w:rFonts w:ascii="GHEA Grapalat" w:hAnsi="GHEA Grapalat" w:cs="Sylfaen"/>
          <w:b/>
          <w:sz w:val="20"/>
        </w:rPr>
        <w:t>РЕЙТИНГ:</w:t>
      </w:r>
      <w:r w:rsidR="0055550A" w:rsidRPr="008160E9">
        <w:rPr>
          <w:rFonts w:ascii="GHEA Grapalat" w:hAnsi="GHEA Grapalat" w:cs="Sylfaen"/>
          <w:b/>
          <w:sz w:val="20"/>
          <w:lang w:val="af-ZA"/>
        </w:rPr>
        <w:t xml:space="preserve"> </w:t>
      </w:r>
      <w:r w:rsidR="0055550A">
        <w:rPr>
          <w:rFonts w:ascii="GHEA Grapalat" w:hAnsi="GHEA Grapalat" w:cs="Sylfaen"/>
          <w:b/>
          <w:sz w:val="20"/>
        </w:rPr>
        <w:t>ВОПРОС:</w:t>
      </w:r>
      <w:r w:rsidRPr="00972668">
        <w:rPr>
          <w:rFonts w:ascii="GHEA Grapalat" w:hAnsi="GHEA Grapalat" w:cs="Times Armenian"/>
          <w:b/>
          <w:sz w:val="20"/>
          <w:lang w:val="af-ZA"/>
        </w:rPr>
        <w:t xml:space="preserve">  </w:t>
      </w:r>
      <w:r w:rsidRPr="00972668">
        <w:rPr>
          <w:rFonts w:ascii="GHEA Grapalat" w:hAnsi="GHEA Grapalat" w:cs="Sylfaen"/>
          <w:b/>
          <w:sz w:val="20"/>
        </w:rPr>
        <w:t>ПРИЛОЖЕНИЕ</w:t>
      </w:r>
      <w:r w:rsidRPr="00972668">
        <w:rPr>
          <w:rFonts w:ascii="GHEA Grapalat" w:hAnsi="GHEA Grapalat" w:cs="Times Armenian"/>
          <w:b/>
          <w:sz w:val="20"/>
          <w:lang w:val="af-ZA"/>
        </w:rPr>
        <w:t xml:space="preserve">  </w:t>
      </w:r>
      <w:r w:rsidRPr="00972668">
        <w:rPr>
          <w:rFonts w:ascii="GHEA Grapalat" w:hAnsi="GHEA Grapalat" w:cs="Sylfaen"/>
          <w:b/>
          <w:sz w:val="20"/>
        </w:rPr>
        <w:t>ПОДГОТОВИТЬ</w:t>
      </w:r>
      <w:r w:rsidRPr="00972668">
        <w:rPr>
          <w:rFonts w:ascii="GHEA Grapalat" w:hAnsi="GHEA Grapalat" w:cs="Times Armenian"/>
          <w:b/>
          <w:sz w:val="20"/>
          <w:lang w:val="af-ZA"/>
        </w:rPr>
        <w:t xml:space="preserve">  </w:t>
      </w:r>
      <w:r w:rsidRPr="00972668">
        <w:rPr>
          <w:rFonts w:ascii="GHEA Grapalat" w:hAnsi="GHEA Grapalat" w:cs="Sylfaen"/>
          <w:b/>
          <w:sz w:val="20"/>
        </w:rPr>
        <w:t>ИНСТРУКЦИЯ:</w:t>
      </w:r>
    </w:p>
    <w:p w:rsidR="00096865" w:rsidRPr="00972668" w:rsidRDefault="00096865" w:rsidP="00EF3662">
      <w:pPr>
        <w:ind w:firstLine="567"/>
        <w:jc w:val="both"/>
        <w:rPr>
          <w:rFonts w:ascii="GHEA Grapalat" w:hAnsi="GHEA Grapalat"/>
          <w:sz w:val="20"/>
          <w:lang w:val="af-ZA"/>
        </w:rPr>
      </w:pPr>
    </w:p>
    <w:p w:rsidR="00096865" w:rsidRPr="00972668" w:rsidRDefault="00096865" w:rsidP="00EF3662">
      <w:pPr>
        <w:ind w:firstLine="1134"/>
        <w:jc w:val="both"/>
        <w:rPr>
          <w:rFonts w:ascii="GHEA Grapalat" w:hAnsi="GHEA Grapalat"/>
          <w:sz w:val="20"/>
          <w:lang w:val="af-ZA"/>
        </w:rPr>
      </w:pPr>
      <w:r w:rsidRPr="00972668">
        <w:rPr>
          <w:rFonts w:ascii="GHEA Grapalat" w:hAnsi="GHEA Grapalat"/>
          <w:sz w:val="20"/>
          <w:lang w:val="af-ZA"/>
        </w:rPr>
        <w:t xml:space="preserve">1. </w:t>
      </w:r>
      <w:r w:rsidRPr="00972668">
        <w:rPr>
          <w:rFonts w:ascii="GHEA Grapalat" w:hAnsi="GHEA Grapalat"/>
          <w:sz w:val="20"/>
          <w:lang w:val="af-ZA"/>
        </w:rPr>
        <w:tab/>
      </w:r>
      <w:r w:rsidRPr="00972668">
        <w:rPr>
          <w:rFonts w:ascii="GHEA Grapalat" w:hAnsi="GHEA Grapalat" w:cs="Sylfaen"/>
          <w:sz w:val="20"/>
        </w:rPr>
        <w:t>Общие сведения</w:t>
      </w:r>
      <w:r w:rsidRPr="00972668">
        <w:rPr>
          <w:rFonts w:ascii="GHEA Grapalat" w:hAnsi="GHEA Grapalat" w:cs="Times Armenian"/>
          <w:sz w:val="20"/>
          <w:lang w:val="af-ZA"/>
        </w:rPr>
        <w:t xml:space="preserve">  </w:t>
      </w:r>
      <w:r w:rsidRPr="00972668">
        <w:rPr>
          <w:rFonts w:ascii="GHEA Grapalat" w:hAnsi="GHEA Grapalat" w:cs="Sylfaen"/>
          <w:sz w:val="20"/>
        </w:rPr>
        <w:t>положения</w:t>
      </w:r>
      <w:r w:rsidRPr="00972668">
        <w:rPr>
          <w:rFonts w:ascii="GHEA Grapalat" w:hAnsi="GHEA Grapalat" w:cs="Times Armenian"/>
          <w:sz w:val="20"/>
          <w:lang w:val="af-ZA"/>
        </w:rPr>
        <w:tab/>
      </w:r>
    </w:p>
    <w:p w:rsidR="00096865" w:rsidRPr="00972668" w:rsidRDefault="00096865" w:rsidP="00EF3662">
      <w:pPr>
        <w:ind w:firstLine="1134"/>
        <w:jc w:val="both"/>
        <w:rPr>
          <w:rFonts w:ascii="GHEA Grapalat" w:hAnsi="GHEA Grapalat"/>
          <w:sz w:val="20"/>
          <w:lang w:val="af-ZA"/>
        </w:rPr>
      </w:pPr>
      <w:r w:rsidRPr="00972668">
        <w:rPr>
          <w:rFonts w:ascii="GHEA Grapalat" w:hAnsi="GHEA Grapalat"/>
          <w:sz w:val="20"/>
          <w:lang w:val="af-ZA"/>
        </w:rPr>
        <w:t xml:space="preserve">2. </w:t>
      </w:r>
      <w:r w:rsidRPr="00972668">
        <w:rPr>
          <w:rFonts w:ascii="GHEA Grapalat" w:hAnsi="GHEA Grapalat"/>
          <w:sz w:val="20"/>
          <w:lang w:val="af-ZA"/>
        </w:rPr>
        <w:tab/>
      </w:r>
      <w:r w:rsidRPr="00972668">
        <w:rPr>
          <w:rFonts w:ascii="GHEA Grapalat" w:hAnsi="GHEA Grapalat" w:cs="Sylfaen"/>
          <w:sz w:val="20"/>
        </w:rPr>
        <w:t xml:space="preserve">Текущая </w:t>
      </w:r>
      <w:r w:rsidRPr="00972668">
        <w:rPr>
          <w:rFonts w:ascii="GHEA Grapalat" w:hAnsi="GHEA Grapalat" w:cs="Times Armenian"/>
          <w:sz w:val="20"/>
        </w:rPr>
        <w:t>проблема</w:t>
      </w:r>
      <w:r w:rsidRPr="00972668">
        <w:rPr>
          <w:rFonts w:ascii="GHEA Grapalat" w:hAnsi="GHEA Grapalat" w:cs="Times Armenian"/>
          <w:sz w:val="20"/>
          <w:lang w:val="af-ZA"/>
        </w:rPr>
        <w:t xml:space="preserve"> </w:t>
      </w:r>
      <w:r w:rsidRPr="00972668">
        <w:rPr>
          <w:rFonts w:ascii="GHEA Grapalat" w:hAnsi="GHEA Grapalat" w:cs="Sylfaen"/>
          <w:sz w:val="20"/>
        </w:rPr>
        <w:t>приложение</w:t>
      </w:r>
      <w:r w:rsidRPr="00972668">
        <w:rPr>
          <w:rFonts w:ascii="GHEA Grapalat" w:hAnsi="GHEA Grapalat" w:cs="Times Armenian"/>
          <w:sz w:val="20"/>
          <w:lang w:val="af-ZA"/>
        </w:rPr>
        <w:tab/>
      </w:r>
    </w:p>
    <w:p w:rsidR="00B375A2" w:rsidRDefault="006F0D3F" w:rsidP="00B375A2">
      <w:pPr>
        <w:ind w:firstLine="1134"/>
        <w:jc w:val="both"/>
        <w:rPr>
          <w:rFonts w:ascii="GHEA Grapalat" w:hAnsi="GHEA Grapalat" w:cs="Times Armenian"/>
          <w:sz w:val="20"/>
          <w:lang w:val="af-ZA"/>
        </w:rPr>
      </w:pPr>
      <w:r w:rsidRPr="00334B2F">
        <w:rPr>
          <w:rFonts w:ascii="GHEA Grapalat" w:hAnsi="GHEA Grapalat"/>
          <w:sz w:val="20"/>
          <w:lang w:val="af-ZA"/>
        </w:rPr>
        <w:t xml:space="preserve">3. </w:t>
      </w:r>
      <w:r w:rsidR="00096865" w:rsidRPr="00334B2F">
        <w:rPr>
          <w:rFonts w:ascii="GHEA Grapalat" w:hAnsi="GHEA Grapalat"/>
          <w:sz w:val="20"/>
          <w:lang w:val="af-ZA"/>
        </w:rPr>
        <w:tab/>
      </w:r>
      <w:r w:rsidR="00096865" w:rsidRPr="00334B2F">
        <w:rPr>
          <w:rFonts w:ascii="GHEA Grapalat" w:hAnsi="GHEA Grapalat" w:cs="Sylfaen"/>
          <w:sz w:val="20"/>
        </w:rPr>
        <w:t xml:space="preserve">Приложения </w:t>
      </w:r>
      <w:r w:rsidR="00BE01AE" w:rsidRPr="00334B2F">
        <w:rPr>
          <w:rFonts w:ascii="GHEA Grapalat" w:hAnsi="GHEA Grapalat" w:cs="Times Armenian"/>
          <w:sz w:val="20"/>
          <w:lang w:val="af-ZA"/>
        </w:rPr>
        <w:t>1-6</w:t>
      </w:r>
      <w:r w:rsidR="00096865" w:rsidRPr="005E1F72">
        <w:rPr>
          <w:rFonts w:ascii="GHEA Grapalat" w:hAnsi="GHEA Grapalat" w:cs="Times Armenian"/>
          <w:sz w:val="20"/>
          <w:lang w:val="af-ZA"/>
        </w:rPr>
        <w:tab/>
      </w:r>
    </w:p>
    <w:p w:rsidR="00096865" w:rsidRPr="005E1F72" w:rsidRDefault="00B375A2" w:rsidP="0069200A">
      <w:pPr>
        <w:ind w:firstLine="1134"/>
        <w:jc w:val="both"/>
        <w:rPr>
          <w:rFonts w:ascii="GHEA Grapalat" w:hAnsi="GHEA Grapalat" w:cs="Times Armenian"/>
          <w:sz w:val="20"/>
          <w:lang w:val="af-ZA"/>
        </w:rPr>
      </w:pPr>
      <w:r>
        <w:rPr>
          <w:rFonts w:ascii="GHEA Grapalat" w:hAnsi="GHEA Grapalat" w:cs="Times Armenian"/>
          <w:sz w:val="20"/>
          <w:lang w:val="af-ZA"/>
        </w:rPr>
        <w:br w:type="page"/>
      </w:r>
      <w:r w:rsidR="00096865" w:rsidRPr="005E1F72">
        <w:rPr>
          <w:rFonts w:ascii="GHEA Grapalat" w:hAnsi="GHEA Grapalat" w:cs="Times Armenian"/>
          <w:sz w:val="20"/>
          <w:lang w:val="af-ZA"/>
        </w:rPr>
        <w:lastRenderedPageBreak/>
        <w:tab/>
      </w:r>
    </w:p>
    <w:p w:rsidR="00096865" w:rsidRPr="005E1F72" w:rsidRDefault="00096865" w:rsidP="0069200A">
      <w:pPr>
        <w:jc w:val="both"/>
        <w:rPr>
          <w:rFonts w:ascii="GHEA Grapalat" w:hAnsi="GHEA Grapalat"/>
          <w:sz w:val="20"/>
          <w:lang w:val="af-ZA"/>
        </w:rPr>
      </w:pPr>
      <w:r w:rsidRPr="005E1F72">
        <w:rPr>
          <w:rFonts w:ascii="GHEA Grapalat" w:hAnsi="GHEA Grapalat"/>
          <w:sz w:val="20"/>
          <w:lang w:val="af-ZA"/>
        </w:rPr>
        <w:t xml:space="preserve">          </w:t>
      </w:r>
      <w:r w:rsidRPr="005E1F72">
        <w:rPr>
          <w:rFonts w:ascii="GHEA Grapalat" w:hAnsi="GHEA Grapalat" w:cs="Sylfaen"/>
          <w:sz w:val="20"/>
        </w:rPr>
        <w:t>Подарок</w:t>
      </w:r>
      <w:r w:rsidRPr="005E1F72">
        <w:rPr>
          <w:rFonts w:ascii="GHEA Grapalat" w:hAnsi="GHEA Grapalat" w:cs="Times Armenia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приглашение</w:t>
      </w:r>
      <w:r w:rsidRPr="005E1F72">
        <w:rPr>
          <w:rFonts w:ascii="GHEA Grapalat" w:hAnsi="GHEA Grapalat" w:cs="Times Armenia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предоставил</w:t>
      </w:r>
      <w:r w:rsidRPr="005E1F72">
        <w:rPr>
          <w:rFonts w:ascii="GHEA Grapalat" w:hAnsi="GHEA Grapalat" w:cs="Times Armenia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является</w:t>
      </w:r>
      <w:r w:rsidRPr="005E1F72">
        <w:rPr>
          <w:rFonts w:ascii="GHEA Grapalat" w:hAnsi="GHEA Grapalat" w:cs="Times Armenia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в:</w:t>
      </w:r>
      <w:r w:rsidRPr="005E1F72">
        <w:rPr>
          <w:rFonts w:ascii="GHEA Grapalat" w:hAnsi="GHEA Grapalat" w:cs="Times Armenia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добавление</w:t>
      </w:r>
      <w:r w:rsidRPr="005E1F72">
        <w:rPr>
          <w:rFonts w:ascii="GHEA Grapalat" w:hAnsi="GHEA Grapalat"/>
          <w:sz w:val="20"/>
          <w:lang w:val="af-ZA"/>
        </w:rPr>
        <w:t xml:space="preserve"> </w:t>
      </w:r>
      <w:proofErr w:type="gramStart"/>
      <w:r w:rsidR="00F563AB" w:rsidRPr="00E65E2E">
        <w:rPr>
          <w:rFonts w:ascii="GHEA Grapalat" w:hAnsi="GHEA Grapalat"/>
          <w:b/>
          <w:i/>
          <w:sz w:val="22"/>
          <w:szCs w:val="22"/>
          <w:lang w:val="hy-AM"/>
        </w:rPr>
        <w:t xml:space="preserve">« </w:t>
      </w:r>
      <w:r w:rsidR="00855188">
        <w:rPr>
          <w:rFonts w:ascii="GHEA Grapalat" w:hAnsi="GHEA Grapalat" w:cs="Sylfaen"/>
          <w:b/>
          <w:i/>
          <w:sz w:val="22"/>
          <w:szCs w:val="22"/>
          <w:lang w:val="es-ES"/>
        </w:rPr>
        <w:t>РАГМ</w:t>
      </w:r>
      <w:proofErr w:type="gramEnd"/>
      <w:r w:rsidR="00855188">
        <w:rPr>
          <w:rFonts w:ascii="GHEA Grapalat" w:hAnsi="GHEA Grapalat" w:cs="Sylfaen"/>
          <w:b/>
          <w:i/>
          <w:sz w:val="22"/>
          <w:szCs w:val="22"/>
          <w:lang w:val="es-ES"/>
        </w:rPr>
        <w:t xml:space="preserve"> </w:t>
      </w:r>
      <w:r w:rsidR="00855188">
        <w:rPr>
          <w:rFonts w:ascii="GHEA Grapalat" w:hAnsi="GHEA Grapalat" w:cs="Sylfaen"/>
          <w:b/>
          <w:i/>
          <w:sz w:val="22"/>
          <w:szCs w:val="22"/>
          <w:lang w:val="ru-RU"/>
        </w:rPr>
        <w:t xml:space="preserve">ДЖД- </w:t>
      </w:r>
      <w:r w:rsidR="00F563AB">
        <w:rPr>
          <w:rFonts w:ascii="GHEA Grapalat" w:hAnsi="GHEA Grapalat" w:cs="Sylfaen"/>
          <w:b/>
          <w:i/>
          <w:sz w:val="22"/>
          <w:szCs w:val="22"/>
          <w:lang w:val="es-ES"/>
        </w:rPr>
        <w:t xml:space="preserve">ГАШЗБ-2024/01 </w:t>
      </w:r>
      <w:r w:rsidR="00F563AB" w:rsidRPr="00E65E2E">
        <w:rPr>
          <w:rFonts w:ascii="GHEA Grapalat" w:hAnsi="GHEA Grapalat"/>
          <w:b/>
          <w:i/>
          <w:sz w:val="22"/>
          <w:szCs w:val="22"/>
          <w:lang w:val="hy-AM"/>
        </w:rPr>
        <w:t>»</w:t>
      </w:r>
      <w:r w:rsidR="00F563AB" w:rsidRPr="004B1AE3">
        <w:rPr>
          <w:rFonts w:ascii="GHEA Grapalat" w:hAnsi="GHEA Grapalat" w:cs="Sylfaen"/>
          <w:b/>
          <w:i/>
          <w:sz w:val="22"/>
          <w:szCs w:val="22"/>
          <w:lang w:val="hy-AM"/>
        </w:rPr>
        <w:t xml:space="preserve">  </w:t>
      </w:r>
      <w:r w:rsidRPr="005E1F72">
        <w:rPr>
          <w:rFonts w:ascii="GHEA Grapalat" w:hAnsi="GHEA Grapalat" w:cs="Sylfaen"/>
          <w:sz w:val="20"/>
        </w:rPr>
        <w:t xml:space="preserve">накрыть буквой </w:t>
      </w:r>
      <w:r w:rsidRPr="005E1F72">
        <w:rPr>
          <w:rFonts w:ascii="GHEA Grapalat" w:hAnsi="GHEA Grapalat" w:cs="Times Armenian"/>
          <w:sz w:val="20"/>
        </w:rPr>
        <w:t>г</w:t>
      </w:r>
      <w:r w:rsidRPr="005E1F72">
        <w:rPr>
          <w:rFonts w:ascii="GHEA Grapalat" w:hAnsi="GHEA Grapalat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держал</w:t>
      </w:r>
      <w:r w:rsidRPr="005E1F72">
        <w:rPr>
          <w:rFonts w:ascii="GHEA Grapalat" w:hAnsi="GHEA Grapalat" w:cs="Times Armenian"/>
          <w:sz w:val="20"/>
          <w:lang w:val="af-ZA"/>
        </w:rPr>
        <w:t xml:space="preserve"> </w:t>
      </w:r>
      <w:r w:rsidR="0055550A">
        <w:rPr>
          <w:rFonts w:ascii="GHEA Grapalat" w:hAnsi="GHEA Grapalat" w:cs="Sylfaen"/>
          <w:sz w:val="20"/>
        </w:rPr>
        <w:t>цитировать</w:t>
      </w:r>
      <w:r w:rsidR="0055550A" w:rsidRPr="0055550A">
        <w:rPr>
          <w:rFonts w:ascii="GHEA Grapalat" w:hAnsi="GHEA Grapalat" w:cs="Sylfae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 xml:space="preserve">оператора </w:t>
      </w:r>
      <w:r w:rsidR="0055550A">
        <w:rPr>
          <w:rFonts w:ascii="GHEA Grapalat" w:hAnsi="GHEA Grapalat" w:cs="Sylfaen"/>
          <w:sz w:val="20"/>
        </w:rPr>
        <w:t xml:space="preserve">запроса </w:t>
      </w:r>
      <w:r w:rsidRPr="005E1F72">
        <w:rPr>
          <w:rFonts w:ascii="GHEA Grapalat" w:hAnsi="GHEA Grapalat" w:cs="Times Armenian"/>
          <w:sz w:val="20"/>
          <w:lang w:val="af-ZA"/>
        </w:rPr>
        <w:t xml:space="preserve">( </w:t>
      </w:r>
      <w:r w:rsidRPr="005E1F72">
        <w:rPr>
          <w:rFonts w:ascii="GHEA Grapalat" w:hAnsi="GHEA Grapalat" w:cs="Sylfaen"/>
          <w:sz w:val="20"/>
        </w:rPr>
        <w:t xml:space="preserve">далее </w:t>
      </w:r>
      <w:r w:rsidRPr="005E1F72">
        <w:rPr>
          <w:rFonts w:ascii="GHEA Grapalat" w:hAnsi="GHEA Grapalat" w:cs="Times Armenian"/>
          <w:sz w:val="20"/>
          <w:lang w:val="af-ZA"/>
        </w:rPr>
        <w:t xml:space="preserve">называемого </w:t>
      </w:r>
      <w:r w:rsidRPr="005E1F72">
        <w:rPr>
          <w:rFonts w:ascii="GHEA Grapalat" w:hAnsi="GHEA Grapalat" w:cs="Sylfaen"/>
          <w:sz w:val="20"/>
        </w:rPr>
        <w:t xml:space="preserve">текущим </w:t>
      </w:r>
      <w:r w:rsidRPr="005E1F72">
        <w:rPr>
          <w:rFonts w:ascii="GHEA Grapalat" w:hAnsi="GHEA Grapalat" w:cs="Times Armenian"/>
          <w:sz w:val="20"/>
        </w:rPr>
        <w:t xml:space="preserve">c </w:t>
      </w:r>
      <w:r w:rsidRPr="005E1F72">
        <w:rPr>
          <w:rFonts w:ascii="GHEA Grapalat" w:hAnsi="GHEA Grapalat" w:cs="Times Armenian"/>
          <w:sz w:val="20"/>
          <w:lang w:val="af-ZA"/>
        </w:rPr>
        <w:t xml:space="preserve">) </w:t>
      </w:r>
      <w:r w:rsidR="004D5671" w:rsidRPr="005E1F72">
        <w:rPr>
          <w:rFonts w:ascii="GHEA Grapalat" w:hAnsi="GHEA Grapalat" w:cs="Times Armenian"/>
          <w:sz w:val="20"/>
          <w:lang w:val="af-ZA"/>
        </w:rPr>
        <w:t>.</w:t>
      </w:r>
    </w:p>
    <w:p w:rsidR="00096865" w:rsidRPr="00BD57B2" w:rsidRDefault="00096865" w:rsidP="0069200A">
      <w:pPr>
        <w:shd w:val="clear" w:color="auto" w:fill="FFFFFF"/>
        <w:ind w:firstLine="375"/>
        <w:jc w:val="both"/>
        <w:rPr>
          <w:rFonts w:ascii="Arial Unicode" w:hAnsi="Arial Unicode"/>
          <w:bCs/>
          <w:color w:val="000000"/>
          <w:sz w:val="21"/>
          <w:szCs w:val="21"/>
          <w:lang w:val="af-ZA"/>
        </w:rPr>
      </w:pPr>
      <w:r w:rsidRPr="005E1F72">
        <w:rPr>
          <w:rFonts w:ascii="GHEA Grapalat" w:hAnsi="GHEA Grapalat" w:cs="Sylfaen"/>
          <w:sz w:val="20"/>
        </w:rPr>
        <w:t>Подарок</w:t>
      </w:r>
      <w:r w:rsidRPr="005E1F72">
        <w:rPr>
          <w:rFonts w:ascii="GHEA Grapalat" w:hAnsi="GHEA Grapalat" w:cs="Times Armenia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приглашение</w:t>
      </w:r>
      <w:r w:rsidRPr="005E1F72">
        <w:rPr>
          <w:rFonts w:ascii="GHEA Grapalat" w:hAnsi="GHEA Grapalat" w:cs="Times Armenia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быть составленным</w:t>
      </w:r>
      <w:r w:rsidRPr="005E1F72">
        <w:rPr>
          <w:rFonts w:ascii="GHEA Grapalat" w:hAnsi="GHEA Grapalat" w:cs="Times Armenia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является</w:t>
      </w:r>
      <w:r w:rsidRPr="005E1F72">
        <w:rPr>
          <w:rFonts w:ascii="GHEA Grapalat" w:hAnsi="GHEA Grapalat" w:cs="Times Armenia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 xml:space="preserve">образцы </w:t>
      </w:r>
      <w:r w:rsidRPr="005E1F72">
        <w:rPr>
          <w:rFonts w:ascii="GHEA Grapalat" w:hAnsi="GHEA Grapalat" w:cs="Times Armenian"/>
          <w:sz w:val="20"/>
        </w:rPr>
        <w:t>с</w:t>
      </w:r>
      <w:r w:rsidRPr="005E1F72">
        <w:rPr>
          <w:rFonts w:ascii="GHEA Grapalat" w:hAnsi="GHEA Grapalat" w:cs="Times Armenia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о</w:t>
      </w:r>
      <w:r w:rsidRPr="005E1F72">
        <w:rPr>
          <w:rFonts w:ascii="GHEA Grapalat" w:hAnsi="GHEA Grapalat" w:cs="Sylfae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РА:</w:t>
      </w:r>
      <w:r w:rsidRPr="005E1F72">
        <w:rPr>
          <w:rFonts w:ascii="GHEA Grapalat" w:hAnsi="GHEA Grapalat" w:cs="Times Armenia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 xml:space="preserve">законодательство </w:t>
      </w:r>
      <w:r w:rsidRPr="005E1F72">
        <w:rPr>
          <w:rFonts w:ascii="GHEA Grapalat" w:hAnsi="GHEA Grapalat" w:cs="Times Armenian"/>
          <w:sz w:val="20"/>
          <w:lang w:val="af-ZA"/>
        </w:rPr>
        <w:t xml:space="preserve">, </w:t>
      </w:r>
      <w:r w:rsidRPr="005E1F72">
        <w:rPr>
          <w:rFonts w:ascii="GHEA Grapalat" w:hAnsi="GHEA Grapalat" w:cs="Sylfaen"/>
          <w:sz w:val="20"/>
        </w:rPr>
        <w:t>что</w:t>
      </w:r>
      <w:r w:rsidRPr="005E1F72">
        <w:rPr>
          <w:rFonts w:ascii="GHEA Grapalat" w:hAnsi="GHEA Grapalat" w:cs="Times Armenia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 xml:space="preserve">в том числе </w:t>
      </w:r>
      <w:r w:rsidRPr="005E1F72">
        <w:rPr>
          <w:rFonts w:ascii="GHEA Grapalat" w:hAnsi="GHEA Grapalat" w:cs="Times Armenian"/>
          <w:sz w:val="20"/>
          <w:lang w:val="af-ZA"/>
        </w:rPr>
        <w:t xml:space="preserve">: </w:t>
      </w:r>
      <w:r w:rsidRPr="005E1F72">
        <w:rPr>
          <w:rFonts w:ascii="GHEA Grapalat" w:hAnsi="GHEA Grapalat"/>
          <w:sz w:val="20"/>
          <w:lang w:val="af-ZA"/>
        </w:rPr>
        <w:t xml:space="preserve">« </w:t>
      </w:r>
      <w:r w:rsidRPr="005E1F72">
        <w:rPr>
          <w:rFonts w:ascii="GHEA Grapalat" w:hAnsi="GHEA Grapalat" w:cs="Sylfaen"/>
          <w:sz w:val="20"/>
        </w:rPr>
        <w:t>Покупки</w:t>
      </w:r>
      <w:r w:rsidRPr="005E1F72">
        <w:rPr>
          <w:rFonts w:ascii="GHEA Grapalat" w:hAnsi="GHEA Grapalat" w:cs="Times Armenia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 xml:space="preserve">о </w:t>
      </w:r>
      <w:r w:rsidR="00A76C15" w:rsidRPr="005E1F72">
        <w:rPr>
          <w:rFonts w:ascii="GHEA Grapalat" w:hAnsi="GHEA Grapalat"/>
          <w:sz w:val="20"/>
          <w:lang w:val="af-ZA"/>
        </w:rPr>
        <w:t xml:space="preserve">» </w:t>
      </w:r>
      <w:r w:rsidRPr="005E1F72">
        <w:rPr>
          <w:rFonts w:ascii="GHEA Grapalat" w:hAnsi="GHEA Grapalat" w:cs="Sylfaen"/>
          <w:sz w:val="20"/>
        </w:rPr>
        <w:t>РА:</w:t>
      </w:r>
      <w:r w:rsidRPr="005E1F72">
        <w:rPr>
          <w:rFonts w:ascii="GHEA Grapalat" w:hAnsi="GHEA Grapalat" w:cs="Times Armenia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 xml:space="preserve">Закона </w:t>
      </w:r>
      <w:r w:rsidRPr="005E1F72">
        <w:rPr>
          <w:rFonts w:ascii="GHEA Grapalat" w:hAnsi="GHEA Grapalat" w:cs="Times Armenian"/>
          <w:sz w:val="20"/>
          <w:lang w:val="af-ZA"/>
        </w:rPr>
        <w:t xml:space="preserve">( </w:t>
      </w:r>
      <w:r w:rsidRPr="005E1F72">
        <w:rPr>
          <w:rFonts w:ascii="GHEA Grapalat" w:hAnsi="GHEA Grapalat" w:cs="Sylfaen"/>
          <w:sz w:val="20"/>
        </w:rPr>
        <w:t xml:space="preserve">далее </w:t>
      </w:r>
      <w:r w:rsidRPr="005E1F72">
        <w:rPr>
          <w:rFonts w:ascii="GHEA Grapalat" w:hAnsi="GHEA Grapalat" w:cs="Times Armenian"/>
          <w:sz w:val="20"/>
          <w:lang w:val="af-ZA"/>
        </w:rPr>
        <w:t xml:space="preserve">: </w:t>
      </w:r>
      <w:r w:rsidRPr="005E1F72">
        <w:rPr>
          <w:rFonts w:ascii="GHEA Grapalat" w:hAnsi="GHEA Grapalat" w:cs="Sylfaen"/>
          <w:sz w:val="20"/>
        </w:rPr>
        <w:t xml:space="preserve">Закон </w:t>
      </w:r>
      <w:r w:rsidRPr="005E1F72">
        <w:rPr>
          <w:rFonts w:ascii="GHEA Grapalat" w:hAnsi="GHEA Grapalat" w:cs="Times Armenian"/>
          <w:sz w:val="20"/>
          <w:lang w:val="af-ZA"/>
        </w:rPr>
        <w:t xml:space="preserve">) </w:t>
      </w:r>
      <w:r w:rsidRPr="005E1F72">
        <w:rPr>
          <w:rFonts w:ascii="GHEA Grapalat" w:hAnsi="GHEA Grapalat" w:cs="Sylfaen"/>
          <w:sz w:val="20"/>
        </w:rPr>
        <w:t>РА</w:t>
      </w:r>
      <w:r w:rsidRPr="005E1F72">
        <w:rPr>
          <w:rFonts w:ascii="GHEA Grapalat" w:hAnsi="GHEA Grapalat" w:cs="Times Armenia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 xml:space="preserve">правительства в </w:t>
      </w:r>
      <w:r w:rsidRPr="005E1F72">
        <w:rPr>
          <w:rFonts w:ascii="GHEA Grapalat" w:hAnsi="GHEA Grapalat" w:cs="Times Armenian"/>
          <w:sz w:val="20"/>
          <w:lang w:val="af-ZA"/>
        </w:rPr>
        <w:t xml:space="preserve">2017 году N 526 от 4 мая- </w:t>
      </w:r>
      <w:r w:rsidRPr="005E1F72">
        <w:rPr>
          <w:rFonts w:ascii="GHEA Grapalat" w:hAnsi="GHEA Grapalat" w:cs="Sylfaen"/>
          <w:sz w:val="20"/>
        </w:rPr>
        <w:t>Н</w:t>
      </w:r>
      <w:r w:rsidRPr="005E1F72">
        <w:rPr>
          <w:rFonts w:ascii="GHEA Grapalat" w:hAnsi="GHEA Grapalat" w:cs="Times Armenia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по решению</w:t>
      </w:r>
      <w:r w:rsidRPr="005E1F72">
        <w:rPr>
          <w:rFonts w:ascii="GHEA Grapalat" w:hAnsi="GHEA Grapalat" w:cs="Times Armenia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 xml:space="preserve">одобрено </w:t>
      </w:r>
      <w:r w:rsidRPr="005E1F72">
        <w:rPr>
          <w:rFonts w:ascii="GHEA Grapalat" w:hAnsi="GHEA Grapalat" w:cs="Times Armenian"/>
          <w:sz w:val="20"/>
          <w:lang w:val="af-ZA"/>
        </w:rPr>
        <w:t xml:space="preserve">" </w:t>
      </w:r>
      <w:r w:rsidRPr="005E1F72">
        <w:rPr>
          <w:rFonts w:ascii="GHEA Grapalat" w:hAnsi="GHEA Grapalat" w:cs="Sylfaen"/>
          <w:sz w:val="20"/>
        </w:rPr>
        <w:t>Покупки</w:t>
      </w:r>
      <w:r w:rsidRPr="005E1F72">
        <w:rPr>
          <w:rFonts w:ascii="GHEA Grapalat" w:hAnsi="GHEA Grapalat" w:cs="Times Armenian"/>
          <w:sz w:val="20"/>
          <w:lang w:val="af-ZA"/>
        </w:rPr>
        <w:t xml:space="preserve"> </w:t>
      </w:r>
      <w:r w:rsidRPr="005E1F72">
        <w:rPr>
          <w:rFonts w:ascii="GHEA Grapalat" w:hAnsi="GHEA Grapalat" w:cs="Times Armenian"/>
          <w:sz w:val="20"/>
        </w:rPr>
        <w:t xml:space="preserve">c </w:t>
      </w:r>
      <w:r w:rsidRPr="005E1F72">
        <w:rPr>
          <w:rFonts w:ascii="GHEA Grapalat" w:hAnsi="GHEA Grapalat" w:cs="Sylfaen"/>
          <w:sz w:val="20"/>
        </w:rPr>
        <w:t>процесс</w:t>
      </w:r>
      <w:r w:rsidRPr="005E1F72">
        <w:rPr>
          <w:rFonts w:ascii="GHEA Grapalat" w:hAnsi="GHEA Grapalat" w:cs="Times Armenia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 xml:space="preserve">организации </w:t>
      </w:r>
      <w:r w:rsidR="003C53D4" w:rsidRPr="005E1F72">
        <w:rPr>
          <w:rFonts w:ascii="GHEA Grapalat" w:hAnsi="GHEA Grapalat"/>
          <w:sz w:val="20"/>
          <w:lang w:val="af-ZA"/>
        </w:rPr>
        <w:t xml:space="preserve">» </w:t>
      </w:r>
      <w:r w:rsidRPr="005E1F72">
        <w:rPr>
          <w:rFonts w:ascii="GHEA Grapalat" w:hAnsi="GHEA Grapalat" w:cs="Times Armenian"/>
          <w:sz w:val="20"/>
          <w:lang w:val="af-ZA"/>
        </w:rPr>
        <w:t xml:space="preserve">( </w:t>
      </w:r>
      <w:r w:rsidRPr="005E1F72">
        <w:rPr>
          <w:rFonts w:ascii="GHEA Grapalat" w:hAnsi="GHEA Grapalat" w:cs="Sylfaen"/>
          <w:sz w:val="20"/>
        </w:rPr>
        <w:t xml:space="preserve">далее </w:t>
      </w:r>
      <w:r w:rsidRPr="005E1F72">
        <w:rPr>
          <w:rFonts w:ascii="GHEA Grapalat" w:hAnsi="GHEA Grapalat" w:cs="Times Armenian"/>
          <w:sz w:val="20"/>
          <w:lang w:val="af-ZA"/>
        </w:rPr>
        <w:t xml:space="preserve">: </w:t>
      </w:r>
      <w:r w:rsidRPr="005E1F72">
        <w:rPr>
          <w:rFonts w:ascii="GHEA Grapalat" w:hAnsi="GHEA Grapalat" w:cs="Sylfaen"/>
          <w:sz w:val="20"/>
        </w:rPr>
        <w:t xml:space="preserve">Карг </w:t>
      </w:r>
      <w:r w:rsidRPr="005E1F72">
        <w:rPr>
          <w:rFonts w:ascii="GHEA Grapalat" w:hAnsi="GHEA Grapalat" w:cs="Times Armenian"/>
          <w:sz w:val="20"/>
        </w:rPr>
        <w:t xml:space="preserve">) </w:t>
      </w:r>
      <w:r w:rsidRPr="005E1F72">
        <w:rPr>
          <w:rFonts w:ascii="GHEA Grapalat" w:hAnsi="GHEA Grapalat" w:cs="Times Armenian"/>
          <w:sz w:val="20"/>
          <w:lang w:val="af-ZA"/>
        </w:rPr>
        <w:t xml:space="preserve">, </w:t>
      </w:r>
      <w:r w:rsidRPr="005E1F72">
        <w:rPr>
          <w:rFonts w:ascii="GHEA Grapalat" w:hAnsi="GHEA Grapalat" w:cs="Sylfaen"/>
          <w:sz w:val="20"/>
        </w:rPr>
        <w:t>РА</w:t>
      </w:r>
      <w:r w:rsidRPr="005E1F72">
        <w:rPr>
          <w:rFonts w:ascii="GHEA Grapalat" w:hAnsi="GHEA Grapalat" w:cs="Times Armenian"/>
          <w:sz w:val="20"/>
        </w:rPr>
        <w:t>​</w:t>
      </w:r>
      <w:r w:rsidRPr="005E1F72">
        <w:rPr>
          <w:rFonts w:ascii="GHEA Grapalat" w:hAnsi="GHEA Grapalat" w:cs="Sylfaen"/>
          <w:sz w:val="20"/>
        </w:rPr>
        <w:t>​</w:t>
      </w:r>
      <w:r w:rsidR="00F40D4D" w:rsidRPr="005E1F72">
        <w:rPr>
          <w:rFonts w:ascii="GHEA Grapalat" w:hAnsi="GHEA Grapalat" w:cs="Times Armenian"/>
          <w:sz w:val="20"/>
          <w:lang w:val="af-ZA"/>
        </w:rPr>
        <w:t xml:space="preserve"> </w:t>
      </w:r>
      <w:r w:rsidR="00F40D4D" w:rsidRPr="005E1F72">
        <w:rPr>
          <w:rFonts w:ascii="GHEA Grapalat" w:hAnsi="GHEA Grapalat" w:cs="Times Armenian"/>
          <w:sz w:val="20"/>
        </w:rPr>
        <w:t xml:space="preserve">правительства в </w:t>
      </w:r>
      <w:r w:rsidR="00F40D4D" w:rsidRPr="005E1F72">
        <w:rPr>
          <w:rFonts w:ascii="GHEA Grapalat" w:hAnsi="GHEA Grapalat" w:cs="Times Armenian"/>
          <w:sz w:val="20"/>
          <w:lang w:val="af-ZA"/>
        </w:rPr>
        <w:t xml:space="preserve">2017 году 6 </w:t>
      </w:r>
      <w:r w:rsidR="00955E87" w:rsidRPr="005E1F72">
        <w:rPr>
          <w:rFonts w:ascii="GHEA Grapalat" w:hAnsi="GHEA Grapalat" w:cs="Times Armenian"/>
          <w:sz w:val="20"/>
        </w:rPr>
        <w:t xml:space="preserve">апреля </w:t>
      </w:r>
      <w:r w:rsidR="00F40D4D" w:rsidRPr="005E1F72">
        <w:rPr>
          <w:rFonts w:ascii="GHEA Grapalat" w:hAnsi="GHEA Grapalat" w:cs="Times Armenian"/>
          <w:sz w:val="20"/>
          <w:lang w:val="af-ZA"/>
        </w:rPr>
        <w:t xml:space="preserve">N </w:t>
      </w:r>
      <w:r w:rsidR="00F40D4D" w:rsidRPr="005E1F72">
        <w:rPr>
          <w:rFonts w:ascii="GHEA Grapalat" w:hAnsi="GHEA Grapalat" w:cs="Times Armenian"/>
          <w:sz w:val="20"/>
        </w:rPr>
        <w:t>386- Н</w:t>
      </w:r>
      <w:r w:rsidR="00F40D4D" w:rsidRPr="005E1F72">
        <w:rPr>
          <w:rFonts w:ascii="GHEA Grapalat" w:hAnsi="GHEA Grapalat" w:cs="Times Armenian"/>
          <w:sz w:val="20"/>
          <w:lang w:val="af-ZA"/>
        </w:rPr>
        <w:t xml:space="preserve"> </w:t>
      </w:r>
      <w:r w:rsidR="00F40D4D" w:rsidRPr="005E1F72">
        <w:rPr>
          <w:rFonts w:ascii="GHEA Grapalat" w:hAnsi="GHEA Grapalat" w:cs="Times Armenian"/>
          <w:sz w:val="20"/>
        </w:rPr>
        <w:t>по решению</w:t>
      </w:r>
      <w:r w:rsidR="00F40D4D" w:rsidRPr="005E1F72">
        <w:rPr>
          <w:rFonts w:ascii="GHEA Grapalat" w:hAnsi="GHEA Grapalat" w:cs="Times Armenian"/>
          <w:sz w:val="20"/>
          <w:lang w:val="af-ZA"/>
        </w:rPr>
        <w:t xml:space="preserve"> </w:t>
      </w:r>
      <w:r w:rsidR="00F40D4D" w:rsidRPr="005E1F72">
        <w:rPr>
          <w:rFonts w:ascii="GHEA Grapalat" w:hAnsi="GHEA Grapalat" w:cs="Times Armenian"/>
          <w:sz w:val="20"/>
        </w:rPr>
        <w:t>одобренный</w:t>
      </w:r>
      <w:r w:rsidR="00F40D4D" w:rsidRPr="005E1F72">
        <w:rPr>
          <w:rFonts w:ascii="GHEA Grapalat" w:hAnsi="GHEA Grapalat" w:cs="Times Armenian"/>
          <w:sz w:val="20"/>
          <w:lang w:val="af-ZA"/>
        </w:rPr>
        <w:t xml:space="preserve"> </w:t>
      </w:r>
      <w:r w:rsidR="00F40D4D" w:rsidRPr="00847CEC">
        <w:rPr>
          <w:rFonts w:ascii="GHEA Grapalat" w:hAnsi="GHEA Grapalat"/>
          <w:sz w:val="20"/>
          <w:lang w:val="af-ZA"/>
        </w:rPr>
        <w:t>Заказ «Электронные закупки»</w:t>
      </w:r>
      <w:r w:rsidRPr="005E1F72">
        <w:rPr>
          <w:rFonts w:ascii="GHEA Grapalat" w:hAnsi="GHEA Grapalat" w:cs="Times Armenia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и:</w:t>
      </w:r>
      <w:r w:rsidRPr="005E1F72">
        <w:rPr>
          <w:rFonts w:ascii="GHEA Grapalat" w:hAnsi="GHEA Grapalat" w:cs="Times Armenia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другой</w:t>
      </w:r>
      <w:r w:rsidRPr="005E1F72">
        <w:rPr>
          <w:rFonts w:ascii="GHEA Grapalat" w:hAnsi="GHEA Grapalat" w:cs="Times Armenia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юридический</w:t>
      </w:r>
      <w:r w:rsidRPr="005E1F72">
        <w:rPr>
          <w:rFonts w:ascii="GHEA Grapalat" w:hAnsi="GHEA Grapalat" w:cs="Times Armenia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актов</w:t>
      </w:r>
      <w:r w:rsidRPr="005E1F72">
        <w:rPr>
          <w:rFonts w:ascii="GHEA Grapalat" w:hAnsi="GHEA Grapalat" w:cs="Times Armenia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требования</w:t>
      </w:r>
      <w:r w:rsidRPr="005E1F72">
        <w:rPr>
          <w:rFonts w:ascii="GHEA Grapalat" w:hAnsi="GHEA Grapalat" w:cs="Times Armenia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соответствующий</w:t>
      </w:r>
      <w:r w:rsidRPr="005E1F72">
        <w:rPr>
          <w:rFonts w:ascii="GHEA Grapalat" w:hAnsi="GHEA Grapalat" w:cs="Times Armenia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и:</w:t>
      </w:r>
      <w:r w:rsidRPr="005E1F72">
        <w:rPr>
          <w:rFonts w:ascii="GHEA Grapalat" w:hAnsi="GHEA Grapalat" w:cs="Times Armenia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цель:</w:t>
      </w:r>
      <w:r w:rsidRPr="005E1F72">
        <w:rPr>
          <w:rFonts w:ascii="GHEA Grapalat" w:hAnsi="GHEA Grapalat" w:cs="Times Armenia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имеет</w:t>
      </w:r>
      <w:r w:rsidRPr="005E1F72">
        <w:rPr>
          <w:rFonts w:ascii="GHEA Grapalat" w:hAnsi="GHEA Grapalat" w:cs="Times Armenian"/>
          <w:sz w:val="20"/>
          <w:lang w:val="af-ZA"/>
        </w:rPr>
        <w:t xml:space="preserve"> </w:t>
      </w:r>
      <w:r w:rsidR="00B852CC" w:rsidRPr="002A4DB6">
        <w:rPr>
          <w:rFonts w:ascii="Calibri" w:hAnsi="Calibri" w:cs="Calibri"/>
          <w:sz w:val="20"/>
          <w:szCs w:val="20"/>
          <w:lang w:val="de-DE"/>
        </w:rPr>
        <w:t xml:space="preserve">" </w:t>
      </w:r>
      <w:r w:rsidR="006C4770">
        <w:rPr>
          <w:rFonts w:ascii="Calibri" w:hAnsi="Calibri" w:cs="Calibri"/>
          <w:sz w:val="20"/>
          <w:szCs w:val="20"/>
          <w:lang w:val="ru-RU"/>
        </w:rPr>
        <w:t xml:space="preserve">Дзорагиг </w:t>
      </w:r>
      <w:r w:rsidR="00B852CC" w:rsidRPr="002A4DB6">
        <w:rPr>
          <w:rFonts w:ascii="Calibri" w:hAnsi="Calibri" w:cs="Calibri"/>
          <w:sz w:val="20"/>
          <w:szCs w:val="20"/>
          <w:lang w:val="hy-AM"/>
        </w:rPr>
        <w:t>Гегаркуникской области РА.</w:t>
      </w:r>
      <w:r w:rsidR="006C4770" w:rsidRPr="006C4770">
        <w:rPr>
          <w:rFonts w:ascii="Calibri" w:hAnsi="Calibri" w:cs="Calibri"/>
          <w:sz w:val="20"/>
          <w:szCs w:val="20"/>
          <w:lang w:val="af-ZA"/>
        </w:rPr>
        <w:t xml:space="preserve"> </w:t>
      </w:r>
      <w:r w:rsidR="006C4770">
        <w:rPr>
          <w:rFonts w:ascii="Calibri" w:hAnsi="Calibri" w:cs="Calibri"/>
          <w:sz w:val="20"/>
          <w:szCs w:val="20"/>
          <w:lang w:val="ru-RU"/>
        </w:rPr>
        <w:t>Х. Казарян</w:t>
      </w:r>
      <w:r w:rsidR="006C4770" w:rsidRPr="006C4770">
        <w:rPr>
          <w:rFonts w:ascii="Calibri" w:hAnsi="Calibri" w:cs="Calibri"/>
          <w:sz w:val="20"/>
          <w:szCs w:val="20"/>
          <w:lang w:val="af-ZA"/>
        </w:rPr>
        <w:t xml:space="preserve"> </w:t>
      </w:r>
      <w:r w:rsidR="006C4770">
        <w:rPr>
          <w:rFonts w:ascii="Calibri" w:hAnsi="Calibri" w:cs="Calibri"/>
          <w:sz w:val="20"/>
          <w:szCs w:val="20"/>
          <w:lang w:val="ru-RU"/>
        </w:rPr>
        <w:t>имя</w:t>
      </w:r>
      <w:r w:rsidR="006C4770" w:rsidRPr="006C4770">
        <w:rPr>
          <w:rFonts w:ascii="Calibri" w:hAnsi="Calibri" w:cs="Calibri"/>
          <w:sz w:val="20"/>
          <w:szCs w:val="20"/>
          <w:lang w:val="af-ZA"/>
        </w:rPr>
        <w:t xml:space="preserve"> </w:t>
      </w:r>
      <w:r w:rsidR="006C4770">
        <w:rPr>
          <w:rFonts w:ascii="Calibri" w:hAnsi="Calibri" w:cs="Calibri"/>
          <w:sz w:val="20"/>
          <w:szCs w:val="20"/>
          <w:lang w:val="ru-RU"/>
        </w:rPr>
        <w:t xml:space="preserve">Начальная </w:t>
      </w:r>
      <w:r w:rsidR="00B852CC" w:rsidRPr="002A4DB6">
        <w:rPr>
          <w:rFonts w:ascii="Calibri" w:hAnsi="Calibri" w:cs="Calibri"/>
          <w:sz w:val="20"/>
          <w:szCs w:val="20"/>
          <w:lang w:val="hy-AM"/>
        </w:rPr>
        <w:t xml:space="preserve">школа </w:t>
      </w:r>
      <w:r w:rsidR="00B852CC" w:rsidRPr="002A4DB6">
        <w:rPr>
          <w:rFonts w:ascii="Calibri" w:hAnsi="Calibri" w:cs="Calibri"/>
          <w:sz w:val="20"/>
          <w:szCs w:val="20"/>
          <w:lang w:val="de-DE"/>
        </w:rPr>
        <w:t xml:space="preserve">» </w:t>
      </w:r>
      <w:r w:rsidR="00B852CC" w:rsidRPr="002A4DB6">
        <w:rPr>
          <w:rFonts w:ascii="Calibri" w:hAnsi="Calibri" w:cs="Calibri"/>
          <w:sz w:val="20"/>
          <w:szCs w:val="20"/>
          <w:lang w:val="fr-FR"/>
        </w:rPr>
        <w:t xml:space="preserve">ГНОК </w:t>
      </w:r>
      <w:r w:rsidR="0055550A" w:rsidRPr="00236781">
        <w:rPr>
          <w:rFonts w:ascii="GHEA Grapalat" w:hAnsi="GHEA Grapalat" w:cs="Times Armenian"/>
          <w:color w:val="000000" w:themeColor="text1"/>
          <w:sz w:val="20"/>
          <w:lang w:val="af-ZA"/>
        </w:rPr>
        <w:t xml:space="preserve">( </w:t>
      </w:r>
      <w:r w:rsidR="0055550A" w:rsidRPr="006C4770">
        <w:rPr>
          <w:rFonts w:ascii="GHEA Grapalat" w:hAnsi="GHEA Grapalat" w:cs="Sylfaen"/>
          <w:color w:val="000000" w:themeColor="text1"/>
          <w:sz w:val="20"/>
          <w:lang w:val="hy-AM"/>
        </w:rPr>
        <w:t xml:space="preserve">далее </w:t>
      </w:r>
      <w:r w:rsidR="0055550A" w:rsidRPr="00236781">
        <w:rPr>
          <w:rFonts w:ascii="GHEA Grapalat" w:hAnsi="GHEA Grapalat" w:cs="Times Armenian"/>
          <w:color w:val="000000" w:themeColor="text1"/>
          <w:sz w:val="20"/>
          <w:lang w:val="af-ZA"/>
        </w:rPr>
        <w:t xml:space="preserve">: </w:t>
      </w:r>
      <w:r w:rsidR="0055550A" w:rsidRPr="006C4770">
        <w:rPr>
          <w:rFonts w:ascii="GHEA Grapalat" w:hAnsi="GHEA Grapalat" w:cs="Sylfaen"/>
          <w:color w:val="000000" w:themeColor="text1"/>
          <w:sz w:val="20"/>
          <w:lang w:val="hy-AM"/>
        </w:rPr>
        <w:t xml:space="preserve">клиент </w:t>
      </w:r>
      <w:r w:rsidR="0055550A" w:rsidRPr="00236781">
        <w:rPr>
          <w:rFonts w:ascii="GHEA Grapalat" w:hAnsi="GHEA Grapalat" w:cs="Times Armenian"/>
          <w:color w:val="000000" w:themeColor="text1"/>
          <w:sz w:val="20"/>
          <w:lang w:val="af-ZA"/>
        </w:rPr>
        <w:t>)</w:t>
      </w:r>
      <w:r w:rsidR="00D42CBE" w:rsidRPr="00D42CBE">
        <w:rPr>
          <w:rFonts w:ascii="GHEA Grapalat" w:hAnsi="GHEA Grapalat"/>
          <w:b/>
          <w:i/>
          <w:sz w:val="20"/>
          <w:szCs w:val="20"/>
          <w:lang w:val="af-ZA"/>
        </w:rPr>
        <w:t>​</w:t>
      </w:r>
      <w:r w:rsidRPr="005E1F72">
        <w:rPr>
          <w:rFonts w:ascii="GHEA Grapalat" w:hAnsi="GHEA Grapalat" w:cs="Times Armenian"/>
          <w:sz w:val="20"/>
          <w:lang w:val="af-ZA"/>
        </w:rPr>
        <w:t xml:space="preserve"> </w:t>
      </w:r>
      <w:r w:rsidRPr="006C4770">
        <w:rPr>
          <w:rFonts w:ascii="GHEA Grapalat" w:hAnsi="GHEA Grapalat" w:cs="Sylfaen"/>
          <w:sz w:val="20"/>
          <w:lang w:val="hy-AM"/>
        </w:rPr>
        <w:t>к</w:t>
      </w:r>
      <w:r w:rsidRPr="005E1F72">
        <w:rPr>
          <w:rFonts w:ascii="GHEA Grapalat" w:hAnsi="GHEA Grapalat" w:cs="Times Armenian"/>
          <w:sz w:val="20"/>
          <w:lang w:val="af-ZA"/>
        </w:rPr>
        <w:t xml:space="preserve"> </w:t>
      </w:r>
      <w:r w:rsidRPr="006C4770">
        <w:rPr>
          <w:rFonts w:ascii="GHEA Grapalat" w:hAnsi="GHEA Grapalat" w:cs="Sylfaen"/>
          <w:sz w:val="20"/>
          <w:lang w:val="hy-AM"/>
        </w:rPr>
        <w:t>заявил</w:t>
      </w:r>
      <w:r w:rsidRPr="005E1F72">
        <w:rPr>
          <w:rFonts w:ascii="GHEA Grapalat" w:hAnsi="GHEA Grapalat" w:cs="Times Armenian"/>
          <w:sz w:val="20"/>
          <w:lang w:val="af-ZA"/>
        </w:rPr>
        <w:t xml:space="preserve"> </w:t>
      </w:r>
      <w:r w:rsidRPr="006C4770">
        <w:rPr>
          <w:rFonts w:ascii="GHEA Grapalat" w:hAnsi="GHEA Grapalat" w:cs="Sylfaen"/>
          <w:sz w:val="20"/>
          <w:lang w:val="hy-AM"/>
        </w:rPr>
        <w:t xml:space="preserve">ток </w:t>
      </w:r>
      <w:r w:rsidRPr="006C4770">
        <w:rPr>
          <w:rFonts w:ascii="GHEA Grapalat" w:hAnsi="GHEA Grapalat" w:cs="Times Armenian"/>
          <w:sz w:val="20"/>
          <w:lang w:val="hy-AM"/>
        </w:rPr>
        <w:t>c</w:t>
      </w:r>
      <w:r w:rsidR="000604CF" w:rsidRPr="005E1F72">
        <w:rPr>
          <w:rFonts w:ascii="GHEA Grapalat" w:hAnsi="GHEA Grapalat" w:cs="Sylfaen"/>
          <w:sz w:val="20"/>
          <w:lang w:val="af-ZA"/>
        </w:rPr>
        <w:t xml:space="preserve"> </w:t>
      </w:r>
      <w:r w:rsidRPr="006C4770">
        <w:rPr>
          <w:rFonts w:ascii="GHEA Grapalat" w:hAnsi="GHEA Grapalat" w:cs="Sylfaen"/>
          <w:sz w:val="20"/>
          <w:lang w:val="hy-AM"/>
        </w:rPr>
        <w:t>участвовать</w:t>
      </w:r>
      <w:r w:rsidRPr="005E1F72">
        <w:rPr>
          <w:rFonts w:ascii="GHEA Grapalat" w:hAnsi="GHEA Grapalat" w:cs="Times Armenian"/>
          <w:sz w:val="20"/>
          <w:lang w:val="af-ZA"/>
        </w:rPr>
        <w:t xml:space="preserve"> </w:t>
      </w:r>
      <w:r w:rsidRPr="006C4770">
        <w:rPr>
          <w:rFonts w:ascii="GHEA Grapalat" w:hAnsi="GHEA Grapalat" w:cs="Sylfaen"/>
          <w:sz w:val="20"/>
          <w:lang w:val="hy-AM"/>
        </w:rPr>
        <w:t>намерение</w:t>
      </w:r>
      <w:r w:rsidRPr="005E1F72">
        <w:rPr>
          <w:rFonts w:ascii="GHEA Grapalat" w:hAnsi="GHEA Grapalat" w:cs="Times Armenian"/>
          <w:sz w:val="20"/>
          <w:lang w:val="af-ZA"/>
        </w:rPr>
        <w:t xml:space="preserve"> </w:t>
      </w:r>
      <w:r w:rsidRPr="006C4770">
        <w:rPr>
          <w:rFonts w:ascii="GHEA Grapalat" w:hAnsi="GHEA Grapalat" w:cs="Sylfaen"/>
          <w:sz w:val="20"/>
          <w:lang w:val="hy-AM"/>
        </w:rPr>
        <w:t>имея</w:t>
      </w:r>
      <w:r w:rsidRPr="005E1F72">
        <w:rPr>
          <w:rFonts w:ascii="GHEA Grapalat" w:hAnsi="GHEA Grapalat" w:cs="Times Armenian"/>
          <w:sz w:val="20"/>
          <w:lang w:val="af-ZA"/>
        </w:rPr>
        <w:t xml:space="preserve"> </w:t>
      </w:r>
      <w:r w:rsidRPr="006C4770">
        <w:rPr>
          <w:rFonts w:ascii="GHEA Grapalat" w:hAnsi="GHEA Grapalat" w:cs="Sylfaen"/>
          <w:sz w:val="20"/>
          <w:lang w:val="hy-AM"/>
        </w:rPr>
        <w:t xml:space="preserve">информировать лиц </w:t>
      </w:r>
      <w:r w:rsidRPr="005E1F72">
        <w:rPr>
          <w:rFonts w:ascii="GHEA Grapalat" w:hAnsi="GHEA Grapalat" w:cs="Times Armenian"/>
          <w:sz w:val="20"/>
          <w:lang w:val="af-ZA"/>
        </w:rPr>
        <w:t xml:space="preserve">( </w:t>
      </w:r>
      <w:r w:rsidRPr="006C4770">
        <w:rPr>
          <w:rFonts w:ascii="GHEA Grapalat" w:hAnsi="GHEA Grapalat" w:cs="Sylfaen"/>
          <w:sz w:val="20"/>
          <w:lang w:val="hy-AM"/>
        </w:rPr>
        <w:t xml:space="preserve">далее </w:t>
      </w:r>
      <w:r w:rsidRPr="005E1F72">
        <w:rPr>
          <w:rFonts w:ascii="GHEA Grapalat" w:hAnsi="GHEA Grapalat" w:cs="Times Armenian"/>
          <w:sz w:val="20"/>
          <w:lang w:val="af-ZA"/>
        </w:rPr>
        <w:t xml:space="preserve">– </w:t>
      </w:r>
      <w:r w:rsidR="003D0075" w:rsidRPr="006C4770">
        <w:rPr>
          <w:rFonts w:ascii="GHEA Grapalat" w:hAnsi="GHEA Grapalat" w:cs="Sylfaen"/>
          <w:sz w:val="20"/>
          <w:lang w:val="hy-AM"/>
        </w:rPr>
        <w:t xml:space="preserve">участники </w:t>
      </w:r>
      <w:r w:rsidRPr="005E1F72">
        <w:rPr>
          <w:rFonts w:ascii="GHEA Grapalat" w:hAnsi="GHEA Grapalat" w:cs="Times Armenian"/>
          <w:sz w:val="20"/>
          <w:lang w:val="af-ZA"/>
        </w:rPr>
        <w:t xml:space="preserve">). </w:t>
      </w:r>
      <w:r w:rsidRPr="006C4770">
        <w:rPr>
          <w:rFonts w:ascii="GHEA Grapalat" w:hAnsi="GHEA Grapalat" w:cs="Sylfaen"/>
          <w:sz w:val="20"/>
          <w:lang w:val="hy-AM"/>
        </w:rPr>
        <w:t xml:space="preserve">текущий </w:t>
      </w:r>
      <w:r w:rsidRPr="006C4770">
        <w:rPr>
          <w:rFonts w:ascii="GHEA Grapalat" w:hAnsi="GHEA Grapalat" w:cs="Times Armenian"/>
          <w:sz w:val="20"/>
          <w:lang w:val="hy-AM"/>
        </w:rPr>
        <w:t xml:space="preserve">c </w:t>
      </w:r>
      <w:r w:rsidRPr="006C4770">
        <w:rPr>
          <w:rFonts w:ascii="GHEA Grapalat" w:hAnsi="GHEA Grapalat" w:cs="Sylfaen"/>
          <w:sz w:val="20"/>
          <w:lang w:val="hy-AM"/>
        </w:rPr>
        <w:t>я</w:t>
      </w:r>
      <w:r w:rsidRPr="005E1F72">
        <w:rPr>
          <w:rFonts w:ascii="GHEA Grapalat" w:hAnsi="GHEA Grapalat" w:cs="Times Armenian"/>
          <w:sz w:val="20"/>
          <w:lang w:val="af-ZA"/>
        </w:rPr>
        <w:t xml:space="preserve"> такие </w:t>
      </w:r>
      <w:r w:rsidRPr="006C4770">
        <w:rPr>
          <w:rFonts w:ascii="GHEA Grapalat" w:hAnsi="GHEA Grapalat" w:cs="Sylfaen"/>
          <w:sz w:val="20"/>
          <w:lang w:val="hy-AM"/>
        </w:rPr>
        <w:t xml:space="preserve">условия , как </w:t>
      </w:r>
      <w:r w:rsidRPr="005E1F72">
        <w:rPr>
          <w:rFonts w:ascii="GHEA Grapalat" w:hAnsi="GHEA Grapalat" w:cs="Times Armenian"/>
          <w:sz w:val="20"/>
          <w:lang w:val="af-ZA"/>
        </w:rPr>
        <w:t xml:space="preserve">c </w:t>
      </w:r>
      <w:r w:rsidRPr="006C4770">
        <w:rPr>
          <w:rFonts w:ascii="GHEA Grapalat" w:hAnsi="GHEA Grapalat" w:cs="Sylfaen"/>
          <w:sz w:val="20"/>
          <w:lang w:val="hy-AM"/>
        </w:rPr>
        <w:t xml:space="preserve">предмет </w:t>
      </w:r>
      <w:r w:rsidRPr="005E1F72">
        <w:rPr>
          <w:rFonts w:ascii="GHEA Grapalat" w:hAnsi="GHEA Grapalat" w:cs="Times Armenian"/>
          <w:sz w:val="20"/>
          <w:lang w:val="af-ZA"/>
        </w:rPr>
        <w:t xml:space="preserve">, </w:t>
      </w:r>
      <w:r w:rsidRPr="006C4770">
        <w:rPr>
          <w:rFonts w:ascii="GHEA Grapalat" w:hAnsi="GHEA Grapalat" w:cs="Sylfaen"/>
          <w:sz w:val="20"/>
          <w:lang w:val="hy-AM"/>
        </w:rPr>
        <w:t xml:space="preserve">текущая </w:t>
      </w:r>
      <w:r w:rsidRPr="006C4770">
        <w:rPr>
          <w:rFonts w:ascii="GHEA Grapalat" w:hAnsi="GHEA Grapalat" w:cs="Times Armenian"/>
          <w:sz w:val="20"/>
          <w:lang w:val="hy-AM"/>
        </w:rPr>
        <w:t>оценка</w:t>
      </w:r>
      <w:r w:rsidRPr="005E1F72">
        <w:rPr>
          <w:rFonts w:ascii="GHEA Grapalat" w:hAnsi="GHEA Grapalat" w:cs="Times Armenian"/>
          <w:sz w:val="20"/>
          <w:lang w:val="af-ZA"/>
        </w:rPr>
        <w:t xml:space="preserve"> </w:t>
      </w:r>
      <w:r w:rsidRPr="006C4770">
        <w:rPr>
          <w:rFonts w:ascii="GHEA Grapalat" w:hAnsi="GHEA Grapalat" w:cs="Sylfaen"/>
          <w:sz w:val="20"/>
          <w:lang w:val="hy-AM"/>
        </w:rPr>
        <w:t xml:space="preserve">проведение </w:t>
      </w:r>
      <w:r w:rsidRPr="005E1F72">
        <w:rPr>
          <w:rFonts w:ascii="GHEA Grapalat" w:hAnsi="GHEA Grapalat" w:cs="Times Armenian"/>
          <w:sz w:val="20"/>
          <w:lang w:val="af-ZA"/>
        </w:rPr>
        <w:t xml:space="preserve">, </w:t>
      </w:r>
      <w:r w:rsidR="002E7EE1" w:rsidRPr="005E1F72">
        <w:rPr>
          <w:rFonts w:ascii="GHEA Grapalat" w:hAnsi="GHEA Grapalat" w:cs="Sylfaen"/>
          <w:sz w:val="20"/>
          <w:lang w:val="hy-AM"/>
        </w:rPr>
        <w:t>выбранному участнику</w:t>
      </w:r>
      <w:r w:rsidRPr="005E1F72">
        <w:rPr>
          <w:rFonts w:ascii="GHEA Grapalat" w:hAnsi="GHEA Grapalat" w:cs="Times Armenian"/>
          <w:sz w:val="20"/>
          <w:lang w:val="af-ZA"/>
        </w:rPr>
        <w:t xml:space="preserve"> </w:t>
      </w:r>
      <w:r w:rsidRPr="006C4770">
        <w:rPr>
          <w:rFonts w:ascii="GHEA Grapalat" w:hAnsi="GHEA Grapalat" w:cs="Sylfaen"/>
          <w:sz w:val="20"/>
          <w:lang w:val="hy-AM"/>
        </w:rPr>
        <w:t>решать</w:t>
      </w:r>
      <w:r w:rsidRPr="005E1F72">
        <w:rPr>
          <w:rFonts w:ascii="GHEA Grapalat" w:hAnsi="GHEA Grapalat" w:cs="Times Armenian"/>
          <w:sz w:val="20"/>
          <w:lang w:val="af-ZA"/>
        </w:rPr>
        <w:t xml:space="preserve"> </w:t>
      </w:r>
      <w:r w:rsidRPr="006C4770">
        <w:rPr>
          <w:rFonts w:ascii="GHEA Grapalat" w:hAnsi="GHEA Grapalat" w:cs="Sylfaen"/>
          <w:sz w:val="20"/>
          <w:lang w:val="hy-AM"/>
        </w:rPr>
        <w:t>и:</w:t>
      </w:r>
      <w:r w:rsidRPr="005E1F72">
        <w:rPr>
          <w:rFonts w:ascii="GHEA Grapalat" w:hAnsi="GHEA Grapalat" w:cs="Times Armenian"/>
          <w:sz w:val="20"/>
          <w:lang w:val="af-ZA"/>
        </w:rPr>
        <w:t xml:space="preserve"> </w:t>
      </w:r>
      <w:r w:rsidRPr="006C4770">
        <w:rPr>
          <w:rFonts w:ascii="GHEA Grapalat" w:hAnsi="GHEA Grapalat" w:cs="Sylfaen"/>
          <w:sz w:val="20"/>
          <w:lang w:val="hy-AM"/>
        </w:rPr>
        <w:t>его</w:t>
      </w:r>
      <w:r w:rsidRPr="005E1F72">
        <w:rPr>
          <w:rFonts w:ascii="GHEA Grapalat" w:hAnsi="GHEA Grapalat" w:cs="Times Armenian"/>
          <w:sz w:val="20"/>
          <w:lang w:val="af-ZA"/>
        </w:rPr>
        <w:t xml:space="preserve"> </w:t>
      </w:r>
      <w:r w:rsidRPr="006C4770">
        <w:rPr>
          <w:rFonts w:ascii="GHEA Grapalat" w:hAnsi="GHEA Grapalat" w:cs="Sylfaen"/>
          <w:sz w:val="20"/>
          <w:lang w:val="hy-AM"/>
        </w:rPr>
        <w:t>с</w:t>
      </w:r>
      <w:r w:rsidRPr="005E1F72">
        <w:rPr>
          <w:rFonts w:ascii="GHEA Grapalat" w:hAnsi="GHEA Grapalat" w:cs="Times Armenian"/>
          <w:sz w:val="20"/>
          <w:lang w:val="af-ZA"/>
        </w:rPr>
        <w:t xml:space="preserve"> </w:t>
      </w:r>
      <w:r w:rsidRPr="006C4770">
        <w:rPr>
          <w:rFonts w:ascii="GHEA Grapalat" w:hAnsi="GHEA Grapalat" w:cs="Sylfaen"/>
          <w:sz w:val="20"/>
          <w:lang w:val="hy-AM"/>
        </w:rPr>
        <w:t>предоставил</w:t>
      </w:r>
      <w:r w:rsidRPr="005E1F72">
        <w:rPr>
          <w:rFonts w:ascii="GHEA Grapalat" w:hAnsi="GHEA Grapalat" w:cs="Times Armenian"/>
          <w:sz w:val="20"/>
          <w:lang w:val="af-ZA"/>
        </w:rPr>
        <w:t xml:space="preserve"> </w:t>
      </w:r>
      <w:r w:rsidRPr="006C4770">
        <w:rPr>
          <w:rFonts w:ascii="GHEA Grapalat" w:hAnsi="GHEA Grapalat" w:cs="Sylfaen"/>
          <w:sz w:val="20"/>
          <w:lang w:val="hy-AM"/>
        </w:rPr>
        <w:t>запечатывать</w:t>
      </w:r>
      <w:r w:rsidRPr="005E1F72">
        <w:rPr>
          <w:rFonts w:ascii="GHEA Grapalat" w:hAnsi="GHEA Grapalat" w:cs="Times Armenian"/>
          <w:sz w:val="20"/>
          <w:lang w:val="af-ZA"/>
        </w:rPr>
        <w:t xml:space="preserve"> </w:t>
      </w:r>
      <w:r w:rsidRPr="006C4770">
        <w:rPr>
          <w:rFonts w:ascii="GHEA Grapalat" w:hAnsi="GHEA Grapalat" w:cs="Sylfaen"/>
          <w:sz w:val="20"/>
          <w:lang w:val="hy-AM"/>
        </w:rPr>
        <w:t xml:space="preserve">о том </w:t>
      </w:r>
      <w:r w:rsidRPr="005E1F72">
        <w:rPr>
          <w:rFonts w:ascii="GHEA Grapalat" w:hAnsi="GHEA Grapalat" w:cs="Times Armenian"/>
          <w:sz w:val="20"/>
          <w:lang w:val="af-ZA"/>
        </w:rPr>
        <w:t xml:space="preserve">, как </w:t>
      </w:r>
      <w:r w:rsidRPr="006C4770">
        <w:rPr>
          <w:rFonts w:ascii="GHEA Grapalat" w:hAnsi="GHEA Grapalat" w:cs="Sylfaen"/>
          <w:sz w:val="20"/>
          <w:lang w:val="hy-AM"/>
        </w:rPr>
        <w:t>также</w:t>
      </w:r>
      <w:r w:rsidRPr="005E1F72">
        <w:rPr>
          <w:rFonts w:ascii="GHEA Grapalat" w:hAnsi="GHEA Grapalat" w:cs="Times Armenian"/>
          <w:sz w:val="20"/>
          <w:lang w:val="af-ZA"/>
        </w:rPr>
        <w:t xml:space="preserve"> </w:t>
      </w:r>
      <w:r w:rsidRPr="006C4770">
        <w:rPr>
          <w:rFonts w:ascii="GHEA Grapalat" w:hAnsi="GHEA Grapalat" w:cs="Sylfaen"/>
          <w:sz w:val="20"/>
          <w:lang w:val="hy-AM"/>
        </w:rPr>
        <w:t>помогать</w:t>
      </w:r>
      <w:r w:rsidRPr="005E1F72">
        <w:rPr>
          <w:rFonts w:ascii="GHEA Grapalat" w:hAnsi="GHEA Grapalat" w:cs="Times Armenian"/>
          <w:sz w:val="20"/>
          <w:lang w:val="af-ZA"/>
        </w:rPr>
        <w:t xml:space="preserve"> </w:t>
      </w:r>
      <w:r w:rsidRPr="006C4770">
        <w:rPr>
          <w:rFonts w:ascii="GHEA Grapalat" w:hAnsi="GHEA Grapalat" w:cs="Sylfaen"/>
          <w:sz w:val="20"/>
          <w:lang w:val="hy-AM"/>
        </w:rPr>
        <w:t xml:space="preserve">текущий </w:t>
      </w:r>
      <w:r w:rsidRPr="006C4770">
        <w:rPr>
          <w:rFonts w:ascii="GHEA Grapalat" w:hAnsi="GHEA Grapalat" w:cs="Times Armenian"/>
          <w:sz w:val="20"/>
          <w:lang w:val="hy-AM"/>
        </w:rPr>
        <w:t xml:space="preserve">c </w:t>
      </w:r>
      <w:r w:rsidRPr="006C4770">
        <w:rPr>
          <w:rFonts w:ascii="GHEA Grapalat" w:hAnsi="GHEA Grapalat" w:cs="Sylfaen"/>
          <w:sz w:val="20"/>
          <w:lang w:val="hy-AM"/>
        </w:rPr>
        <w:t>я</w:t>
      </w:r>
      <w:r w:rsidRPr="005E1F72">
        <w:rPr>
          <w:rFonts w:ascii="GHEA Grapalat" w:hAnsi="GHEA Grapalat" w:cs="Times Armenian"/>
          <w:sz w:val="20"/>
          <w:lang w:val="af-ZA"/>
        </w:rPr>
        <w:t xml:space="preserve"> </w:t>
      </w:r>
      <w:r w:rsidRPr="006C4770">
        <w:rPr>
          <w:rFonts w:ascii="GHEA Grapalat" w:hAnsi="GHEA Grapalat" w:cs="Sylfaen"/>
          <w:sz w:val="20"/>
          <w:lang w:val="hy-AM"/>
        </w:rPr>
        <w:t>приложение</w:t>
      </w:r>
      <w:r w:rsidRPr="005E1F72">
        <w:rPr>
          <w:rFonts w:ascii="GHEA Grapalat" w:hAnsi="GHEA Grapalat" w:cs="Times Armenian"/>
          <w:sz w:val="20"/>
          <w:lang w:val="af-ZA"/>
        </w:rPr>
        <w:t xml:space="preserve"> </w:t>
      </w:r>
      <w:r w:rsidRPr="006C4770">
        <w:rPr>
          <w:rFonts w:ascii="GHEA Grapalat" w:hAnsi="GHEA Grapalat" w:cs="Sylfaen"/>
          <w:sz w:val="20"/>
          <w:lang w:val="hy-AM"/>
        </w:rPr>
        <w:t xml:space="preserve">пока готовлю </w:t>
      </w:r>
      <w:r w:rsidR="004D5671" w:rsidRPr="005E1F72">
        <w:rPr>
          <w:rFonts w:ascii="GHEA Grapalat" w:hAnsi="GHEA Grapalat" w:cs="Times Armenian"/>
          <w:sz w:val="20"/>
          <w:lang w:val="af-ZA"/>
        </w:rPr>
        <w:t>.</w:t>
      </w:r>
    </w:p>
    <w:p w:rsidR="00096865" w:rsidRPr="005E1F72" w:rsidRDefault="00096865" w:rsidP="00EF3662">
      <w:pPr>
        <w:ind w:firstLine="567"/>
        <w:jc w:val="both"/>
        <w:rPr>
          <w:rFonts w:ascii="GHEA Grapalat" w:hAnsi="GHEA Grapalat"/>
          <w:sz w:val="20"/>
          <w:lang w:val="af-ZA"/>
        </w:rPr>
      </w:pPr>
      <w:r w:rsidRPr="005E1F72">
        <w:rPr>
          <w:rFonts w:ascii="GHEA Grapalat" w:hAnsi="GHEA Grapalat" w:cs="Sylfaen"/>
          <w:sz w:val="20"/>
        </w:rPr>
        <w:t>Приложения:</w:t>
      </w:r>
      <w:r w:rsidRPr="005E1F72">
        <w:rPr>
          <w:rFonts w:ascii="GHEA Grapalat" w:hAnsi="GHEA Grapalat" w:cs="Times Armenia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может</w:t>
      </w:r>
      <w:r w:rsidRPr="005E1F72">
        <w:rPr>
          <w:rFonts w:ascii="GHEA Grapalat" w:hAnsi="GHEA Grapalat" w:cs="Times Armenia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являются</w:t>
      </w:r>
      <w:r w:rsidRPr="005E1F72">
        <w:rPr>
          <w:rFonts w:ascii="GHEA Grapalat" w:hAnsi="GHEA Grapalat" w:cs="Times Armenia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 xml:space="preserve">подать заявку </w:t>
      </w:r>
      <w:r w:rsidR="00753E6E" w:rsidRPr="005E1F72">
        <w:rPr>
          <w:rFonts w:ascii="GHEA Grapalat" w:hAnsi="GHEA Grapalat" w:cs="Sylfaen"/>
          <w:sz w:val="20"/>
        </w:rPr>
        <w:t xml:space="preserve">на регистрацию </w:t>
      </w:r>
      <w:r w:rsidRPr="005E1F72">
        <w:rPr>
          <w:rFonts w:ascii="GHEA Grapalat" w:hAnsi="GHEA Grapalat" w:cs="Times Armenian"/>
          <w:sz w:val="20"/>
          <w:lang w:val="af-ZA"/>
        </w:rPr>
        <w:t>в системе</w:t>
      </w:r>
      <w:r w:rsidR="00753E6E" w:rsidRPr="005E1F72">
        <w:rPr>
          <w:rFonts w:ascii="GHEA Grapalat" w:hAnsi="GHEA Grapalat" w:cs="Sylfae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все</w:t>
      </w:r>
      <w:r w:rsidR="00B2681D" w:rsidRPr="005E1F72">
        <w:rPr>
          <w:rFonts w:ascii="GHEA Grapalat" w:hAnsi="GHEA Grapalat" w:cs="Sylfae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 xml:space="preserve">люди </w:t>
      </w:r>
      <w:r w:rsidRPr="005E1F72">
        <w:rPr>
          <w:rFonts w:ascii="GHEA Grapalat" w:hAnsi="GHEA Grapalat" w:cs="Times Armenian"/>
          <w:sz w:val="20"/>
          <w:lang w:val="af-ZA"/>
        </w:rPr>
        <w:t xml:space="preserve">, </w:t>
      </w:r>
      <w:r w:rsidRPr="005E1F72">
        <w:rPr>
          <w:rFonts w:ascii="GHEA Grapalat" w:hAnsi="GHEA Grapalat" w:cs="Sylfaen"/>
          <w:sz w:val="20"/>
        </w:rPr>
        <w:t>независимые</w:t>
      </w:r>
      <w:r w:rsidRPr="005E1F72">
        <w:rPr>
          <w:rFonts w:ascii="GHEA Grapalat" w:hAnsi="GHEA Grapalat" w:cs="Times Armenia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 xml:space="preserve">для них </w:t>
      </w:r>
      <w:r w:rsidRPr="005E1F72">
        <w:rPr>
          <w:rFonts w:ascii="GHEA Grapalat" w:hAnsi="GHEA Grapalat" w:cs="Times Armenian"/>
          <w:sz w:val="20"/>
          <w:lang w:val="af-ZA"/>
        </w:rPr>
        <w:t xml:space="preserve">- </w:t>
      </w:r>
      <w:r w:rsidRPr="005E1F72">
        <w:rPr>
          <w:rFonts w:ascii="GHEA Grapalat" w:hAnsi="GHEA Grapalat" w:cs="Sylfaen"/>
          <w:sz w:val="20"/>
        </w:rPr>
        <w:t>иностранец</w:t>
      </w:r>
      <w:r w:rsidRPr="005E1F72">
        <w:rPr>
          <w:rFonts w:ascii="GHEA Grapalat" w:hAnsi="GHEA Grapalat" w:cs="Times Armenia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физический</w:t>
      </w:r>
      <w:r w:rsidRPr="005E1F72">
        <w:rPr>
          <w:rFonts w:ascii="GHEA Grapalat" w:hAnsi="GHEA Grapalat" w:cs="Times Armenia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 xml:space="preserve">человек </w:t>
      </w:r>
      <w:r w:rsidRPr="005E1F72">
        <w:rPr>
          <w:rFonts w:ascii="GHEA Grapalat" w:hAnsi="GHEA Grapalat" w:cs="Times Armenian"/>
          <w:sz w:val="20"/>
          <w:lang w:val="af-ZA"/>
        </w:rPr>
        <w:t xml:space="preserve">, </w:t>
      </w:r>
      <w:r w:rsidRPr="005E1F72">
        <w:rPr>
          <w:rFonts w:ascii="GHEA Grapalat" w:hAnsi="GHEA Grapalat" w:cs="Sylfaen"/>
          <w:sz w:val="20"/>
        </w:rPr>
        <w:t xml:space="preserve">организация </w:t>
      </w:r>
      <w:r w:rsidRPr="005E1F72">
        <w:rPr>
          <w:rFonts w:ascii="GHEA Grapalat" w:hAnsi="GHEA Grapalat" w:cs="Times Armenian"/>
          <w:sz w:val="20"/>
          <w:lang w:val="af-ZA"/>
        </w:rPr>
        <w:t xml:space="preserve">, </w:t>
      </w:r>
      <w:r w:rsidRPr="005E1F72">
        <w:rPr>
          <w:rFonts w:ascii="GHEA Grapalat" w:hAnsi="GHEA Grapalat" w:cs="Sylfaen"/>
          <w:sz w:val="20"/>
        </w:rPr>
        <w:t>гражданство</w:t>
      </w:r>
      <w:r w:rsidRPr="005E1F72">
        <w:rPr>
          <w:rFonts w:ascii="GHEA Grapalat" w:hAnsi="GHEA Grapalat" w:cs="Times Armenia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без</w:t>
      </w:r>
      <w:r w:rsidRPr="005E1F72">
        <w:rPr>
          <w:rFonts w:ascii="GHEA Grapalat" w:hAnsi="GHEA Grapalat" w:cs="Times Armenia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человек</w:t>
      </w:r>
      <w:r w:rsidRPr="005E1F72">
        <w:rPr>
          <w:rFonts w:ascii="GHEA Grapalat" w:hAnsi="GHEA Grapalat" w:cs="Times Armenia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быть</w:t>
      </w:r>
      <w:r w:rsidRPr="005E1F72">
        <w:rPr>
          <w:rFonts w:ascii="GHEA Grapalat" w:hAnsi="GHEA Grapalat" w:cs="Times Armenia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 xml:space="preserve">из чаши </w:t>
      </w:r>
      <w:r w:rsidR="004D5671" w:rsidRPr="005E1F72">
        <w:rPr>
          <w:rFonts w:ascii="GHEA Grapalat" w:hAnsi="GHEA Grapalat" w:cs="Times Armenian"/>
          <w:sz w:val="20"/>
          <w:lang w:val="af-ZA"/>
        </w:rPr>
        <w:t>.</w:t>
      </w:r>
      <w:r w:rsidRPr="005E1F72">
        <w:rPr>
          <w:rFonts w:ascii="GHEA Grapalat" w:hAnsi="GHEA Grapalat" w:cs="Times Armenian"/>
          <w:sz w:val="20"/>
        </w:rPr>
        <w:t>​</w:t>
      </w:r>
    </w:p>
    <w:p w:rsidR="00926875" w:rsidRPr="005E1F72" w:rsidRDefault="00926875" w:rsidP="00EF3662">
      <w:pPr>
        <w:pStyle w:val="23"/>
        <w:spacing w:line="240" w:lineRule="auto"/>
        <w:ind w:firstLine="567"/>
        <w:rPr>
          <w:rFonts w:ascii="GHEA Grapalat" w:hAnsi="GHEA Grapalat" w:cs="Sylfaen"/>
          <w:szCs w:val="24"/>
        </w:rPr>
      </w:pPr>
      <w:r w:rsidRPr="005E1F72">
        <w:rPr>
          <w:rFonts w:ascii="GHEA Grapalat" w:hAnsi="GHEA Grapalat" w:cs="Sylfaen"/>
          <w:szCs w:val="24"/>
          <w:lang w:val="ru-RU"/>
        </w:rPr>
        <w:t>Система</w:t>
      </w:r>
      <w:r w:rsidRPr="005E1F72">
        <w:rPr>
          <w:rFonts w:ascii="GHEA Grapalat" w:hAnsi="GHEA Grapalat" w:cs="Sylfaen"/>
          <w:szCs w:val="24"/>
        </w:rPr>
        <w:t xml:space="preserve"> </w:t>
      </w:r>
      <w:r w:rsidRPr="005E1F72">
        <w:rPr>
          <w:rFonts w:ascii="GHEA Grapalat" w:hAnsi="GHEA Grapalat" w:cs="Sylfaen"/>
          <w:szCs w:val="24"/>
          <w:lang w:val="ru-RU"/>
        </w:rPr>
        <w:t>как</w:t>
      </w:r>
      <w:r w:rsidRPr="005E1F72">
        <w:rPr>
          <w:rFonts w:ascii="GHEA Grapalat" w:hAnsi="GHEA Grapalat" w:cs="Sylfaen"/>
          <w:szCs w:val="24"/>
        </w:rPr>
        <w:t xml:space="preserve"> </w:t>
      </w:r>
      <w:r w:rsidRPr="0024733B">
        <w:rPr>
          <w:rFonts w:ascii="GHEA Grapalat" w:hAnsi="GHEA Grapalat" w:cs="Sylfaen"/>
          <w:szCs w:val="24"/>
          <w:lang w:val="ru-RU"/>
        </w:rPr>
        <w:t xml:space="preserve">м </w:t>
      </w:r>
      <w:r w:rsidRPr="005E1F72">
        <w:rPr>
          <w:rFonts w:ascii="GHEA Grapalat" w:hAnsi="GHEA Grapalat" w:cs="Sylfaen"/>
          <w:szCs w:val="24"/>
          <w:lang w:val="ru-RU"/>
        </w:rPr>
        <w:t>из корма</w:t>
      </w:r>
      <w:r w:rsidRPr="005E1F72">
        <w:rPr>
          <w:rFonts w:ascii="GHEA Grapalat" w:hAnsi="GHEA Grapalat" w:cs="Sylfaen"/>
          <w:szCs w:val="24"/>
        </w:rPr>
        <w:t xml:space="preserve"> </w:t>
      </w:r>
      <w:r w:rsidRPr="005E1F72">
        <w:rPr>
          <w:rFonts w:ascii="GHEA Grapalat" w:hAnsi="GHEA Grapalat" w:cs="Sylfaen"/>
          <w:szCs w:val="24"/>
          <w:lang w:val="ru-RU"/>
        </w:rPr>
        <w:t>зарегистрироваться</w:t>
      </w:r>
      <w:r w:rsidRPr="005E1F72">
        <w:rPr>
          <w:rFonts w:ascii="GHEA Grapalat" w:hAnsi="GHEA Grapalat" w:cs="Sylfaen"/>
          <w:szCs w:val="24"/>
        </w:rPr>
        <w:t xml:space="preserve"> </w:t>
      </w:r>
      <w:r w:rsidRPr="005E1F72">
        <w:rPr>
          <w:rFonts w:ascii="GHEA Grapalat" w:hAnsi="GHEA Grapalat" w:cs="Sylfaen"/>
          <w:szCs w:val="24"/>
          <w:lang w:val="ru-RU"/>
        </w:rPr>
        <w:t>цель</w:t>
      </w:r>
      <w:r w:rsidRPr="005E1F72">
        <w:rPr>
          <w:rFonts w:ascii="GHEA Grapalat" w:hAnsi="GHEA Grapalat" w:cs="Sylfaen"/>
          <w:szCs w:val="24"/>
        </w:rPr>
        <w:t xml:space="preserve"> </w:t>
      </w:r>
      <w:r w:rsidRPr="0024733B">
        <w:rPr>
          <w:rFonts w:ascii="GHEA Grapalat" w:hAnsi="GHEA Grapalat" w:cs="Sylfaen"/>
          <w:szCs w:val="24"/>
          <w:lang w:val="ru-RU"/>
        </w:rPr>
        <w:t>человек</w:t>
      </w:r>
      <w:r w:rsidRPr="005E1F72">
        <w:rPr>
          <w:rFonts w:ascii="GHEA Grapalat" w:hAnsi="GHEA Grapalat" w:cs="Sylfaen"/>
          <w:szCs w:val="24"/>
        </w:rPr>
        <w:t xml:space="preserve"> </w:t>
      </w:r>
      <w:r w:rsidRPr="005E1F72">
        <w:rPr>
          <w:rFonts w:ascii="GHEA Grapalat" w:hAnsi="GHEA Grapalat" w:cs="Sylfaen"/>
          <w:szCs w:val="24"/>
          <w:lang w:val="ru-RU"/>
        </w:rPr>
        <w:t>вход</w:t>
      </w:r>
      <w:r w:rsidRPr="005E1F72">
        <w:rPr>
          <w:rFonts w:ascii="GHEA Grapalat" w:hAnsi="GHEA Grapalat" w:cs="Sylfaen"/>
          <w:szCs w:val="24"/>
        </w:rPr>
        <w:t xml:space="preserve"> </w:t>
      </w:r>
      <w:r w:rsidRPr="005E1F72">
        <w:rPr>
          <w:rFonts w:ascii="GHEA Grapalat" w:hAnsi="GHEA Grapalat" w:cs="Sylfaen"/>
          <w:szCs w:val="24"/>
          <w:lang w:val="ru-RU"/>
        </w:rPr>
        <w:t>является</w:t>
      </w:r>
      <w:r w:rsidRPr="005E1F72">
        <w:rPr>
          <w:rFonts w:ascii="GHEA Grapalat" w:hAnsi="GHEA Grapalat" w:cs="Sylfaen"/>
          <w:szCs w:val="24"/>
        </w:rPr>
        <w:t xml:space="preserve"> </w:t>
      </w:r>
      <w:r w:rsidRPr="005E1F72">
        <w:rPr>
          <w:rFonts w:ascii="GHEA Grapalat" w:hAnsi="GHEA Grapalat" w:cs="Sylfaen"/>
          <w:szCs w:val="24"/>
          <w:lang w:val="ru-RU"/>
        </w:rPr>
        <w:t xml:space="preserve">работает </w:t>
      </w:r>
      <w:r w:rsidRPr="0024733B">
        <w:rPr>
          <w:rFonts w:ascii="GHEA Grapalat" w:hAnsi="GHEA Grapalat" w:cs="Sylfaen"/>
          <w:szCs w:val="24"/>
          <w:lang w:val="ru-RU"/>
        </w:rPr>
        <w:t xml:space="preserve">на </w:t>
      </w:r>
      <w:r w:rsidRPr="005E1F72">
        <w:rPr>
          <w:rFonts w:ascii="GHEA Grapalat" w:hAnsi="GHEA Grapalat" w:cs="Sylfaen"/>
          <w:szCs w:val="24"/>
        </w:rPr>
        <w:t xml:space="preserve">сайте www.armeps.am </w:t>
      </w:r>
      <w:r w:rsidRPr="0024733B">
        <w:rPr>
          <w:rFonts w:ascii="GHEA Grapalat" w:hAnsi="GHEA Grapalat" w:cs="Sylfaen"/>
          <w:szCs w:val="24"/>
          <w:lang w:val="ru-RU"/>
        </w:rPr>
        <w:t>активный</w:t>
      </w:r>
      <w:r w:rsidRPr="005E1F72">
        <w:rPr>
          <w:rFonts w:ascii="GHEA Grapalat" w:hAnsi="GHEA Grapalat" w:cs="Sylfaen"/>
          <w:szCs w:val="24"/>
        </w:rPr>
        <w:t xml:space="preserve"> </w:t>
      </w:r>
      <w:r w:rsidRPr="0024733B">
        <w:rPr>
          <w:rFonts w:ascii="GHEA Grapalat" w:hAnsi="GHEA Grapalat" w:cs="Sylfaen"/>
          <w:szCs w:val="24"/>
          <w:lang w:val="ru-RU"/>
        </w:rPr>
        <w:t>Интернет</w:t>
      </w:r>
      <w:r w:rsidRPr="005E1F72">
        <w:rPr>
          <w:rFonts w:ascii="GHEA Grapalat" w:hAnsi="GHEA Grapalat" w:cs="Sylfaen"/>
          <w:szCs w:val="24"/>
        </w:rPr>
        <w:t xml:space="preserve"> </w:t>
      </w:r>
      <w:r w:rsidRPr="005E1F72">
        <w:rPr>
          <w:rFonts w:ascii="GHEA Grapalat" w:hAnsi="GHEA Grapalat" w:cs="Sylfaen"/>
          <w:szCs w:val="24"/>
          <w:lang w:val="ru-RU"/>
        </w:rPr>
        <w:t>веб-сайт</w:t>
      </w:r>
      <w:r w:rsidRPr="005E1F72">
        <w:rPr>
          <w:rFonts w:ascii="GHEA Grapalat" w:hAnsi="GHEA Grapalat" w:cs="Sylfaen"/>
          <w:szCs w:val="24"/>
        </w:rPr>
        <w:t xml:space="preserve"> </w:t>
      </w:r>
      <w:r w:rsidRPr="005E1F72">
        <w:rPr>
          <w:rFonts w:ascii="GHEA Grapalat" w:hAnsi="GHEA Grapalat" w:cs="Sylfaen"/>
          <w:szCs w:val="24"/>
          <w:lang w:val="ru-RU"/>
        </w:rPr>
        <w:t>и:</w:t>
      </w:r>
      <w:r w:rsidRPr="005E1F72">
        <w:rPr>
          <w:rFonts w:ascii="GHEA Grapalat" w:hAnsi="GHEA Grapalat" w:cs="Sylfaen"/>
          <w:szCs w:val="24"/>
        </w:rPr>
        <w:t xml:space="preserve"> </w:t>
      </w:r>
      <w:r w:rsidRPr="005E1F72">
        <w:rPr>
          <w:rFonts w:ascii="GHEA Grapalat" w:hAnsi="GHEA Grapalat" w:cs="Sylfaen"/>
          <w:szCs w:val="24"/>
          <w:lang w:val="ru-RU"/>
        </w:rPr>
        <w:t>наполнение</w:t>
      </w:r>
      <w:r w:rsidRPr="005E1F72">
        <w:rPr>
          <w:rFonts w:ascii="GHEA Grapalat" w:hAnsi="GHEA Grapalat" w:cs="Sylfaen"/>
          <w:szCs w:val="24"/>
        </w:rPr>
        <w:t xml:space="preserve"> </w:t>
      </w:r>
      <w:r w:rsidRPr="005E1F72">
        <w:rPr>
          <w:rFonts w:ascii="GHEA Grapalat" w:hAnsi="GHEA Grapalat" w:cs="Sylfaen"/>
          <w:szCs w:val="24"/>
          <w:lang w:val="ru-RU"/>
        </w:rPr>
        <w:t>соответствующий</w:t>
      </w:r>
      <w:r w:rsidRPr="005E1F72">
        <w:rPr>
          <w:rFonts w:ascii="GHEA Grapalat" w:hAnsi="GHEA Grapalat" w:cs="Sylfaen"/>
          <w:szCs w:val="24"/>
        </w:rPr>
        <w:t xml:space="preserve"> </w:t>
      </w:r>
      <w:r w:rsidRPr="005E1F72">
        <w:rPr>
          <w:rFonts w:ascii="GHEA Grapalat" w:hAnsi="GHEA Grapalat" w:cs="Sylfaen"/>
          <w:szCs w:val="24"/>
          <w:lang w:val="ru-RU"/>
        </w:rPr>
        <w:t>необходимый</w:t>
      </w:r>
      <w:r w:rsidRPr="005E1F72">
        <w:rPr>
          <w:rFonts w:ascii="GHEA Grapalat" w:hAnsi="GHEA Grapalat" w:cs="Sylfaen"/>
          <w:szCs w:val="24"/>
        </w:rPr>
        <w:t xml:space="preserve"> </w:t>
      </w:r>
      <w:r w:rsidRPr="005E1F72">
        <w:rPr>
          <w:rFonts w:ascii="GHEA Grapalat" w:hAnsi="GHEA Grapalat" w:cs="Sylfaen"/>
          <w:szCs w:val="24"/>
          <w:lang w:val="ru-RU"/>
        </w:rPr>
        <w:t xml:space="preserve">информация </w:t>
      </w:r>
      <w:r w:rsidRPr="005E1F72">
        <w:rPr>
          <w:rFonts w:ascii="GHEA Grapalat" w:hAnsi="GHEA Grapalat" w:cs="Sylfaen"/>
          <w:szCs w:val="24"/>
        </w:rPr>
        <w:t xml:space="preserve">из </w:t>
      </w:r>
      <w:r w:rsidRPr="005E1F72">
        <w:rPr>
          <w:rFonts w:ascii="GHEA Grapalat" w:hAnsi="GHEA Grapalat" w:cs="Sylfaen"/>
          <w:szCs w:val="24"/>
          <w:lang w:val="ru-RU"/>
        </w:rPr>
        <w:t>после</w:t>
      </w:r>
      <w:r w:rsidRPr="005E1F72">
        <w:rPr>
          <w:rFonts w:ascii="GHEA Grapalat" w:hAnsi="GHEA Grapalat" w:cs="Sylfaen"/>
          <w:szCs w:val="24"/>
        </w:rPr>
        <w:t xml:space="preserve"> </w:t>
      </w:r>
      <w:r w:rsidRPr="005E1F72">
        <w:rPr>
          <w:rFonts w:ascii="GHEA Grapalat" w:hAnsi="GHEA Grapalat" w:cs="Sylfaen"/>
          <w:szCs w:val="24"/>
          <w:lang w:val="ru-RU"/>
        </w:rPr>
        <w:t>регистрация</w:t>
      </w:r>
      <w:r w:rsidRPr="005E1F72">
        <w:rPr>
          <w:rFonts w:ascii="GHEA Grapalat" w:hAnsi="GHEA Grapalat" w:cs="Sylfaen"/>
          <w:szCs w:val="24"/>
        </w:rPr>
        <w:t xml:space="preserve"> </w:t>
      </w:r>
      <w:r w:rsidRPr="005E1F72">
        <w:rPr>
          <w:rFonts w:ascii="GHEA Grapalat" w:hAnsi="GHEA Grapalat" w:cs="Sylfaen"/>
          <w:szCs w:val="24"/>
          <w:lang w:val="ru-RU"/>
        </w:rPr>
        <w:t>чтобы подтвердить</w:t>
      </w:r>
      <w:r w:rsidRPr="005E1F72">
        <w:rPr>
          <w:rFonts w:ascii="GHEA Grapalat" w:hAnsi="GHEA Grapalat" w:cs="Sylfaen"/>
          <w:szCs w:val="24"/>
        </w:rPr>
        <w:t xml:space="preserve"> </w:t>
      </w:r>
      <w:r w:rsidRPr="005E1F72">
        <w:rPr>
          <w:rFonts w:ascii="GHEA Grapalat" w:hAnsi="GHEA Grapalat" w:cs="Sylfaen"/>
          <w:szCs w:val="24"/>
          <w:lang w:val="ru-RU"/>
        </w:rPr>
        <w:t>цель</w:t>
      </w:r>
      <w:r w:rsidRPr="005E1F72">
        <w:rPr>
          <w:rFonts w:ascii="GHEA Grapalat" w:hAnsi="GHEA Grapalat" w:cs="Sylfaen"/>
          <w:szCs w:val="24"/>
        </w:rPr>
        <w:t xml:space="preserve"> </w:t>
      </w:r>
      <w:r w:rsidRPr="005E1F72">
        <w:rPr>
          <w:rFonts w:ascii="GHEA Grapalat" w:hAnsi="GHEA Grapalat" w:cs="Sylfaen"/>
          <w:szCs w:val="24"/>
          <w:lang w:val="ru-RU"/>
        </w:rPr>
        <w:t>электронный</w:t>
      </w:r>
      <w:r w:rsidRPr="005E1F72">
        <w:rPr>
          <w:rFonts w:ascii="GHEA Grapalat" w:hAnsi="GHEA Grapalat" w:cs="Sylfaen"/>
          <w:szCs w:val="24"/>
        </w:rPr>
        <w:t xml:space="preserve"> </w:t>
      </w:r>
      <w:r w:rsidRPr="005E1F72">
        <w:rPr>
          <w:rFonts w:ascii="GHEA Grapalat" w:hAnsi="GHEA Grapalat" w:cs="Sylfaen"/>
          <w:szCs w:val="24"/>
          <w:lang w:val="ru-RU"/>
        </w:rPr>
        <w:t>почты</w:t>
      </w:r>
      <w:r w:rsidRPr="005E1F72">
        <w:rPr>
          <w:rFonts w:ascii="GHEA Grapalat" w:hAnsi="GHEA Grapalat" w:cs="Sylfaen"/>
          <w:szCs w:val="24"/>
        </w:rPr>
        <w:t xml:space="preserve"> </w:t>
      </w:r>
      <w:r w:rsidRPr="005E1F72">
        <w:rPr>
          <w:rFonts w:ascii="GHEA Grapalat" w:hAnsi="GHEA Grapalat" w:cs="Sylfaen"/>
          <w:szCs w:val="24"/>
          <w:lang w:val="ru-RU"/>
        </w:rPr>
        <w:t>через</w:t>
      </w:r>
      <w:r w:rsidRPr="005E1F72">
        <w:rPr>
          <w:rFonts w:ascii="GHEA Grapalat" w:hAnsi="GHEA Grapalat" w:cs="Sylfaen"/>
          <w:szCs w:val="24"/>
        </w:rPr>
        <w:t xml:space="preserve"> </w:t>
      </w:r>
      <w:r w:rsidRPr="005E1F72">
        <w:rPr>
          <w:rFonts w:ascii="GHEA Grapalat" w:hAnsi="GHEA Grapalat" w:cs="Sylfaen"/>
          <w:szCs w:val="24"/>
          <w:lang w:val="ru-RU"/>
        </w:rPr>
        <w:t>полученный</w:t>
      </w:r>
      <w:r w:rsidRPr="005E1F72">
        <w:rPr>
          <w:rFonts w:ascii="GHEA Grapalat" w:hAnsi="GHEA Grapalat" w:cs="Sylfaen"/>
          <w:szCs w:val="24"/>
        </w:rPr>
        <w:t xml:space="preserve"> </w:t>
      </w:r>
      <w:r w:rsidRPr="005E1F72">
        <w:rPr>
          <w:rFonts w:ascii="GHEA Grapalat" w:hAnsi="GHEA Grapalat" w:cs="Sylfaen"/>
          <w:szCs w:val="24"/>
          <w:lang w:val="ru-RU"/>
        </w:rPr>
        <w:t>число</w:t>
      </w:r>
      <w:r w:rsidRPr="005E1F72">
        <w:rPr>
          <w:rFonts w:ascii="GHEA Grapalat" w:hAnsi="GHEA Grapalat" w:cs="Sylfaen"/>
          <w:szCs w:val="24"/>
        </w:rPr>
        <w:t xml:space="preserve"> </w:t>
      </w:r>
      <w:r w:rsidRPr="005E1F72">
        <w:rPr>
          <w:rFonts w:ascii="GHEA Grapalat" w:hAnsi="GHEA Grapalat" w:cs="Sylfaen"/>
          <w:szCs w:val="24"/>
          <w:lang w:val="ru-RU"/>
        </w:rPr>
        <w:t xml:space="preserve">и </w:t>
      </w:r>
      <w:proofErr w:type="gramStart"/>
      <w:r w:rsidRPr="005E1F72">
        <w:rPr>
          <w:rFonts w:ascii="GHEA Grapalat" w:hAnsi="GHEA Grapalat" w:cs="Sylfaen"/>
          <w:szCs w:val="24"/>
        </w:rPr>
        <w:t xml:space="preserve">( </w:t>
      </w:r>
      <w:r w:rsidRPr="005E1F72">
        <w:rPr>
          <w:rFonts w:ascii="GHEA Grapalat" w:hAnsi="GHEA Grapalat" w:cs="Sylfaen"/>
          <w:szCs w:val="24"/>
          <w:lang w:val="ru-RU"/>
        </w:rPr>
        <w:t>или</w:t>
      </w:r>
      <w:proofErr w:type="gramEnd"/>
      <w:r w:rsidRPr="005E1F72">
        <w:rPr>
          <w:rFonts w:ascii="GHEA Grapalat" w:hAnsi="GHEA Grapalat" w:cs="Sylfaen"/>
          <w:szCs w:val="24"/>
          <w:lang w:val="ru-RU"/>
        </w:rPr>
        <w:t xml:space="preserve"> </w:t>
      </w:r>
      <w:r w:rsidRPr="005E1F72">
        <w:rPr>
          <w:rFonts w:ascii="GHEA Grapalat" w:hAnsi="GHEA Grapalat" w:cs="Sylfaen"/>
          <w:szCs w:val="24"/>
        </w:rPr>
        <w:t xml:space="preserve">) </w:t>
      </w:r>
      <w:r w:rsidRPr="005E1F72">
        <w:rPr>
          <w:rFonts w:ascii="GHEA Grapalat" w:hAnsi="GHEA Grapalat" w:cs="Sylfaen"/>
          <w:szCs w:val="24"/>
          <w:lang w:val="ru-RU"/>
        </w:rPr>
        <w:t>буквы</w:t>
      </w:r>
      <w:r w:rsidRPr="005E1F72">
        <w:rPr>
          <w:rFonts w:ascii="GHEA Grapalat" w:hAnsi="GHEA Grapalat" w:cs="Sylfaen"/>
          <w:szCs w:val="24"/>
        </w:rPr>
        <w:t xml:space="preserve"> </w:t>
      </w:r>
      <w:r w:rsidRPr="005E1F72">
        <w:rPr>
          <w:rFonts w:ascii="GHEA Grapalat" w:hAnsi="GHEA Grapalat" w:cs="Sylfaen"/>
          <w:szCs w:val="24"/>
          <w:lang w:val="ru-RU"/>
        </w:rPr>
        <w:t>комбинация</w:t>
      </w:r>
      <w:r w:rsidRPr="005E1F72">
        <w:rPr>
          <w:rFonts w:ascii="GHEA Grapalat" w:hAnsi="GHEA Grapalat" w:cs="Sylfaen"/>
          <w:szCs w:val="24"/>
        </w:rPr>
        <w:t xml:space="preserve"> </w:t>
      </w:r>
      <w:r w:rsidRPr="005E1F72">
        <w:rPr>
          <w:rFonts w:ascii="GHEA Grapalat" w:hAnsi="GHEA Grapalat" w:cs="Sylfaen"/>
          <w:szCs w:val="24"/>
          <w:lang w:val="ru-RU"/>
        </w:rPr>
        <w:t>вход</w:t>
      </w:r>
      <w:r w:rsidRPr="005E1F72">
        <w:rPr>
          <w:rFonts w:ascii="GHEA Grapalat" w:hAnsi="GHEA Grapalat" w:cs="Sylfaen"/>
          <w:szCs w:val="24"/>
        </w:rPr>
        <w:t xml:space="preserve"> </w:t>
      </w:r>
      <w:r w:rsidRPr="005E1F72">
        <w:rPr>
          <w:rFonts w:ascii="GHEA Grapalat" w:hAnsi="GHEA Grapalat" w:cs="Sylfaen"/>
          <w:szCs w:val="24"/>
          <w:lang w:val="ru-RU"/>
        </w:rPr>
        <w:t>является</w:t>
      </w:r>
      <w:r w:rsidRPr="005E1F72">
        <w:rPr>
          <w:rFonts w:ascii="GHEA Grapalat" w:hAnsi="GHEA Grapalat" w:cs="Sylfaen"/>
          <w:szCs w:val="24"/>
        </w:rPr>
        <w:t xml:space="preserve"> </w:t>
      </w:r>
      <w:r w:rsidRPr="005E1F72">
        <w:rPr>
          <w:rFonts w:ascii="GHEA Grapalat" w:hAnsi="GHEA Grapalat" w:cs="Sylfaen"/>
          <w:szCs w:val="24"/>
          <w:lang w:val="ru-RU"/>
        </w:rPr>
        <w:t xml:space="preserve">система </w:t>
      </w:r>
      <w:r w:rsidRPr="0024733B">
        <w:rPr>
          <w:rFonts w:ascii="GHEA Grapalat" w:hAnsi="GHEA Grapalat" w:cs="Sylfaen"/>
          <w:szCs w:val="24"/>
          <w:lang w:val="ru-RU"/>
        </w:rPr>
        <w:t xml:space="preserve">ч </w:t>
      </w:r>
      <w:r w:rsidRPr="005E1F72">
        <w:rPr>
          <w:rFonts w:ascii="GHEA Grapalat" w:hAnsi="GHEA Grapalat" w:cs="Sylfaen"/>
          <w:szCs w:val="24"/>
        </w:rPr>
        <w:t xml:space="preserve">. </w:t>
      </w:r>
      <w:r w:rsidRPr="0024733B">
        <w:rPr>
          <w:rFonts w:ascii="GHEA Grapalat" w:hAnsi="GHEA Grapalat" w:cs="Sylfaen"/>
          <w:szCs w:val="24"/>
          <w:lang w:val="ru-RU"/>
        </w:rPr>
        <w:t>Отмечено</w:t>
      </w:r>
      <w:r w:rsidRPr="005E1F72">
        <w:rPr>
          <w:rFonts w:ascii="GHEA Grapalat" w:hAnsi="GHEA Grapalat" w:cs="Sylfaen"/>
          <w:szCs w:val="24"/>
        </w:rPr>
        <w:t xml:space="preserve"> </w:t>
      </w:r>
      <w:r w:rsidRPr="0024733B">
        <w:rPr>
          <w:rFonts w:ascii="GHEA Grapalat" w:hAnsi="GHEA Grapalat" w:cs="Sylfaen"/>
          <w:szCs w:val="24"/>
          <w:lang w:val="ru-RU"/>
        </w:rPr>
        <w:t>информация</w:t>
      </w:r>
      <w:r w:rsidRPr="005E1F72">
        <w:rPr>
          <w:rFonts w:ascii="GHEA Grapalat" w:hAnsi="GHEA Grapalat" w:cs="Sylfaen"/>
          <w:szCs w:val="24"/>
        </w:rPr>
        <w:t xml:space="preserve"> </w:t>
      </w:r>
      <w:r w:rsidRPr="005E1F72">
        <w:rPr>
          <w:rFonts w:ascii="GHEA Grapalat" w:hAnsi="GHEA Grapalat" w:cs="Sylfaen"/>
          <w:szCs w:val="24"/>
          <w:lang w:val="ru-RU"/>
        </w:rPr>
        <w:t>правильный</w:t>
      </w:r>
      <w:r w:rsidRPr="005E1F72">
        <w:rPr>
          <w:rFonts w:ascii="GHEA Grapalat" w:hAnsi="GHEA Grapalat" w:cs="Sylfaen"/>
          <w:szCs w:val="24"/>
        </w:rPr>
        <w:t xml:space="preserve"> </w:t>
      </w:r>
      <w:r w:rsidRPr="005E1F72">
        <w:rPr>
          <w:rFonts w:ascii="GHEA Grapalat" w:hAnsi="GHEA Grapalat" w:cs="Sylfaen"/>
          <w:szCs w:val="24"/>
          <w:lang w:val="ru-RU"/>
        </w:rPr>
        <w:t xml:space="preserve">входная </w:t>
      </w:r>
      <w:r w:rsidRPr="005E1F72">
        <w:rPr>
          <w:rFonts w:ascii="GHEA Grapalat" w:hAnsi="GHEA Grapalat" w:cs="Sylfaen"/>
          <w:szCs w:val="24"/>
        </w:rPr>
        <w:softHyphen/>
      </w:r>
      <w:r w:rsidRPr="005E1F72">
        <w:rPr>
          <w:rFonts w:ascii="GHEA Grapalat" w:hAnsi="GHEA Grapalat" w:cs="Sylfaen"/>
          <w:szCs w:val="24"/>
          <w:lang w:val="ru-RU"/>
        </w:rPr>
        <w:t>буква</w:t>
      </w:r>
      <w:r w:rsidRPr="005E1F72">
        <w:rPr>
          <w:rFonts w:ascii="GHEA Grapalat" w:hAnsi="GHEA Grapalat" w:cs="Sylfaen"/>
          <w:szCs w:val="24"/>
        </w:rPr>
        <w:softHyphen/>
      </w:r>
      <w:r w:rsidRPr="005E1F72">
        <w:rPr>
          <w:rFonts w:ascii="GHEA Grapalat" w:hAnsi="GHEA Grapalat" w:cs="Sylfaen"/>
          <w:szCs w:val="24"/>
        </w:rPr>
        <w:softHyphen/>
        <w:t xml:space="preserve"> </w:t>
      </w:r>
      <w:r w:rsidRPr="005E1F72">
        <w:rPr>
          <w:rFonts w:ascii="GHEA Grapalat" w:hAnsi="GHEA Grapalat" w:cs="Sylfaen"/>
          <w:szCs w:val="24"/>
          <w:lang w:val="ru-RU"/>
        </w:rPr>
        <w:t>после</w:t>
      </w:r>
      <w:r w:rsidRPr="005E1F72">
        <w:rPr>
          <w:rFonts w:ascii="GHEA Grapalat" w:hAnsi="GHEA Grapalat" w:cs="Sylfaen"/>
          <w:szCs w:val="24"/>
        </w:rPr>
        <w:t xml:space="preserve"> </w:t>
      </w:r>
      <w:r w:rsidRPr="0024733B">
        <w:rPr>
          <w:rFonts w:ascii="GHEA Grapalat" w:hAnsi="GHEA Grapalat" w:cs="Sylfaen"/>
          <w:szCs w:val="24"/>
          <w:lang w:val="ru-RU"/>
        </w:rPr>
        <w:t>человек</w:t>
      </w:r>
      <w:r w:rsidRPr="005E1F72">
        <w:rPr>
          <w:rFonts w:ascii="GHEA Grapalat" w:hAnsi="GHEA Grapalat" w:cs="Sylfaen"/>
          <w:szCs w:val="24"/>
        </w:rPr>
        <w:t xml:space="preserve"> </w:t>
      </w:r>
      <w:r w:rsidRPr="005E1F72">
        <w:rPr>
          <w:rFonts w:ascii="GHEA Grapalat" w:hAnsi="GHEA Grapalat" w:cs="Sylfaen"/>
          <w:szCs w:val="24"/>
          <w:lang w:val="ru-RU"/>
        </w:rPr>
        <w:t>обдуманный</w:t>
      </w:r>
      <w:r w:rsidRPr="005E1F72">
        <w:rPr>
          <w:rFonts w:ascii="GHEA Grapalat" w:hAnsi="GHEA Grapalat" w:cs="Sylfaen"/>
          <w:szCs w:val="24"/>
        </w:rPr>
        <w:t xml:space="preserve"> </w:t>
      </w:r>
      <w:r w:rsidRPr="005E1F72">
        <w:rPr>
          <w:rFonts w:ascii="GHEA Grapalat" w:hAnsi="GHEA Grapalat" w:cs="Sylfaen"/>
          <w:szCs w:val="24"/>
          <w:lang w:val="ru-RU"/>
        </w:rPr>
        <w:t>является</w:t>
      </w:r>
      <w:r w:rsidRPr="005E1F72">
        <w:rPr>
          <w:rFonts w:ascii="GHEA Grapalat" w:hAnsi="GHEA Grapalat" w:cs="Sylfaen"/>
          <w:szCs w:val="24"/>
        </w:rPr>
        <w:t xml:space="preserve"> </w:t>
      </w:r>
      <w:r w:rsidRPr="005E1F72">
        <w:rPr>
          <w:rFonts w:ascii="GHEA Grapalat" w:hAnsi="GHEA Grapalat" w:cs="Sylfaen"/>
          <w:szCs w:val="24"/>
          <w:lang w:val="ru-RU"/>
        </w:rPr>
        <w:t xml:space="preserve">система </w:t>
      </w:r>
      <w:r w:rsidRPr="0024733B">
        <w:rPr>
          <w:rFonts w:ascii="GHEA Grapalat" w:hAnsi="GHEA Grapalat" w:cs="Sylfaen"/>
          <w:szCs w:val="24"/>
          <w:lang w:val="ru-RU"/>
        </w:rPr>
        <w:t>ч</w:t>
      </w:r>
      <w:r w:rsidRPr="005E1F72">
        <w:rPr>
          <w:rFonts w:ascii="GHEA Grapalat" w:hAnsi="GHEA Grapalat" w:cs="Sylfaen"/>
          <w:szCs w:val="24"/>
        </w:rPr>
        <w:t xml:space="preserve"> </w:t>
      </w:r>
      <w:r w:rsidRPr="005E1F72">
        <w:rPr>
          <w:rFonts w:ascii="GHEA Grapalat" w:hAnsi="GHEA Grapalat" w:cs="Sylfaen"/>
          <w:szCs w:val="24"/>
          <w:lang w:val="ru-RU"/>
        </w:rPr>
        <w:t>зарегистрированный</w:t>
      </w:r>
      <w:r w:rsidRPr="005E1F72">
        <w:rPr>
          <w:rFonts w:ascii="GHEA Grapalat" w:hAnsi="GHEA Grapalat" w:cs="Sylfaen"/>
          <w:szCs w:val="24"/>
        </w:rPr>
        <w:t xml:space="preserve"> </w:t>
      </w:r>
      <w:r w:rsidRPr="0024733B">
        <w:rPr>
          <w:rFonts w:ascii="GHEA Grapalat" w:hAnsi="GHEA Grapalat" w:cs="Sylfaen"/>
          <w:szCs w:val="24"/>
          <w:lang w:val="ru-RU"/>
        </w:rPr>
        <w:t xml:space="preserve">Участник </w:t>
      </w:r>
      <w:r w:rsidRPr="005E1F72">
        <w:rPr>
          <w:rFonts w:ascii="GHEA Grapalat" w:hAnsi="GHEA Grapalat" w:cs="Sylfaen"/>
          <w:szCs w:val="24"/>
          <w:lang w:val="ru-RU"/>
        </w:rPr>
        <w:t xml:space="preserve">чего </w:t>
      </w:r>
      <w:r w:rsidRPr="005E1F72">
        <w:rPr>
          <w:rFonts w:ascii="GHEA Grapalat" w:hAnsi="GHEA Grapalat" w:cs="Sylfaen"/>
          <w:szCs w:val="24"/>
        </w:rPr>
        <w:t xml:space="preserve">? </w:t>
      </w:r>
      <w:r w:rsidRPr="005E1F72">
        <w:rPr>
          <w:rFonts w:ascii="GHEA Grapalat" w:hAnsi="GHEA Grapalat" w:cs="Sylfaen"/>
          <w:szCs w:val="24"/>
          <w:lang w:val="ru-RU"/>
        </w:rPr>
        <w:t>о</w:t>
      </w:r>
      <w:r w:rsidRPr="005E1F72">
        <w:rPr>
          <w:rFonts w:ascii="GHEA Grapalat" w:hAnsi="GHEA Grapalat" w:cs="Sylfaen"/>
          <w:szCs w:val="24"/>
        </w:rPr>
        <w:t xml:space="preserve"> </w:t>
      </w:r>
      <w:r w:rsidRPr="005E1F72">
        <w:rPr>
          <w:rFonts w:ascii="GHEA Grapalat" w:hAnsi="GHEA Grapalat" w:cs="Sylfaen"/>
          <w:szCs w:val="24"/>
          <w:lang w:val="ru-RU"/>
        </w:rPr>
        <w:t>автоматический</w:t>
      </w:r>
      <w:r w:rsidRPr="005E1F72">
        <w:rPr>
          <w:rFonts w:ascii="GHEA Grapalat" w:hAnsi="GHEA Grapalat" w:cs="Sylfaen"/>
          <w:szCs w:val="24"/>
        </w:rPr>
        <w:t xml:space="preserve"> </w:t>
      </w:r>
      <w:r w:rsidRPr="005E1F72">
        <w:rPr>
          <w:rFonts w:ascii="GHEA Grapalat" w:hAnsi="GHEA Grapalat" w:cs="Sylfaen"/>
          <w:szCs w:val="24"/>
          <w:lang w:val="ru-RU"/>
        </w:rPr>
        <w:t>манера</w:t>
      </w:r>
      <w:r w:rsidRPr="005E1F72">
        <w:rPr>
          <w:rFonts w:ascii="GHEA Grapalat" w:hAnsi="GHEA Grapalat" w:cs="Sylfaen"/>
          <w:szCs w:val="24"/>
        </w:rPr>
        <w:t xml:space="preserve"> </w:t>
      </w:r>
      <w:r w:rsidRPr="005E1F72">
        <w:rPr>
          <w:rFonts w:ascii="GHEA Grapalat" w:hAnsi="GHEA Grapalat" w:cs="Sylfaen"/>
          <w:szCs w:val="24"/>
          <w:lang w:val="ru-RU"/>
        </w:rPr>
        <w:t>получает</w:t>
      </w:r>
      <w:r w:rsidRPr="005E1F72">
        <w:rPr>
          <w:rFonts w:ascii="GHEA Grapalat" w:hAnsi="GHEA Grapalat" w:cs="Sylfaen"/>
          <w:szCs w:val="24"/>
        </w:rPr>
        <w:t xml:space="preserve"> </w:t>
      </w:r>
      <w:r w:rsidRPr="005E1F72">
        <w:rPr>
          <w:rFonts w:ascii="GHEA Grapalat" w:hAnsi="GHEA Grapalat" w:cs="Sylfaen"/>
          <w:szCs w:val="24"/>
          <w:lang w:val="ru-RU"/>
        </w:rPr>
        <w:t>является</w:t>
      </w:r>
      <w:r w:rsidRPr="005E1F72">
        <w:rPr>
          <w:rFonts w:ascii="GHEA Grapalat" w:hAnsi="GHEA Grapalat" w:cs="Sylfaen"/>
          <w:szCs w:val="24"/>
        </w:rPr>
        <w:t xml:space="preserve"> </w:t>
      </w:r>
      <w:r w:rsidRPr="005E1F72">
        <w:rPr>
          <w:rFonts w:ascii="GHEA Grapalat" w:hAnsi="GHEA Grapalat" w:cs="Sylfaen"/>
          <w:szCs w:val="24"/>
          <w:lang w:val="ru-RU"/>
        </w:rPr>
        <w:t>уведомление Принять участие</w:t>
      </w:r>
      <w:r w:rsidRPr="005E1F72">
        <w:rPr>
          <w:rFonts w:ascii="GHEA Grapalat" w:hAnsi="GHEA Grapalat" w:cs="Sylfaen"/>
          <w:szCs w:val="24"/>
        </w:rPr>
        <w:t xml:space="preserve"> </w:t>
      </w:r>
      <w:r w:rsidRPr="005E1F72">
        <w:rPr>
          <w:rFonts w:ascii="GHEA Grapalat" w:hAnsi="GHEA Grapalat" w:cs="Sylfaen"/>
          <w:szCs w:val="24"/>
          <w:lang w:val="ru-RU"/>
        </w:rPr>
        <w:t>регистрация</w:t>
      </w:r>
      <w:r w:rsidRPr="005E1F72">
        <w:rPr>
          <w:rFonts w:ascii="GHEA Grapalat" w:hAnsi="GHEA Grapalat" w:cs="Sylfaen"/>
          <w:szCs w:val="24"/>
        </w:rPr>
        <w:t xml:space="preserve"> </w:t>
      </w:r>
      <w:r w:rsidRPr="005E1F72">
        <w:rPr>
          <w:rFonts w:ascii="GHEA Grapalat" w:hAnsi="GHEA Grapalat" w:cs="Sylfaen"/>
          <w:szCs w:val="24"/>
          <w:lang w:val="ru-RU"/>
        </w:rPr>
        <w:t>автоматический</w:t>
      </w:r>
      <w:r w:rsidRPr="005E1F72">
        <w:rPr>
          <w:rFonts w:ascii="GHEA Grapalat" w:hAnsi="GHEA Grapalat" w:cs="Sylfaen"/>
          <w:szCs w:val="24"/>
        </w:rPr>
        <w:t xml:space="preserve"> </w:t>
      </w:r>
      <w:r w:rsidRPr="005E1F72">
        <w:rPr>
          <w:rFonts w:ascii="GHEA Grapalat" w:hAnsi="GHEA Grapalat" w:cs="Sylfaen"/>
          <w:szCs w:val="24"/>
          <w:lang w:val="ru-RU"/>
        </w:rPr>
        <w:t>манера</w:t>
      </w:r>
      <w:r w:rsidRPr="005E1F72">
        <w:rPr>
          <w:rFonts w:ascii="GHEA Grapalat" w:hAnsi="GHEA Grapalat" w:cs="Sylfaen"/>
          <w:szCs w:val="24"/>
        </w:rPr>
        <w:t xml:space="preserve"> </w:t>
      </w:r>
      <w:r w:rsidRPr="005E1F72">
        <w:rPr>
          <w:rFonts w:ascii="GHEA Grapalat" w:hAnsi="GHEA Grapalat" w:cs="Sylfaen"/>
          <w:szCs w:val="24"/>
          <w:lang w:val="ru-RU"/>
        </w:rPr>
        <w:t>обдуманный</w:t>
      </w:r>
      <w:r w:rsidRPr="005E1F72">
        <w:rPr>
          <w:rFonts w:ascii="GHEA Grapalat" w:hAnsi="GHEA Grapalat" w:cs="Sylfaen"/>
          <w:szCs w:val="24"/>
        </w:rPr>
        <w:t xml:space="preserve"> </w:t>
      </w:r>
      <w:r w:rsidRPr="005E1F72">
        <w:rPr>
          <w:rFonts w:ascii="GHEA Grapalat" w:hAnsi="GHEA Grapalat" w:cs="Sylfaen"/>
          <w:szCs w:val="24"/>
          <w:lang w:val="ru-RU"/>
        </w:rPr>
        <w:t>является</w:t>
      </w:r>
      <w:r w:rsidRPr="005E1F72">
        <w:rPr>
          <w:rFonts w:ascii="GHEA Grapalat" w:hAnsi="GHEA Grapalat" w:cs="Sylfaen"/>
          <w:szCs w:val="24"/>
        </w:rPr>
        <w:t xml:space="preserve"> </w:t>
      </w:r>
      <w:r w:rsidRPr="005E1F72">
        <w:rPr>
          <w:rFonts w:ascii="GHEA Grapalat" w:hAnsi="GHEA Grapalat" w:cs="Sylfaen"/>
          <w:szCs w:val="24"/>
          <w:lang w:val="ru-RU"/>
        </w:rPr>
        <w:t xml:space="preserve">отменить , если </w:t>
      </w:r>
      <w:r w:rsidRPr="005E1F72">
        <w:rPr>
          <w:rFonts w:ascii="GHEA Grapalat" w:hAnsi="GHEA Grapalat" w:cs="Sylfaen"/>
          <w:szCs w:val="24"/>
        </w:rPr>
        <w:t xml:space="preserve">: </w:t>
      </w:r>
      <w:r w:rsidRPr="005E1F72">
        <w:rPr>
          <w:rFonts w:ascii="GHEA Grapalat" w:hAnsi="GHEA Grapalat" w:cs="Sylfaen"/>
          <w:szCs w:val="24"/>
          <w:lang w:val="ru-RU"/>
        </w:rPr>
        <w:t xml:space="preserve">система </w:t>
      </w:r>
      <w:r w:rsidR="00844434" w:rsidRPr="0024733B">
        <w:rPr>
          <w:rFonts w:ascii="GHEA Grapalat" w:hAnsi="GHEA Grapalat" w:cs="Sylfaen"/>
          <w:szCs w:val="24"/>
          <w:lang w:val="ru-RU"/>
        </w:rPr>
        <w:t>ч</w:t>
      </w:r>
      <w:r w:rsidRPr="005E1F72">
        <w:rPr>
          <w:rFonts w:ascii="GHEA Grapalat" w:hAnsi="GHEA Grapalat" w:cs="Sylfaen"/>
          <w:szCs w:val="24"/>
        </w:rPr>
        <w:t xml:space="preserve"> </w:t>
      </w:r>
      <w:r w:rsidRPr="005E1F72">
        <w:rPr>
          <w:rFonts w:ascii="GHEA Grapalat" w:hAnsi="GHEA Grapalat" w:cs="Sylfaen"/>
          <w:szCs w:val="24"/>
          <w:lang w:val="ru-RU"/>
        </w:rPr>
        <w:t>зарегистрироваться</w:t>
      </w:r>
      <w:r w:rsidRPr="005E1F72">
        <w:rPr>
          <w:rFonts w:ascii="GHEA Grapalat" w:hAnsi="GHEA Grapalat" w:cs="Sylfaen"/>
          <w:szCs w:val="24"/>
        </w:rPr>
        <w:t xml:space="preserve"> </w:t>
      </w:r>
      <w:r w:rsidRPr="005E1F72">
        <w:rPr>
          <w:rFonts w:ascii="GHEA Grapalat" w:hAnsi="GHEA Grapalat" w:cs="Sylfaen"/>
          <w:szCs w:val="24"/>
          <w:lang w:val="ru-RU"/>
        </w:rPr>
        <w:t>с даты</w:t>
      </w:r>
      <w:r w:rsidRPr="005E1F72">
        <w:rPr>
          <w:rFonts w:ascii="GHEA Grapalat" w:hAnsi="GHEA Grapalat" w:cs="Sylfaen"/>
          <w:szCs w:val="24"/>
        </w:rPr>
        <w:t xml:space="preserve"> </w:t>
      </w:r>
      <w:r w:rsidRPr="005E1F72">
        <w:rPr>
          <w:rFonts w:ascii="GHEA Grapalat" w:hAnsi="GHEA Grapalat" w:cs="Sylfaen"/>
          <w:szCs w:val="24"/>
          <w:lang w:val="ru-RU"/>
        </w:rPr>
        <w:t xml:space="preserve">в том числе </w:t>
      </w:r>
      <w:r w:rsidRPr="005E1F72">
        <w:rPr>
          <w:rFonts w:ascii="GHEA Grapalat" w:hAnsi="GHEA Grapalat" w:cs="Sylfaen"/>
          <w:szCs w:val="24"/>
        </w:rPr>
        <w:t xml:space="preserve">30 </w:t>
      </w:r>
      <w:r w:rsidRPr="005E1F72">
        <w:rPr>
          <w:rFonts w:ascii="GHEA Grapalat" w:hAnsi="GHEA Grapalat" w:cs="Sylfaen"/>
          <w:szCs w:val="24"/>
          <w:lang w:val="ru-RU"/>
        </w:rPr>
        <w:t>календарных дней</w:t>
      </w:r>
      <w:r w:rsidRPr="005E1F72">
        <w:rPr>
          <w:rFonts w:ascii="GHEA Grapalat" w:hAnsi="GHEA Grapalat" w:cs="Sylfaen"/>
          <w:szCs w:val="24"/>
        </w:rPr>
        <w:t xml:space="preserve"> </w:t>
      </w:r>
      <w:r w:rsidRPr="005E1F72">
        <w:rPr>
          <w:rFonts w:ascii="GHEA Grapalat" w:hAnsi="GHEA Grapalat" w:cs="Sylfaen"/>
          <w:szCs w:val="24"/>
          <w:lang w:val="ru-RU"/>
        </w:rPr>
        <w:t>дня</w:t>
      </w:r>
      <w:r w:rsidRPr="005E1F72">
        <w:rPr>
          <w:rFonts w:ascii="GHEA Grapalat" w:hAnsi="GHEA Grapalat" w:cs="Sylfaen"/>
          <w:szCs w:val="24"/>
        </w:rPr>
        <w:t xml:space="preserve"> </w:t>
      </w:r>
      <w:r w:rsidRPr="005E1F72">
        <w:rPr>
          <w:rFonts w:ascii="GHEA Grapalat" w:hAnsi="GHEA Grapalat" w:cs="Sylfaen"/>
          <w:szCs w:val="24"/>
          <w:lang w:val="ru-RU"/>
        </w:rPr>
        <w:t>в течение</w:t>
      </w:r>
      <w:r w:rsidRPr="005E1F72">
        <w:rPr>
          <w:rFonts w:ascii="GHEA Grapalat" w:hAnsi="GHEA Grapalat" w:cs="Sylfaen"/>
          <w:szCs w:val="24"/>
        </w:rPr>
        <w:t xml:space="preserve"> </w:t>
      </w:r>
      <w:r w:rsidRPr="005E1F72">
        <w:rPr>
          <w:rFonts w:ascii="GHEA Grapalat" w:hAnsi="GHEA Grapalat" w:cs="Sylfaen"/>
          <w:szCs w:val="24"/>
          <w:lang w:val="ru-RU"/>
        </w:rPr>
        <w:t>последний</w:t>
      </w:r>
      <w:r w:rsidRPr="005E1F72">
        <w:rPr>
          <w:rFonts w:ascii="GHEA Grapalat" w:hAnsi="GHEA Grapalat" w:cs="Sylfaen"/>
          <w:szCs w:val="24"/>
        </w:rPr>
        <w:t xml:space="preserve"> </w:t>
      </w:r>
      <w:r w:rsidRPr="005E1F72">
        <w:rPr>
          <w:rFonts w:ascii="GHEA Grapalat" w:hAnsi="GHEA Grapalat" w:cs="Sylfaen"/>
          <w:szCs w:val="24"/>
          <w:lang w:val="ru-RU"/>
        </w:rPr>
        <w:t>вход</w:t>
      </w:r>
      <w:r w:rsidRPr="005E1F72">
        <w:rPr>
          <w:rFonts w:ascii="GHEA Grapalat" w:hAnsi="GHEA Grapalat" w:cs="Sylfaen"/>
          <w:szCs w:val="24"/>
        </w:rPr>
        <w:t xml:space="preserve"> </w:t>
      </w:r>
      <w:r w:rsidRPr="005E1F72">
        <w:rPr>
          <w:rFonts w:ascii="GHEA Grapalat" w:hAnsi="GHEA Grapalat" w:cs="Sylfaen"/>
          <w:szCs w:val="24"/>
          <w:lang w:val="ru-RU"/>
        </w:rPr>
        <w:t>нет</w:t>
      </w:r>
      <w:r w:rsidRPr="005E1F72">
        <w:rPr>
          <w:rFonts w:ascii="GHEA Grapalat" w:hAnsi="GHEA Grapalat" w:cs="Sylfaen"/>
          <w:szCs w:val="24"/>
        </w:rPr>
        <w:t xml:space="preserve"> </w:t>
      </w:r>
      <w:r w:rsidRPr="005E1F72">
        <w:rPr>
          <w:rFonts w:ascii="GHEA Grapalat" w:hAnsi="GHEA Grapalat" w:cs="Sylfaen"/>
          <w:szCs w:val="24"/>
          <w:lang w:val="ru-RU"/>
        </w:rPr>
        <w:t>в действии</w:t>
      </w:r>
      <w:r w:rsidRPr="005E1F72">
        <w:rPr>
          <w:rFonts w:ascii="GHEA Grapalat" w:hAnsi="GHEA Grapalat" w:cs="Sylfaen"/>
          <w:szCs w:val="24"/>
        </w:rPr>
        <w:t xml:space="preserve"> </w:t>
      </w:r>
      <w:r w:rsidRPr="005E1F72">
        <w:rPr>
          <w:rFonts w:ascii="GHEA Grapalat" w:hAnsi="GHEA Grapalat" w:cs="Sylfaen"/>
          <w:szCs w:val="24"/>
          <w:lang w:val="ru-RU"/>
        </w:rPr>
        <w:t xml:space="preserve">система </w:t>
      </w:r>
      <w:r w:rsidR="00C4795F" w:rsidRPr="0024733B">
        <w:rPr>
          <w:rFonts w:ascii="GHEA Grapalat" w:hAnsi="GHEA Grapalat" w:cs="Sylfaen"/>
          <w:szCs w:val="24"/>
          <w:lang w:val="ru-RU"/>
        </w:rPr>
        <w:t>ч</w:t>
      </w:r>
      <w:r w:rsidRPr="005E1F72">
        <w:rPr>
          <w:rFonts w:ascii="GHEA Grapalat" w:hAnsi="GHEA Grapalat" w:cs="Sylfaen"/>
          <w:szCs w:val="24"/>
        </w:rPr>
        <w:t xml:space="preserve"> </w:t>
      </w:r>
      <w:r w:rsidRPr="005E1F72">
        <w:rPr>
          <w:rFonts w:ascii="GHEA Grapalat" w:hAnsi="GHEA Grapalat" w:cs="Sylfaen"/>
          <w:szCs w:val="24"/>
          <w:lang w:val="ru-RU"/>
        </w:rPr>
        <w:t>или</w:t>
      </w:r>
      <w:r w:rsidRPr="005E1F72">
        <w:rPr>
          <w:rFonts w:ascii="GHEA Grapalat" w:hAnsi="GHEA Grapalat" w:cs="Sylfaen"/>
          <w:szCs w:val="24"/>
        </w:rPr>
        <w:t xml:space="preserve"> </w:t>
      </w:r>
      <w:r w:rsidRPr="005E1F72">
        <w:rPr>
          <w:rFonts w:ascii="GHEA Grapalat" w:hAnsi="GHEA Grapalat" w:cs="Sylfaen"/>
          <w:szCs w:val="24"/>
          <w:lang w:val="ru-RU"/>
        </w:rPr>
        <w:t>вход</w:t>
      </w:r>
      <w:r w:rsidRPr="005E1F72">
        <w:rPr>
          <w:rFonts w:ascii="GHEA Grapalat" w:hAnsi="GHEA Grapalat" w:cs="Sylfaen"/>
          <w:szCs w:val="24"/>
        </w:rPr>
        <w:t xml:space="preserve"> </w:t>
      </w:r>
      <w:r w:rsidRPr="005E1F72">
        <w:rPr>
          <w:rFonts w:ascii="GHEA Grapalat" w:hAnsi="GHEA Grapalat" w:cs="Sylfaen"/>
          <w:szCs w:val="24"/>
          <w:lang w:val="ru-RU"/>
        </w:rPr>
        <w:t>является</w:t>
      </w:r>
      <w:r w:rsidRPr="005E1F72">
        <w:rPr>
          <w:rFonts w:ascii="GHEA Grapalat" w:hAnsi="GHEA Grapalat" w:cs="Sylfaen"/>
          <w:szCs w:val="24"/>
        </w:rPr>
        <w:t xml:space="preserve"> </w:t>
      </w:r>
      <w:r w:rsidRPr="005E1F72">
        <w:rPr>
          <w:rFonts w:ascii="GHEA Grapalat" w:hAnsi="GHEA Grapalat" w:cs="Sylfaen"/>
          <w:szCs w:val="24"/>
          <w:lang w:val="ru-RU"/>
        </w:rPr>
        <w:t xml:space="preserve">работает </w:t>
      </w:r>
      <w:r w:rsidRPr="005E1F72">
        <w:rPr>
          <w:rFonts w:ascii="GHEA Grapalat" w:hAnsi="GHEA Grapalat" w:cs="Sylfaen"/>
          <w:szCs w:val="24"/>
        </w:rPr>
        <w:t xml:space="preserve">, </w:t>
      </w:r>
      <w:r w:rsidRPr="005E1F72">
        <w:rPr>
          <w:rFonts w:ascii="GHEA Grapalat" w:hAnsi="GHEA Grapalat" w:cs="Sylfaen"/>
          <w:szCs w:val="24"/>
          <w:lang w:val="ru-RU"/>
        </w:rPr>
        <w:t>однако</w:t>
      </w:r>
      <w:r w:rsidRPr="005E1F72">
        <w:rPr>
          <w:rFonts w:ascii="GHEA Grapalat" w:hAnsi="GHEA Grapalat" w:cs="Sylfaen"/>
          <w:szCs w:val="24"/>
        </w:rPr>
        <w:t xml:space="preserve"> </w:t>
      </w:r>
      <w:r w:rsidR="00EF6526" w:rsidRPr="005E1F72">
        <w:rPr>
          <w:rFonts w:ascii="GHEA Grapalat" w:hAnsi="GHEA Grapalat" w:cs="Sylfaen"/>
          <w:szCs w:val="24"/>
          <w:lang w:val="ru-RU"/>
        </w:rPr>
        <w:t>система</w:t>
      </w:r>
      <w:r w:rsidRPr="005E1F72">
        <w:rPr>
          <w:rFonts w:ascii="GHEA Grapalat" w:hAnsi="GHEA Grapalat" w:cs="Sylfaen"/>
          <w:szCs w:val="24"/>
        </w:rPr>
        <w:t xml:space="preserve"> </w:t>
      </w:r>
      <w:r w:rsidRPr="005E1F72">
        <w:rPr>
          <w:rFonts w:ascii="GHEA Grapalat" w:hAnsi="GHEA Grapalat" w:cs="Sylfaen"/>
          <w:szCs w:val="24"/>
          <w:lang w:val="ru-RU"/>
        </w:rPr>
        <w:t>нет</w:t>
      </w:r>
      <w:r w:rsidRPr="005E1F72">
        <w:rPr>
          <w:rFonts w:ascii="GHEA Grapalat" w:hAnsi="GHEA Grapalat" w:cs="Sylfaen"/>
          <w:szCs w:val="24"/>
        </w:rPr>
        <w:t xml:space="preserve"> </w:t>
      </w:r>
      <w:r w:rsidRPr="005E1F72">
        <w:rPr>
          <w:rFonts w:ascii="GHEA Grapalat" w:hAnsi="GHEA Grapalat" w:cs="Sylfaen"/>
          <w:szCs w:val="24"/>
          <w:lang w:val="ru-RU"/>
        </w:rPr>
        <w:t>вход</w:t>
      </w:r>
      <w:r w:rsidRPr="005E1F72">
        <w:rPr>
          <w:rFonts w:ascii="GHEA Grapalat" w:hAnsi="GHEA Grapalat" w:cs="Sylfaen"/>
          <w:szCs w:val="24"/>
        </w:rPr>
        <w:t xml:space="preserve"> </w:t>
      </w:r>
      <w:r w:rsidRPr="005E1F72">
        <w:rPr>
          <w:rFonts w:ascii="GHEA Grapalat" w:hAnsi="GHEA Grapalat" w:cs="Sylfaen"/>
          <w:szCs w:val="24"/>
          <w:lang w:val="ru-RU"/>
        </w:rPr>
        <w:t>информация</w:t>
      </w:r>
      <w:r w:rsidRPr="005E1F72">
        <w:rPr>
          <w:rFonts w:ascii="GHEA Grapalat" w:hAnsi="GHEA Grapalat" w:cs="Sylfaen"/>
          <w:szCs w:val="24"/>
        </w:rPr>
        <w:t xml:space="preserve">​ </w:t>
      </w:r>
      <w:r w:rsidRPr="005E1F72">
        <w:rPr>
          <w:rFonts w:ascii="GHEA Grapalat" w:hAnsi="GHEA Grapalat" w:cs="Sylfaen"/>
          <w:szCs w:val="24"/>
          <w:lang w:val="ru-RU"/>
        </w:rPr>
        <w:t>Этот</w:t>
      </w:r>
      <w:r w:rsidRPr="005E1F72">
        <w:rPr>
          <w:rFonts w:ascii="GHEA Grapalat" w:hAnsi="GHEA Grapalat" w:cs="Sylfaen"/>
          <w:szCs w:val="24"/>
        </w:rPr>
        <w:t xml:space="preserve"> </w:t>
      </w:r>
      <w:r w:rsidRPr="005E1F72">
        <w:rPr>
          <w:rFonts w:ascii="GHEA Grapalat" w:hAnsi="GHEA Grapalat" w:cs="Sylfaen"/>
          <w:szCs w:val="24"/>
          <w:lang w:val="ru-RU"/>
        </w:rPr>
        <w:t>случай</w:t>
      </w:r>
      <w:r w:rsidRPr="005E1F72">
        <w:rPr>
          <w:rFonts w:ascii="GHEA Grapalat" w:hAnsi="GHEA Grapalat" w:cs="Sylfaen"/>
          <w:szCs w:val="24"/>
        </w:rPr>
        <w:t xml:space="preserve"> </w:t>
      </w:r>
      <w:r w:rsidRPr="005E1F72">
        <w:rPr>
          <w:rFonts w:ascii="GHEA Grapalat" w:hAnsi="GHEA Grapalat" w:cs="Sylfaen"/>
          <w:szCs w:val="24"/>
          <w:lang w:val="ru-RU"/>
        </w:rPr>
        <w:t>реализуется</w:t>
      </w:r>
      <w:r w:rsidRPr="005E1F72">
        <w:rPr>
          <w:rFonts w:ascii="GHEA Grapalat" w:hAnsi="GHEA Grapalat" w:cs="Sylfaen"/>
          <w:szCs w:val="24"/>
        </w:rPr>
        <w:t xml:space="preserve"> </w:t>
      </w:r>
      <w:r w:rsidRPr="005E1F72">
        <w:rPr>
          <w:rFonts w:ascii="GHEA Grapalat" w:hAnsi="GHEA Grapalat" w:cs="Sylfaen"/>
          <w:szCs w:val="24"/>
          <w:lang w:val="ru-RU"/>
        </w:rPr>
        <w:t>является</w:t>
      </w:r>
      <w:r w:rsidRPr="005E1F72">
        <w:rPr>
          <w:rFonts w:ascii="GHEA Grapalat" w:hAnsi="GHEA Grapalat" w:cs="Sylfaen"/>
          <w:szCs w:val="24"/>
        </w:rPr>
        <w:t xml:space="preserve"> </w:t>
      </w:r>
      <w:r w:rsidRPr="005E1F72">
        <w:rPr>
          <w:rFonts w:ascii="GHEA Grapalat" w:hAnsi="GHEA Grapalat" w:cs="Sylfaen"/>
          <w:szCs w:val="24"/>
          <w:lang w:val="ru-RU"/>
        </w:rPr>
        <w:t>регистрация</w:t>
      </w:r>
      <w:r w:rsidRPr="005E1F72">
        <w:rPr>
          <w:rFonts w:ascii="GHEA Grapalat" w:hAnsi="GHEA Grapalat" w:cs="Sylfaen"/>
          <w:szCs w:val="24"/>
        </w:rPr>
        <w:t xml:space="preserve"> </w:t>
      </w:r>
      <w:r w:rsidRPr="005E1F72">
        <w:rPr>
          <w:rFonts w:ascii="GHEA Grapalat" w:hAnsi="GHEA Grapalat" w:cs="Sylfaen"/>
          <w:szCs w:val="24"/>
          <w:lang w:val="ru-RU"/>
        </w:rPr>
        <w:t>новый</w:t>
      </w:r>
      <w:r w:rsidRPr="005E1F72">
        <w:rPr>
          <w:rFonts w:ascii="GHEA Grapalat" w:hAnsi="GHEA Grapalat" w:cs="Sylfaen"/>
          <w:szCs w:val="24"/>
        </w:rPr>
        <w:t xml:space="preserve"> </w:t>
      </w:r>
      <w:r w:rsidRPr="005E1F72">
        <w:rPr>
          <w:rFonts w:ascii="GHEA Grapalat" w:hAnsi="GHEA Grapalat" w:cs="Sylfaen"/>
          <w:szCs w:val="24"/>
          <w:lang w:val="ru-RU"/>
        </w:rPr>
        <w:t>процесс</w:t>
      </w:r>
    </w:p>
    <w:p w:rsidR="00096865" w:rsidRPr="005E1F72" w:rsidRDefault="00096865" w:rsidP="00EF3662">
      <w:pPr>
        <w:ind w:firstLine="567"/>
        <w:jc w:val="both"/>
        <w:rPr>
          <w:rFonts w:ascii="GHEA Grapalat" w:hAnsi="GHEA Grapalat" w:cs="Times Armenian"/>
          <w:sz w:val="20"/>
          <w:lang w:val="af-ZA"/>
        </w:rPr>
      </w:pPr>
      <w:r w:rsidRPr="005E1F72">
        <w:rPr>
          <w:rFonts w:ascii="GHEA Grapalat" w:hAnsi="GHEA Grapalat" w:cs="Sylfaen"/>
          <w:sz w:val="20"/>
        </w:rPr>
        <w:t>Подарок</w:t>
      </w:r>
      <w:r w:rsidRPr="005E1F72">
        <w:rPr>
          <w:rFonts w:ascii="GHEA Grapalat" w:hAnsi="GHEA Grapalat" w:cs="Times Armenia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 xml:space="preserve">текущий </w:t>
      </w:r>
      <w:r w:rsidRPr="005E1F72">
        <w:rPr>
          <w:rFonts w:ascii="GHEA Grapalat" w:hAnsi="GHEA Grapalat" w:cs="Times Armenian"/>
          <w:sz w:val="20"/>
        </w:rPr>
        <w:t xml:space="preserve">c </w:t>
      </w:r>
      <w:r w:rsidRPr="005E1F72">
        <w:rPr>
          <w:rFonts w:ascii="GHEA Grapalat" w:hAnsi="GHEA Grapalat" w:cs="Sylfaen"/>
          <w:sz w:val="20"/>
        </w:rPr>
        <w:t>я</w:t>
      </w:r>
      <w:r w:rsidRPr="005E1F72">
        <w:rPr>
          <w:rFonts w:ascii="GHEA Grapalat" w:hAnsi="GHEA Grapalat" w:cs="Times Armenia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с</w:t>
      </w:r>
      <w:r w:rsidRPr="005E1F72">
        <w:rPr>
          <w:rFonts w:ascii="GHEA Grapalat" w:hAnsi="GHEA Grapalat" w:cs="Times Armenia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подключен</w:t>
      </w:r>
      <w:r w:rsidRPr="005E1F72">
        <w:rPr>
          <w:rFonts w:ascii="GHEA Grapalat" w:hAnsi="GHEA Grapalat" w:cs="Times Armenia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отношений</w:t>
      </w:r>
      <w:r w:rsidRPr="005E1F72">
        <w:rPr>
          <w:rFonts w:ascii="GHEA Grapalat" w:hAnsi="GHEA Grapalat" w:cs="Times Armenia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к</w:t>
      </w:r>
      <w:r w:rsidRPr="005E1F72">
        <w:rPr>
          <w:rFonts w:ascii="GHEA Grapalat" w:hAnsi="GHEA Grapalat" w:cs="Times Armenia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применяется</w:t>
      </w:r>
      <w:r w:rsidRPr="005E1F72">
        <w:rPr>
          <w:rFonts w:ascii="GHEA Grapalat" w:hAnsi="GHEA Grapalat" w:cs="Times Armenia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является</w:t>
      </w:r>
      <w:r w:rsidRPr="005E1F72">
        <w:rPr>
          <w:rFonts w:ascii="GHEA Grapalat" w:hAnsi="GHEA Grapalat" w:cs="Times Armenia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Армении</w:t>
      </w:r>
      <w:r w:rsidRPr="005E1F72">
        <w:rPr>
          <w:rFonts w:ascii="GHEA Grapalat" w:hAnsi="GHEA Grapalat" w:cs="Times Armenia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Республика</w:t>
      </w:r>
      <w:r w:rsidRPr="005E1F72">
        <w:rPr>
          <w:rFonts w:ascii="GHEA Grapalat" w:hAnsi="GHEA Grapalat" w:cs="Times Armenia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 xml:space="preserve">право </w:t>
      </w:r>
      <w:r w:rsidR="004D5671" w:rsidRPr="005E1F72">
        <w:rPr>
          <w:rFonts w:ascii="GHEA Grapalat" w:hAnsi="GHEA Grapalat" w:cs="Times Armenian"/>
          <w:sz w:val="20"/>
          <w:lang w:val="af-ZA"/>
        </w:rPr>
        <w:t xml:space="preserve">. </w:t>
      </w:r>
      <w:r w:rsidRPr="005E1F72">
        <w:rPr>
          <w:rFonts w:ascii="GHEA Grapalat" w:hAnsi="GHEA Grapalat" w:cs="Sylfaen"/>
          <w:sz w:val="20"/>
        </w:rPr>
        <w:t>Подарок</w:t>
      </w:r>
      <w:r w:rsidRPr="005E1F72">
        <w:rPr>
          <w:rFonts w:ascii="GHEA Grapalat" w:hAnsi="GHEA Grapalat" w:cs="Times Armenia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 xml:space="preserve">текущий </w:t>
      </w:r>
      <w:r w:rsidRPr="005E1F72">
        <w:rPr>
          <w:rFonts w:ascii="GHEA Grapalat" w:hAnsi="GHEA Grapalat" w:cs="Times Armenian"/>
          <w:sz w:val="20"/>
        </w:rPr>
        <w:t xml:space="preserve">c </w:t>
      </w:r>
      <w:r w:rsidRPr="005E1F72">
        <w:rPr>
          <w:rFonts w:ascii="GHEA Grapalat" w:hAnsi="GHEA Grapalat" w:cs="Sylfaen"/>
          <w:sz w:val="20"/>
        </w:rPr>
        <w:t>я</w:t>
      </w:r>
      <w:r w:rsidRPr="005E1F72">
        <w:rPr>
          <w:rFonts w:ascii="GHEA Grapalat" w:hAnsi="GHEA Grapalat" w:cs="Times Armenia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с</w:t>
      </w:r>
      <w:r w:rsidRPr="005E1F72">
        <w:rPr>
          <w:rFonts w:ascii="GHEA Grapalat" w:hAnsi="GHEA Grapalat" w:cs="Times Armenia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подключен</w:t>
      </w:r>
      <w:r w:rsidRPr="005E1F72">
        <w:rPr>
          <w:rFonts w:ascii="GHEA Grapalat" w:hAnsi="GHEA Grapalat" w:cs="Times Armenia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споры</w:t>
      </w:r>
      <w:r w:rsidRPr="005E1F72">
        <w:rPr>
          <w:rFonts w:ascii="GHEA Grapalat" w:hAnsi="GHEA Grapalat" w:cs="Times Armenia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при условии</w:t>
      </w:r>
      <w:r w:rsidRPr="005E1F72">
        <w:rPr>
          <w:rFonts w:ascii="GHEA Grapalat" w:hAnsi="GHEA Grapalat" w:cs="Times Armenia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являются</w:t>
      </w:r>
      <w:r w:rsidRPr="005E1F72">
        <w:rPr>
          <w:rFonts w:ascii="GHEA Grapalat" w:hAnsi="GHEA Grapalat" w:cs="Times Armenia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экзамен</w:t>
      </w:r>
      <w:r w:rsidRPr="005E1F72">
        <w:rPr>
          <w:rFonts w:ascii="GHEA Grapalat" w:hAnsi="GHEA Grapalat" w:cs="Times Armenia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Армении</w:t>
      </w:r>
      <w:r w:rsidRPr="005E1F72">
        <w:rPr>
          <w:rFonts w:ascii="GHEA Grapalat" w:hAnsi="GHEA Grapalat" w:cs="Times Armenia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Республика</w:t>
      </w:r>
      <w:r w:rsidRPr="005E1F72">
        <w:rPr>
          <w:rFonts w:ascii="GHEA Grapalat" w:hAnsi="GHEA Grapalat" w:cs="Times Armenia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 xml:space="preserve">в судах </w:t>
      </w:r>
      <w:r w:rsidR="004D5671" w:rsidRPr="005E1F72">
        <w:rPr>
          <w:rFonts w:ascii="GHEA Grapalat" w:hAnsi="GHEA Grapalat" w:cs="Times Armenian"/>
          <w:sz w:val="20"/>
          <w:lang w:val="af-ZA"/>
        </w:rPr>
        <w:t>.</w:t>
      </w:r>
    </w:p>
    <w:p w:rsidR="007B65CA" w:rsidRPr="00F91C77" w:rsidRDefault="00C5120A" w:rsidP="007B65CA">
      <w:pPr>
        <w:pStyle w:val="a3"/>
        <w:spacing w:line="240" w:lineRule="auto"/>
        <w:rPr>
          <w:rFonts w:ascii="GHEA Grapalat" w:hAnsi="GHEA Grapalat"/>
          <w:i w:val="0"/>
          <w:u w:val="single"/>
          <w:lang w:val="af-ZA"/>
        </w:rPr>
      </w:pPr>
      <w:r w:rsidRPr="0035739D">
        <w:rPr>
          <w:rFonts w:ascii="GHEA Grapalat" w:hAnsi="GHEA Grapalat"/>
        </w:rPr>
        <w:t>оценщик</w:t>
      </w:r>
      <w:r w:rsidRPr="007B65CA">
        <w:rPr>
          <w:rFonts w:ascii="GHEA Grapalat" w:hAnsi="GHEA Grapalat"/>
          <w:lang w:val="af-ZA"/>
        </w:rPr>
        <w:t xml:space="preserve"> </w:t>
      </w:r>
      <w:r w:rsidRPr="0035739D">
        <w:rPr>
          <w:rFonts w:ascii="GHEA Grapalat" w:hAnsi="GHEA Grapalat"/>
        </w:rPr>
        <w:t>комиссии</w:t>
      </w:r>
      <w:r w:rsidRPr="007B65CA">
        <w:rPr>
          <w:rFonts w:ascii="GHEA Grapalat" w:hAnsi="GHEA Grapalat"/>
          <w:lang w:val="af-ZA"/>
        </w:rPr>
        <w:t xml:space="preserve"> </w:t>
      </w:r>
      <w:r w:rsidRPr="0035739D">
        <w:rPr>
          <w:rFonts w:ascii="GHEA Grapalat" w:hAnsi="GHEA Grapalat"/>
        </w:rPr>
        <w:t>секретаря</w:t>
      </w:r>
      <w:r w:rsidRPr="007B65CA">
        <w:rPr>
          <w:rFonts w:ascii="GHEA Grapalat" w:hAnsi="GHEA Grapalat"/>
          <w:lang w:val="af-ZA"/>
        </w:rPr>
        <w:t xml:space="preserve"> </w:t>
      </w:r>
      <w:r w:rsidRPr="0035739D">
        <w:rPr>
          <w:rFonts w:ascii="GHEA Grapalat" w:hAnsi="GHEA Grapalat"/>
        </w:rPr>
        <w:t>электронный</w:t>
      </w:r>
      <w:r w:rsidRPr="007B65CA">
        <w:rPr>
          <w:rFonts w:ascii="GHEA Grapalat" w:hAnsi="GHEA Grapalat"/>
          <w:lang w:val="af-ZA"/>
        </w:rPr>
        <w:t xml:space="preserve"> </w:t>
      </w:r>
      <w:r w:rsidRPr="0035739D">
        <w:rPr>
          <w:rFonts w:ascii="GHEA Grapalat" w:hAnsi="GHEA Grapalat"/>
        </w:rPr>
        <w:t>почты</w:t>
      </w:r>
      <w:r w:rsidRPr="007B65CA">
        <w:rPr>
          <w:rFonts w:ascii="GHEA Grapalat" w:hAnsi="GHEA Grapalat"/>
          <w:lang w:val="af-ZA"/>
        </w:rPr>
        <w:t xml:space="preserve"> </w:t>
      </w:r>
      <w:r w:rsidRPr="0035739D">
        <w:rPr>
          <w:rFonts w:ascii="GHEA Grapalat" w:hAnsi="GHEA Grapalat"/>
        </w:rPr>
        <w:t>адрес</w:t>
      </w:r>
      <w:r w:rsidR="007B65CA" w:rsidRPr="007B65CA">
        <w:rPr>
          <w:rFonts w:ascii="GHEA Grapalat" w:hAnsi="GHEA Grapalat"/>
          <w:lang w:val="af-ZA"/>
        </w:rPr>
        <w:t xml:space="preserve"> </w:t>
      </w:r>
      <w:r w:rsidR="007B65CA" w:rsidRPr="00073BFE">
        <w:rPr>
          <w:rFonts w:ascii="GHEA Grapalat" w:hAnsi="GHEA Grapalat"/>
          <w:i w:val="0"/>
          <w:lang w:val="af-ZA"/>
        </w:rPr>
        <w:t xml:space="preserve">почта </w:t>
      </w:r>
      <w:r w:rsidR="007B65CA" w:rsidRPr="00F91C77">
        <w:rPr>
          <w:rFonts w:ascii="GHEA Grapalat" w:hAnsi="GHEA Grapalat"/>
          <w:i w:val="0"/>
          <w:u w:val="single"/>
          <w:lang w:val="af-ZA"/>
        </w:rPr>
        <w:t>dzoragyugh1@schools.am:</w:t>
      </w:r>
    </w:p>
    <w:p w:rsidR="003E1421" w:rsidRPr="005E1F72" w:rsidRDefault="00C5120A" w:rsidP="00EF3662">
      <w:pPr>
        <w:pStyle w:val="23"/>
        <w:spacing w:line="240" w:lineRule="auto"/>
        <w:ind w:firstLine="567"/>
        <w:rPr>
          <w:rFonts w:ascii="GHEA Grapalat" w:hAnsi="GHEA Grapalat"/>
        </w:rPr>
      </w:pPr>
      <w:r w:rsidRPr="0035739D">
        <w:rPr>
          <w:rFonts w:ascii="GHEA Grapalat" w:hAnsi="GHEA Grapalat"/>
          <w:sz w:val="24"/>
          <w:szCs w:val="24"/>
          <w:lang w:val="hy-AM"/>
        </w:rPr>
        <w:t>:</w:t>
      </w:r>
    </w:p>
    <w:p w:rsidR="00096865" w:rsidRPr="005E1F72" w:rsidRDefault="00096865" w:rsidP="00EF3662">
      <w:pPr>
        <w:jc w:val="center"/>
        <w:rPr>
          <w:rFonts w:ascii="GHEA Grapalat" w:hAnsi="GHEA Grapalat"/>
          <w:szCs w:val="22"/>
          <w:lang w:val="af-ZA"/>
        </w:rPr>
      </w:pPr>
      <w:r w:rsidRPr="005E1F72">
        <w:rPr>
          <w:rFonts w:ascii="GHEA Grapalat" w:hAnsi="GHEA Grapalat" w:cs="Sylfaen"/>
          <w:szCs w:val="22"/>
        </w:rPr>
        <w:t xml:space="preserve">ЧАСТЬ </w:t>
      </w:r>
      <w:r w:rsidRPr="005E1F72">
        <w:rPr>
          <w:rFonts w:ascii="GHEA Grapalat" w:hAnsi="GHEA Grapalat" w:cs="Times Armenian"/>
          <w:szCs w:val="22"/>
          <w:lang w:val="af-ZA"/>
        </w:rPr>
        <w:t>I:</w:t>
      </w:r>
    </w:p>
    <w:p w:rsidR="00096865" w:rsidRPr="005E1F72" w:rsidRDefault="00096865" w:rsidP="00EF3662">
      <w:pPr>
        <w:pStyle w:val="3"/>
        <w:spacing w:line="240" w:lineRule="auto"/>
        <w:ind w:firstLine="567"/>
        <w:rPr>
          <w:rFonts w:ascii="GHEA Grapalat" w:hAnsi="GHEA Grapalat"/>
          <w:sz w:val="24"/>
          <w:szCs w:val="22"/>
          <w:lang w:val="af-ZA"/>
        </w:rPr>
      </w:pPr>
    </w:p>
    <w:p w:rsidR="0055550A" w:rsidRDefault="0055550A" w:rsidP="0055550A">
      <w:pPr>
        <w:pStyle w:val="3"/>
        <w:spacing w:line="240" w:lineRule="auto"/>
        <w:ind w:firstLine="567"/>
        <w:jc w:val="both"/>
        <w:rPr>
          <w:rFonts w:ascii="GHEA Grapalat" w:hAnsi="GHEA Grapalat" w:cs="Times Armenian"/>
          <w:i w:val="0"/>
          <w:color w:val="000000" w:themeColor="text1"/>
          <w:lang w:val="af-ZA"/>
        </w:rPr>
      </w:pPr>
      <w:r w:rsidRPr="0055550A">
        <w:rPr>
          <w:rFonts w:ascii="GHEA Grapalat" w:hAnsi="GHEA Grapalat" w:cs="Sylfaen"/>
          <w:i w:val="0"/>
          <w:color w:val="000000" w:themeColor="text1"/>
          <w:lang w:val="af-ZA"/>
        </w:rPr>
        <w:t xml:space="preserve">1.1 </w:t>
      </w:r>
      <w:r w:rsidRPr="00236781">
        <w:rPr>
          <w:rFonts w:ascii="GHEA Grapalat" w:hAnsi="GHEA Grapalat" w:cs="Sylfaen"/>
          <w:i w:val="0"/>
          <w:color w:val="000000" w:themeColor="text1"/>
        </w:rPr>
        <w:t>Покупка</w:t>
      </w:r>
      <w:r w:rsidRPr="00236781">
        <w:rPr>
          <w:rFonts w:ascii="GHEA Grapalat" w:hAnsi="GHEA Grapalat" w:cs="Sylfaen"/>
          <w:i w:val="0"/>
          <w:color w:val="000000" w:themeColor="text1"/>
          <w:lang w:val="af-ZA"/>
        </w:rPr>
        <w:t xml:space="preserve"> </w:t>
      </w:r>
      <w:r w:rsidRPr="00236781">
        <w:rPr>
          <w:rFonts w:ascii="GHEA Grapalat" w:hAnsi="GHEA Grapalat" w:cs="Sylfaen"/>
          <w:i w:val="0"/>
          <w:color w:val="000000" w:themeColor="text1"/>
        </w:rPr>
        <w:t>объект</w:t>
      </w:r>
      <w:r w:rsidRPr="00236781">
        <w:rPr>
          <w:rFonts w:ascii="GHEA Grapalat" w:hAnsi="GHEA Grapalat" w:cs="Sylfaen"/>
          <w:i w:val="0"/>
          <w:color w:val="000000" w:themeColor="text1"/>
          <w:lang w:val="af-ZA"/>
        </w:rPr>
        <w:t xml:space="preserve"> </w:t>
      </w:r>
      <w:r w:rsidRPr="00236781">
        <w:rPr>
          <w:rFonts w:ascii="GHEA Grapalat" w:hAnsi="GHEA Grapalat" w:cs="Sylfaen"/>
          <w:i w:val="0"/>
          <w:color w:val="000000" w:themeColor="text1"/>
        </w:rPr>
        <w:t>является</w:t>
      </w:r>
      <w:r w:rsidRPr="00236781">
        <w:rPr>
          <w:rFonts w:ascii="GHEA Grapalat" w:hAnsi="GHEA Grapalat" w:cs="Sylfaen"/>
          <w:i w:val="0"/>
          <w:color w:val="000000" w:themeColor="text1"/>
          <w:lang w:val="af-ZA"/>
        </w:rPr>
        <w:t xml:space="preserve"> </w:t>
      </w:r>
      <w:r w:rsidRPr="00236781">
        <w:rPr>
          <w:rFonts w:ascii="GHEA Grapalat" w:hAnsi="GHEA Grapalat" w:cs="Sylfaen"/>
          <w:i w:val="0"/>
          <w:color w:val="000000" w:themeColor="text1"/>
        </w:rPr>
        <w:t>является</w:t>
      </w:r>
      <w:r w:rsidRPr="00236781">
        <w:rPr>
          <w:rFonts w:ascii="GHEA Grapalat" w:hAnsi="GHEA Grapalat" w:cs="Sylfaen"/>
          <w:i w:val="0"/>
          <w:color w:val="000000" w:themeColor="text1"/>
          <w:lang w:val="af-ZA"/>
        </w:rPr>
        <w:t xml:space="preserve">  </w:t>
      </w:r>
      <w:r w:rsidR="00B852CC" w:rsidRPr="002A4DB6">
        <w:rPr>
          <w:rFonts w:ascii="Calibri" w:hAnsi="Calibri" w:cs="Calibri"/>
          <w:lang w:val="de-DE"/>
        </w:rPr>
        <w:t xml:space="preserve">" </w:t>
      </w:r>
      <w:r w:rsidR="00855188">
        <w:rPr>
          <w:rFonts w:ascii="Calibri" w:hAnsi="Calibri" w:cs="Calibri"/>
          <w:sz w:val="24"/>
          <w:szCs w:val="24"/>
          <w:lang w:val="ru-RU"/>
        </w:rPr>
        <w:t xml:space="preserve">Дзорагиг </w:t>
      </w:r>
      <w:r w:rsidR="00B852CC" w:rsidRPr="00B852CC">
        <w:rPr>
          <w:rFonts w:ascii="Calibri" w:hAnsi="Calibri" w:cs="Calibri"/>
          <w:sz w:val="24"/>
          <w:szCs w:val="24"/>
          <w:lang w:val="hy-AM"/>
        </w:rPr>
        <w:t>Гегаркуникской области РА.</w:t>
      </w:r>
      <w:r w:rsidR="00855188" w:rsidRPr="00855188">
        <w:rPr>
          <w:rFonts w:ascii="Calibri" w:hAnsi="Calibri" w:cs="Calibri"/>
          <w:sz w:val="24"/>
          <w:szCs w:val="24"/>
          <w:lang w:val="af-ZA"/>
        </w:rPr>
        <w:t xml:space="preserve"> </w:t>
      </w:r>
      <w:r w:rsidR="00855188">
        <w:rPr>
          <w:rFonts w:ascii="Calibri" w:hAnsi="Calibri" w:cs="Calibri"/>
          <w:sz w:val="24"/>
          <w:szCs w:val="24"/>
          <w:lang w:val="ru-RU"/>
        </w:rPr>
        <w:t>Х. Казарян</w:t>
      </w:r>
      <w:r w:rsidR="00855188" w:rsidRPr="00855188">
        <w:rPr>
          <w:rFonts w:ascii="Calibri" w:hAnsi="Calibri" w:cs="Calibri"/>
          <w:sz w:val="24"/>
          <w:szCs w:val="24"/>
          <w:lang w:val="af-ZA"/>
        </w:rPr>
        <w:t xml:space="preserve"> </w:t>
      </w:r>
      <w:r w:rsidR="00855188">
        <w:rPr>
          <w:rFonts w:ascii="Calibri" w:hAnsi="Calibri" w:cs="Calibri"/>
          <w:sz w:val="24"/>
          <w:szCs w:val="24"/>
          <w:lang w:val="ru-RU"/>
        </w:rPr>
        <w:t>имя</w:t>
      </w:r>
      <w:r w:rsidR="00855188" w:rsidRPr="00855188">
        <w:rPr>
          <w:rFonts w:ascii="Calibri" w:hAnsi="Calibri" w:cs="Calibri"/>
          <w:sz w:val="24"/>
          <w:szCs w:val="24"/>
          <w:lang w:val="af-ZA"/>
        </w:rPr>
        <w:t xml:space="preserve"> </w:t>
      </w:r>
      <w:r w:rsidR="00855188">
        <w:rPr>
          <w:rFonts w:ascii="Calibri" w:hAnsi="Calibri" w:cs="Calibri"/>
          <w:sz w:val="24"/>
          <w:szCs w:val="24"/>
          <w:lang w:val="ru-RU"/>
        </w:rPr>
        <w:t xml:space="preserve">начальная </w:t>
      </w:r>
      <w:r w:rsidR="00B852CC" w:rsidRPr="00B852CC">
        <w:rPr>
          <w:rFonts w:ascii="Calibri" w:hAnsi="Calibri" w:cs="Calibri"/>
          <w:sz w:val="24"/>
          <w:szCs w:val="24"/>
          <w:lang w:val="hy-AM"/>
        </w:rPr>
        <w:t xml:space="preserve">школа </w:t>
      </w:r>
      <w:r w:rsidR="00B852CC" w:rsidRPr="00B852CC">
        <w:rPr>
          <w:rFonts w:ascii="Calibri" w:hAnsi="Calibri" w:cs="Calibri"/>
          <w:sz w:val="24"/>
          <w:szCs w:val="24"/>
          <w:lang w:val="de-DE"/>
        </w:rPr>
        <w:t xml:space="preserve">» </w:t>
      </w:r>
      <w:r w:rsidR="00B852CC" w:rsidRPr="00B852CC">
        <w:rPr>
          <w:rFonts w:ascii="Calibri" w:hAnsi="Calibri" w:cs="Calibri"/>
          <w:sz w:val="24"/>
          <w:szCs w:val="24"/>
          <w:lang w:val="fr-FR"/>
        </w:rPr>
        <w:t>СНОК</w:t>
      </w:r>
      <w:r w:rsidR="00B852CC" w:rsidRPr="00B852CC">
        <w:rPr>
          <w:rFonts w:ascii="GHEA Grapalat" w:hAnsi="GHEA Grapalat" w:cs="Sylfaen"/>
          <w:i w:val="0"/>
          <w:sz w:val="24"/>
          <w:szCs w:val="24"/>
          <w:lang w:val="af-ZA"/>
        </w:rPr>
        <w:t>​</w:t>
      </w:r>
      <w:r w:rsidR="00E84870" w:rsidRPr="00E84870">
        <w:rPr>
          <w:rFonts w:ascii="GHEA Grapalat" w:hAnsi="GHEA Grapalat" w:cs="Sylfaen"/>
          <w:i w:val="0"/>
          <w:lang w:val="af-ZA"/>
        </w:rPr>
        <w:t xml:space="preserve"> </w:t>
      </w:r>
      <w:r w:rsidRPr="00236781">
        <w:rPr>
          <w:rFonts w:ascii="GHEA Grapalat" w:hAnsi="GHEA Grapalat" w:cs="Sylfaen"/>
          <w:i w:val="0"/>
          <w:color w:val="000000" w:themeColor="text1"/>
        </w:rPr>
        <w:t>потребности</w:t>
      </w:r>
      <w:r w:rsidRPr="00236781">
        <w:rPr>
          <w:rFonts w:ascii="GHEA Grapalat" w:hAnsi="GHEA Grapalat" w:cs="Times Armenian"/>
          <w:i w:val="0"/>
          <w:color w:val="000000" w:themeColor="text1"/>
          <w:lang w:val="af-ZA"/>
        </w:rPr>
        <w:t xml:space="preserve"> </w:t>
      </w:r>
      <w:r w:rsidRPr="00236781">
        <w:rPr>
          <w:rFonts w:ascii="GHEA Grapalat" w:hAnsi="GHEA Grapalat" w:cs="Sylfaen"/>
          <w:i w:val="0"/>
          <w:color w:val="000000" w:themeColor="text1"/>
        </w:rPr>
        <w:t xml:space="preserve">для </w:t>
      </w:r>
      <w:r w:rsidRPr="00236781">
        <w:rPr>
          <w:rFonts w:ascii="GHEA Grapalat" w:hAnsi="GHEA Grapalat" w:cs="Times Armenian"/>
          <w:i w:val="0"/>
          <w:color w:val="000000" w:themeColor="text1"/>
          <w:lang w:val="af-ZA"/>
        </w:rPr>
        <w:t xml:space="preserve">: приобретение </w:t>
      </w:r>
      <w:r w:rsidRPr="00236781">
        <w:rPr>
          <w:rFonts w:ascii="GHEA Grapalat" w:hAnsi="GHEA Grapalat"/>
          <w:i w:val="0"/>
          <w:color w:val="000000" w:themeColor="text1"/>
        </w:rPr>
        <w:t xml:space="preserve">работ по «лабораторному строительству» </w:t>
      </w:r>
      <w:r w:rsidRPr="0055550A">
        <w:rPr>
          <w:rFonts w:ascii="GHEA Grapalat" w:hAnsi="GHEA Grapalat"/>
          <w:i w:val="0"/>
          <w:color w:val="000000" w:themeColor="text1"/>
          <w:lang w:val="af-ZA"/>
        </w:rPr>
        <w:t xml:space="preserve">( </w:t>
      </w:r>
      <w:r w:rsidRPr="00236781">
        <w:rPr>
          <w:rFonts w:ascii="GHEA Grapalat" w:hAnsi="GHEA Grapalat"/>
          <w:i w:val="0"/>
          <w:color w:val="000000" w:themeColor="text1"/>
        </w:rPr>
        <w:t xml:space="preserve">далее </w:t>
      </w:r>
      <w:r w:rsidRPr="0055550A">
        <w:rPr>
          <w:rFonts w:ascii="GHEA Grapalat" w:hAnsi="GHEA Grapalat"/>
          <w:i w:val="0"/>
          <w:color w:val="000000" w:themeColor="text1"/>
          <w:lang w:val="af-ZA"/>
        </w:rPr>
        <w:t xml:space="preserve">также </w:t>
      </w:r>
      <w:r w:rsidR="00C23030">
        <w:rPr>
          <w:rFonts w:ascii="GHEA Grapalat" w:hAnsi="GHEA Grapalat"/>
          <w:i w:val="0"/>
          <w:color w:val="000000" w:themeColor="text1"/>
        </w:rPr>
        <w:t xml:space="preserve">работа </w:t>
      </w:r>
      <w:r w:rsidRPr="0055550A">
        <w:rPr>
          <w:rFonts w:ascii="GHEA Grapalat" w:hAnsi="GHEA Grapalat"/>
          <w:i w:val="0"/>
          <w:color w:val="000000" w:themeColor="text1"/>
          <w:lang w:val="af-ZA"/>
        </w:rPr>
        <w:t xml:space="preserve">), </w:t>
      </w:r>
      <w:r w:rsidRPr="00236781">
        <w:rPr>
          <w:rFonts w:ascii="GHEA Grapalat" w:hAnsi="GHEA Grapalat"/>
          <w:i w:val="0"/>
          <w:color w:val="000000" w:themeColor="text1"/>
        </w:rPr>
        <w:t>которая</w:t>
      </w:r>
      <w:r w:rsidRPr="00236781">
        <w:rPr>
          <w:rFonts w:ascii="GHEA Grapalat" w:hAnsi="GHEA Grapalat"/>
          <w:i w:val="0"/>
          <w:color w:val="000000" w:themeColor="text1"/>
          <w:lang w:val="af-ZA"/>
        </w:rPr>
        <w:t xml:space="preserve"> </w:t>
      </w:r>
      <w:r w:rsidRPr="00236781">
        <w:rPr>
          <w:rFonts w:ascii="GHEA Grapalat" w:hAnsi="GHEA Grapalat"/>
          <w:i w:val="0"/>
          <w:color w:val="000000" w:themeColor="text1"/>
        </w:rPr>
        <w:t>сгруппированы вместе</w:t>
      </w:r>
      <w:r w:rsidRPr="00236781">
        <w:rPr>
          <w:rFonts w:ascii="GHEA Grapalat" w:hAnsi="GHEA Grapalat"/>
          <w:i w:val="0"/>
          <w:color w:val="000000" w:themeColor="text1"/>
          <w:lang w:val="af-ZA"/>
        </w:rPr>
        <w:t xml:space="preserve">  </w:t>
      </w:r>
      <w:r w:rsidRPr="00236781">
        <w:rPr>
          <w:rFonts w:ascii="GHEA Grapalat" w:hAnsi="GHEA Grapalat"/>
          <w:i w:val="0"/>
          <w:color w:val="000000" w:themeColor="text1"/>
        </w:rPr>
        <w:t xml:space="preserve">1 </w:t>
      </w:r>
      <w:r w:rsidRPr="0055550A">
        <w:rPr>
          <w:rFonts w:ascii="GHEA Grapalat" w:hAnsi="GHEA Grapalat"/>
          <w:i w:val="0"/>
          <w:color w:val="000000" w:themeColor="text1"/>
          <w:lang w:val="af-ZA"/>
        </w:rPr>
        <w:t xml:space="preserve">/ </w:t>
      </w:r>
      <w:r w:rsidRPr="00236781">
        <w:rPr>
          <w:rFonts w:ascii="GHEA Grapalat" w:hAnsi="GHEA Grapalat" w:cs="Sylfaen"/>
          <w:i w:val="0"/>
          <w:color w:val="000000" w:themeColor="text1"/>
        </w:rPr>
        <w:t xml:space="preserve">один </w:t>
      </w:r>
      <w:r>
        <w:rPr>
          <w:rFonts w:ascii="GHEA Grapalat" w:hAnsi="GHEA Grapalat" w:cs="Sylfaen"/>
          <w:i w:val="0"/>
          <w:color w:val="000000" w:themeColor="text1"/>
          <w:lang w:val="hy-AM"/>
        </w:rPr>
        <w:t xml:space="preserve">/ </w:t>
      </w:r>
      <w:r w:rsidRPr="00236781">
        <w:rPr>
          <w:rFonts w:ascii="GHEA Grapalat" w:hAnsi="GHEA Grapalat" w:cs="Sylfaen"/>
          <w:i w:val="0"/>
          <w:color w:val="000000" w:themeColor="text1"/>
        </w:rPr>
        <w:t>доза</w:t>
      </w:r>
      <w:r w:rsidRPr="00236781">
        <w:rPr>
          <w:rFonts w:ascii="GHEA Grapalat" w:hAnsi="GHEA Grapalat" w:cs="Times Armenian"/>
          <w:i w:val="0"/>
          <w:color w:val="000000" w:themeColor="text1"/>
          <w:lang w:val="af-ZA"/>
        </w:rPr>
        <w:t>​</w:t>
      </w:r>
    </w:p>
    <w:p w:rsidR="001267AE" w:rsidRPr="001267AE" w:rsidRDefault="001267AE" w:rsidP="001267AE">
      <w:pPr>
        <w:rPr>
          <w:lang w:val="af-ZA"/>
        </w:rPr>
      </w:pPr>
    </w:p>
    <w:tbl>
      <w:tblPr>
        <w:tblW w:w="106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7"/>
        <w:gridCol w:w="1701"/>
        <w:gridCol w:w="6948"/>
      </w:tblGrid>
      <w:tr w:rsidR="0055550A" w:rsidRPr="00E84870" w:rsidTr="001267AE">
        <w:trPr>
          <w:trHeight w:val="300"/>
        </w:trPr>
        <w:tc>
          <w:tcPr>
            <w:tcW w:w="3658" w:type="dxa"/>
            <w:gridSpan w:val="2"/>
            <w:vAlign w:val="center"/>
          </w:tcPr>
          <w:p w:rsidR="0055550A" w:rsidRPr="001267AE" w:rsidRDefault="0055550A" w:rsidP="001267AE">
            <w:pPr>
              <w:pStyle w:val="23"/>
              <w:spacing w:line="240" w:lineRule="auto"/>
              <w:ind w:firstLine="0"/>
              <w:jc w:val="center"/>
              <w:rPr>
                <w:rFonts w:ascii="GHEA Grapalat" w:hAnsi="GHEA Grapalat"/>
                <w:b/>
                <w:bCs/>
                <w:i/>
                <w:iCs/>
                <w:color w:val="000000" w:themeColor="text1"/>
              </w:rPr>
            </w:pPr>
            <w:r w:rsidRPr="001267AE">
              <w:rPr>
                <w:rFonts w:ascii="GHEA Grapalat" w:hAnsi="GHEA Grapalat"/>
                <w:b/>
                <w:bCs/>
                <w:i/>
                <w:iCs/>
                <w:color w:val="000000" w:themeColor="text1"/>
              </w:rPr>
              <w:t>Порции</w:t>
            </w:r>
          </w:p>
        </w:tc>
        <w:tc>
          <w:tcPr>
            <w:tcW w:w="6948" w:type="dxa"/>
            <w:vMerge w:val="restart"/>
            <w:vAlign w:val="center"/>
          </w:tcPr>
          <w:p w:rsidR="0055550A" w:rsidRPr="001267AE" w:rsidRDefault="0055550A" w:rsidP="0055550A">
            <w:pPr>
              <w:pStyle w:val="23"/>
              <w:spacing w:line="240" w:lineRule="auto"/>
              <w:ind w:firstLine="0"/>
              <w:jc w:val="center"/>
              <w:rPr>
                <w:rFonts w:ascii="GHEA Grapalat" w:hAnsi="GHEA Grapalat"/>
                <w:b/>
                <w:bCs/>
                <w:i/>
                <w:iCs/>
                <w:color w:val="000000" w:themeColor="text1"/>
              </w:rPr>
            </w:pPr>
            <w:r w:rsidRPr="001267AE">
              <w:rPr>
                <w:rFonts w:ascii="GHEA Grapalat" w:hAnsi="GHEA Grapalat"/>
                <w:b/>
                <w:bCs/>
                <w:i/>
                <w:iCs/>
                <w:color w:val="000000" w:themeColor="text1"/>
              </w:rPr>
              <w:t>Название дозы</w:t>
            </w:r>
          </w:p>
        </w:tc>
      </w:tr>
      <w:tr w:rsidR="0055550A" w:rsidRPr="00E84870" w:rsidTr="001267AE">
        <w:trPr>
          <w:trHeight w:val="188"/>
        </w:trPr>
        <w:tc>
          <w:tcPr>
            <w:tcW w:w="1957" w:type="dxa"/>
            <w:vAlign w:val="center"/>
          </w:tcPr>
          <w:p w:rsidR="0055550A" w:rsidRPr="001267AE" w:rsidRDefault="0055550A" w:rsidP="001267AE">
            <w:pPr>
              <w:pStyle w:val="23"/>
              <w:spacing w:line="240" w:lineRule="auto"/>
              <w:ind w:firstLine="0"/>
              <w:jc w:val="center"/>
              <w:rPr>
                <w:rFonts w:ascii="GHEA Grapalat" w:hAnsi="GHEA Grapalat"/>
                <w:b/>
                <w:bCs/>
                <w:i/>
                <w:iCs/>
                <w:color w:val="000000" w:themeColor="text1"/>
              </w:rPr>
            </w:pPr>
            <w:r w:rsidRPr="001267AE">
              <w:rPr>
                <w:rFonts w:ascii="GHEA Grapalat" w:hAnsi="GHEA Grapalat"/>
                <w:b/>
                <w:bCs/>
                <w:i/>
                <w:iCs/>
                <w:color w:val="000000" w:themeColor="text1"/>
                <w:lang w:val="hy-AM"/>
              </w:rPr>
              <w:t>цифры</w:t>
            </w:r>
          </w:p>
        </w:tc>
        <w:tc>
          <w:tcPr>
            <w:tcW w:w="1701" w:type="dxa"/>
            <w:vAlign w:val="center"/>
          </w:tcPr>
          <w:p w:rsidR="0055550A" w:rsidRDefault="0055550A" w:rsidP="001267AE">
            <w:pPr>
              <w:pStyle w:val="23"/>
              <w:spacing w:line="240" w:lineRule="auto"/>
              <w:ind w:firstLine="0"/>
              <w:jc w:val="center"/>
              <w:rPr>
                <w:rFonts w:ascii="GHEA Grapalat" w:hAnsi="GHEA Grapalat"/>
                <w:b/>
                <w:bCs/>
                <w:i/>
                <w:iCs/>
                <w:color w:val="000000" w:themeColor="text1"/>
                <w:lang w:val="hy-AM"/>
              </w:rPr>
            </w:pPr>
            <w:r w:rsidRPr="001267AE">
              <w:rPr>
                <w:rFonts w:ascii="GHEA Grapalat" w:hAnsi="GHEA Grapalat"/>
                <w:b/>
                <w:bCs/>
                <w:i/>
                <w:iCs/>
                <w:color w:val="000000" w:themeColor="text1"/>
                <w:lang w:val="hy-AM"/>
              </w:rPr>
              <w:t>покупки</w:t>
            </w:r>
            <w:r w:rsidRPr="00E84870">
              <w:rPr>
                <w:rFonts w:ascii="GHEA Grapalat" w:hAnsi="GHEA Grapalat"/>
                <w:b/>
                <w:bCs/>
                <w:i/>
                <w:iCs/>
                <w:color w:val="000000" w:themeColor="text1"/>
              </w:rPr>
              <w:t xml:space="preserve"> </w:t>
            </w:r>
            <w:r w:rsidRPr="001267AE">
              <w:rPr>
                <w:rFonts w:ascii="GHEA Grapalat" w:hAnsi="GHEA Grapalat"/>
                <w:b/>
                <w:bCs/>
                <w:i/>
                <w:iCs/>
                <w:color w:val="000000" w:themeColor="text1"/>
                <w:lang w:val="hy-AM"/>
              </w:rPr>
              <w:t>цена</w:t>
            </w:r>
          </w:p>
          <w:p w:rsidR="001267AE" w:rsidRPr="001267AE" w:rsidRDefault="001267AE" w:rsidP="001267AE">
            <w:pPr>
              <w:pStyle w:val="23"/>
              <w:spacing w:line="240" w:lineRule="auto"/>
              <w:ind w:firstLine="0"/>
              <w:jc w:val="center"/>
              <w:rPr>
                <w:rFonts w:ascii="GHEA Grapalat" w:hAnsi="GHEA Grapalat"/>
                <w:b/>
                <w:bCs/>
                <w:i/>
                <w:iCs/>
                <w:color w:val="000000" w:themeColor="text1"/>
              </w:rPr>
            </w:pPr>
            <w:r w:rsidRPr="001267AE">
              <w:rPr>
                <w:rFonts w:ascii="GHEA Grapalat" w:hAnsi="GHEA Grapalat"/>
                <w:b/>
                <w:bCs/>
                <w:i/>
                <w:iCs/>
                <w:color w:val="000000" w:themeColor="text1"/>
                <w:lang w:val="hy-AM"/>
              </w:rPr>
              <w:t>(АР АМД)</w:t>
            </w:r>
          </w:p>
        </w:tc>
        <w:tc>
          <w:tcPr>
            <w:tcW w:w="6948" w:type="dxa"/>
            <w:vMerge/>
            <w:vAlign w:val="center"/>
          </w:tcPr>
          <w:p w:rsidR="0055550A" w:rsidRPr="001267AE" w:rsidRDefault="0055550A" w:rsidP="0055550A">
            <w:pPr>
              <w:pStyle w:val="23"/>
              <w:spacing w:line="240" w:lineRule="auto"/>
              <w:ind w:firstLine="0"/>
              <w:jc w:val="center"/>
              <w:rPr>
                <w:rFonts w:ascii="GHEA Grapalat" w:hAnsi="GHEA Grapalat"/>
                <w:b/>
                <w:bCs/>
                <w:i/>
                <w:iCs/>
                <w:color w:val="000000" w:themeColor="text1"/>
              </w:rPr>
            </w:pPr>
          </w:p>
        </w:tc>
      </w:tr>
      <w:tr w:rsidR="0055550A" w:rsidRPr="00E84870" w:rsidTr="001267AE">
        <w:trPr>
          <w:trHeight w:val="566"/>
        </w:trPr>
        <w:tc>
          <w:tcPr>
            <w:tcW w:w="1957" w:type="dxa"/>
            <w:vAlign w:val="center"/>
          </w:tcPr>
          <w:p w:rsidR="0055550A" w:rsidRPr="001267AE" w:rsidRDefault="0055550A" w:rsidP="001267AE">
            <w:pPr>
              <w:pStyle w:val="23"/>
              <w:spacing w:line="240" w:lineRule="auto"/>
              <w:ind w:firstLine="0"/>
              <w:jc w:val="center"/>
              <w:rPr>
                <w:rFonts w:ascii="GHEA Grapalat" w:hAnsi="GHEA Grapalat"/>
                <w:color w:val="000000" w:themeColor="text1"/>
              </w:rPr>
            </w:pPr>
            <w:r w:rsidRPr="001267AE">
              <w:rPr>
                <w:rFonts w:ascii="GHEA Grapalat" w:hAnsi="GHEA Grapalat"/>
                <w:color w:val="000000" w:themeColor="text1"/>
              </w:rPr>
              <w:t>1:</w:t>
            </w:r>
          </w:p>
        </w:tc>
        <w:tc>
          <w:tcPr>
            <w:tcW w:w="1701" w:type="dxa"/>
            <w:vAlign w:val="center"/>
          </w:tcPr>
          <w:p w:rsidR="0055550A" w:rsidRPr="0045190F" w:rsidRDefault="0045190F" w:rsidP="001267AE">
            <w:pPr>
              <w:pStyle w:val="23"/>
              <w:spacing w:line="240" w:lineRule="auto"/>
              <w:ind w:firstLine="0"/>
              <w:jc w:val="center"/>
              <w:rPr>
                <w:rFonts w:ascii="GHEA Grapalat" w:hAnsi="GHEA Grapalat"/>
                <w:color w:val="000000" w:themeColor="text1"/>
                <w:lang w:val="ru-RU"/>
              </w:rPr>
            </w:pPr>
            <w:r>
              <w:rPr>
                <w:rFonts w:ascii="GHEA Grapalat" w:hAnsi="GHEA Grapalat"/>
                <w:color w:val="000000" w:themeColor="text1"/>
                <w:lang w:val="ru-RU"/>
              </w:rPr>
              <w:t>1460066</w:t>
            </w:r>
          </w:p>
        </w:tc>
        <w:tc>
          <w:tcPr>
            <w:tcW w:w="6948" w:type="dxa"/>
            <w:vAlign w:val="center"/>
          </w:tcPr>
          <w:p w:rsidR="0055550A" w:rsidRPr="00E84870" w:rsidRDefault="00C23030" w:rsidP="001267AE">
            <w:pPr>
              <w:pStyle w:val="23"/>
              <w:spacing w:line="240" w:lineRule="auto"/>
              <w:ind w:firstLine="0"/>
              <w:jc w:val="center"/>
              <w:rPr>
                <w:rFonts w:ascii="GHEA Grapalat" w:hAnsi="GHEA Grapalat"/>
                <w:b/>
                <w:color w:val="000000" w:themeColor="text1"/>
                <w:sz w:val="28"/>
                <w:szCs w:val="28"/>
                <w:u w:val="single"/>
                <w:vertAlign w:val="subscript"/>
                <w:lang w:val="en-US"/>
              </w:rPr>
            </w:pPr>
            <w:r>
              <w:rPr>
                <w:rFonts w:ascii="GHEA Grapalat" w:hAnsi="GHEA Grapalat"/>
                <w:b/>
                <w:color w:val="000000" w:themeColor="text1"/>
                <w:sz w:val="28"/>
                <w:szCs w:val="28"/>
                <w:u w:val="single"/>
                <w:vertAlign w:val="subscript"/>
                <w:lang w:val="en-US"/>
              </w:rPr>
              <w:t>лабораторно-строительные работы</w:t>
            </w:r>
          </w:p>
        </w:tc>
      </w:tr>
    </w:tbl>
    <w:p w:rsidR="0055550A" w:rsidRPr="00236781" w:rsidRDefault="0055550A" w:rsidP="0055550A">
      <w:pPr>
        <w:pStyle w:val="23"/>
        <w:spacing w:line="240" w:lineRule="auto"/>
        <w:ind w:firstLine="567"/>
        <w:rPr>
          <w:rFonts w:ascii="GHEA Grapalat" w:hAnsi="GHEA Grapalat"/>
          <w:color w:val="000000" w:themeColor="text1"/>
        </w:rPr>
      </w:pPr>
    </w:p>
    <w:p w:rsidR="0055550A" w:rsidRPr="00236781" w:rsidRDefault="0055550A" w:rsidP="0055550A">
      <w:pPr>
        <w:pStyle w:val="23"/>
        <w:spacing w:line="240" w:lineRule="auto"/>
        <w:ind w:firstLine="567"/>
        <w:rPr>
          <w:rFonts w:ascii="GHEA Grapalat" w:hAnsi="GHEA Grapalat"/>
          <w:color w:val="000000" w:themeColor="text1"/>
        </w:rPr>
      </w:pPr>
      <w:r w:rsidRPr="00236781">
        <w:rPr>
          <w:rFonts w:ascii="GHEA Grapalat" w:hAnsi="GHEA Grapalat"/>
          <w:color w:val="000000" w:themeColor="text1"/>
        </w:rPr>
        <w:t>Технические характеристики товара, а также спецификация, технические данные и полное и адекватное описание иных неценовых условий являются неотъемлемой частью заключаемого договора, проект которого представлен в приложении № 6 к это приглашение.</w:t>
      </w:r>
    </w:p>
    <w:p w:rsidR="003F4011" w:rsidRPr="00A645B5" w:rsidRDefault="003F4011" w:rsidP="003F4011">
      <w:pPr>
        <w:pStyle w:val="23"/>
        <w:spacing w:line="240" w:lineRule="auto"/>
        <w:ind w:firstLine="567"/>
        <w:jc w:val="center"/>
        <w:rPr>
          <w:rFonts w:ascii="GHEA Grapalat" w:hAnsi="GHEA Grapalat"/>
          <w:b/>
          <w:color w:val="365F91" w:themeColor="accent1" w:themeShade="BF"/>
        </w:rPr>
      </w:pPr>
      <w:r w:rsidRPr="008D7F58">
        <w:rPr>
          <w:rFonts w:ascii="GHEA Grapalat" w:hAnsi="GHEA Grapalat"/>
          <w:b/>
          <w:color w:val="365F91" w:themeColor="accent1" w:themeShade="BF"/>
          <w:lang w:val="hy-AM"/>
        </w:rPr>
        <w:t xml:space="preserve">Лицензия потребуется </w:t>
      </w:r>
      <w:r w:rsidRPr="00A645B5">
        <w:rPr>
          <w:rFonts w:ascii="GHEA Grapalat" w:hAnsi="GHEA Grapalat"/>
          <w:b/>
          <w:color w:val="365F91" w:themeColor="accent1" w:themeShade="BF"/>
        </w:rPr>
        <w:t>для заключения договора</w:t>
      </w:r>
      <w:r w:rsidRPr="008D7F58">
        <w:rPr>
          <w:rFonts w:ascii="GHEA Grapalat" w:hAnsi="GHEA Grapalat"/>
          <w:b/>
          <w:color w:val="365F91" w:themeColor="accent1" w:themeShade="BF"/>
          <w:lang w:val="hy-AM"/>
        </w:rPr>
        <w:t xml:space="preserve"> на </w:t>
      </w:r>
      <w:r w:rsidRPr="00A645B5">
        <w:rPr>
          <w:rFonts w:ascii="GHEA Grapalat" w:hAnsi="GHEA Grapalat"/>
          <w:b/>
          <w:color w:val="365F91" w:themeColor="accent1" w:themeShade="BF"/>
        </w:rPr>
        <w:t>сцене</w:t>
      </w:r>
    </w:p>
    <w:p w:rsidR="003F4011" w:rsidRPr="008D7F58" w:rsidRDefault="003F4011" w:rsidP="003F4011">
      <w:pPr>
        <w:jc w:val="center"/>
        <w:rPr>
          <w:rFonts w:ascii="GHEA Grapalat" w:hAnsi="GHEA Grapalat" w:cs="Sylfaen"/>
          <w:color w:val="1F497D" w:themeColor="text2"/>
          <w:sz w:val="20"/>
          <w:szCs w:val="20"/>
          <w:lang w:val="hy-AM"/>
        </w:rPr>
      </w:pPr>
      <w:r w:rsidRPr="008D7F58">
        <w:rPr>
          <w:rFonts w:ascii="GHEA Grapalat" w:hAnsi="GHEA Grapalat" w:cs="Sylfaen"/>
          <w:b/>
          <w:color w:val="1F497D" w:themeColor="text2"/>
          <w:sz w:val="20"/>
          <w:szCs w:val="20"/>
          <w:lang w:val="af-ZA"/>
        </w:rPr>
        <w:t xml:space="preserve">" </w:t>
      </w:r>
      <w:r w:rsidRPr="008D7F58">
        <w:rPr>
          <w:rFonts w:ascii="GHEA Grapalat" w:hAnsi="GHEA Grapalat" w:cs="Sylfaen"/>
          <w:b/>
          <w:color w:val="1F497D" w:themeColor="text2"/>
          <w:sz w:val="20"/>
          <w:szCs w:val="20"/>
          <w:lang w:val="hy-AM"/>
        </w:rPr>
        <w:t xml:space="preserve">О наличии лицензии </w:t>
      </w:r>
      <w:r w:rsidRPr="008D7F58">
        <w:rPr>
          <w:rFonts w:ascii="GHEA Grapalat" w:hAnsi="GHEA Grapalat" w:cs="Sylfaen"/>
          <w:b/>
          <w:color w:val="1F497D" w:themeColor="text2"/>
          <w:sz w:val="20"/>
          <w:szCs w:val="20"/>
          <w:lang w:val="af-ZA"/>
        </w:rPr>
        <w:t>"</w:t>
      </w:r>
      <w:r w:rsidRPr="008D7F58">
        <w:rPr>
          <w:rFonts w:ascii="GHEA Grapalat" w:hAnsi="GHEA Grapalat" w:cs="Sylfaen"/>
          <w:b/>
          <w:i/>
          <w:color w:val="1F497D" w:themeColor="text2"/>
          <w:lang w:val="af-ZA"/>
        </w:rPr>
        <w:t xml:space="preserve"> </w:t>
      </w:r>
      <w:r w:rsidRPr="008D7F58">
        <w:rPr>
          <w:rFonts w:ascii="GHEA Grapalat" w:hAnsi="GHEA Grapalat" w:cs="Sylfaen"/>
          <w:color w:val="1F497D" w:themeColor="text2"/>
          <w:sz w:val="20"/>
          <w:szCs w:val="20"/>
          <w:lang w:val="hy-AM"/>
        </w:rPr>
        <w:t>Осуществление строительства в сфере градостроительства (кроме работ, не требующих разрешения на строительство) по следующей сфере:</w:t>
      </w:r>
    </w:p>
    <w:p w:rsidR="003F4011" w:rsidRPr="000510C1" w:rsidRDefault="003F4011" w:rsidP="003F4011">
      <w:pPr>
        <w:pStyle w:val="aff"/>
        <w:numPr>
          <w:ilvl w:val="0"/>
          <w:numId w:val="37"/>
        </w:numPr>
        <w:contextualSpacing/>
        <w:rPr>
          <w:rFonts w:ascii="GHEA Grapalat" w:hAnsi="GHEA Grapalat" w:cs="Sylfaen"/>
          <w:color w:val="1F497D" w:themeColor="text2"/>
          <w:sz w:val="20"/>
          <w:szCs w:val="20"/>
        </w:rPr>
      </w:pPr>
      <w:r w:rsidRPr="008D7F58">
        <w:rPr>
          <w:rFonts w:ascii="GHEA Grapalat" w:hAnsi="GHEA Grapalat" w:cs="Sylfaen"/>
          <w:color w:val="1F497D" w:themeColor="text2"/>
          <w:sz w:val="20"/>
          <w:szCs w:val="20"/>
          <w:lang w:val="hy-AM"/>
        </w:rPr>
        <w:t>жилой, общественный, промышленный</w:t>
      </w:r>
    </w:p>
    <w:p w:rsidR="006C08B6" w:rsidRPr="005E1F72" w:rsidRDefault="006C08B6" w:rsidP="00EF3662">
      <w:pPr>
        <w:pStyle w:val="23"/>
        <w:spacing w:line="240" w:lineRule="auto"/>
        <w:ind w:firstLine="567"/>
        <w:rPr>
          <w:rFonts w:ascii="GHEA Grapalat" w:hAnsi="GHEA Grapalat"/>
        </w:rPr>
      </w:pPr>
    </w:p>
    <w:p w:rsidR="00096865" w:rsidRPr="005E1F72" w:rsidRDefault="002B32D6" w:rsidP="00EF3662">
      <w:pPr>
        <w:jc w:val="center"/>
        <w:rPr>
          <w:rFonts w:ascii="GHEA Grapalat" w:hAnsi="GHEA Grapalat"/>
          <w:b/>
          <w:sz w:val="20"/>
          <w:lang w:val="es-ES"/>
        </w:rPr>
      </w:pPr>
      <w:r w:rsidRPr="005E1F72">
        <w:rPr>
          <w:rFonts w:ascii="GHEA Grapalat" w:hAnsi="GHEA Grapalat"/>
          <w:b/>
          <w:sz w:val="20"/>
          <w:lang w:val="es-ES"/>
        </w:rPr>
        <w:t xml:space="preserve">2. </w:t>
      </w:r>
      <w:r w:rsidRPr="005E1F72">
        <w:rPr>
          <w:rFonts w:ascii="GHEA Grapalat" w:hAnsi="GHEA Grapalat" w:cs="Sylfaen"/>
          <w:b/>
          <w:sz w:val="20"/>
        </w:rPr>
        <w:t>УЧАСТНИК</w:t>
      </w:r>
      <w:r w:rsidRPr="005E1F72">
        <w:rPr>
          <w:rFonts w:ascii="GHEA Grapalat" w:hAnsi="GHEA Grapalat"/>
          <w:b/>
          <w:sz w:val="20"/>
          <w:lang w:val="es-ES"/>
        </w:rPr>
        <w:t xml:space="preserve"> </w:t>
      </w:r>
      <w:r w:rsidRPr="005E1F72">
        <w:rPr>
          <w:rFonts w:ascii="GHEA Grapalat" w:hAnsi="GHEA Grapalat" w:cs="Sylfaen"/>
          <w:b/>
          <w:sz w:val="20"/>
        </w:rPr>
        <w:t>УЧАСТИЕ</w:t>
      </w:r>
      <w:r w:rsidRPr="005E1F72">
        <w:rPr>
          <w:rFonts w:ascii="GHEA Grapalat" w:hAnsi="GHEA Grapalat"/>
          <w:b/>
          <w:sz w:val="20"/>
          <w:lang w:val="es-ES"/>
        </w:rPr>
        <w:t xml:space="preserve"> </w:t>
      </w:r>
      <w:r w:rsidRPr="005E1F72">
        <w:rPr>
          <w:rFonts w:ascii="GHEA Grapalat" w:hAnsi="GHEA Grapalat" w:cs="Sylfaen"/>
          <w:b/>
          <w:sz w:val="20"/>
        </w:rPr>
        <w:t>ВЕРНО</w:t>
      </w:r>
      <w:r w:rsidRPr="005E1F72">
        <w:rPr>
          <w:rFonts w:ascii="GHEA Grapalat" w:hAnsi="GHEA Grapalat"/>
          <w:b/>
          <w:sz w:val="20"/>
          <w:lang w:val="es-ES"/>
        </w:rPr>
        <w:t xml:space="preserve"> КВАЛИФИКАЦИОННЫЕ </w:t>
      </w:r>
      <w:r w:rsidRPr="005E1F72">
        <w:rPr>
          <w:rFonts w:ascii="GHEA Grapalat" w:hAnsi="GHEA Grapalat" w:cs="Sylfaen"/>
          <w:b/>
          <w:sz w:val="20"/>
        </w:rPr>
        <w:t>ТРЕБОВАНИЯ</w:t>
      </w:r>
      <w:r w:rsidRPr="005E1F72">
        <w:rPr>
          <w:rFonts w:ascii="GHEA Grapalat" w:hAnsi="GHEA Grapalat"/>
          <w:b/>
          <w:sz w:val="20"/>
          <w:lang w:val="es-ES"/>
        </w:rPr>
        <w:t xml:space="preserve"> </w:t>
      </w:r>
      <w:r w:rsidRPr="005E1F72">
        <w:rPr>
          <w:rFonts w:ascii="GHEA Grapalat" w:hAnsi="GHEA Grapalat" w:cs="Sylfaen"/>
          <w:b/>
          <w:sz w:val="20"/>
        </w:rPr>
        <w:t xml:space="preserve">СТАНДАРТЫ </w:t>
      </w:r>
      <w:r w:rsidRPr="005E1F72">
        <w:rPr>
          <w:rFonts w:ascii="GHEA Grapalat" w:hAnsi="GHEA Grapalat"/>
          <w:b/>
          <w:sz w:val="20"/>
          <w:lang w:val="es-ES"/>
        </w:rPr>
        <w:t xml:space="preserve">И </w:t>
      </w:r>
      <w:r w:rsidRPr="005E1F72">
        <w:rPr>
          <w:rFonts w:ascii="GHEA Grapalat" w:hAnsi="GHEA Grapalat" w:cs="Sylfaen"/>
          <w:b/>
          <w:sz w:val="20"/>
        </w:rPr>
        <w:t>ИХ</w:t>
      </w:r>
      <w:r w:rsidRPr="005E1F72">
        <w:rPr>
          <w:rFonts w:ascii="GHEA Grapalat" w:hAnsi="GHEA Grapalat"/>
          <w:b/>
          <w:sz w:val="20"/>
          <w:lang w:val="es-ES"/>
        </w:rPr>
        <w:t xml:space="preserve"> </w:t>
      </w:r>
      <w:r w:rsidRPr="005E1F72">
        <w:rPr>
          <w:rFonts w:ascii="GHEA Grapalat" w:hAnsi="GHEA Grapalat" w:cs="Sylfaen"/>
          <w:b/>
          <w:sz w:val="20"/>
          <w:lang w:val="es-ES"/>
        </w:rPr>
        <w:t xml:space="preserve">С </w:t>
      </w:r>
      <w:r w:rsidRPr="005E1F72">
        <w:rPr>
          <w:rFonts w:ascii="GHEA Grapalat" w:hAnsi="GHEA Grapalat" w:cs="Sylfaen"/>
          <w:b/>
          <w:sz w:val="20"/>
        </w:rPr>
        <w:t>НАХАТМАН</w:t>
      </w:r>
      <w:r w:rsidRPr="005E1F72">
        <w:rPr>
          <w:rFonts w:ascii="GHEA Grapalat" w:hAnsi="GHEA Grapalat"/>
          <w:b/>
          <w:sz w:val="20"/>
          <w:lang w:val="es-ES"/>
        </w:rPr>
        <w:t xml:space="preserve"> </w:t>
      </w:r>
      <w:r w:rsidRPr="005E1F72">
        <w:rPr>
          <w:rFonts w:ascii="GHEA Grapalat" w:hAnsi="GHEA Grapalat" w:cs="Sylfaen"/>
          <w:b/>
          <w:sz w:val="20"/>
        </w:rPr>
        <w:t xml:space="preserve">Там был </w:t>
      </w:r>
      <w:r w:rsidRPr="005E1F72">
        <w:rPr>
          <w:rFonts w:ascii="GHEA Grapalat" w:hAnsi="GHEA Grapalat" w:cs="Sylfaen"/>
          <w:b/>
          <w:sz w:val="20"/>
          <w:lang w:val="es-ES"/>
        </w:rPr>
        <w:t>Г</w:t>
      </w:r>
      <w:r w:rsidRPr="005E1F72">
        <w:rPr>
          <w:rFonts w:ascii="GHEA Grapalat" w:hAnsi="GHEA Grapalat"/>
          <w:b/>
          <w:sz w:val="20"/>
          <w:lang w:val="es-ES"/>
        </w:rPr>
        <w:t xml:space="preserve"> </w:t>
      </w:r>
    </w:p>
    <w:p w:rsidR="00096865" w:rsidRPr="005E1F72" w:rsidRDefault="00096865" w:rsidP="00EF3662">
      <w:pPr>
        <w:ind w:firstLine="567"/>
        <w:jc w:val="both"/>
        <w:rPr>
          <w:rFonts w:ascii="GHEA Grapalat" w:hAnsi="GHEA Grapalat"/>
          <w:szCs w:val="22"/>
          <w:lang w:val="es-ES"/>
        </w:rPr>
      </w:pPr>
    </w:p>
    <w:p w:rsidR="00753E6E" w:rsidRPr="005E1F72" w:rsidRDefault="00096865" w:rsidP="00EF3662">
      <w:pPr>
        <w:ind w:firstLine="567"/>
        <w:jc w:val="both"/>
        <w:rPr>
          <w:rFonts w:ascii="GHEA Grapalat" w:hAnsi="GHEA Grapalat" w:cs="Arial Armenian"/>
          <w:sz w:val="20"/>
          <w:lang w:val="es-ES"/>
        </w:rPr>
      </w:pPr>
      <w:r w:rsidRPr="005E1F72">
        <w:rPr>
          <w:rFonts w:ascii="GHEA Grapalat" w:hAnsi="GHEA Grapalat" w:cs="Arial Armenian"/>
          <w:sz w:val="20"/>
          <w:lang w:val="es-ES"/>
        </w:rPr>
        <w:t xml:space="preserve">2.1 </w:t>
      </w:r>
      <w:r w:rsidR="00753E6E" w:rsidRPr="005E1F72">
        <w:rPr>
          <w:rFonts w:ascii="GHEA Grapalat" w:hAnsi="GHEA Grapalat" w:cs="Sylfaen"/>
          <w:sz w:val="20"/>
          <w:lang w:val="ru-RU"/>
        </w:rPr>
        <w:t xml:space="preserve">Для участия в данной </w:t>
      </w:r>
      <w:r w:rsidR="00753E6E" w:rsidRPr="005E1F72">
        <w:rPr>
          <w:rFonts w:ascii="GHEA Grapalat" w:hAnsi="GHEA Grapalat" w:cs="Arial Armenian"/>
          <w:sz w:val="20"/>
          <w:lang w:val="es-ES"/>
        </w:rPr>
        <w:t xml:space="preserve">процедуре </w:t>
      </w:r>
      <w:r w:rsidR="00753E6E" w:rsidRPr="005E1F72">
        <w:rPr>
          <w:rFonts w:ascii="GHEA Grapalat" w:hAnsi="GHEA Grapalat" w:cs="Sylfaen"/>
          <w:sz w:val="20"/>
          <w:lang w:val="ru-RU"/>
        </w:rPr>
        <w:t>верно</w:t>
      </w:r>
      <w:r w:rsidR="00753E6E" w:rsidRPr="005E1F72">
        <w:rPr>
          <w:rFonts w:ascii="GHEA Grapalat" w:hAnsi="GHEA Grapalat" w:cs="Arial Armenian"/>
          <w:sz w:val="20"/>
          <w:lang w:val="es-ES"/>
        </w:rPr>
        <w:t xml:space="preserve"> </w:t>
      </w:r>
      <w:r w:rsidR="00753E6E" w:rsidRPr="005E1F72">
        <w:rPr>
          <w:rFonts w:ascii="GHEA Grapalat" w:hAnsi="GHEA Grapalat" w:cs="Sylfaen"/>
          <w:sz w:val="20"/>
          <w:lang w:val="ru-RU"/>
        </w:rPr>
        <w:t>у них нет</w:t>
      </w:r>
      <w:r w:rsidR="00753E6E" w:rsidRPr="005E1F72">
        <w:rPr>
          <w:rFonts w:ascii="GHEA Grapalat" w:hAnsi="GHEA Grapalat" w:cs="Arial Armenian"/>
          <w:sz w:val="20"/>
          <w:lang w:val="es-ES"/>
        </w:rPr>
        <w:t xml:space="preserve"> </w:t>
      </w:r>
      <w:r w:rsidR="00753E6E" w:rsidRPr="005E1F72">
        <w:rPr>
          <w:rFonts w:ascii="GHEA Grapalat" w:hAnsi="GHEA Grapalat" w:cs="Sylfaen"/>
          <w:sz w:val="20"/>
          <w:lang w:val="ru-RU"/>
        </w:rPr>
        <w:t xml:space="preserve">лица </w:t>
      </w:r>
      <w:r w:rsidR="00753E6E" w:rsidRPr="005E1F72">
        <w:rPr>
          <w:rFonts w:ascii="GHEA Grapalat" w:hAnsi="GHEA Grapalat" w:cs="Sylfaen"/>
          <w:sz w:val="20"/>
          <w:lang w:val="es-ES"/>
        </w:rPr>
        <w:t>.</w:t>
      </w:r>
    </w:p>
    <w:p w:rsidR="00753E6E" w:rsidRPr="005E1F72" w:rsidRDefault="00753E6E" w:rsidP="00EF3662">
      <w:pPr>
        <w:ind w:firstLine="720"/>
        <w:jc w:val="both"/>
        <w:rPr>
          <w:rFonts w:ascii="GHEA Grapalat" w:hAnsi="GHEA Grapalat"/>
          <w:sz w:val="20"/>
          <w:szCs w:val="20"/>
          <w:lang w:val="es-ES"/>
        </w:rPr>
      </w:pPr>
      <w:r w:rsidRPr="005E1F72">
        <w:rPr>
          <w:rFonts w:ascii="GHEA Grapalat" w:hAnsi="GHEA Grapalat"/>
          <w:sz w:val="20"/>
          <w:szCs w:val="20"/>
          <w:lang w:val="es-ES"/>
        </w:rPr>
        <w:t xml:space="preserve">1) </w:t>
      </w:r>
      <w:r w:rsidRPr="005E1F72">
        <w:rPr>
          <w:rFonts w:ascii="GHEA Grapalat" w:hAnsi="GHEA Grapalat" w:cs="Sylfaen"/>
          <w:sz w:val="20"/>
          <w:szCs w:val="20"/>
        </w:rPr>
        <w:t>какие?</w:t>
      </w:r>
      <w:r w:rsidRPr="005E1F72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5E1F72">
        <w:rPr>
          <w:rFonts w:ascii="GHEA Grapalat" w:hAnsi="GHEA Grapalat" w:cs="Sylfaen"/>
          <w:sz w:val="20"/>
          <w:szCs w:val="20"/>
        </w:rPr>
        <w:t>приложение</w:t>
      </w:r>
      <w:r w:rsidRPr="005E1F72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5E1F72">
        <w:rPr>
          <w:rFonts w:ascii="GHEA Grapalat" w:hAnsi="GHEA Grapalat" w:cs="Sylfaen"/>
          <w:sz w:val="20"/>
          <w:szCs w:val="20"/>
        </w:rPr>
        <w:t>представить</w:t>
      </w:r>
      <w:r w:rsidRPr="005E1F72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5E1F72">
        <w:rPr>
          <w:rFonts w:ascii="GHEA Grapalat" w:hAnsi="GHEA Grapalat" w:cs="Sylfaen"/>
          <w:sz w:val="20"/>
          <w:szCs w:val="20"/>
        </w:rPr>
        <w:t>дня</w:t>
      </w:r>
      <w:r w:rsidRPr="005E1F72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5E1F72">
        <w:rPr>
          <w:rFonts w:ascii="GHEA Grapalat" w:hAnsi="GHEA Grapalat" w:cs="Sylfaen"/>
          <w:sz w:val="20"/>
          <w:szCs w:val="20"/>
        </w:rPr>
        <w:t>по состоянию на</w:t>
      </w:r>
      <w:r w:rsidRPr="005E1F72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5E1F72">
        <w:rPr>
          <w:rFonts w:ascii="GHEA Grapalat" w:hAnsi="GHEA Grapalat" w:cs="Sylfaen"/>
          <w:sz w:val="20"/>
          <w:szCs w:val="20"/>
        </w:rPr>
        <w:t>судебный</w:t>
      </w:r>
      <w:r w:rsidRPr="005E1F72">
        <w:rPr>
          <w:rFonts w:ascii="GHEA Grapalat" w:hAnsi="GHEA Grapalat"/>
          <w:sz w:val="20"/>
          <w:szCs w:val="20"/>
          <w:lang w:val="es-ES"/>
        </w:rPr>
        <w:t xml:space="preserve"> </w:t>
      </w:r>
      <w:r w:rsidRPr="005E1F72">
        <w:rPr>
          <w:rFonts w:ascii="GHEA Grapalat" w:hAnsi="GHEA Grapalat" w:cs="Sylfaen"/>
          <w:sz w:val="20"/>
          <w:szCs w:val="20"/>
        </w:rPr>
        <w:t>чтобы</w:t>
      </w:r>
      <w:r w:rsidRPr="005E1F72">
        <w:rPr>
          <w:rFonts w:ascii="GHEA Grapalat" w:hAnsi="GHEA Grapalat"/>
          <w:sz w:val="20"/>
          <w:szCs w:val="20"/>
          <w:lang w:val="es-ES"/>
        </w:rPr>
        <w:t xml:space="preserve"> </w:t>
      </w:r>
      <w:r w:rsidRPr="005E1F72">
        <w:rPr>
          <w:rFonts w:ascii="GHEA Grapalat" w:hAnsi="GHEA Grapalat" w:cs="Sylfaen"/>
          <w:sz w:val="20"/>
          <w:szCs w:val="20"/>
        </w:rPr>
        <w:t>признанный</w:t>
      </w:r>
      <w:r w:rsidRPr="005E1F72">
        <w:rPr>
          <w:rFonts w:ascii="GHEA Grapalat" w:hAnsi="GHEA Grapalat"/>
          <w:sz w:val="20"/>
          <w:szCs w:val="20"/>
          <w:lang w:val="es-ES"/>
        </w:rPr>
        <w:t xml:space="preserve"> </w:t>
      </w:r>
      <w:r w:rsidRPr="005E1F72">
        <w:rPr>
          <w:rFonts w:ascii="GHEA Grapalat" w:hAnsi="GHEA Grapalat" w:cs="Sylfaen"/>
          <w:sz w:val="20"/>
          <w:szCs w:val="20"/>
        </w:rPr>
        <w:t>являются</w:t>
      </w:r>
      <w:r w:rsidRPr="005E1F72">
        <w:rPr>
          <w:rFonts w:ascii="GHEA Grapalat" w:hAnsi="GHEA Grapalat"/>
          <w:sz w:val="20"/>
          <w:szCs w:val="20"/>
          <w:lang w:val="es-ES"/>
        </w:rPr>
        <w:t xml:space="preserve"> </w:t>
      </w:r>
      <w:r w:rsidRPr="005E1F72">
        <w:rPr>
          <w:rFonts w:ascii="GHEA Grapalat" w:hAnsi="GHEA Grapalat" w:cs="Sylfaen"/>
          <w:sz w:val="20"/>
          <w:szCs w:val="20"/>
        </w:rPr>
        <w:t xml:space="preserve">банкрот </w:t>
      </w:r>
      <w:r w:rsidRPr="005E1F72">
        <w:rPr>
          <w:rFonts w:ascii="GHEA Grapalat" w:hAnsi="GHEA Grapalat"/>
          <w:sz w:val="20"/>
          <w:szCs w:val="20"/>
          <w:lang w:val="es-ES"/>
        </w:rPr>
        <w:t>.</w:t>
      </w:r>
    </w:p>
    <w:p w:rsidR="00753E6E" w:rsidRPr="005E1F72" w:rsidRDefault="00753E6E" w:rsidP="00EF3662">
      <w:pPr>
        <w:ind w:firstLine="720"/>
        <w:jc w:val="both"/>
        <w:rPr>
          <w:rFonts w:ascii="GHEA Grapalat" w:hAnsi="GHEA Grapalat"/>
          <w:sz w:val="20"/>
          <w:szCs w:val="20"/>
          <w:lang w:val="es-ES"/>
        </w:rPr>
      </w:pPr>
      <w:r w:rsidRPr="005E1F72">
        <w:rPr>
          <w:rFonts w:ascii="GHEA Grapalat" w:hAnsi="GHEA Grapalat"/>
          <w:sz w:val="20"/>
          <w:szCs w:val="20"/>
          <w:lang w:val="es-ES"/>
        </w:rPr>
        <w:t xml:space="preserve">3) </w:t>
      </w:r>
      <w:r w:rsidRPr="005E1F72">
        <w:rPr>
          <w:rFonts w:ascii="GHEA Grapalat" w:hAnsi="GHEA Grapalat"/>
          <w:sz w:val="20"/>
          <w:szCs w:val="20"/>
        </w:rPr>
        <w:t>какие?</w:t>
      </w:r>
      <w:r w:rsidRPr="005E1F72">
        <w:rPr>
          <w:rFonts w:ascii="GHEA Grapalat" w:hAnsi="GHEA Grapalat"/>
          <w:sz w:val="20"/>
          <w:szCs w:val="20"/>
          <w:lang w:val="es-ES"/>
        </w:rPr>
        <w:t xml:space="preserve"> </w:t>
      </w:r>
      <w:r w:rsidRPr="005E1F72">
        <w:rPr>
          <w:rFonts w:ascii="GHEA Grapalat" w:hAnsi="GHEA Grapalat"/>
          <w:sz w:val="20"/>
          <w:szCs w:val="20"/>
        </w:rPr>
        <w:t>или</w:t>
      </w:r>
      <w:r w:rsidRPr="005E1F72">
        <w:rPr>
          <w:rFonts w:ascii="GHEA Grapalat" w:hAnsi="GHEA Grapalat"/>
          <w:sz w:val="20"/>
          <w:szCs w:val="20"/>
          <w:lang w:val="es-ES"/>
        </w:rPr>
        <w:t xml:space="preserve"> </w:t>
      </w:r>
      <w:r w:rsidRPr="005E1F72">
        <w:rPr>
          <w:rFonts w:ascii="GHEA Grapalat" w:hAnsi="GHEA Grapalat"/>
          <w:sz w:val="20"/>
          <w:szCs w:val="20"/>
        </w:rPr>
        <w:t>кому</w:t>
      </w:r>
      <w:r w:rsidRPr="005E1F72">
        <w:rPr>
          <w:rFonts w:ascii="GHEA Grapalat" w:hAnsi="GHEA Grapalat"/>
          <w:sz w:val="20"/>
          <w:szCs w:val="20"/>
          <w:lang w:val="es-ES"/>
        </w:rPr>
        <w:t xml:space="preserve"> </w:t>
      </w:r>
      <w:r w:rsidRPr="005E1F72">
        <w:rPr>
          <w:rFonts w:ascii="GHEA Grapalat" w:hAnsi="GHEA Grapalat" w:cs="Sylfaen"/>
          <w:sz w:val="20"/>
          <w:szCs w:val="20"/>
        </w:rPr>
        <w:t>исполнительный</w:t>
      </w:r>
      <w:r w:rsidRPr="005E1F72">
        <w:rPr>
          <w:rFonts w:ascii="GHEA Grapalat" w:hAnsi="GHEA Grapalat"/>
          <w:sz w:val="20"/>
          <w:szCs w:val="20"/>
          <w:lang w:val="es-ES"/>
        </w:rPr>
        <w:t xml:space="preserve"> </w:t>
      </w:r>
      <w:r w:rsidRPr="005E1F72">
        <w:rPr>
          <w:rFonts w:ascii="GHEA Grapalat" w:hAnsi="GHEA Grapalat" w:cs="Sylfaen"/>
          <w:sz w:val="20"/>
          <w:szCs w:val="20"/>
        </w:rPr>
        <w:t>тела</w:t>
      </w:r>
      <w:r w:rsidRPr="005E1F72">
        <w:rPr>
          <w:rFonts w:ascii="GHEA Grapalat" w:hAnsi="GHEA Grapalat"/>
          <w:sz w:val="20"/>
          <w:szCs w:val="20"/>
          <w:lang w:val="es-ES"/>
        </w:rPr>
        <w:t xml:space="preserve"> </w:t>
      </w:r>
      <w:r w:rsidRPr="005E1F72">
        <w:rPr>
          <w:rFonts w:ascii="GHEA Grapalat" w:hAnsi="GHEA Grapalat" w:cs="Sylfaen"/>
          <w:sz w:val="20"/>
          <w:szCs w:val="20"/>
        </w:rPr>
        <w:t>представитель</w:t>
      </w:r>
      <w:r w:rsidRPr="005E1F72">
        <w:rPr>
          <w:rFonts w:ascii="GHEA Grapalat" w:hAnsi="GHEA Grapalat"/>
          <w:sz w:val="20"/>
          <w:szCs w:val="20"/>
          <w:lang w:val="es-ES"/>
        </w:rPr>
        <w:t xml:space="preserve"> </w:t>
      </w:r>
      <w:r w:rsidRPr="005E1F72">
        <w:rPr>
          <w:rFonts w:ascii="GHEA Grapalat" w:hAnsi="GHEA Grapalat" w:cs="Sylfaen"/>
          <w:sz w:val="20"/>
          <w:szCs w:val="20"/>
        </w:rPr>
        <w:t>приложение</w:t>
      </w:r>
      <w:r w:rsidRPr="005E1F72">
        <w:rPr>
          <w:rFonts w:ascii="GHEA Grapalat" w:hAnsi="GHEA Grapalat"/>
          <w:sz w:val="20"/>
          <w:szCs w:val="20"/>
          <w:lang w:val="es-ES"/>
        </w:rPr>
        <w:t xml:space="preserve"> </w:t>
      </w:r>
      <w:r w:rsidRPr="005E1F72">
        <w:rPr>
          <w:rFonts w:ascii="GHEA Grapalat" w:hAnsi="GHEA Grapalat" w:cs="Sylfaen"/>
          <w:sz w:val="20"/>
          <w:szCs w:val="20"/>
        </w:rPr>
        <w:t>представить</w:t>
      </w:r>
      <w:r w:rsidRPr="005E1F72">
        <w:rPr>
          <w:rFonts w:ascii="GHEA Grapalat" w:hAnsi="GHEA Grapalat"/>
          <w:sz w:val="20"/>
          <w:szCs w:val="20"/>
          <w:lang w:val="es-ES"/>
        </w:rPr>
        <w:t xml:space="preserve"> </w:t>
      </w:r>
      <w:r w:rsidRPr="005E1F72">
        <w:rPr>
          <w:rFonts w:ascii="GHEA Grapalat" w:hAnsi="GHEA Grapalat" w:cs="Sylfaen"/>
          <w:sz w:val="20"/>
          <w:szCs w:val="20"/>
        </w:rPr>
        <w:t>в день</w:t>
      </w:r>
      <w:r w:rsidRPr="005E1F72">
        <w:rPr>
          <w:rFonts w:ascii="GHEA Grapalat" w:hAnsi="GHEA Grapalat"/>
          <w:sz w:val="20"/>
          <w:szCs w:val="20"/>
          <w:lang w:val="es-ES"/>
        </w:rPr>
        <w:t xml:space="preserve"> </w:t>
      </w:r>
      <w:r w:rsidRPr="005E1F72">
        <w:rPr>
          <w:rFonts w:ascii="GHEA Grapalat" w:hAnsi="GHEA Grapalat" w:cs="Sylfaen"/>
          <w:sz w:val="20"/>
          <w:szCs w:val="20"/>
        </w:rPr>
        <w:t>предшествующий</w:t>
      </w:r>
      <w:r w:rsidRPr="005E1F72">
        <w:rPr>
          <w:rFonts w:ascii="GHEA Grapalat" w:hAnsi="GHEA Grapalat"/>
          <w:sz w:val="20"/>
          <w:szCs w:val="20"/>
          <w:lang w:val="es-ES"/>
        </w:rPr>
        <w:t xml:space="preserve"> </w:t>
      </w:r>
      <w:r w:rsidR="00775CD1">
        <w:rPr>
          <w:rFonts w:ascii="GHEA Grapalat" w:hAnsi="GHEA Grapalat" w:cs="Sylfaen"/>
          <w:sz w:val="20"/>
          <w:szCs w:val="20"/>
          <w:lang w:val="hy-AM"/>
        </w:rPr>
        <w:t xml:space="preserve">пять </w:t>
      </w:r>
      <w:r w:rsidRPr="005E1F72">
        <w:rPr>
          <w:rFonts w:ascii="GHEA Grapalat" w:hAnsi="GHEA Grapalat" w:cs="Sylfaen"/>
          <w:sz w:val="20"/>
          <w:szCs w:val="20"/>
        </w:rPr>
        <w:t>лет</w:t>
      </w:r>
      <w:r w:rsidRPr="005E1F72">
        <w:rPr>
          <w:rFonts w:ascii="GHEA Grapalat" w:hAnsi="GHEA Grapalat"/>
          <w:sz w:val="20"/>
          <w:szCs w:val="20"/>
          <w:lang w:val="es-ES"/>
        </w:rPr>
        <w:t xml:space="preserve"> </w:t>
      </w:r>
      <w:r w:rsidRPr="005E1F72">
        <w:rPr>
          <w:rFonts w:ascii="GHEA Grapalat" w:hAnsi="GHEA Grapalat" w:cs="Sylfaen"/>
          <w:sz w:val="20"/>
          <w:szCs w:val="20"/>
        </w:rPr>
        <w:t>в течение</w:t>
      </w:r>
      <w:r w:rsidRPr="005E1F72">
        <w:rPr>
          <w:rFonts w:ascii="GHEA Grapalat" w:hAnsi="GHEA Grapalat"/>
          <w:sz w:val="20"/>
          <w:szCs w:val="20"/>
          <w:lang w:val="es-ES"/>
        </w:rPr>
        <w:t xml:space="preserve"> </w:t>
      </w:r>
      <w:r w:rsidRPr="005E1F72">
        <w:rPr>
          <w:rFonts w:ascii="GHEA Grapalat" w:hAnsi="GHEA Grapalat" w:cs="Sylfaen"/>
          <w:sz w:val="20"/>
          <w:szCs w:val="20"/>
        </w:rPr>
        <w:t>осужден</w:t>
      </w:r>
      <w:r w:rsidRPr="005E1F72">
        <w:rPr>
          <w:rFonts w:ascii="GHEA Grapalat" w:hAnsi="GHEA Grapalat"/>
          <w:sz w:val="20"/>
          <w:szCs w:val="20"/>
          <w:lang w:val="es-ES"/>
        </w:rPr>
        <w:t xml:space="preserve"> </w:t>
      </w:r>
      <w:r w:rsidRPr="005E1F72">
        <w:rPr>
          <w:rFonts w:ascii="GHEA Grapalat" w:hAnsi="GHEA Grapalat" w:cs="Sylfaen"/>
          <w:sz w:val="20"/>
          <w:szCs w:val="20"/>
        </w:rPr>
        <w:t>является</w:t>
      </w:r>
      <w:r w:rsidRPr="005E1F72">
        <w:rPr>
          <w:rFonts w:ascii="GHEA Grapalat" w:hAnsi="GHEA Grapalat"/>
          <w:sz w:val="20"/>
          <w:szCs w:val="20"/>
          <w:lang w:val="es-ES"/>
        </w:rPr>
        <w:t xml:space="preserve"> </w:t>
      </w:r>
      <w:r w:rsidRPr="005E1F72">
        <w:rPr>
          <w:rFonts w:ascii="GHEA Grapalat" w:hAnsi="GHEA Grapalat" w:cs="Sylfaen"/>
          <w:sz w:val="20"/>
          <w:szCs w:val="20"/>
        </w:rPr>
        <w:t>был</w:t>
      </w:r>
      <w:r w:rsidRPr="005E1F72">
        <w:rPr>
          <w:rFonts w:ascii="GHEA Grapalat" w:hAnsi="GHEA Grapalat"/>
          <w:sz w:val="20"/>
          <w:szCs w:val="20"/>
          <w:lang w:val="es-ES"/>
        </w:rPr>
        <w:t xml:space="preserve"> </w:t>
      </w:r>
      <w:r w:rsidRPr="005E1F72">
        <w:rPr>
          <w:rFonts w:ascii="GHEA Grapalat" w:hAnsi="GHEA Grapalat"/>
          <w:sz w:val="20"/>
          <w:szCs w:val="20"/>
        </w:rPr>
        <w:t>терроризма</w:t>
      </w:r>
      <w:r w:rsidRPr="005E1F72">
        <w:rPr>
          <w:rFonts w:ascii="GHEA Grapalat" w:hAnsi="GHEA Grapalat"/>
          <w:sz w:val="20"/>
          <w:szCs w:val="20"/>
          <w:lang w:val="es-ES"/>
        </w:rPr>
        <w:t xml:space="preserve"> </w:t>
      </w:r>
      <w:r w:rsidRPr="005E1F72">
        <w:rPr>
          <w:rFonts w:ascii="GHEA Grapalat" w:hAnsi="GHEA Grapalat"/>
          <w:sz w:val="20"/>
          <w:szCs w:val="20"/>
        </w:rPr>
        <w:t xml:space="preserve">финансирование </w:t>
      </w:r>
      <w:r w:rsidRPr="005E1F72">
        <w:rPr>
          <w:rFonts w:ascii="GHEA Grapalat" w:hAnsi="GHEA Grapalat"/>
          <w:sz w:val="20"/>
          <w:szCs w:val="20"/>
          <w:lang w:val="es-ES"/>
        </w:rPr>
        <w:t xml:space="preserve">, </w:t>
      </w:r>
      <w:r w:rsidRPr="005E1F72">
        <w:rPr>
          <w:rFonts w:ascii="GHEA Grapalat" w:hAnsi="GHEA Grapalat"/>
          <w:sz w:val="20"/>
          <w:szCs w:val="20"/>
        </w:rPr>
        <w:t>ребенок</w:t>
      </w:r>
      <w:r w:rsidRPr="005E1F72">
        <w:rPr>
          <w:rFonts w:ascii="GHEA Grapalat" w:hAnsi="GHEA Grapalat"/>
          <w:sz w:val="20"/>
          <w:szCs w:val="20"/>
          <w:lang w:val="es-ES"/>
        </w:rPr>
        <w:t xml:space="preserve"> </w:t>
      </w:r>
      <w:r w:rsidRPr="005E1F72">
        <w:rPr>
          <w:rFonts w:ascii="GHEA Grapalat" w:hAnsi="GHEA Grapalat"/>
          <w:sz w:val="20"/>
          <w:szCs w:val="20"/>
        </w:rPr>
        <w:t>операция</w:t>
      </w:r>
      <w:r w:rsidRPr="005E1F72">
        <w:rPr>
          <w:rFonts w:ascii="GHEA Grapalat" w:hAnsi="GHEA Grapalat"/>
          <w:sz w:val="20"/>
          <w:szCs w:val="20"/>
          <w:lang w:val="es-ES"/>
        </w:rPr>
        <w:t xml:space="preserve"> </w:t>
      </w:r>
      <w:r w:rsidRPr="005E1F72">
        <w:rPr>
          <w:rFonts w:ascii="GHEA Grapalat" w:hAnsi="GHEA Grapalat"/>
          <w:sz w:val="20"/>
          <w:szCs w:val="20"/>
        </w:rPr>
        <w:t>или</w:t>
      </w:r>
      <w:r w:rsidRPr="005E1F72">
        <w:rPr>
          <w:rFonts w:ascii="GHEA Grapalat" w:hAnsi="GHEA Grapalat"/>
          <w:sz w:val="20"/>
          <w:szCs w:val="20"/>
          <w:lang w:val="es-ES"/>
        </w:rPr>
        <w:t xml:space="preserve"> </w:t>
      </w:r>
      <w:r w:rsidRPr="005E1F72">
        <w:rPr>
          <w:rFonts w:ascii="GHEA Grapalat" w:hAnsi="GHEA Grapalat"/>
          <w:sz w:val="20"/>
          <w:szCs w:val="20"/>
        </w:rPr>
        <w:t>человек</w:t>
      </w:r>
      <w:r w:rsidRPr="005E1F72">
        <w:rPr>
          <w:rFonts w:ascii="GHEA Grapalat" w:hAnsi="GHEA Grapalat"/>
          <w:sz w:val="20"/>
          <w:szCs w:val="20"/>
          <w:lang w:val="es-ES"/>
        </w:rPr>
        <w:t xml:space="preserve"> </w:t>
      </w:r>
      <w:r w:rsidRPr="005E1F72">
        <w:rPr>
          <w:rFonts w:ascii="GHEA Grapalat" w:hAnsi="GHEA Grapalat"/>
          <w:sz w:val="20"/>
          <w:szCs w:val="20"/>
        </w:rPr>
        <w:t>торговля людьми</w:t>
      </w:r>
      <w:r w:rsidRPr="005E1F72">
        <w:rPr>
          <w:rFonts w:ascii="GHEA Grapalat" w:hAnsi="GHEA Grapalat"/>
          <w:sz w:val="20"/>
          <w:szCs w:val="20"/>
          <w:lang w:val="es-ES"/>
        </w:rPr>
        <w:t xml:space="preserve"> </w:t>
      </w:r>
      <w:r w:rsidRPr="005E1F72">
        <w:rPr>
          <w:rFonts w:ascii="GHEA Grapalat" w:hAnsi="GHEA Grapalat"/>
          <w:sz w:val="20"/>
          <w:szCs w:val="20"/>
        </w:rPr>
        <w:t>включая</w:t>
      </w:r>
      <w:r w:rsidRPr="005E1F72">
        <w:rPr>
          <w:rFonts w:ascii="GHEA Grapalat" w:hAnsi="GHEA Grapalat"/>
          <w:sz w:val="20"/>
          <w:szCs w:val="20"/>
          <w:lang w:val="es-ES"/>
        </w:rPr>
        <w:t xml:space="preserve"> </w:t>
      </w:r>
      <w:r w:rsidRPr="005E1F72">
        <w:rPr>
          <w:rFonts w:ascii="GHEA Grapalat" w:hAnsi="GHEA Grapalat"/>
          <w:sz w:val="20"/>
          <w:szCs w:val="20"/>
        </w:rPr>
        <w:t xml:space="preserve">преступление </w:t>
      </w:r>
      <w:r w:rsidRPr="005E1F72">
        <w:rPr>
          <w:rFonts w:ascii="GHEA Grapalat" w:hAnsi="GHEA Grapalat"/>
          <w:sz w:val="20"/>
          <w:szCs w:val="20"/>
          <w:lang w:val="es-ES"/>
        </w:rPr>
        <w:t xml:space="preserve">, </w:t>
      </w:r>
      <w:r w:rsidRPr="005E1F72">
        <w:rPr>
          <w:rFonts w:ascii="GHEA Grapalat" w:hAnsi="GHEA Grapalat" w:cs="Sylfaen"/>
          <w:sz w:val="20"/>
          <w:szCs w:val="20"/>
        </w:rPr>
        <w:t>преступник</w:t>
      </w:r>
      <w:r w:rsidRPr="005E1F72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5E1F72">
        <w:rPr>
          <w:rFonts w:ascii="GHEA Grapalat" w:hAnsi="GHEA Grapalat" w:cs="Sylfaen"/>
          <w:sz w:val="20"/>
          <w:szCs w:val="20"/>
        </w:rPr>
        <w:t>сотрудничество</w:t>
      </w:r>
      <w:r w:rsidRPr="005E1F72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5E1F72">
        <w:rPr>
          <w:rFonts w:ascii="GHEA Grapalat" w:hAnsi="GHEA Grapalat" w:cs="Sylfaen"/>
          <w:sz w:val="20"/>
          <w:szCs w:val="20"/>
        </w:rPr>
        <w:t>создать</w:t>
      </w:r>
      <w:r w:rsidRPr="005E1F72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5E1F72">
        <w:rPr>
          <w:rFonts w:ascii="GHEA Grapalat" w:hAnsi="GHEA Grapalat" w:cs="Sylfaen"/>
          <w:sz w:val="20"/>
          <w:szCs w:val="20"/>
        </w:rPr>
        <w:t>или</w:t>
      </w:r>
      <w:r w:rsidRPr="005E1F72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5E1F72">
        <w:rPr>
          <w:rFonts w:ascii="GHEA Grapalat" w:hAnsi="GHEA Grapalat" w:cs="Sylfaen"/>
          <w:sz w:val="20"/>
          <w:szCs w:val="20"/>
        </w:rPr>
        <w:t>к этому</w:t>
      </w:r>
      <w:r w:rsidRPr="005E1F72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5E1F72">
        <w:rPr>
          <w:rFonts w:ascii="GHEA Grapalat" w:hAnsi="GHEA Grapalat" w:cs="Sylfaen"/>
          <w:sz w:val="20"/>
          <w:szCs w:val="20"/>
        </w:rPr>
        <w:t xml:space="preserve">участвовать </w:t>
      </w:r>
      <w:r w:rsidRPr="005E1F72">
        <w:rPr>
          <w:rFonts w:ascii="GHEA Grapalat" w:hAnsi="GHEA Grapalat" w:cs="Sylfaen"/>
          <w:sz w:val="20"/>
          <w:szCs w:val="20"/>
          <w:lang w:val="es-ES"/>
        </w:rPr>
        <w:t xml:space="preserve">, </w:t>
      </w:r>
      <w:r w:rsidRPr="005E1F72">
        <w:rPr>
          <w:rFonts w:ascii="GHEA Grapalat" w:hAnsi="GHEA Grapalat" w:cs="Sylfaen"/>
          <w:sz w:val="20"/>
          <w:szCs w:val="20"/>
        </w:rPr>
        <w:t>давать взятку</w:t>
      </w:r>
      <w:r w:rsidRPr="005E1F72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5E1F72">
        <w:rPr>
          <w:rFonts w:ascii="GHEA Grapalat" w:hAnsi="GHEA Grapalat" w:cs="Sylfaen"/>
          <w:sz w:val="20"/>
          <w:szCs w:val="20"/>
        </w:rPr>
        <w:t xml:space="preserve">получить </w:t>
      </w:r>
      <w:r w:rsidRPr="005E1F72">
        <w:rPr>
          <w:rFonts w:ascii="GHEA Grapalat" w:hAnsi="GHEA Grapalat"/>
          <w:sz w:val="20"/>
          <w:szCs w:val="20"/>
          <w:lang w:val="es-ES"/>
        </w:rPr>
        <w:t>взятку</w:t>
      </w:r>
      <w:r w:rsidRPr="005E1F72">
        <w:rPr>
          <w:rFonts w:ascii="GHEA Grapalat" w:hAnsi="GHEA Grapalat"/>
          <w:sz w:val="20"/>
          <w:szCs w:val="20"/>
        </w:rPr>
        <w:t>​</w:t>
      </w:r>
      <w:r w:rsidRPr="005E1F72">
        <w:rPr>
          <w:rFonts w:ascii="GHEA Grapalat" w:hAnsi="GHEA Grapalat"/>
          <w:sz w:val="20"/>
          <w:szCs w:val="20"/>
          <w:lang w:val="es-ES"/>
        </w:rPr>
        <w:t xml:space="preserve"> </w:t>
      </w:r>
      <w:r w:rsidRPr="005E1F72">
        <w:rPr>
          <w:rFonts w:ascii="GHEA Grapalat" w:hAnsi="GHEA Grapalat"/>
          <w:sz w:val="20"/>
          <w:szCs w:val="20"/>
        </w:rPr>
        <w:t>дать</w:t>
      </w:r>
      <w:r w:rsidRPr="005E1F72">
        <w:rPr>
          <w:rFonts w:ascii="GHEA Grapalat" w:hAnsi="GHEA Grapalat"/>
          <w:sz w:val="20"/>
          <w:szCs w:val="20"/>
          <w:lang w:val="es-ES"/>
        </w:rPr>
        <w:t xml:space="preserve"> </w:t>
      </w:r>
      <w:r w:rsidRPr="005E1F72">
        <w:rPr>
          <w:rFonts w:ascii="GHEA Grapalat" w:hAnsi="GHEA Grapalat"/>
          <w:sz w:val="20"/>
          <w:szCs w:val="20"/>
        </w:rPr>
        <w:t>или</w:t>
      </w:r>
      <w:r w:rsidRPr="005E1F72">
        <w:rPr>
          <w:rFonts w:ascii="GHEA Grapalat" w:hAnsi="GHEA Grapalat"/>
          <w:sz w:val="20"/>
          <w:szCs w:val="20"/>
          <w:lang w:val="es-ES"/>
        </w:rPr>
        <w:t xml:space="preserve"> </w:t>
      </w:r>
      <w:r w:rsidRPr="005E1F72">
        <w:rPr>
          <w:rFonts w:ascii="GHEA Grapalat" w:hAnsi="GHEA Grapalat"/>
          <w:sz w:val="20"/>
          <w:szCs w:val="20"/>
        </w:rPr>
        <w:t>взяточничества</w:t>
      </w:r>
      <w:r w:rsidRPr="005E1F72">
        <w:rPr>
          <w:rFonts w:ascii="GHEA Grapalat" w:hAnsi="GHEA Grapalat"/>
          <w:sz w:val="20"/>
          <w:szCs w:val="20"/>
          <w:lang w:val="es-ES"/>
        </w:rPr>
        <w:t xml:space="preserve"> </w:t>
      </w:r>
      <w:r w:rsidRPr="005E1F72">
        <w:rPr>
          <w:rFonts w:ascii="GHEA Grapalat" w:hAnsi="GHEA Grapalat"/>
          <w:sz w:val="20"/>
          <w:szCs w:val="20"/>
        </w:rPr>
        <w:t>посредничество</w:t>
      </w:r>
      <w:r w:rsidRPr="005E1F72">
        <w:rPr>
          <w:rFonts w:ascii="GHEA Grapalat" w:hAnsi="GHEA Grapalat"/>
          <w:sz w:val="20"/>
          <w:szCs w:val="20"/>
          <w:lang w:val="es-ES"/>
        </w:rPr>
        <w:t xml:space="preserve"> </w:t>
      </w:r>
      <w:r w:rsidRPr="005E1F72">
        <w:rPr>
          <w:rFonts w:ascii="GHEA Grapalat" w:hAnsi="GHEA Grapalat"/>
          <w:sz w:val="20"/>
          <w:szCs w:val="20"/>
        </w:rPr>
        <w:t>и:</w:t>
      </w:r>
      <w:r w:rsidRPr="005E1F72">
        <w:rPr>
          <w:rFonts w:ascii="GHEA Grapalat" w:hAnsi="GHEA Grapalat"/>
          <w:sz w:val="20"/>
          <w:szCs w:val="20"/>
          <w:lang w:val="es-ES"/>
        </w:rPr>
        <w:t xml:space="preserve"> </w:t>
      </w:r>
      <w:r w:rsidRPr="005E1F72">
        <w:rPr>
          <w:rFonts w:ascii="GHEA Grapalat" w:hAnsi="GHEA Grapalat"/>
          <w:sz w:val="20"/>
          <w:szCs w:val="20"/>
        </w:rPr>
        <w:t>по закону</w:t>
      </w:r>
      <w:r w:rsidRPr="005E1F72">
        <w:rPr>
          <w:rFonts w:ascii="GHEA Grapalat" w:hAnsi="GHEA Grapalat"/>
          <w:sz w:val="20"/>
          <w:szCs w:val="20"/>
          <w:lang w:val="es-ES"/>
        </w:rPr>
        <w:t xml:space="preserve"> </w:t>
      </w:r>
      <w:r w:rsidRPr="005E1F72">
        <w:rPr>
          <w:rFonts w:ascii="GHEA Grapalat" w:hAnsi="GHEA Grapalat"/>
          <w:sz w:val="20"/>
          <w:szCs w:val="20"/>
        </w:rPr>
        <w:t>запланировано</w:t>
      </w:r>
      <w:r w:rsidRPr="005E1F72">
        <w:rPr>
          <w:rFonts w:ascii="GHEA Grapalat" w:hAnsi="GHEA Grapalat"/>
          <w:sz w:val="20"/>
          <w:szCs w:val="20"/>
          <w:lang w:val="es-ES"/>
        </w:rPr>
        <w:t xml:space="preserve"> </w:t>
      </w:r>
      <w:r w:rsidRPr="005E1F72">
        <w:rPr>
          <w:rFonts w:ascii="GHEA Grapalat" w:hAnsi="GHEA Grapalat"/>
          <w:sz w:val="20"/>
          <w:szCs w:val="20"/>
        </w:rPr>
        <w:t>экономический</w:t>
      </w:r>
      <w:r w:rsidRPr="005E1F72">
        <w:rPr>
          <w:rFonts w:ascii="GHEA Grapalat" w:hAnsi="GHEA Grapalat"/>
          <w:sz w:val="20"/>
          <w:szCs w:val="20"/>
          <w:lang w:val="es-ES"/>
        </w:rPr>
        <w:t xml:space="preserve"> </w:t>
      </w:r>
      <w:r w:rsidRPr="005E1F72">
        <w:rPr>
          <w:rFonts w:ascii="GHEA Grapalat" w:hAnsi="GHEA Grapalat"/>
          <w:sz w:val="20"/>
          <w:szCs w:val="20"/>
        </w:rPr>
        <w:t>активность</w:t>
      </w:r>
      <w:r w:rsidRPr="005E1F72">
        <w:rPr>
          <w:rFonts w:ascii="GHEA Grapalat" w:hAnsi="GHEA Grapalat"/>
          <w:sz w:val="20"/>
          <w:szCs w:val="20"/>
          <w:lang w:val="es-ES"/>
        </w:rPr>
        <w:t xml:space="preserve"> </w:t>
      </w:r>
      <w:r w:rsidRPr="005E1F72">
        <w:rPr>
          <w:rFonts w:ascii="GHEA Grapalat" w:hAnsi="GHEA Grapalat"/>
          <w:sz w:val="20"/>
          <w:szCs w:val="20"/>
        </w:rPr>
        <w:t>против</w:t>
      </w:r>
      <w:r w:rsidRPr="005E1F72">
        <w:rPr>
          <w:rFonts w:ascii="GHEA Grapalat" w:hAnsi="GHEA Grapalat"/>
          <w:sz w:val="20"/>
          <w:szCs w:val="20"/>
          <w:lang w:val="es-ES"/>
        </w:rPr>
        <w:t xml:space="preserve"> </w:t>
      </w:r>
      <w:r w:rsidRPr="005E1F72">
        <w:rPr>
          <w:rFonts w:ascii="GHEA Grapalat" w:hAnsi="GHEA Grapalat"/>
          <w:sz w:val="20"/>
          <w:szCs w:val="20"/>
        </w:rPr>
        <w:t>направленный</w:t>
      </w:r>
      <w:r w:rsidRPr="005E1F72">
        <w:rPr>
          <w:rFonts w:ascii="GHEA Grapalat" w:hAnsi="GHEA Grapalat"/>
          <w:sz w:val="20"/>
          <w:szCs w:val="20"/>
          <w:lang w:val="es-ES"/>
        </w:rPr>
        <w:t xml:space="preserve"> </w:t>
      </w:r>
      <w:r w:rsidRPr="005E1F72">
        <w:rPr>
          <w:rFonts w:ascii="GHEA Grapalat" w:hAnsi="GHEA Grapalat"/>
          <w:sz w:val="20"/>
          <w:szCs w:val="20"/>
        </w:rPr>
        <w:t>преступления</w:t>
      </w:r>
      <w:r w:rsidRPr="005E1F72">
        <w:rPr>
          <w:rFonts w:ascii="GHEA Grapalat" w:hAnsi="GHEA Grapalat"/>
          <w:sz w:val="20"/>
          <w:szCs w:val="20"/>
          <w:lang w:val="es-ES"/>
        </w:rPr>
        <w:t xml:space="preserve"> </w:t>
      </w:r>
      <w:r w:rsidRPr="005E1F72">
        <w:rPr>
          <w:rFonts w:ascii="GHEA Grapalat" w:hAnsi="GHEA Grapalat"/>
          <w:sz w:val="20"/>
          <w:szCs w:val="20"/>
        </w:rPr>
        <w:t>для</w:t>
      </w:r>
      <w:r w:rsidRPr="005E1F72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5E1F72">
        <w:rPr>
          <w:rFonts w:ascii="GHEA Grapalat" w:hAnsi="GHEA Grapalat" w:cs="Sylfaen"/>
          <w:sz w:val="20"/>
          <w:szCs w:val="20"/>
        </w:rPr>
        <w:t>кроме</w:t>
      </w:r>
      <w:r w:rsidRPr="005E1F72">
        <w:rPr>
          <w:rFonts w:ascii="GHEA Grapalat" w:hAnsi="GHEA Grapalat"/>
          <w:sz w:val="20"/>
          <w:szCs w:val="20"/>
          <w:lang w:val="es-ES"/>
        </w:rPr>
        <w:t xml:space="preserve"> </w:t>
      </w:r>
      <w:r w:rsidRPr="005E1F72">
        <w:rPr>
          <w:rFonts w:ascii="GHEA Grapalat" w:hAnsi="GHEA Grapalat" w:cs="Sylfaen"/>
          <w:sz w:val="20"/>
          <w:szCs w:val="20"/>
        </w:rPr>
        <w:t>это</w:t>
      </w:r>
      <w:r w:rsidRPr="005E1F72">
        <w:rPr>
          <w:rFonts w:ascii="GHEA Grapalat" w:hAnsi="GHEA Grapalat"/>
          <w:sz w:val="20"/>
          <w:szCs w:val="20"/>
          <w:lang w:val="es-ES"/>
        </w:rPr>
        <w:t xml:space="preserve"> </w:t>
      </w:r>
      <w:r w:rsidRPr="005E1F72">
        <w:rPr>
          <w:rFonts w:ascii="GHEA Grapalat" w:hAnsi="GHEA Grapalat" w:cs="Sylfaen"/>
          <w:sz w:val="20"/>
          <w:szCs w:val="20"/>
        </w:rPr>
        <w:t xml:space="preserve">случаи </w:t>
      </w:r>
      <w:r w:rsidRPr="005E1F72">
        <w:rPr>
          <w:rFonts w:ascii="GHEA Grapalat" w:hAnsi="GHEA Grapalat"/>
          <w:sz w:val="20"/>
          <w:szCs w:val="20"/>
          <w:lang w:val="es-ES"/>
        </w:rPr>
        <w:t xml:space="preserve">, когда </w:t>
      </w:r>
      <w:r w:rsidRPr="005E1F72">
        <w:rPr>
          <w:rFonts w:ascii="GHEA Grapalat" w:hAnsi="GHEA Grapalat" w:cs="Sylfaen"/>
          <w:sz w:val="20"/>
          <w:szCs w:val="20"/>
        </w:rPr>
        <w:t>убеждение</w:t>
      </w:r>
      <w:r w:rsidRPr="005E1F72">
        <w:rPr>
          <w:rFonts w:ascii="GHEA Grapalat" w:hAnsi="GHEA Grapalat"/>
          <w:sz w:val="20"/>
          <w:szCs w:val="20"/>
          <w:lang w:val="es-ES"/>
        </w:rPr>
        <w:t xml:space="preserve"> </w:t>
      </w:r>
      <w:r w:rsidRPr="005E1F72">
        <w:rPr>
          <w:rFonts w:ascii="GHEA Grapalat" w:hAnsi="GHEA Grapalat" w:cs="Sylfaen"/>
          <w:sz w:val="20"/>
          <w:szCs w:val="20"/>
        </w:rPr>
        <w:t>по закону</w:t>
      </w:r>
      <w:r w:rsidRPr="005E1F72">
        <w:rPr>
          <w:rFonts w:ascii="GHEA Grapalat" w:hAnsi="GHEA Grapalat"/>
          <w:sz w:val="20"/>
          <w:szCs w:val="20"/>
          <w:lang w:val="es-ES"/>
        </w:rPr>
        <w:t xml:space="preserve"> </w:t>
      </w:r>
      <w:r w:rsidRPr="005E1F72">
        <w:rPr>
          <w:rFonts w:ascii="GHEA Grapalat" w:hAnsi="GHEA Grapalat" w:cs="Sylfaen"/>
          <w:sz w:val="20"/>
          <w:szCs w:val="20"/>
        </w:rPr>
        <w:t>определенный</w:t>
      </w:r>
      <w:r w:rsidRPr="005E1F72">
        <w:rPr>
          <w:rFonts w:ascii="GHEA Grapalat" w:hAnsi="GHEA Grapalat"/>
          <w:sz w:val="20"/>
          <w:szCs w:val="20"/>
          <w:lang w:val="es-ES"/>
        </w:rPr>
        <w:t xml:space="preserve"> </w:t>
      </w:r>
      <w:r w:rsidRPr="005E1F72">
        <w:rPr>
          <w:rFonts w:ascii="GHEA Grapalat" w:hAnsi="GHEA Grapalat" w:cs="Sylfaen"/>
          <w:sz w:val="20"/>
          <w:szCs w:val="20"/>
        </w:rPr>
        <w:t>чтобы</w:t>
      </w:r>
      <w:r w:rsidRPr="005E1F72">
        <w:rPr>
          <w:rFonts w:ascii="GHEA Grapalat" w:hAnsi="GHEA Grapalat"/>
          <w:sz w:val="20"/>
          <w:szCs w:val="20"/>
          <w:lang w:val="es-ES"/>
        </w:rPr>
        <w:t xml:space="preserve"> </w:t>
      </w:r>
      <w:r w:rsidRPr="005E1F72">
        <w:rPr>
          <w:rFonts w:ascii="GHEA Grapalat" w:hAnsi="GHEA Grapalat" w:cs="Sylfaen"/>
          <w:sz w:val="20"/>
          <w:szCs w:val="20"/>
        </w:rPr>
        <w:t xml:space="preserve">погашен </w:t>
      </w:r>
      <w:r w:rsidR="00DD66CC">
        <w:rPr>
          <w:rFonts w:ascii="GHEA Grapalat" w:hAnsi="GHEA Grapalat" w:cs="Sylfaen"/>
          <w:sz w:val="20"/>
          <w:szCs w:val="20"/>
          <w:lang w:val="hy-AM"/>
        </w:rPr>
        <w:t>или отменен</w:t>
      </w:r>
      <w:r w:rsidRPr="005E1F72">
        <w:rPr>
          <w:rFonts w:ascii="GHEA Grapalat" w:hAnsi="GHEA Grapalat"/>
          <w:sz w:val="20"/>
          <w:szCs w:val="20"/>
          <w:lang w:val="es-ES"/>
        </w:rPr>
        <w:t xml:space="preserve"> </w:t>
      </w:r>
      <w:r w:rsidRPr="005E1F72">
        <w:rPr>
          <w:rFonts w:ascii="GHEA Grapalat" w:hAnsi="GHEA Grapalat" w:cs="Sylfaen"/>
          <w:sz w:val="20"/>
          <w:szCs w:val="20"/>
        </w:rPr>
        <w:t>есть</w:t>
      </w:r>
    </w:p>
    <w:p w:rsidR="0069200A" w:rsidRDefault="00753E6E" w:rsidP="00EF3662">
      <w:pPr>
        <w:ind w:firstLine="720"/>
        <w:jc w:val="both"/>
        <w:rPr>
          <w:rFonts w:ascii="Cambria Math" w:hAnsi="Cambria Math" w:cs="Cambria Math"/>
          <w:sz w:val="20"/>
          <w:szCs w:val="20"/>
          <w:lang w:val="es-ES"/>
        </w:rPr>
      </w:pPr>
      <w:r w:rsidRPr="005E1F72">
        <w:rPr>
          <w:rFonts w:ascii="GHEA Grapalat" w:hAnsi="GHEA Grapalat" w:cs="Sylfaen"/>
          <w:sz w:val="20"/>
          <w:szCs w:val="20"/>
          <w:lang w:val="es-ES"/>
        </w:rPr>
        <w:lastRenderedPageBreak/>
        <w:t xml:space="preserve">4) </w:t>
      </w:r>
      <w:r w:rsidR="00775CD1" w:rsidRPr="00BA41C0">
        <w:rPr>
          <w:rFonts w:ascii="GHEA Grapalat" w:hAnsi="GHEA Grapalat" w:cs="Sylfaen"/>
          <w:sz w:val="20"/>
          <w:szCs w:val="20"/>
        </w:rPr>
        <w:t>кому?</w:t>
      </w:r>
      <w:r w:rsidR="00775CD1" w:rsidRPr="00BA41C0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="00775CD1" w:rsidRPr="00BA41C0">
        <w:rPr>
          <w:rFonts w:ascii="GHEA Grapalat" w:hAnsi="GHEA Grapalat" w:cs="Sylfaen"/>
          <w:sz w:val="20"/>
          <w:szCs w:val="20"/>
        </w:rPr>
        <w:t>касательно</w:t>
      </w:r>
      <w:r w:rsidR="00775CD1" w:rsidRPr="00BA41C0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="00775CD1" w:rsidRPr="00BA41C0">
        <w:rPr>
          <w:rFonts w:ascii="GHEA Grapalat" w:hAnsi="GHEA Grapalat" w:cs="Sylfaen"/>
          <w:sz w:val="20"/>
          <w:szCs w:val="20"/>
        </w:rPr>
        <w:t>шоппинг</w:t>
      </w:r>
      <w:r w:rsidR="00775CD1" w:rsidRPr="00BA41C0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="00775CD1" w:rsidRPr="00BA41C0">
        <w:rPr>
          <w:rFonts w:ascii="GHEA Grapalat" w:hAnsi="GHEA Grapalat" w:cs="Sylfaen"/>
          <w:sz w:val="20"/>
          <w:szCs w:val="20"/>
        </w:rPr>
        <w:t>в поле</w:t>
      </w:r>
      <w:r w:rsidR="00775CD1" w:rsidRPr="00BA41C0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="00775CD1" w:rsidRPr="00BA41C0">
        <w:rPr>
          <w:rFonts w:ascii="GHEA Grapalat" w:hAnsi="GHEA Grapalat" w:cs="Sylfaen"/>
          <w:sz w:val="20"/>
          <w:szCs w:val="20"/>
        </w:rPr>
        <w:t>антиконкурентный</w:t>
      </w:r>
      <w:r w:rsidR="00775CD1" w:rsidRPr="00BA41C0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="00775CD1" w:rsidRPr="00BA41C0">
        <w:rPr>
          <w:rFonts w:ascii="GHEA Grapalat" w:hAnsi="GHEA Grapalat" w:cs="Sylfaen"/>
          <w:sz w:val="20"/>
          <w:szCs w:val="20"/>
        </w:rPr>
        <w:t xml:space="preserve">согласия </w:t>
      </w:r>
      <w:r w:rsidR="00775CD1" w:rsidRPr="00BA41C0">
        <w:rPr>
          <w:rFonts w:ascii="GHEA Grapalat" w:hAnsi="GHEA Grapalat" w:cs="Sylfaen"/>
          <w:sz w:val="20"/>
          <w:szCs w:val="20"/>
          <w:lang w:val="es-ES"/>
        </w:rPr>
        <w:t xml:space="preserve">, </w:t>
      </w:r>
      <w:r w:rsidR="00775CD1" w:rsidRPr="00BA41C0">
        <w:rPr>
          <w:rFonts w:ascii="GHEA Grapalat" w:hAnsi="GHEA Grapalat" w:cs="Sylfaen"/>
          <w:sz w:val="20"/>
          <w:szCs w:val="20"/>
        </w:rPr>
        <w:t>доминирующий</w:t>
      </w:r>
      <w:r w:rsidR="00775CD1" w:rsidRPr="00BA41C0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="00775CD1" w:rsidRPr="00BA41C0">
        <w:rPr>
          <w:rFonts w:ascii="GHEA Grapalat" w:hAnsi="GHEA Grapalat" w:cs="Sylfaen"/>
          <w:sz w:val="20"/>
          <w:szCs w:val="20"/>
        </w:rPr>
        <w:t>позиция</w:t>
      </w:r>
      <w:r w:rsidR="00775CD1" w:rsidRPr="00BA41C0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="00775CD1" w:rsidRPr="00BA41C0">
        <w:rPr>
          <w:rFonts w:ascii="GHEA Grapalat" w:hAnsi="GHEA Grapalat" w:cs="Sylfaen"/>
          <w:sz w:val="20"/>
          <w:szCs w:val="20"/>
        </w:rPr>
        <w:t>злоупотреблений</w:t>
      </w:r>
      <w:r w:rsidR="00775CD1" w:rsidRPr="00BA41C0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="00775CD1" w:rsidRPr="00BA41C0">
        <w:rPr>
          <w:rFonts w:ascii="GHEA Grapalat" w:hAnsi="GHEA Grapalat" w:cs="Sylfaen"/>
          <w:sz w:val="20"/>
          <w:szCs w:val="20"/>
        </w:rPr>
        <w:t>или</w:t>
      </w:r>
      <w:r w:rsidR="00775CD1" w:rsidRPr="00BA41C0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="00775CD1" w:rsidRPr="00BA41C0">
        <w:rPr>
          <w:rFonts w:ascii="GHEA Grapalat" w:hAnsi="GHEA Grapalat" w:cs="Sylfaen"/>
          <w:sz w:val="20"/>
          <w:szCs w:val="20"/>
        </w:rPr>
        <w:t>беспринципный</w:t>
      </w:r>
      <w:r w:rsidR="00775CD1" w:rsidRPr="00BA41C0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="00775CD1" w:rsidRPr="00BA41C0">
        <w:rPr>
          <w:rFonts w:ascii="GHEA Grapalat" w:hAnsi="GHEA Grapalat" w:cs="Sylfaen"/>
          <w:sz w:val="20"/>
          <w:szCs w:val="20"/>
        </w:rPr>
        <w:t>соревнование</w:t>
      </w:r>
      <w:r w:rsidR="00775CD1" w:rsidRPr="00BA41C0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="00775CD1" w:rsidRPr="00BA41C0">
        <w:rPr>
          <w:rFonts w:ascii="GHEA Grapalat" w:hAnsi="GHEA Grapalat" w:cs="Sylfaen"/>
          <w:sz w:val="20"/>
          <w:szCs w:val="20"/>
        </w:rPr>
        <w:t>для</w:t>
      </w:r>
      <w:r w:rsidR="00775CD1" w:rsidRPr="00BA41C0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="00775CD1" w:rsidRPr="00BA41C0">
        <w:rPr>
          <w:rFonts w:ascii="GHEA Grapalat" w:hAnsi="GHEA Grapalat" w:cs="Sylfaen"/>
          <w:sz w:val="20"/>
          <w:szCs w:val="20"/>
        </w:rPr>
        <w:t>ответственность</w:t>
      </w:r>
      <w:r w:rsidR="00775CD1" w:rsidRPr="00BA41C0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="00775CD1" w:rsidRPr="00BA41C0">
        <w:rPr>
          <w:rFonts w:ascii="GHEA Grapalat" w:hAnsi="GHEA Grapalat" w:cs="Sylfaen"/>
          <w:sz w:val="20"/>
          <w:szCs w:val="20"/>
        </w:rPr>
        <w:t>определение</w:t>
      </w:r>
      <w:r w:rsidR="00775CD1" w:rsidRPr="00BA41C0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="00775CD1" w:rsidRPr="00BA41C0">
        <w:rPr>
          <w:rFonts w:ascii="GHEA Grapalat" w:hAnsi="GHEA Grapalat" w:cs="Sylfaen"/>
          <w:sz w:val="20"/>
          <w:szCs w:val="20"/>
        </w:rPr>
        <w:t>административный</w:t>
      </w:r>
      <w:r w:rsidR="00775CD1" w:rsidRPr="00BA41C0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="00775CD1" w:rsidRPr="00BA41C0">
        <w:rPr>
          <w:rFonts w:ascii="GHEA Grapalat" w:hAnsi="GHEA Grapalat" w:cs="Sylfaen"/>
          <w:sz w:val="20"/>
          <w:szCs w:val="20"/>
        </w:rPr>
        <w:t>акт</w:t>
      </w:r>
      <w:r w:rsidR="00775CD1" w:rsidRPr="00BA41C0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="00775CD1" w:rsidRPr="00BA41C0">
        <w:rPr>
          <w:rFonts w:ascii="GHEA Grapalat" w:hAnsi="GHEA Grapalat" w:cs="Sylfaen"/>
          <w:sz w:val="20"/>
          <w:szCs w:val="20"/>
        </w:rPr>
        <w:t>приложение</w:t>
      </w:r>
      <w:r w:rsidR="00775CD1" w:rsidRPr="00BA41C0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="00775CD1" w:rsidRPr="00BA41C0">
        <w:rPr>
          <w:rFonts w:ascii="GHEA Grapalat" w:hAnsi="GHEA Grapalat" w:cs="Sylfaen"/>
          <w:sz w:val="20"/>
          <w:szCs w:val="20"/>
        </w:rPr>
        <w:t>быть представленным</w:t>
      </w:r>
      <w:r w:rsidR="00775CD1" w:rsidRPr="00BA41C0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="00775CD1" w:rsidRPr="00BA41C0">
        <w:rPr>
          <w:rFonts w:ascii="GHEA Grapalat" w:hAnsi="GHEA Grapalat" w:cs="Sylfaen"/>
          <w:sz w:val="20"/>
          <w:szCs w:val="20"/>
        </w:rPr>
        <w:t>в день</w:t>
      </w:r>
      <w:r w:rsidR="00775CD1" w:rsidRPr="00BA41C0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="00775CD1" w:rsidRPr="00BA41C0">
        <w:rPr>
          <w:rFonts w:ascii="GHEA Grapalat" w:hAnsi="GHEA Grapalat" w:cs="Sylfaen"/>
          <w:sz w:val="20"/>
          <w:szCs w:val="20"/>
        </w:rPr>
        <w:t>предшествующий</w:t>
      </w:r>
      <w:r w:rsidR="00775CD1" w:rsidRPr="00BA41C0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="00775CD1" w:rsidRPr="00BA41C0">
        <w:rPr>
          <w:rFonts w:ascii="GHEA Grapalat" w:hAnsi="GHEA Grapalat" w:cs="Sylfaen"/>
          <w:sz w:val="20"/>
          <w:szCs w:val="20"/>
        </w:rPr>
        <w:t>три</w:t>
      </w:r>
      <w:r w:rsidR="00775CD1" w:rsidRPr="00BA41C0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="00775CD1" w:rsidRPr="00BA41C0">
        <w:rPr>
          <w:rFonts w:ascii="GHEA Grapalat" w:hAnsi="GHEA Grapalat" w:cs="Sylfaen"/>
          <w:sz w:val="20"/>
          <w:szCs w:val="20"/>
        </w:rPr>
        <w:t>года</w:t>
      </w:r>
      <w:r w:rsidR="00775CD1" w:rsidRPr="00BA41C0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="00775CD1" w:rsidRPr="00BA41C0">
        <w:rPr>
          <w:rFonts w:ascii="GHEA Grapalat" w:hAnsi="GHEA Grapalat" w:cs="Sylfaen"/>
          <w:sz w:val="20"/>
          <w:szCs w:val="20"/>
        </w:rPr>
        <w:t>в течение</w:t>
      </w:r>
      <w:r w:rsidR="00775CD1" w:rsidRPr="00BA41C0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="00775CD1" w:rsidRPr="00BA41C0">
        <w:rPr>
          <w:rFonts w:ascii="GHEA Grapalat" w:hAnsi="GHEA Grapalat" w:cs="Sylfaen"/>
          <w:sz w:val="20"/>
          <w:szCs w:val="20"/>
        </w:rPr>
        <w:t>стал</w:t>
      </w:r>
      <w:r w:rsidR="00775CD1" w:rsidRPr="00BA41C0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="00775CD1" w:rsidRPr="00BA41C0">
        <w:rPr>
          <w:rFonts w:ascii="GHEA Grapalat" w:hAnsi="GHEA Grapalat" w:cs="Sylfaen"/>
          <w:sz w:val="20"/>
          <w:szCs w:val="20"/>
        </w:rPr>
        <w:t>является</w:t>
      </w:r>
      <w:r w:rsidR="00775CD1" w:rsidRPr="00BA41C0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="00775CD1" w:rsidRPr="00BA41C0">
        <w:rPr>
          <w:rFonts w:ascii="GHEA Grapalat" w:hAnsi="GHEA Grapalat" w:cs="Sylfaen"/>
          <w:sz w:val="20"/>
          <w:szCs w:val="20"/>
        </w:rPr>
        <w:t xml:space="preserve">непривлекательно </w:t>
      </w:r>
      <w:r w:rsidR="00775CD1" w:rsidRPr="00BA41C0">
        <w:rPr>
          <w:rFonts w:ascii="GHEA Grapalat" w:hAnsi="GHEA Grapalat" w:cs="Sylfaen"/>
          <w:sz w:val="20"/>
          <w:szCs w:val="20"/>
          <w:lang w:val="es-ES"/>
        </w:rPr>
        <w:t xml:space="preserve">, </w:t>
      </w:r>
      <w:r w:rsidR="00775CD1" w:rsidRPr="00BA41C0">
        <w:rPr>
          <w:rFonts w:ascii="GHEA Grapalat" w:hAnsi="GHEA Grapalat" w:cs="Sylfaen"/>
          <w:sz w:val="20"/>
          <w:szCs w:val="20"/>
        </w:rPr>
        <w:t>да?</w:t>
      </w:r>
      <w:r w:rsidR="00775CD1" w:rsidRPr="00BA41C0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="00775CD1" w:rsidRPr="00BA41C0">
        <w:rPr>
          <w:rFonts w:ascii="GHEA Grapalat" w:hAnsi="GHEA Grapalat" w:cs="Sylfaen"/>
          <w:sz w:val="20"/>
          <w:szCs w:val="20"/>
        </w:rPr>
        <w:t>подал апелляцию</w:t>
      </w:r>
      <w:r w:rsidR="00775CD1" w:rsidRPr="00BA41C0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="00775CD1" w:rsidRPr="00BA41C0">
        <w:rPr>
          <w:rFonts w:ascii="GHEA Grapalat" w:hAnsi="GHEA Grapalat" w:cs="Sylfaen"/>
          <w:sz w:val="20"/>
          <w:szCs w:val="20"/>
        </w:rPr>
        <w:t>быть</w:t>
      </w:r>
      <w:r w:rsidR="00775CD1" w:rsidRPr="00BA41C0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="00775CD1" w:rsidRPr="00BA41C0">
        <w:rPr>
          <w:rFonts w:ascii="GHEA Grapalat" w:hAnsi="GHEA Grapalat" w:cs="Sylfaen"/>
          <w:sz w:val="20"/>
          <w:szCs w:val="20"/>
        </w:rPr>
        <w:t>случай</w:t>
      </w:r>
      <w:r w:rsidR="00775CD1" w:rsidRPr="00BA41C0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="00775CD1" w:rsidRPr="00BA41C0">
        <w:rPr>
          <w:rFonts w:ascii="GHEA Grapalat" w:hAnsi="GHEA Grapalat" w:cs="Sylfaen"/>
          <w:sz w:val="20"/>
          <w:szCs w:val="20"/>
        </w:rPr>
        <w:t>быть оставленным</w:t>
      </w:r>
      <w:r w:rsidR="00775CD1" w:rsidRPr="00BA41C0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="00775CD1" w:rsidRPr="00BA41C0">
        <w:rPr>
          <w:rFonts w:ascii="GHEA Grapalat" w:hAnsi="GHEA Grapalat" w:cs="Sylfaen"/>
          <w:sz w:val="20"/>
          <w:szCs w:val="20"/>
        </w:rPr>
        <w:t>является</w:t>
      </w:r>
      <w:r w:rsidR="00775CD1" w:rsidRPr="00BA41C0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="00775CD1" w:rsidRPr="00BA41C0">
        <w:rPr>
          <w:rFonts w:ascii="GHEA Grapalat" w:hAnsi="GHEA Grapalat" w:cs="Sylfaen"/>
          <w:sz w:val="20"/>
          <w:szCs w:val="20"/>
        </w:rPr>
        <w:t xml:space="preserve">без изменений </w:t>
      </w:r>
      <w:r w:rsidR="00775CD1" w:rsidRPr="00BA41C0">
        <w:rPr>
          <w:rFonts w:ascii="Cambria Math" w:hAnsi="Cambria Math" w:cs="Cambria Math"/>
          <w:sz w:val="20"/>
          <w:szCs w:val="20"/>
          <w:lang w:val="es-ES"/>
        </w:rPr>
        <w:t>.</w:t>
      </w:r>
    </w:p>
    <w:p w:rsidR="00753E6E" w:rsidRPr="005E1F72" w:rsidRDefault="00753E6E" w:rsidP="00EF3662">
      <w:pPr>
        <w:ind w:firstLine="720"/>
        <w:jc w:val="both"/>
        <w:rPr>
          <w:rFonts w:ascii="GHEA Grapalat" w:hAnsi="GHEA Grapalat"/>
          <w:sz w:val="20"/>
          <w:szCs w:val="20"/>
          <w:lang w:val="es-ES"/>
        </w:rPr>
      </w:pPr>
      <w:r w:rsidRPr="005E1F72">
        <w:rPr>
          <w:rFonts w:ascii="GHEA Grapalat" w:hAnsi="GHEA Grapalat"/>
          <w:sz w:val="20"/>
          <w:szCs w:val="20"/>
          <w:lang w:val="es-ES"/>
        </w:rPr>
        <w:t xml:space="preserve"> </w:t>
      </w:r>
      <w:r w:rsidRPr="005E1F72">
        <w:rPr>
          <w:rFonts w:ascii="GHEA Grapalat" w:hAnsi="GHEA Grapalat" w:cs="Sylfaen"/>
          <w:sz w:val="20"/>
          <w:szCs w:val="20"/>
          <w:lang w:val="es-ES"/>
        </w:rPr>
        <w:t xml:space="preserve">5) </w:t>
      </w:r>
      <w:r w:rsidRPr="005E1F72">
        <w:rPr>
          <w:rFonts w:ascii="GHEA Grapalat" w:hAnsi="GHEA Grapalat" w:cs="Sylfaen"/>
          <w:sz w:val="20"/>
          <w:szCs w:val="20"/>
        </w:rPr>
        <w:t>какие?</w:t>
      </w:r>
      <w:r w:rsidRPr="005E1F72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5E1F72">
        <w:rPr>
          <w:rFonts w:ascii="GHEA Grapalat" w:hAnsi="GHEA Grapalat" w:cs="Sylfaen"/>
          <w:sz w:val="20"/>
          <w:szCs w:val="20"/>
        </w:rPr>
        <w:t>приложение</w:t>
      </w:r>
      <w:r w:rsidRPr="005E1F72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5E1F72">
        <w:rPr>
          <w:rFonts w:ascii="GHEA Grapalat" w:hAnsi="GHEA Grapalat" w:cs="Sylfaen"/>
          <w:sz w:val="20"/>
          <w:szCs w:val="20"/>
        </w:rPr>
        <w:t>представить</w:t>
      </w:r>
      <w:r w:rsidRPr="005E1F72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5E1F72">
        <w:rPr>
          <w:rFonts w:ascii="GHEA Grapalat" w:hAnsi="GHEA Grapalat" w:cs="Sylfaen"/>
          <w:sz w:val="20"/>
          <w:szCs w:val="20"/>
        </w:rPr>
        <w:t>дня</w:t>
      </w:r>
      <w:r w:rsidRPr="005E1F72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5E1F72">
        <w:rPr>
          <w:rFonts w:ascii="GHEA Grapalat" w:hAnsi="GHEA Grapalat" w:cs="Sylfaen"/>
          <w:sz w:val="20"/>
          <w:szCs w:val="20"/>
        </w:rPr>
        <w:t>по состоянию на</w:t>
      </w:r>
      <w:r w:rsidRPr="005E1F72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5E1F72">
        <w:rPr>
          <w:rFonts w:ascii="GHEA Grapalat" w:hAnsi="GHEA Grapalat" w:cs="Sylfaen"/>
          <w:sz w:val="20"/>
          <w:szCs w:val="20"/>
        </w:rPr>
        <w:t>включено</w:t>
      </w:r>
      <w:r w:rsidRPr="005E1F72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5E1F72">
        <w:rPr>
          <w:rFonts w:ascii="GHEA Grapalat" w:hAnsi="GHEA Grapalat" w:cs="Sylfaen"/>
          <w:sz w:val="20"/>
          <w:szCs w:val="20"/>
        </w:rPr>
        <w:t>являются</w:t>
      </w:r>
      <w:r w:rsidRPr="005E1F72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5E1F72">
        <w:rPr>
          <w:rFonts w:ascii="GHEA Grapalat" w:hAnsi="GHEA Grapalat" w:cs="Sylfaen"/>
          <w:sz w:val="20"/>
          <w:szCs w:val="20"/>
        </w:rPr>
        <w:t>Евразийский</w:t>
      </w:r>
      <w:r w:rsidRPr="005E1F72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5E1F72">
        <w:rPr>
          <w:rFonts w:ascii="GHEA Grapalat" w:hAnsi="GHEA Grapalat" w:cs="Sylfaen"/>
          <w:sz w:val="20"/>
          <w:szCs w:val="20"/>
        </w:rPr>
        <w:t>экономический</w:t>
      </w:r>
      <w:r w:rsidRPr="005E1F72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5E1F72">
        <w:rPr>
          <w:rFonts w:ascii="GHEA Grapalat" w:hAnsi="GHEA Grapalat" w:cs="Sylfaen"/>
          <w:sz w:val="20"/>
          <w:szCs w:val="20"/>
        </w:rPr>
        <w:t>в профсоюз</w:t>
      </w:r>
      <w:r w:rsidRPr="005E1F72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5E1F72">
        <w:rPr>
          <w:rFonts w:ascii="GHEA Grapalat" w:hAnsi="GHEA Grapalat" w:cs="Sylfaen"/>
          <w:sz w:val="20"/>
          <w:szCs w:val="20"/>
        </w:rPr>
        <w:t>член</w:t>
      </w:r>
      <w:r w:rsidRPr="005E1F72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5E1F72">
        <w:rPr>
          <w:rFonts w:ascii="GHEA Grapalat" w:hAnsi="GHEA Grapalat" w:cs="Sylfaen"/>
          <w:sz w:val="20"/>
          <w:szCs w:val="20"/>
        </w:rPr>
        <w:t>страны</w:t>
      </w:r>
      <w:r w:rsidRPr="005E1F72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5E1F72">
        <w:rPr>
          <w:rFonts w:ascii="GHEA Grapalat" w:hAnsi="GHEA Grapalat" w:cs="Sylfaen"/>
          <w:sz w:val="20"/>
          <w:szCs w:val="20"/>
        </w:rPr>
        <w:t>шоппинг</w:t>
      </w:r>
      <w:r w:rsidRPr="005E1F72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5E1F72">
        <w:rPr>
          <w:rFonts w:ascii="GHEA Grapalat" w:hAnsi="GHEA Grapalat" w:cs="Sylfaen"/>
          <w:sz w:val="20"/>
          <w:szCs w:val="20"/>
        </w:rPr>
        <w:t>о</w:t>
      </w:r>
      <w:r w:rsidRPr="005E1F72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5E1F72">
        <w:rPr>
          <w:rFonts w:ascii="GHEA Grapalat" w:hAnsi="GHEA Grapalat" w:cs="Sylfaen"/>
          <w:sz w:val="20"/>
          <w:szCs w:val="20"/>
        </w:rPr>
        <w:t>законодательство</w:t>
      </w:r>
      <w:r w:rsidRPr="005E1F72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5E1F72">
        <w:rPr>
          <w:rFonts w:ascii="GHEA Grapalat" w:hAnsi="GHEA Grapalat" w:cs="Sylfaen"/>
          <w:sz w:val="20"/>
          <w:szCs w:val="20"/>
        </w:rPr>
        <w:t>в соответствии с</w:t>
      </w:r>
      <w:r w:rsidRPr="005E1F72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5E1F72">
        <w:rPr>
          <w:rFonts w:ascii="GHEA Grapalat" w:hAnsi="GHEA Grapalat" w:cs="Sylfaen"/>
          <w:sz w:val="20"/>
          <w:szCs w:val="20"/>
        </w:rPr>
        <w:t>опубликовано</w:t>
      </w:r>
      <w:r w:rsidRPr="005E1F72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5E1F72">
        <w:rPr>
          <w:rFonts w:ascii="GHEA Grapalat" w:hAnsi="GHEA Grapalat" w:cs="Sylfaen"/>
          <w:sz w:val="20"/>
          <w:szCs w:val="20"/>
        </w:rPr>
        <w:t>шоппинг</w:t>
      </w:r>
      <w:r w:rsidRPr="005E1F72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5E1F72">
        <w:rPr>
          <w:rFonts w:ascii="GHEA Grapalat" w:hAnsi="GHEA Grapalat" w:cs="Sylfaen"/>
          <w:sz w:val="20"/>
          <w:szCs w:val="20"/>
        </w:rPr>
        <w:t>к процессу</w:t>
      </w:r>
      <w:r w:rsidRPr="005E1F72">
        <w:rPr>
          <w:rFonts w:ascii="GHEA Grapalat" w:hAnsi="GHEA Grapalat"/>
          <w:sz w:val="20"/>
          <w:szCs w:val="20"/>
          <w:lang w:val="es-ES"/>
        </w:rPr>
        <w:t xml:space="preserve"> </w:t>
      </w:r>
      <w:r w:rsidRPr="005E1F72">
        <w:rPr>
          <w:rFonts w:ascii="GHEA Grapalat" w:hAnsi="GHEA Grapalat" w:cs="Sylfaen"/>
          <w:sz w:val="20"/>
          <w:szCs w:val="20"/>
        </w:rPr>
        <w:t>участвовать</w:t>
      </w:r>
      <w:r w:rsidRPr="005E1F72">
        <w:rPr>
          <w:rFonts w:ascii="GHEA Grapalat" w:hAnsi="GHEA Grapalat"/>
          <w:sz w:val="20"/>
          <w:szCs w:val="20"/>
          <w:lang w:val="es-ES"/>
        </w:rPr>
        <w:t xml:space="preserve"> </w:t>
      </w:r>
      <w:r w:rsidRPr="005E1F72">
        <w:rPr>
          <w:rFonts w:ascii="GHEA Grapalat" w:hAnsi="GHEA Grapalat" w:cs="Sylfaen"/>
          <w:sz w:val="20"/>
          <w:szCs w:val="20"/>
        </w:rPr>
        <w:t>верно</w:t>
      </w:r>
      <w:r w:rsidRPr="005E1F72">
        <w:rPr>
          <w:rFonts w:ascii="GHEA Grapalat" w:hAnsi="GHEA Grapalat"/>
          <w:sz w:val="20"/>
          <w:szCs w:val="20"/>
          <w:lang w:val="es-ES"/>
        </w:rPr>
        <w:t xml:space="preserve"> </w:t>
      </w:r>
      <w:r w:rsidRPr="005E1F72">
        <w:rPr>
          <w:rFonts w:ascii="GHEA Grapalat" w:hAnsi="GHEA Grapalat" w:cs="Sylfaen"/>
          <w:sz w:val="20"/>
          <w:szCs w:val="20"/>
        </w:rPr>
        <w:t>без</w:t>
      </w:r>
      <w:r w:rsidRPr="005E1F72">
        <w:rPr>
          <w:rFonts w:ascii="GHEA Grapalat" w:hAnsi="GHEA Grapalat"/>
          <w:sz w:val="20"/>
          <w:szCs w:val="20"/>
          <w:lang w:val="es-ES"/>
        </w:rPr>
        <w:t xml:space="preserve"> </w:t>
      </w:r>
      <w:r w:rsidRPr="005E1F72">
        <w:rPr>
          <w:rFonts w:ascii="GHEA Grapalat" w:hAnsi="GHEA Grapalat" w:cs="Sylfaen"/>
          <w:sz w:val="20"/>
          <w:szCs w:val="20"/>
        </w:rPr>
        <w:t>участники</w:t>
      </w:r>
      <w:r w:rsidRPr="005E1F72">
        <w:rPr>
          <w:rFonts w:ascii="GHEA Grapalat" w:hAnsi="GHEA Grapalat"/>
          <w:sz w:val="20"/>
          <w:szCs w:val="20"/>
          <w:lang w:val="es-ES"/>
        </w:rPr>
        <w:t xml:space="preserve"> </w:t>
      </w:r>
      <w:r w:rsidRPr="005E1F72">
        <w:rPr>
          <w:rFonts w:ascii="GHEA Grapalat" w:hAnsi="GHEA Grapalat" w:cs="Sylfaen"/>
          <w:sz w:val="20"/>
          <w:szCs w:val="20"/>
        </w:rPr>
        <w:t xml:space="preserve">в списке </w:t>
      </w:r>
      <w:r w:rsidRPr="005E1F72">
        <w:rPr>
          <w:rFonts w:ascii="GHEA Grapalat" w:hAnsi="GHEA Grapalat" w:cs="Sylfaen"/>
          <w:sz w:val="20"/>
          <w:szCs w:val="20"/>
          <w:lang w:val="es-ES"/>
        </w:rPr>
        <w:t>.</w:t>
      </w:r>
    </w:p>
    <w:p w:rsidR="00753E6E" w:rsidRPr="005E1F72" w:rsidRDefault="00753E6E" w:rsidP="00EF3662">
      <w:pPr>
        <w:ind w:firstLine="567"/>
        <w:jc w:val="both"/>
        <w:rPr>
          <w:rFonts w:ascii="GHEA Grapalat" w:hAnsi="GHEA Grapalat"/>
          <w:sz w:val="20"/>
          <w:szCs w:val="20"/>
          <w:lang w:val="es-ES"/>
        </w:rPr>
      </w:pPr>
      <w:r w:rsidRPr="005E1F72">
        <w:rPr>
          <w:rFonts w:ascii="GHEA Grapalat" w:hAnsi="GHEA Grapalat"/>
          <w:sz w:val="20"/>
          <w:szCs w:val="20"/>
          <w:lang w:val="es-ES"/>
        </w:rPr>
        <w:t xml:space="preserve">6) </w:t>
      </w:r>
      <w:r w:rsidRPr="005E1F72">
        <w:rPr>
          <w:rFonts w:ascii="GHEA Grapalat" w:hAnsi="GHEA Grapalat"/>
          <w:sz w:val="20"/>
          <w:szCs w:val="20"/>
        </w:rPr>
        <w:t>какие?</w:t>
      </w:r>
      <w:r w:rsidRPr="005E1F72">
        <w:rPr>
          <w:rFonts w:ascii="GHEA Grapalat" w:hAnsi="GHEA Grapalat"/>
          <w:sz w:val="20"/>
          <w:szCs w:val="20"/>
          <w:lang w:val="es-ES"/>
        </w:rPr>
        <w:t xml:space="preserve"> </w:t>
      </w:r>
      <w:r w:rsidRPr="005E1F72">
        <w:rPr>
          <w:rFonts w:ascii="GHEA Grapalat" w:hAnsi="GHEA Grapalat"/>
          <w:sz w:val="20"/>
          <w:szCs w:val="20"/>
        </w:rPr>
        <w:t>приложение</w:t>
      </w:r>
      <w:r w:rsidRPr="005E1F72">
        <w:rPr>
          <w:rFonts w:ascii="GHEA Grapalat" w:hAnsi="GHEA Grapalat"/>
          <w:sz w:val="20"/>
          <w:szCs w:val="20"/>
          <w:lang w:val="es-ES"/>
        </w:rPr>
        <w:t xml:space="preserve"> </w:t>
      </w:r>
      <w:r w:rsidRPr="005E1F72">
        <w:rPr>
          <w:rFonts w:ascii="GHEA Grapalat" w:hAnsi="GHEA Grapalat"/>
          <w:sz w:val="20"/>
          <w:szCs w:val="20"/>
        </w:rPr>
        <w:t>представить</w:t>
      </w:r>
      <w:r w:rsidRPr="005E1F72">
        <w:rPr>
          <w:rFonts w:ascii="GHEA Grapalat" w:hAnsi="GHEA Grapalat"/>
          <w:sz w:val="20"/>
          <w:szCs w:val="20"/>
          <w:lang w:val="es-ES"/>
        </w:rPr>
        <w:t xml:space="preserve"> </w:t>
      </w:r>
      <w:r w:rsidRPr="005E1F72">
        <w:rPr>
          <w:rFonts w:ascii="GHEA Grapalat" w:hAnsi="GHEA Grapalat"/>
          <w:sz w:val="20"/>
          <w:szCs w:val="20"/>
        </w:rPr>
        <w:t>дня</w:t>
      </w:r>
      <w:r w:rsidRPr="005E1F72">
        <w:rPr>
          <w:rFonts w:ascii="GHEA Grapalat" w:hAnsi="GHEA Grapalat"/>
          <w:sz w:val="20"/>
          <w:szCs w:val="20"/>
          <w:lang w:val="es-ES"/>
        </w:rPr>
        <w:t xml:space="preserve"> </w:t>
      </w:r>
      <w:r w:rsidRPr="005E1F72">
        <w:rPr>
          <w:rFonts w:ascii="GHEA Grapalat" w:hAnsi="GHEA Grapalat"/>
          <w:sz w:val="20"/>
          <w:szCs w:val="20"/>
        </w:rPr>
        <w:t>по состоянию на</w:t>
      </w:r>
      <w:r w:rsidRPr="005E1F72">
        <w:rPr>
          <w:rFonts w:ascii="GHEA Grapalat" w:hAnsi="GHEA Grapalat"/>
          <w:sz w:val="20"/>
          <w:szCs w:val="20"/>
          <w:lang w:val="es-ES"/>
        </w:rPr>
        <w:t xml:space="preserve"> </w:t>
      </w:r>
      <w:r w:rsidRPr="005E1F72">
        <w:rPr>
          <w:rFonts w:ascii="GHEA Grapalat" w:hAnsi="GHEA Grapalat" w:cs="Sylfaen"/>
          <w:sz w:val="20"/>
          <w:szCs w:val="20"/>
        </w:rPr>
        <w:t>включено</w:t>
      </w:r>
      <w:r w:rsidRPr="005E1F72">
        <w:rPr>
          <w:rFonts w:ascii="GHEA Grapalat" w:hAnsi="GHEA Grapalat"/>
          <w:sz w:val="20"/>
          <w:szCs w:val="20"/>
          <w:lang w:val="es-ES"/>
        </w:rPr>
        <w:t xml:space="preserve"> </w:t>
      </w:r>
      <w:r w:rsidRPr="005E1F72">
        <w:rPr>
          <w:rFonts w:ascii="GHEA Grapalat" w:hAnsi="GHEA Grapalat" w:cs="Sylfaen"/>
          <w:sz w:val="20"/>
          <w:szCs w:val="20"/>
        </w:rPr>
        <w:t>являются</w:t>
      </w:r>
      <w:r w:rsidRPr="005E1F72">
        <w:rPr>
          <w:rFonts w:ascii="GHEA Grapalat" w:hAnsi="GHEA Grapalat"/>
          <w:sz w:val="20"/>
          <w:szCs w:val="20"/>
          <w:lang w:val="es-ES"/>
        </w:rPr>
        <w:t xml:space="preserve"> </w:t>
      </w:r>
      <w:r w:rsidRPr="005E1F72">
        <w:rPr>
          <w:rFonts w:ascii="GHEA Grapalat" w:hAnsi="GHEA Grapalat" w:cs="Sylfaen"/>
          <w:sz w:val="20"/>
          <w:szCs w:val="20"/>
        </w:rPr>
        <w:t>шоппинг</w:t>
      </w:r>
      <w:r w:rsidRPr="005E1F72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5E1F72">
        <w:rPr>
          <w:rFonts w:ascii="GHEA Grapalat" w:hAnsi="GHEA Grapalat" w:cs="Sylfaen"/>
          <w:sz w:val="20"/>
          <w:szCs w:val="20"/>
        </w:rPr>
        <w:t>к процессу</w:t>
      </w:r>
      <w:r w:rsidRPr="005E1F72">
        <w:rPr>
          <w:rFonts w:ascii="GHEA Grapalat" w:hAnsi="GHEA Grapalat"/>
          <w:sz w:val="20"/>
          <w:szCs w:val="20"/>
          <w:lang w:val="es-ES"/>
        </w:rPr>
        <w:t xml:space="preserve"> </w:t>
      </w:r>
      <w:r w:rsidRPr="005E1F72">
        <w:rPr>
          <w:rFonts w:ascii="GHEA Grapalat" w:hAnsi="GHEA Grapalat" w:cs="Sylfaen"/>
          <w:sz w:val="20"/>
          <w:szCs w:val="20"/>
        </w:rPr>
        <w:t>участвовать</w:t>
      </w:r>
      <w:r w:rsidRPr="005E1F72">
        <w:rPr>
          <w:rFonts w:ascii="GHEA Grapalat" w:hAnsi="GHEA Grapalat"/>
          <w:sz w:val="20"/>
          <w:szCs w:val="20"/>
          <w:lang w:val="es-ES"/>
        </w:rPr>
        <w:t xml:space="preserve"> </w:t>
      </w:r>
      <w:r w:rsidRPr="005E1F72">
        <w:rPr>
          <w:rFonts w:ascii="GHEA Grapalat" w:hAnsi="GHEA Grapalat" w:cs="Sylfaen"/>
          <w:sz w:val="20"/>
          <w:szCs w:val="20"/>
        </w:rPr>
        <w:t>верно</w:t>
      </w:r>
      <w:r w:rsidRPr="005E1F72">
        <w:rPr>
          <w:rFonts w:ascii="GHEA Grapalat" w:hAnsi="GHEA Grapalat"/>
          <w:sz w:val="20"/>
          <w:szCs w:val="20"/>
          <w:lang w:val="es-ES"/>
        </w:rPr>
        <w:t xml:space="preserve"> </w:t>
      </w:r>
      <w:r w:rsidRPr="005E1F72">
        <w:rPr>
          <w:rFonts w:ascii="GHEA Grapalat" w:hAnsi="GHEA Grapalat" w:cs="Sylfaen"/>
          <w:sz w:val="20"/>
          <w:szCs w:val="20"/>
        </w:rPr>
        <w:t>без</w:t>
      </w:r>
      <w:r w:rsidRPr="005E1F72">
        <w:rPr>
          <w:rFonts w:ascii="GHEA Grapalat" w:hAnsi="GHEA Grapalat"/>
          <w:sz w:val="20"/>
          <w:szCs w:val="20"/>
          <w:lang w:val="es-ES"/>
        </w:rPr>
        <w:t xml:space="preserve"> </w:t>
      </w:r>
      <w:r w:rsidRPr="005E1F72">
        <w:rPr>
          <w:rFonts w:ascii="GHEA Grapalat" w:hAnsi="GHEA Grapalat" w:cs="Sylfaen"/>
          <w:sz w:val="20"/>
          <w:szCs w:val="20"/>
        </w:rPr>
        <w:t>участники</w:t>
      </w:r>
      <w:r w:rsidRPr="005E1F72">
        <w:rPr>
          <w:rFonts w:ascii="GHEA Grapalat" w:hAnsi="GHEA Grapalat"/>
          <w:sz w:val="20"/>
          <w:szCs w:val="20"/>
          <w:lang w:val="es-ES"/>
        </w:rPr>
        <w:t xml:space="preserve"> </w:t>
      </w:r>
      <w:r w:rsidRPr="005E1F72">
        <w:rPr>
          <w:rFonts w:ascii="GHEA Grapalat" w:hAnsi="GHEA Grapalat" w:cs="Sylfaen"/>
          <w:sz w:val="20"/>
          <w:szCs w:val="20"/>
        </w:rPr>
        <w:t xml:space="preserve">в списке </w:t>
      </w:r>
      <w:r w:rsidRPr="005E1F72">
        <w:rPr>
          <w:rFonts w:ascii="GHEA Grapalat" w:hAnsi="GHEA Grapalat"/>
          <w:sz w:val="20"/>
          <w:szCs w:val="20"/>
          <w:lang w:val="es-ES"/>
        </w:rPr>
        <w:t>.</w:t>
      </w:r>
    </w:p>
    <w:p w:rsidR="00990561" w:rsidRDefault="00990561" w:rsidP="00EF3662">
      <w:pPr>
        <w:ind w:firstLine="567"/>
        <w:jc w:val="both"/>
        <w:rPr>
          <w:rFonts w:ascii="GHEA Grapalat" w:hAnsi="GHEA Grapalat" w:cs="Sylfaen"/>
          <w:sz w:val="20"/>
          <w:lang w:val="es-ES"/>
        </w:rPr>
      </w:pPr>
      <w:r w:rsidRPr="005E1F72">
        <w:rPr>
          <w:rFonts w:ascii="GHEA Grapalat" w:hAnsi="GHEA Grapalat" w:cs="Sylfaen"/>
          <w:sz w:val="20"/>
          <w:lang w:val="es-ES"/>
        </w:rPr>
        <w:t>При этом если участник был включен в списки, предусмотренные подпунктами 5 и 6 настоящего пункта, после даты подачи заявки, то данная его заявка не подлежит отклонению.</w:t>
      </w:r>
    </w:p>
    <w:p w:rsidR="00F0616C" w:rsidRPr="001F3550" w:rsidRDefault="00F0616C" w:rsidP="00F0616C">
      <w:pPr>
        <w:shd w:val="clear" w:color="auto" w:fill="FFFFFF"/>
        <w:ind w:firstLine="375"/>
        <w:jc w:val="both"/>
        <w:rPr>
          <w:rFonts w:ascii="GHEA Grapalat" w:hAnsi="GHEA Grapalat" w:cs="Arial"/>
          <w:sz w:val="20"/>
          <w:lang w:val="es-ES"/>
        </w:rPr>
      </w:pPr>
      <w:r w:rsidRPr="001F3550">
        <w:rPr>
          <w:rFonts w:ascii="GHEA Grapalat" w:hAnsi="GHEA Grapalat" w:cs="Arial"/>
          <w:sz w:val="20"/>
          <w:lang w:val="es-ES"/>
        </w:rPr>
        <w:t>Участник включается в список участников, не имеющих права участвовать в процессе закупки (далее также список), если:</w:t>
      </w:r>
    </w:p>
    <w:p w:rsidR="00F0616C" w:rsidRPr="001F3550" w:rsidRDefault="00F0616C" w:rsidP="00F0616C">
      <w:pPr>
        <w:pStyle w:val="aff"/>
        <w:numPr>
          <w:ilvl w:val="0"/>
          <w:numId w:val="30"/>
        </w:numPr>
        <w:shd w:val="clear" w:color="auto" w:fill="FFFFFF"/>
        <w:ind w:left="0" w:firstLine="720"/>
        <w:jc w:val="both"/>
        <w:rPr>
          <w:rFonts w:ascii="GHEA Grapalat" w:hAnsi="GHEA Grapalat" w:cs="Arial"/>
          <w:sz w:val="20"/>
          <w:lang w:val="es-ES" w:eastAsia="en-US"/>
        </w:rPr>
      </w:pPr>
      <w:r w:rsidRPr="001F3550">
        <w:rPr>
          <w:rFonts w:ascii="GHEA Grapalat" w:hAnsi="GHEA Grapalat" w:cs="Arial"/>
          <w:sz w:val="20"/>
          <w:lang w:val="es-ES" w:eastAsia="en-US"/>
        </w:rPr>
        <w:t>нарушило обязательство, предусмотренное договором или принятое в рамках процесса закупки, что привело к одностороннему расторжению договора заказчиком или прекращению дальнейшего участия данного участника в процессе закупки, а участник не произвел оплату размер заявки, контракта и/или квалификационного обеспечения в течение срока, определенного приглашением и/или контрактом;</w:t>
      </w:r>
    </w:p>
    <w:p w:rsidR="00F0616C" w:rsidRPr="001F3550" w:rsidRDefault="00F0616C" w:rsidP="00F0616C">
      <w:pPr>
        <w:pStyle w:val="aff"/>
        <w:numPr>
          <w:ilvl w:val="0"/>
          <w:numId w:val="30"/>
        </w:numPr>
        <w:shd w:val="clear" w:color="auto" w:fill="FFFFFF"/>
        <w:ind w:left="0" w:firstLine="720"/>
        <w:jc w:val="both"/>
        <w:rPr>
          <w:rFonts w:ascii="GHEA Grapalat" w:hAnsi="GHEA Grapalat" w:cs="Arial"/>
          <w:sz w:val="20"/>
          <w:lang w:val="es-ES"/>
        </w:rPr>
      </w:pPr>
      <w:r w:rsidRPr="001F3550">
        <w:rPr>
          <w:rFonts w:ascii="GHEA Grapalat" w:hAnsi="GHEA Grapalat" w:cs="Arial"/>
          <w:sz w:val="20"/>
          <w:lang w:val="es-ES" w:eastAsia="en-US"/>
        </w:rPr>
        <w:t>поскольку выбранный участник отказался или был лишен права на заключение договора.</w:t>
      </w:r>
    </w:p>
    <w:p w:rsidR="00F0616C" w:rsidRPr="005E1F72" w:rsidRDefault="00F0616C" w:rsidP="00EF3662">
      <w:pPr>
        <w:ind w:firstLine="567"/>
        <w:jc w:val="both"/>
        <w:rPr>
          <w:rFonts w:ascii="GHEA Grapalat" w:hAnsi="GHEA Grapalat" w:cs="Sylfaen"/>
          <w:sz w:val="20"/>
          <w:lang w:val="es-ES"/>
        </w:rPr>
      </w:pPr>
    </w:p>
    <w:p w:rsidR="00753E6E" w:rsidRPr="00D4735C" w:rsidRDefault="00753E6E" w:rsidP="00AE4C57">
      <w:pPr>
        <w:ind w:firstLine="567"/>
        <w:contextualSpacing/>
        <w:jc w:val="both"/>
        <w:rPr>
          <w:rFonts w:ascii="GHEA Grapalat" w:hAnsi="GHEA Grapalat" w:cs="Sylfaen"/>
          <w:sz w:val="20"/>
          <w:lang w:val="es-ES"/>
        </w:rPr>
      </w:pPr>
      <w:r w:rsidRPr="005E1F72">
        <w:rPr>
          <w:rFonts w:ascii="GHEA Grapalat" w:hAnsi="GHEA Grapalat" w:cs="Sylfaen"/>
          <w:sz w:val="20"/>
          <w:lang w:val="es-ES"/>
        </w:rPr>
        <w:t>2.2 Для оценки права на участие участнику необходимо предоставить вместе с заявкой утвержденные им:</w:t>
      </w:r>
      <w:r w:rsidRPr="005E1F72">
        <w:rPr>
          <w:rFonts w:ascii="GHEA Grapalat" w:hAnsi="GHEA Grapalat" w:cs="Arial"/>
          <w:sz w:val="20"/>
          <w:lang w:val="es-ES"/>
        </w:rPr>
        <w:t xml:space="preserve"> 2. </w:t>
      </w:r>
      <w:r w:rsidR="00F964A6">
        <w:rPr>
          <w:rFonts w:ascii="GHEA Grapalat" w:hAnsi="GHEA Grapalat" w:cs="Arial"/>
          <w:sz w:val="20"/>
          <w:lang w:val="hy-AM"/>
        </w:rPr>
        <w:t xml:space="preserve">1 </w:t>
      </w:r>
      <w:r w:rsidRPr="005E1F72">
        <w:rPr>
          <w:rFonts w:ascii="GHEA Grapalat" w:hAnsi="GHEA Grapalat" w:cs="Arial"/>
          <w:sz w:val="20"/>
          <w:lang w:val="es-ES"/>
        </w:rPr>
        <w:t xml:space="preserve">2-я </w:t>
      </w:r>
      <w:r w:rsidRPr="005E1F72">
        <w:rPr>
          <w:rFonts w:ascii="GHEA Grapalat" w:hAnsi="GHEA Grapalat" w:cs="Sylfaen"/>
          <w:sz w:val="20"/>
          <w:lang w:val="es-ES"/>
        </w:rPr>
        <w:t>часть приглашения</w:t>
      </w:r>
      <w:r w:rsidRPr="005E1F72">
        <w:rPr>
          <w:rFonts w:ascii="GHEA Grapalat" w:hAnsi="GHEA Grapalat" w:cs="Arial"/>
          <w:sz w:val="20"/>
          <w:lang w:val="es-ES"/>
        </w:rPr>
        <w:t xml:space="preserve"> </w:t>
      </w:r>
      <w:r w:rsidRPr="005E1F72">
        <w:rPr>
          <w:rFonts w:ascii="GHEA Grapalat" w:hAnsi="GHEA Grapalat" w:cs="Sylfaen"/>
          <w:sz w:val="20"/>
          <w:lang w:val="es-ES"/>
        </w:rPr>
        <w:t>с точкой</w:t>
      </w:r>
      <w:r w:rsidRPr="005E1F72">
        <w:rPr>
          <w:rFonts w:ascii="GHEA Grapalat" w:hAnsi="GHEA Grapalat" w:cs="Arial"/>
          <w:sz w:val="20"/>
          <w:lang w:val="es-ES"/>
        </w:rPr>
        <w:t xml:space="preserve"> </w:t>
      </w:r>
      <w:r w:rsidRPr="005E1F72">
        <w:rPr>
          <w:rFonts w:ascii="GHEA Grapalat" w:hAnsi="GHEA Grapalat" w:cs="Sylfaen"/>
          <w:sz w:val="20"/>
          <w:lang w:val="es-ES"/>
        </w:rPr>
        <w:t>запланировано</w:t>
      </w:r>
      <w:r w:rsidRPr="005E1F72">
        <w:rPr>
          <w:rFonts w:ascii="GHEA Grapalat" w:hAnsi="GHEA Grapalat" w:cs="Arial"/>
          <w:sz w:val="20"/>
          <w:lang w:val="es-ES"/>
        </w:rPr>
        <w:t xml:space="preserve"> </w:t>
      </w:r>
      <w:r w:rsidRPr="005E1F72">
        <w:rPr>
          <w:rFonts w:ascii="GHEA Grapalat" w:hAnsi="GHEA Grapalat" w:cs="Sylfaen"/>
          <w:sz w:val="20"/>
          <w:lang w:val="es-ES"/>
        </w:rPr>
        <w:t>в письменной форме</w:t>
      </w:r>
      <w:r w:rsidRPr="005E1F72">
        <w:rPr>
          <w:rFonts w:ascii="GHEA Grapalat" w:hAnsi="GHEA Grapalat" w:cs="Arial"/>
          <w:sz w:val="20"/>
          <w:lang w:val="es-ES"/>
        </w:rPr>
        <w:t xml:space="preserve"> </w:t>
      </w:r>
      <w:r w:rsidRPr="005E1F72">
        <w:rPr>
          <w:rFonts w:ascii="GHEA Grapalat" w:hAnsi="GHEA Grapalat" w:cs="Sylfaen"/>
          <w:sz w:val="20"/>
          <w:lang w:val="es-ES"/>
        </w:rPr>
        <w:t xml:space="preserve">заявление. </w:t>
      </w:r>
      <w:r w:rsidR="00EB487B" w:rsidRPr="005E1F72">
        <w:rPr>
          <w:rFonts w:ascii="GHEA Grapalat" w:hAnsi="GHEA Grapalat" w:cs="Sylfaen"/>
          <w:sz w:val="20"/>
        </w:rPr>
        <w:t>Кроме</w:t>
      </w:r>
      <w:r w:rsidR="00EB487B" w:rsidRPr="005E1F72">
        <w:rPr>
          <w:rFonts w:ascii="GHEA Grapalat" w:hAnsi="GHEA Grapalat" w:cs="Sylfaen"/>
          <w:sz w:val="20"/>
          <w:lang w:val="es-ES"/>
        </w:rPr>
        <w:t xml:space="preserve"> </w:t>
      </w:r>
      <w:r w:rsidR="00EB487B" w:rsidRPr="005E1F72">
        <w:rPr>
          <w:rFonts w:ascii="GHEA Grapalat" w:hAnsi="GHEA Grapalat" w:cs="Sylfaen"/>
          <w:sz w:val="20"/>
        </w:rPr>
        <w:t>настоящим</w:t>
      </w:r>
      <w:r w:rsidR="00EB487B" w:rsidRPr="005E1F72">
        <w:rPr>
          <w:rFonts w:ascii="GHEA Grapalat" w:hAnsi="GHEA Grapalat" w:cs="Sylfaen"/>
          <w:sz w:val="20"/>
          <w:lang w:val="es-ES"/>
        </w:rPr>
        <w:t xml:space="preserve"> </w:t>
      </w:r>
      <w:r w:rsidR="00EB487B" w:rsidRPr="005E1F72">
        <w:rPr>
          <w:rFonts w:ascii="GHEA Grapalat" w:hAnsi="GHEA Grapalat" w:cs="Sylfaen"/>
          <w:sz w:val="20"/>
        </w:rPr>
        <w:t>с точкой</w:t>
      </w:r>
      <w:r w:rsidR="00EB487B" w:rsidRPr="005E1F72">
        <w:rPr>
          <w:rFonts w:ascii="GHEA Grapalat" w:hAnsi="GHEA Grapalat" w:cs="Sylfaen"/>
          <w:sz w:val="20"/>
          <w:lang w:val="es-ES"/>
        </w:rPr>
        <w:t xml:space="preserve"> </w:t>
      </w:r>
      <w:r w:rsidR="00EB487B" w:rsidRPr="005E1F72">
        <w:rPr>
          <w:rFonts w:ascii="GHEA Grapalat" w:hAnsi="GHEA Grapalat" w:cs="Sylfaen"/>
          <w:sz w:val="20"/>
        </w:rPr>
        <w:t>запланировано</w:t>
      </w:r>
      <w:r w:rsidR="00EB487B" w:rsidRPr="005E1F72">
        <w:rPr>
          <w:rFonts w:ascii="GHEA Grapalat" w:hAnsi="GHEA Grapalat" w:cs="Sylfaen"/>
          <w:sz w:val="20"/>
          <w:lang w:val="es-ES"/>
        </w:rPr>
        <w:t xml:space="preserve"> </w:t>
      </w:r>
      <w:r w:rsidR="00EB487B" w:rsidRPr="005E1F72">
        <w:rPr>
          <w:rFonts w:ascii="GHEA Grapalat" w:hAnsi="GHEA Grapalat" w:cs="Sylfaen"/>
          <w:sz w:val="20"/>
        </w:rPr>
        <w:t>из объявления</w:t>
      </w:r>
      <w:r w:rsidR="00EB487B" w:rsidRPr="005E1F72">
        <w:rPr>
          <w:rFonts w:ascii="GHEA Grapalat" w:hAnsi="GHEA Grapalat" w:cs="Sylfaen"/>
          <w:sz w:val="20"/>
          <w:lang w:val="es-ES"/>
        </w:rPr>
        <w:t xml:space="preserve"> </w:t>
      </w:r>
      <w:r w:rsidR="00EB487B" w:rsidRPr="005E1F72">
        <w:rPr>
          <w:rFonts w:ascii="GHEA Grapalat" w:hAnsi="GHEA Grapalat" w:cs="Sylfaen"/>
          <w:sz w:val="20"/>
        </w:rPr>
        <w:t>участие</w:t>
      </w:r>
      <w:r w:rsidR="00EB487B" w:rsidRPr="005E1F72">
        <w:rPr>
          <w:rFonts w:ascii="GHEA Grapalat" w:hAnsi="GHEA Grapalat" w:cs="Sylfaen"/>
          <w:sz w:val="20"/>
          <w:lang w:val="es-ES"/>
        </w:rPr>
        <w:t xml:space="preserve"> </w:t>
      </w:r>
      <w:r w:rsidR="00EB487B" w:rsidRPr="005E1F72">
        <w:rPr>
          <w:rFonts w:ascii="GHEA Grapalat" w:hAnsi="GHEA Grapalat" w:cs="Sylfaen"/>
          <w:sz w:val="20"/>
        </w:rPr>
        <w:t>права</w:t>
      </w:r>
      <w:r w:rsidR="00EB487B" w:rsidRPr="005E1F72">
        <w:rPr>
          <w:rFonts w:ascii="GHEA Grapalat" w:hAnsi="GHEA Grapalat" w:cs="Sylfaen"/>
          <w:sz w:val="20"/>
          <w:lang w:val="es-ES"/>
        </w:rPr>
        <w:t xml:space="preserve"> </w:t>
      </w:r>
      <w:r w:rsidR="00EB487B" w:rsidRPr="005E1F72">
        <w:rPr>
          <w:rFonts w:ascii="GHEA Grapalat" w:hAnsi="GHEA Grapalat" w:cs="Sylfaen"/>
          <w:sz w:val="20"/>
        </w:rPr>
        <w:t>оценка</w:t>
      </w:r>
      <w:r w:rsidR="00EB487B" w:rsidRPr="005E1F72">
        <w:rPr>
          <w:rFonts w:ascii="GHEA Grapalat" w:hAnsi="GHEA Grapalat" w:cs="Sylfaen"/>
          <w:sz w:val="20"/>
          <w:lang w:val="es-ES"/>
        </w:rPr>
        <w:t xml:space="preserve"> </w:t>
      </w:r>
      <w:r w:rsidR="00EB487B" w:rsidRPr="005E1F72">
        <w:rPr>
          <w:rFonts w:ascii="GHEA Grapalat" w:hAnsi="GHEA Grapalat" w:cs="Sylfaen"/>
          <w:sz w:val="20"/>
        </w:rPr>
        <w:t>для</w:t>
      </w:r>
      <w:r w:rsidR="00EB487B" w:rsidRPr="005E1F72">
        <w:rPr>
          <w:rFonts w:ascii="GHEA Grapalat" w:hAnsi="GHEA Grapalat" w:cs="Sylfaen"/>
          <w:sz w:val="20"/>
          <w:lang w:val="es-ES"/>
        </w:rPr>
        <w:t xml:space="preserve"> </w:t>
      </w:r>
      <w:r w:rsidR="00EB487B" w:rsidRPr="005E1F72">
        <w:rPr>
          <w:rFonts w:ascii="GHEA Grapalat" w:hAnsi="GHEA Grapalat" w:cs="Sylfaen"/>
          <w:sz w:val="20"/>
        </w:rPr>
        <w:t xml:space="preserve">от участника </w:t>
      </w:r>
      <w:r w:rsidR="00EB487B" w:rsidRPr="005E1F72">
        <w:rPr>
          <w:rFonts w:ascii="GHEA Grapalat" w:hAnsi="GHEA Grapalat" w:cs="Sylfaen"/>
          <w:sz w:val="20"/>
          <w:lang w:val="es-ES"/>
        </w:rPr>
        <w:t xml:space="preserve">, </w:t>
      </w:r>
      <w:r w:rsidR="00EB487B" w:rsidRPr="005E1F72">
        <w:rPr>
          <w:rFonts w:ascii="GHEA Grapalat" w:hAnsi="GHEA Grapalat" w:cs="Sylfaen"/>
          <w:sz w:val="20"/>
        </w:rPr>
        <w:t>что</w:t>
      </w:r>
      <w:r w:rsidR="00EB487B" w:rsidRPr="005E1F72">
        <w:rPr>
          <w:rFonts w:ascii="GHEA Grapalat" w:hAnsi="GHEA Grapalat" w:cs="Sylfaen"/>
          <w:sz w:val="20"/>
          <w:lang w:val="es-ES"/>
        </w:rPr>
        <w:t xml:space="preserve"> </w:t>
      </w:r>
      <w:r w:rsidR="00EB487B" w:rsidRPr="005E1F72">
        <w:rPr>
          <w:rFonts w:ascii="GHEA Grapalat" w:hAnsi="GHEA Grapalat" w:cs="Sylfaen"/>
          <w:sz w:val="20"/>
        </w:rPr>
        <w:t>кажется</w:t>
      </w:r>
      <w:r w:rsidR="00EB487B" w:rsidRPr="005E1F72">
        <w:rPr>
          <w:rFonts w:ascii="GHEA Grapalat" w:hAnsi="GHEA Grapalat" w:cs="Sylfaen"/>
          <w:sz w:val="20"/>
          <w:lang w:val="es-ES"/>
        </w:rPr>
        <w:t xml:space="preserve"> </w:t>
      </w:r>
      <w:r w:rsidR="00EB487B" w:rsidRPr="005E1F72">
        <w:rPr>
          <w:rFonts w:ascii="GHEA Grapalat" w:hAnsi="GHEA Grapalat" w:cs="Sylfaen"/>
          <w:sz w:val="20"/>
        </w:rPr>
        <w:t>выбрано</w:t>
      </w:r>
      <w:r w:rsidR="00EB487B" w:rsidRPr="005E1F72">
        <w:rPr>
          <w:rFonts w:ascii="GHEA Grapalat" w:hAnsi="GHEA Grapalat" w:cs="Sylfaen"/>
          <w:sz w:val="20"/>
          <w:lang w:val="es-ES"/>
        </w:rPr>
        <w:t xml:space="preserve"> </w:t>
      </w:r>
      <w:r w:rsidR="00EB487B" w:rsidRPr="005E1F72">
        <w:rPr>
          <w:rFonts w:ascii="GHEA Grapalat" w:hAnsi="GHEA Grapalat" w:cs="Sylfaen"/>
          <w:sz w:val="20"/>
        </w:rPr>
        <w:t>от участника</w:t>
      </w:r>
      <w:r w:rsidR="00EB487B" w:rsidRPr="005E1F72">
        <w:rPr>
          <w:rFonts w:ascii="GHEA Grapalat" w:hAnsi="GHEA Grapalat" w:cs="Sylfaen"/>
          <w:sz w:val="20"/>
          <w:lang w:val="es-ES"/>
        </w:rPr>
        <w:t xml:space="preserve"> </w:t>
      </w:r>
      <w:r w:rsidR="00EB487B" w:rsidRPr="005E1F72">
        <w:rPr>
          <w:rFonts w:ascii="GHEA Grapalat" w:hAnsi="GHEA Grapalat" w:cs="Sylfaen"/>
          <w:sz w:val="20"/>
        </w:rPr>
        <w:t>другой</w:t>
      </w:r>
      <w:r w:rsidR="00EB487B" w:rsidRPr="005E1F72">
        <w:rPr>
          <w:rFonts w:ascii="GHEA Grapalat" w:hAnsi="GHEA Grapalat" w:cs="Sylfaen"/>
          <w:sz w:val="20"/>
          <w:lang w:val="es-ES"/>
        </w:rPr>
        <w:t xml:space="preserve"> </w:t>
      </w:r>
      <w:r w:rsidR="00EB487B" w:rsidRPr="005E1F72">
        <w:rPr>
          <w:rFonts w:ascii="GHEA Grapalat" w:hAnsi="GHEA Grapalat" w:cs="Sylfaen"/>
          <w:sz w:val="20"/>
        </w:rPr>
        <w:t>документы</w:t>
      </w:r>
      <w:r w:rsidR="00EB487B" w:rsidRPr="005E1F72">
        <w:rPr>
          <w:rFonts w:ascii="GHEA Grapalat" w:hAnsi="GHEA Grapalat" w:cs="Sylfaen"/>
          <w:sz w:val="20"/>
          <w:lang w:val="es-ES"/>
        </w:rPr>
        <w:t xml:space="preserve"> </w:t>
      </w:r>
      <w:r w:rsidR="00EB487B" w:rsidRPr="005E1F72">
        <w:rPr>
          <w:rFonts w:ascii="GHEA Grapalat" w:hAnsi="GHEA Grapalat" w:cs="Sylfaen"/>
          <w:sz w:val="20"/>
        </w:rPr>
        <w:t>или</w:t>
      </w:r>
      <w:r w:rsidR="00EB487B" w:rsidRPr="005E1F72">
        <w:rPr>
          <w:rFonts w:ascii="GHEA Grapalat" w:hAnsi="GHEA Grapalat" w:cs="Sylfaen"/>
          <w:sz w:val="20"/>
          <w:lang w:val="es-ES"/>
        </w:rPr>
        <w:t xml:space="preserve"> </w:t>
      </w:r>
      <w:r w:rsidR="00EB487B" w:rsidRPr="005E1F72">
        <w:rPr>
          <w:rFonts w:ascii="GHEA Grapalat" w:hAnsi="GHEA Grapalat" w:cs="Sylfaen"/>
          <w:sz w:val="20"/>
        </w:rPr>
        <w:t>оправдания</w:t>
      </w:r>
      <w:r w:rsidR="00EB487B" w:rsidRPr="005E1F72">
        <w:rPr>
          <w:rFonts w:ascii="GHEA Grapalat" w:hAnsi="GHEA Grapalat" w:cs="Sylfaen"/>
          <w:sz w:val="20"/>
          <w:lang w:val="es-ES"/>
        </w:rPr>
        <w:t xml:space="preserve"> </w:t>
      </w:r>
      <w:r w:rsidR="00EB487B" w:rsidRPr="005E1F72">
        <w:rPr>
          <w:rFonts w:ascii="GHEA Grapalat" w:hAnsi="GHEA Grapalat" w:cs="Sylfaen"/>
          <w:sz w:val="20"/>
        </w:rPr>
        <w:t>они не</w:t>
      </w:r>
      <w:r w:rsidR="00EB487B" w:rsidRPr="005E1F72">
        <w:rPr>
          <w:rFonts w:ascii="GHEA Grapalat" w:hAnsi="GHEA Grapalat" w:cs="Sylfaen"/>
          <w:sz w:val="20"/>
          <w:lang w:val="es-ES"/>
        </w:rPr>
        <w:t xml:space="preserve"> </w:t>
      </w:r>
      <w:r w:rsidR="00EB487B" w:rsidRPr="005E1F72">
        <w:rPr>
          <w:rFonts w:ascii="GHEA Grapalat" w:hAnsi="GHEA Grapalat" w:cs="Sylfaen"/>
          <w:sz w:val="20"/>
        </w:rPr>
        <w:t>может</w:t>
      </w:r>
      <w:r w:rsidR="00EB487B" w:rsidRPr="005E1F72">
        <w:rPr>
          <w:rFonts w:ascii="GHEA Grapalat" w:hAnsi="GHEA Grapalat" w:cs="Sylfaen"/>
          <w:sz w:val="20"/>
          <w:lang w:val="es-ES"/>
        </w:rPr>
        <w:t xml:space="preserve"> быть </w:t>
      </w:r>
      <w:r w:rsidR="00EB487B" w:rsidRPr="005E1F72">
        <w:rPr>
          <w:rFonts w:ascii="GHEA Grapalat" w:hAnsi="GHEA Grapalat" w:cs="Sylfaen"/>
          <w:sz w:val="20"/>
        </w:rPr>
        <w:t>востребованным</w:t>
      </w:r>
      <w:r w:rsidRPr="005E1F72">
        <w:rPr>
          <w:rFonts w:ascii="GHEA Grapalat" w:hAnsi="GHEA Grapalat" w:cs="Tahoma"/>
          <w:sz w:val="20"/>
          <w:lang w:val="hy-AM"/>
        </w:rPr>
        <w:t xml:space="preserve"> </w:t>
      </w:r>
      <w:r w:rsidR="007A4BB9" w:rsidRPr="005E1F72">
        <w:rPr>
          <w:rFonts w:ascii="GHEA Grapalat" w:hAnsi="GHEA Grapalat" w:cs="Tahoma"/>
          <w:sz w:val="20"/>
        </w:rPr>
        <w:t>Принять участие</w:t>
      </w:r>
      <w:r w:rsidR="007A4BB9" w:rsidRPr="005E1F72">
        <w:rPr>
          <w:rFonts w:ascii="GHEA Grapalat" w:hAnsi="GHEA Grapalat" w:cs="Tahoma"/>
          <w:sz w:val="20"/>
          <w:lang w:val="es-ES"/>
        </w:rPr>
        <w:t xml:space="preserve"> </w:t>
      </w:r>
      <w:r w:rsidR="007A4BB9" w:rsidRPr="005E1F72">
        <w:rPr>
          <w:rFonts w:ascii="GHEA Grapalat" w:hAnsi="GHEA Grapalat" w:cs="Tahoma"/>
          <w:sz w:val="20"/>
        </w:rPr>
        <w:t>заявление</w:t>
      </w:r>
      <w:r w:rsidR="007A4BB9" w:rsidRPr="005E1F72">
        <w:rPr>
          <w:rFonts w:ascii="GHEA Grapalat" w:hAnsi="GHEA Grapalat" w:cs="Tahoma"/>
          <w:sz w:val="20"/>
          <w:lang w:val="es-ES"/>
        </w:rPr>
        <w:t xml:space="preserve"> </w:t>
      </w:r>
      <w:r w:rsidR="007A4BB9" w:rsidRPr="005E1F72">
        <w:rPr>
          <w:rFonts w:ascii="GHEA Grapalat" w:hAnsi="GHEA Grapalat" w:cs="Tahoma"/>
          <w:sz w:val="20"/>
        </w:rPr>
        <w:t>подлинность</w:t>
      </w:r>
      <w:r w:rsidR="007A4BB9" w:rsidRPr="005E1F72">
        <w:rPr>
          <w:rFonts w:ascii="GHEA Grapalat" w:hAnsi="GHEA Grapalat" w:cs="Tahoma"/>
          <w:sz w:val="20"/>
          <w:lang w:val="es-ES"/>
        </w:rPr>
        <w:t xml:space="preserve"> </w:t>
      </w:r>
      <w:r w:rsidR="007A4BB9" w:rsidRPr="005E1F72">
        <w:rPr>
          <w:rFonts w:ascii="GHEA Grapalat" w:hAnsi="GHEA Grapalat" w:cs="Tahoma"/>
          <w:sz w:val="20"/>
        </w:rPr>
        <w:t>оценщик</w:t>
      </w:r>
      <w:r w:rsidR="007A4BB9" w:rsidRPr="005E1F72">
        <w:rPr>
          <w:rFonts w:ascii="GHEA Grapalat" w:hAnsi="GHEA Grapalat" w:cs="Tahoma"/>
          <w:sz w:val="20"/>
          <w:lang w:val="es-ES"/>
        </w:rPr>
        <w:t xml:space="preserve"> </w:t>
      </w:r>
      <w:r w:rsidR="007A4BB9" w:rsidRPr="005E1F72">
        <w:rPr>
          <w:rFonts w:ascii="GHEA Grapalat" w:hAnsi="GHEA Grapalat" w:cs="Tahoma"/>
          <w:sz w:val="20"/>
        </w:rPr>
        <w:t xml:space="preserve">комиссионная </w:t>
      </w:r>
      <w:r w:rsidR="007A4BB9" w:rsidRPr="005E1F72">
        <w:rPr>
          <w:rFonts w:ascii="GHEA Grapalat" w:hAnsi="GHEA Grapalat" w:cs="Tahoma"/>
          <w:sz w:val="20"/>
          <w:lang w:val="es-ES"/>
        </w:rPr>
        <w:t xml:space="preserve">( </w:t>
      </w:r>
      <w:r w:rsidR="007A4BB9" w:rsidRPr="005E1F72">
        <w:rPr>
          <w:rFonts w:ascii="GHEA Grapalat" w:hAnsi="GHEA Grapalat" w:cs="Tahoma"/>
          <w:sz w:val="20"/>
        </w:rPr>
        <w:t xml:space="preserve">далее </w:t>
      </w:r>
      <w:r w:rsidR="007A4BB9" w:rsidRPr="005E1F72">
        <w:rPr>
          <w:rFonts w:ascii="GHEA Grapalat" w:hAnsi="GHEA Grapalat" w:cs="Tahoma"/>
          <w:sz w:val="20"/>
          <w:lang w:val="es-ES"/>
        </w:rPr>
        <w:t xml:space="preserve">: </w:t>
      </w:r>
      <w:r w:rsidR="007A4BB9" w:rsidRPr="005E1F72">
        <w:rPr>
          <w:rFonts w:ascii="GHEA Grapalat" w:hAnsi="GHEA Grapalat" w:cs="Tahoma"/>
          <w:sz w:val="20"/>
        </w:rPr>
        <w:t xml:space="preserve">комиссия </w:t>
      </w:r>
      <w:r w:rsidR="007A4BB9" w:rsidRPr="005E1F72">
        <w:rPr>
          <w:rFonts w:ascii="GHEA Grapalat" w:hAnsi="GHEA Grapalat" w:cs="Tahoma"/>
          <w:sz w:val="20"/>
          <w:lang w:val="es-ES"/>
        </w:rPr>
        <w:t xml:space="preserve">) </w:t>
      </w:r>
      <w:r w:rsidR="007A4BB9" w:rsidRPr="005E1F72">
        <w:rPr>
          <w:rFonts w:ascii="GHEA Grapalat" w:hAnsi="GHEA Grapalat" w:cs="Tahoma"/>
          <w:sz w:val="20"/>
        </w:rPr>
        <w:t>оценка</w:t>
      </w:r>
      <w:r w:rsidR="007A4BB9" w:rsidRPr="005E1F72">
        <w:rPr>
          <w:rFonts w:ascii="GHEA Grapalat" w:hAnsi="GHEA Grapalat" w:cs="Tahoma"/>
          <w:sz w:val="20"/>
          <w:lang w:val="es-ES"/>
        </w:rPr>
        <w:t xml:space="preserve"> </w:t>
      </w:r>
      <w:r w:rsidR="007A4BB9" w:rsidRPr="005E1F72">
        <w:rPr>
          <w:rFonts w:ascii="GHEA Grapalat" w:hAnsi="GHEA Grapalat" w:cs="Tahoma"/>
          <w:sz w:val="20"/>
        </w:rPr>
        <w:t>является</w:t>
      </w:r>
      <w:r w:rsidR="007A4BB9" w:rsidRPr="005E1F72">
        <w:rPr>
          <w:rFonts w:ascii="GHEA Grapalat" w:hAnsi="GHEA Grapalat" w:cs="Tahoma"/>
          <w:sz w:val="20"/>
          <w:lang w:val="es-ES"/>
        </w:rPr>
        <w:t xml:space="preserve"> </w:t>
      </w:r>
      <w:r w:rsidR="007A4BB9" w:rsidRPr="005E1F72">
        <w:rPr>
          <w:rFonts w:ascii="GHEA Grapalat" w:hAnsi="GHEA Grapalat" w:cs="Tahoma"/>
          <w:sz w:val="20"/>
        </w:rPr>
        <w:t>настоящим</w:t>
      </w:r>
      <w:r w:rsidR="007A4BB9" w:rsidRPr="005E1F72">
        <w:rPr>
          <w:rFonts w:ascii="GHEA Grapalat" w:hAnsi="GHEA Grapalat" w:cs="Tahoma"/>
          <w:sz w:val="20"/>
          <w:lang w:val="es-ES"/>
        </w:rPr>
        <w:t xml:space="preserve"> </w:t>
      </w:r>
      <w:r w:rsidR="007A4BB9" w:rsidRPr="00615B34">
        <w:rPr>
          <w:rFonts w:ascii="GHEA Grapalat" w:hAnsi="GHEA Grapalat" w:cs="Tahoma"/>
          <w:sz w:val="20"/>
        </w:rPr>
        <w:t>по приглашению</w:t>
      </w:r>
      <w:r w:rsidR="007A4BB9" w:rsidRPr="00615B34">
        <w:rPr>
          <w:rFonts w:ascii="GHEA Grapalat" w:hAnsi="GHEA Grapalat" w:cs="Tahoma"/>
          <w:sz w:val="20"/>
          <w:lang w:val="es-ES"/>
        </w:rPr>
        <w:t xml:space="preserve"> </w:t>
      </w:r>
      <w:r w:rsidR="007A4BB9" w:rsidRPr="005306F3">
        <w:rPr>
          <w:rFonts w:ascii="GHEA Grapalat" w:hAnsi="GHEA Grapalat" w:cs="Tahoma"/>
          <w:sz w:val="20"/>
        </w:rPr>
        <w:t>определенный</w:t>
      </w:r>
      <w:r w:rsidR="007A4BB9" w:rsidRPr="005306F3">
        <w:rPr>
          <w:rFonts w:ascii="GHEA Grapalat" w:hAnsi="GHEA Grapalat" w:cs="Tahoma"/>
          <w:sz w:val="20"/>
          <w:lang w:val="es-ES"/>
        </w:rPr>
        <w:t xml:space="preserve"> </w:t>
      </w:r>
      <w:r w:rsidR="007A4BB9" w:rsidRPr="005306F3">
        <w:rPr>
          <w:rFonts w:ascii="GHEA Grapalat" w:hAnsi="GHEA Grapalat" w:cs="Tahoma"/>
          <w:sz w:val="20"/>
        </w:rPr>
        <w:t xml:space="preserve">с условиями </w:t>
      </w:r>
      <w:r w:rsidR="007A4BB9" w:rsidRPr="00DE1D57">
        <w:rPr>
          <w:rFonts w:ascii="GHEA Grapalat" w:hAnsi="GHEA Grapalat" w:cs="Tahoma"/>
          <w:sz w:val="20"/>
          <w:lang w:val="es-ES"/>
        </w:rPr>
        <w:t>.</w:t>
      </w:r>
    </w:p>
    <w:p w:rsidR="00DD24B8" w:rsidRPr="00AE4C57" w:rsidRDefault="00BA3554" w:rsidP="00AE4C57">
      <w:pPr>
        <w:shd w:val="clear" w:color="auto" w:fill="FFFFFF"/>
        <w:ind w:firstLine="375"/>
        <w:contextualSpacing/>
        <w:jc w:val="both"/>
        <w:rPr>
          <w:rFonts w:ascii="GHEA Grapalat" w:hAnsi="GHEA Grapalat"/>
          <w:color w:val="000000"/>
          <w:lang w:val="es-ES"/>
        </w:rPr>
      </w:pPr>
      <w:r w:rsidRPr="00D4735C">
        <w:rPr>
          <w:rFonts w:ascii="GHEA Grapalat" w:hAnsi="GHEA Grapalat" w:cs="Tahoma"/>
          <w:sz w:val="20"/>
          <w:szCs w:val="20"/>
          <w:lang w:val="es-ES"/>
        </w:rPr>
        <w:t>2.3:</w:t>
      </w:r>
      <w:r w:rsidR="00DD24B8" w:rsidRPr="00AE4C57">
        <w:rPr>
          <w:rFonts w:ascii="GHEA Grapalat" w:hAnsi="GHEA Grapalat"/>
          <w:color w:val="000000"/>
          <w:lang w:val="es-ES"/>
        </w:rPr>
        <w:t xml:space="preserve"> </w:t>
      </w:r>
      <w:r w:rsidR="00DD24B8" w:rsidRPr="00AE4C57">
        <w:rPr>
          <w:rFonts w:ascii="GHEA Grapalat" w:hAnsi="GHEA Grapalat" w:cs="Sylfaen"/>
          <w:sz w:val="20"/>
          <w:szCs w:val="20"/>
        </w:rPr>
        <w:t>Участник:</w:t>
      </w:r>
      <w:r w:rsidR="00DD24B8" w:rsidRPr="00AE4C57">
        <w:rPr>
          <w:rFonts w:ascii="GHEA Grapalat" w:hAnsi="GHEA Grapalat" w:cs="Sylfaen"/>
          <w:sz w:val="20"/>
          <w:szCs w:val="20"/>
          <w:lang w:val="es-ES"/>
        </w:rPr>
        <w:t xml:space="preserve"> 6- </w:t>
      </w:r>
      <w:r w:rsidR="00DD24B8" w:rsidRPr="00AE4C57">
        <w:rPr>
          <w:rFonts w:ascii="GHEA Grapalat" w:hAnsi="GHEA Grapalat" w:cs="Sylfaen"/>
          <w:sz w:val="20"/>
          <w:szCs w:val="20"/>
        </w:rPr>
        <w:t xml:space="preserve">е число </w:t>
      </w:r>
      <w:r w:rsidR="00DA57F1" w:rsidRPr="00AE4C57">
        <w:rPr>
          <w:rFonts w:ascii="GHEA Grapalat" w:hAnsi="GHEA Grapalat" w:cs="Sylfaen"/>
          <w:sz w:val="20"/>
          <w:szCs w:val="20"/>
          <w:lang w:val="hy-AM"/>
        </w:rPr>
        <w:t>Оренка</w:t>
      </w:r>
      <w:r w:rsidR="00DD24B8" w:rsidRPr="00AE4C57">
        <w:rPr>
          <w:rFonts w:ascii="GHEA Grapalat" w:hAnsi="GHEA Grapalat" w:cs="Sylfaen"/>
          <w:sz w:val="20"/>
          <w:szCs w:val="20"/>
          <w:lang w:val="es-ES"/>
        </w:rPr>
        <w:t xml:space="preserve"> 1 </w:t>
      </w:r>
      <w:r w:rsidR="00DD24B8" w:rsidRPr="00AE4C57">
        <w:rPr>
          <w:rFonts w:ascii="GHEA Grapalat" w:hAnsi="GHEA Grapalat" w:cs="Sylfaen"/>
          <w:sz w:val="20"/>
          <w:szCs w:val="20"/>
        </w:rPr>
        <w:t>статьи​</w:t>
      </w:r>
      <w:r w:rsidR="00DD24B8" w:rsidRPr="00AE4C57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="00DD24B8" w:rsidRPr="00AE4C57">
        <w:rPr>
          <w:rFonts w:ascii="GHEA Grapalat" w:hAnsi="GHEA Grapalat" w:cs="Sylfaen"/>
          <w:sz w:val="20"/>
          <w:szCs w:val="20"/>
        </w:rPr>
        <w:t xml:space="preserve">часть </w:t>
      </w:r>
      <w:r w:rsidR="00DD24B8" w:rsidRPr="00AE4C57">
        <w:rPr>
          <w:rFonts w:ascii="GHEA Grapalat" w:hAnsi="GHEA Grapalat" w:cs="Sylfaen"/>
          <w:sz w:val="20"/>
          <w:szCs w:val="20"/>
          <w:lang w:val="es-ES"/>
        </w:rPr>
        <w:t xml:space="preserve">6 </w:t>
      </w:r>
      <w:r w:rsidR="00DD24B8" w:rsidRPr="00AE4C57">
        <w:rPr>
          <w:rFonts w:ascii="GHEA Grapalat" w:hAnsi="GHEA Grapalat" w:cs="Sylfaen"/>
          <w:sz w:val="20"/>
          <w:szCs w:val="20"/>
        </w:rPr>
        <w:t>с точкой</w:t>
      </w:r>
      <w:r w:rsidR="00DD24B8" w:rsidRPr="00AE4C57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="00DD24B8" w:rsidRPr="00AE4C57">
        <w:rPr>
          <w:rFonts w:ascii="GHEA Grapalat" w:hAnsi="GHEA Grapalat" w:cs="Sylfaen"/>
          <w:sz w:val="20"/>
          <w:szCs w:val="20"/>
        </w:rPr>
        <w:t>запланировано</w:t>
      </w:r>
      <w:r w:rsidR="00DD24B8" w:rsidRPr="00AE4C57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="00DD24B8" w:rsidRPr="00AE4C57">
        <w:rPr>
          <w:rFonts w:ascii="GHEA Grapalat" w:hAnsi="GHEA Grapalat" w:cs="Sylfaen"/>
          <w:sz w:val="20"/>
          <w:szCs w:val="20"/>
        </w:rPr>
        <w:t>в списке</w:t>
      </w:r>
      <w:r w:rsidR="00DD24B8" w:rsidRPr="00AE4C57">
        <w:rPr>
          <w:rFonts w:ascii="GHEA Grapalat" w:hAnsi="GHEA Grapalat" w:cs="Sylfaen"/>
          <w:sz w:val="20"/>
          <w:szCs w:val="20"/>
          <w:lang w:val="es-ES"/>
        </w:rPr>
        <w:t xml:space="preserve"> быть </w:t>
      </w:r>
      <w:r w:rsidR="00DD24B8" w:rsidRPr="00AE4C57">
        <w:rPr>
          <w:rFonts w:ascii="GHEA Grapalat" w:hAnsi="GHEA Grapalat" w:cs="Sylfaen"/>
          <w:sz w:val="20"/>
          <w:szCs w:val="20"/>
        </w:rPr>
        <w:t>включенным в него</w:t>
      </w:r>
      <w:r w:rsidR="00DD24B8" w:rsidRPr="00AE4C57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="00DD24B8" w:rsidRPr="00AE4C57">
        <w:rPr>
          <w:rFonts w:ascii="GHEA Grapalat" w:hAnsi="GHEA Grapalat" w:cs="Sylfaen"/>
          <w:sz w:val="20"/>
          <w:szCs w:val="20"/>
        </w:rPr>
        <w:t>расположение</w:t>
      </w:r>
      <w:r w:rsidR="00DD24B8" w:rsidRPr="00AE4C57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="00DD24B8" w:rsidRPr="00AE4C57">
        <w:rPr>
          <w:rFonts w:ascii="GHEA Grapalat" w:hAnsi="GHEA Grapalat" w:cs="Sylfaen"/>
          <w:sz w:val="20"/>
          <w:szCs w:val="20"/>
        </w:rPr>
        <w:t xml:space="preserve">в течение периода </w:t>
      </w:r>
      <w:r w:rsidR="00DD24B8" w:rsidRPr="00AE4C57">
        <w:rPr>
          <w:rFonts w:ascii="GHEA Grapalat" w:hAnsi="GHEA Grapalat" w:cs="Sylfaen"/>
          <w:sz w:val="20"/>
          <w:szCs w:val="20"/>
          <w:lang w:val="es-ES"/>
        </w:rPr>
        <w:t xml:space="preserve">, </w:t>
      </w:r>
      <w:r w:rsidR="00DD24B8" w:rsidRPr="00AE4C57">
        <w:rPr>
          <w:rFonts w:ascii="GHEA Grapalat" w:hAnsi="GHEA Grapalat" w:cs="Sylfaen"/>
          <w:sz w:val="20"/>
          <w:szCs w:val="20"/>
        </w:rPr>
        <w:t>автоматически</w:t>
      </w:r>
      <w:r w:rsidR="00DD24B8" w:rsidRPr="00AE4C57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="00DD24B8" w:rsidRPr="00AE4C57">
        <w:rPr>
          <w:rFonts w:ascii="GHEA Grapalat" w:hAnsi="GHEA Grapalat" w:cs="Sylfaen"/>
          <w:sz w:val="20"/>
          <w:szCs w:val="20"/>
        </w:rPr>
        <w:t>приводит к</w:t>
      </w:r>
      <w:r w:rsidR="00DD24B8" w:rsidRPr="00AE4C57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="00DD24B8" w:rsidRPr="00AE4C57">
        <w:rPr>
          <w:rFonts w:ascii="GHEA Grapalat" w:hAnsi="GHEA Grapalat" w:cs="Sylfaen"/>
          <w:sz w:val="20"/>
          <w:szCs w:val="20"/>
        </w:rPr>
        <w:t>является</w:t>
      </w:r>
      <w:r w:rsidR="00DD24B8" w:rsidRPr="00AE4C57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="00DD24B8" w:rsidRPr="00AE4C57">
        <w:rPr>
          <w:rFonts w:ascii="GHEA Grapalat" w:hAnsi="GHEA Grapalat" w:cs="Sylfaen"/>
          <w:sz w:val="20"/>
          <w:szCs w:val="20"/>
        </w:rPr>
        <w:t>последний</w:t>
      </w:r>
      <w:r w:rsidR="00DD24B8" w:rsidRPr="00AE4C57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="00DD24B8" w:rsidRPr="00AE4C57">
        <w:rPr>
          <w:rFonts w:ascii="GHEA Grapalat" w:hAnsi="GHEA Grapalat" w:cs="Sylfaen"/>
          <w:sz w:val="20"/>
          <w:szCs w:val="20"/>
        </w:rPr>
        <w:t>с</w:t>
      </w:r>
      <w:r w:rsidR="00DD24B8" w:rsidRPr="00AE4C57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="00DD24B8" w:rsidRPr="00AE4C57">
        <w:rPr>
          <w:rFonts w:ascii="GHEA Grapalat" w:hAnsi="GHEA Grapalat" w:cs="Sylfaen"/>
          <w:sz w:val="20"/>
          <w:szCs w:val="20"/>
        </w:rPr>
        <w:t>взаимосвязаны</w:t>
      </w:r>
      <w:r w:rsidR="00DD24B8" w:rsidRPr="00AE4C57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="00DD24B8" w:rsidRPr="00AE4C57">
        <w:rPr>
          <w:rFonts w:ascii="GHEA Grapalat" w:hAnsi="GHEA Grapalat" w:cs="Sylfaen"/>
          <w:sz w:val="20"/>
          <w:szCs w:val="20"/>
        </w:rPr>
        <w:t>люди</w:t>
      </w:r>
      <w:r w:rsidR="00DD24B8" w:rsidRPr="00AE4C57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="00DD24B8" w:rsidRPr="00AE4C57">
        <w:rPr>
          <w:rFonts w:ascii="GHEA Grapalat" w:hAnsi="GHEA Grapalat" w:cs="Sylfaen"/>
          <w:sz w:val="20"/>
          <w:szCs w:val="20"/>
        </w:rPr>
        <w:t>шоппинг</w:t>
      </w:r>
      <w:r w:rsidR="00DD24B8" w:rsidRPr="00AE4C57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="00DD24B8" w:rsidRPr="00AE4C57">
        <w:rPr>
          <w:rFonts w:ascii="GHEA Grapalat" w:hAnsi="GHEA Grapalat" w:cs="Sylfaen"/>
          <w:sz w:val="20"/>
          <w:szCs w:val="20"/>
        </w:rPr>
        <w:t>к процессу</w:t>
      </w:r>
      <w:r w:rsidR="00DD24B8" w:rsidRPr="00AE4C57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="00DD24B8" w:rsidRPr="00AE4C57">
        <w:rPr>
          <w:rFonts w:ascii="GHEA Grapalat" w:hAnsi="GHEA Grapalat" w:cs="Sylfaen"/>
          <w:sz w:val="20"/>
          <w:szCs w:val="20"/>
        </w:rPr>
        <w:t>участие</w:t>
      </w:r>
      <w:r w:rsidR="00DD24B8" w:rsidRPr="00AE4C57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="00DD24B8" w:rsidRPr="00AE4C57">
        <w:rPr>
          <w:rFonts w:ascii="GHEA Grapalat" w:hAnsi="GHEA Grapalat" w:cs="Sylfaen"/>
          <w:sz w:val="20"/>
          <w:szCs w:val="20"/>
        </w:rPr>
        <w:t>права</w:t>
      </w:r>
      <w:r w:rsidR="00DD24B8" w:rsidRPr="00AE4C57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="00DD24B8" w:rsidRPr="00AE4C57">
        <w:rPr>
          <w:rFonts w:ascii="GHEA Grapalat" w:hAnsi="GHEA Grapalat" w:cs="Sylfaen"/>
          <w:sz w:val="20"/>
          <w:szCs w:val="20"/>
        </w:rPr>
        <w:t xml:space="preserve">ограничения </w:t>
      </w:r>
      <w:r w:rsidR="00DD24B8" w:rsidRPr="00AE4C57">
        <w:rPr>
          <w:rFonts w:ascii="GHEA Grapalat" w:hAnsi="GHEA Grapalat" w:cs="Sylfaen"/>
          <w:sz w:val="20"/>
          <w:szCs w:val="20"/>
          <w:lang w:val="es-ES"/>
        </w:rPr>
        <w:t>.</w:t>
      </w:r>
      <w:r w:rsidR="00DD24B8" w:rsidRPr="00AE4C57">
        <w:rPr>
          <w:rFonts w:ascii="GHEA Grapalat" w:hAnsi="GHEA Grapalat"/>
          <w:color w:val="000000"/>
          <w:lang w:val="es-ES"/>
        </w:rPr>
        <w:t xml:space="preserve"> </w:t>
      </w:r>
    </w:p>
    <w:p w:rsidR="00BA3554" w:rsidRPr="00F939A5" w:rsidRDefault="00EB487B" w:rsidP="00EF3662">
      <w:pPr>
        <w:ind w:firstLine="720"/>
        <w:jc w:val="both"/>
        <w:rPr>
          <w:rFonts w:ascii="GHEA Grapalat" w:hAnsi="GHEA Grapalat"/>
          <w:sz w:val="20"/>
          <w:szCs w:val="20"/>
          <w:lang w:val="hy-AM"/>
        </w:rPr>
      </w:pPr>
      <w:r w:rsidRPr="005E1F72">
        <w:rPr>
          <w:rFonts w:ascii="GHEA Grapalat" w:hAnsi="GHEA Grapalat" w:cs="Tahoma"/>
          <w:sz w:val="20"/>
          <w:szCs w:val="20"/>
          <w:lang w:val="es-ES"/>
        </w:rPr>
        <w:t xml:space="preserve"> </w:t>
      </w:r>
      <w:r w:rsidR="00BA3554" w:rsidRPr="005E1F72">
        <w:rPr>
          <w:rFonts w:ascii="GHEA Grapalat" w:hAnsi="GHEA Grapalat" w:cs="Sylfaen"/>
          <w:sz w:val="20"/>
          <w:szCs w:val="20"/>
        </w:rPr>
        <w:t>Запрещенный</w:t>
      </w:r>
      <w:r w:rsidR="00BA3554" w:rsidRPr="005E1F72">
        <w:rPr>
          <w:rFonts w:ascii="GHEA Grapalat" w:hAnsi="GHEA Grapalat"/>
          <w:sz w:val="20"/>
          <w:szCs w:val="20"/>
          <w:lang w:val="es-ES"/>
        </w:rPr>
        <w:t xml:space="preserve"> </w:t>
      </w:r>
      <w:r w:rsidR="00BA3554" w:rsidRPr="005E1F72">
        <w:rPr>
          <w:rFonts w:ascii="GHEA Grapalat" w:hAnsi="GHEA Grapalat" w:cs="Sylfaen"/>
          <w:sz w:val="20"/>
          <w:szCs w:val="20"/>
        </w:rPr>
        <w:t>является</w:t>
      </w:r>
      <w:r w:rsidR="00BA3554" w:rsidRPr="005E1F72">
        <w:rPr>
          <w:rFonts w:ascii="GHEA Grapalat" w:hAnsi="GHEA Grapalat"/>
          <w:sz w:val="20"/>
          <w:szCs w:val="20"/>
          <w:lang w:val="es-ES"/>
        </w:rPr>
        <w:t xml:space="preserve"> </w:t>
      </w:r>
      <w:r w:rsidR="00BA3554" w:rsidRPr="005E1F72">
        <w:rPr>
          <w:rFonts w:ascii="GHEA Grapalat" w:hAnsi="GHEA Grapalat"/>
          <w:sz w:val="20"/>
          <w:szCs w:val="20"/>
        </w:rPr>
        <w:t>настоящим</w:t>
      </w:r>
      <w:r w:rsidR="00BA3554" w:rsidRPr="005E1F72">
        <w:rPr>
          <w:rFonts w:ascii="GHEA Grapalat" w:hAnsi="GHEA Grapalat"/>
          <w:sz w:val="20"/>
          <w:szCs w:val="20"/>
          <w:lang w:val="es-ES"/>
        </w:rPr>
        <w:t xml:space="preserve"> </w:t>
      </w:r>
      <w:r w:rsidR="00BA3554" w:rsidRPr="005E1F72">
        <w:rPr>
          <w:rFonts w:ascii="GHEA Grapalat" w:hAnsi="GHEA Grapalat"/>
          <w:sz w:val="20"/>
          <w:szCs w:val="20"/>
        </w:rPr>
        <w:t>с точкой</w:t>
      </w:r>
      <w:r w:rsidR="00BA3554" w:rsidRPr="005E1F72">
        <w:rPr>
          <w:rFonts w:ascii="GHEA Grapalat" w:hAnsi="GHEA Grapalat"/>
          <w:sz w:val="20"/>
          <w:szCs w:val="20"/>
          <w:lang w:val="es-ES"/>
        </w:rPr>
        <w:t xml:space="preserve"> </w:t>
      </w:r>
      <w:r w:rsidR="00BA3554" w:rsidRPr="005E1F72">
        <w:rPr>
          <w:rFonts w:ascii="GHEA Grapalat" w:hAnsi="GHEA Grapalat"/>
          <w:sz w:val="20"/>
          <w:szCs w:val="20"/>
        </w:rPr>
        <w:t>определенный</w:t>
      </w:r>
      <w:r w:rsidR="00BA3554" w:rsidRPr="005E1F72">
        <w:rPr>
          <w:rFonts w:ascii="GHEA Grapalat" w:hAnsi="GHEA Grapalat"/>
          <w:sz w:val="20"/>
          <w:szCs w:val="20"/>
          <w:lang w:val="es-ES"/>
        </w:rPr>
        <w:t xml:space="preserve"> </w:t>
      </w:r>
      <w:r w:rsidR="00BA3554" w:rsidRPr="005E1F72">
        <w:rPr>
          <w:rFonts w:ascii="GHEA Grapalat" w:hAnsi="GHEA Grapalat"/>
          <w:sz w:val="20"/>
          <w:szCs w:val="20"/>
        </w:rPr>
        <w:t>взаимосвязаны</w:t>
      </w:r>
      <w:r w:rsidR="00BA3554" w:rsidRPr="005E1F72">
        <w:rPr>
          <w:rFonts w:ascii="GHEA Grapalat" w:hAnsi="GHEA Grapalat"/>
          <w:sz w:val="20"/>
          <w:szCs w:val="20"/>
          <w:lang w:val="es-ES"/>
        </w:rPr>
        <w:t xml:space="preserve"> </w:t>
      </w:r>
      <w:r w:rsidR="00BA3554" w:rsidRPr="005E1F72">
        <w:rPr>
          <w:rFonts w:ascii="GHEA Grapalat" w:hAnsi="GHEA Grapalat"/>
          <w:sz w:val="20"/>
          <w:szCs w:val="20"/>
        </w:rPr>
        <w:t>люди</w:t>
      </w:r>
      <w:r w:rsidR="00BA3554" w:rsidRPr="005E1F72">
        <w:rPr>
          <w:rFonts w:ascii="GHEA Grapalat" w:hAnsi="GHEA Grapalat"/>
          <w:sz w:val="20"/>
          <w:szCs w:val="20"/>
          <w:lang w:val="es-ES"/>
        </w:rPr>
        <w:t xml:space="preserve"> </w:t>
      </w:r>
      <w:r w:rsidR="00BA3554" w:rsidRPr="005E1F72">
        <w:rPr>
          <w:rFonts w:ascii="GHEA Grapalat" w:hAnsi="GHEA Grapalat"/>
          <w:sz w:val="20"/>
          <w:szCs w:val="20"/>
        </w:rPr>
        <w:t xml:space="preserve">и </w:t>
      </w:r>
      <w:r w:rsidR="00BA3554" w:rsidRPr="005E1F72">
        <w:rPr>
          <w:rFonts w:ascii="GHEA Grapalat" w:hAnsi="GHEA Grapalat"/>
          <w:sz w:val="20"/>
          <w:szCs w:val="20"/>
          <w:lang w:val="es-ES"/>
        </w:rPr>
        <w:t xml:space="preserve">( </w:t>
      </w:r>
      <w:r w:rsidR="00BA3554" w:rsidRPr="005E1F72">
        <w:rPr>
          <w:rFonts w:ascii="GHEA Grapalat" w:hAnsi="GHEA Grapalat"/>
          <w:sz w:val="20"/>
          <w:szCs w:val="20"/>
        </w:rPr>
        <w:t xml:space="preserve">или </w:t>
      </w:r>
      <w:r w:rsidR="00BA3554" w:rsidRPr="005E1F72">
        <w:rPr>
          <w:rFonts w:ascii="GHEA Grapalat" w:hAnsi="GHEA Grapalat"/>
          <w:sz w:val="20"/>
          <w:szCs w:val="20"/>
          <w:lang w:val="es-ES"/>
        </w:rPr>
        <w:t xml:space="preserve">) </w:t>
      </w:r>
      <w:r w:rsidR="00BA3554" w:rsidRPr="005E1F72">
        <w:rPr>
          <w:rFonts w:ascii="GHEA Grapalat" w:hAnsi="GHEA Grapalat" w:cs="Sylfaen"/>
          <w:sz w:val="20"/>
          <w:szCs w:val="20"/>
        </w:rPr>
        <w:t>то же самое</w:t>
      </w:r>
      <w:r w:rsidR="00BA3554" w:rsidRPr="005E1F72">
        <w:rPr>
          <w:rFonts w:ascii="GHEA Grapalat" w:hAnsi="GHEA Grapalat"/>
          <w:sz w:val="20"/>
          <w:szCs w:val="20"/>
          <w:lang w:val="es-ES"/>
        </w:rPr>
        <w:t xml:space="preserve"> </w:t>
      </w:r>
      <w:r w:rsidR="00BA3554" w:rsidRPr="005E1F72">
        <w:rPr>
          <w:rFonts w:ascii="GHEA Grapalat" w:hAnsi="GHEA Grapalat" w:cs="Sylfaen"/>
          <w:sz w:val="20"/>
          <w:szCs w:val="20"/>
        </w:rPr>
        <w:t xml:space="preserve">по человеку </w:t>
      </w:r>
      <w:r w:rsidR="00BA3554" w:rsidRPr="005E1F72">
        <w:rPr>
          <w:rFonts w:ascii="GHEA Grapalat" w:hAnsi="GHEA Grapalat"/>
          <w:sz w:val="20"/>
          <w:szCs w:val="20"/>
          <w:lang w:val="es-ES"/>
        </w:rPr>
        <w:t xml:space="preserve">( </w:t>
      </w:r>
      <w:r w:rsidR="00BA3554" w:rsidRPr="005E1F72">
        <w:rPr>
          <w:rFonts w:ascii="GHEA Grapalat" w:hAnsi="GHEA Grapalat" w:cs="Sylfaen"/>
          <w:sz w:val="20"/>
          <w:szCs w:val="20"/>
        </w:rPr>
        <w:t xml:space="preserve">ам </w:t>
      </w:r>
      <w:r w:rsidR="00BA3554" w:rsidRPr="005E1F72">
        <w:rPr>
          <w:rFonts w:ascii="GHEA Grapalat" w:hAnsi="GHEA Grapalat"/>
          <w:sz w:val="20"/>
          <w:szCs w:val="20"/>
          <w:lang w:val="es-ES"/>
        </w:rPr>
        <w:t xml:space="preserve">) . </w:t>
      </w:r>
      <w:r w:rsidR="00BA3554" w:rsidRPr="005E1F72">
        <w:rPr>
          <w:rFonts w:ascii="GHEA Grapalat" w:hAnsi="GHEA Grapalat" w:cs="Sylfaen"/>
          <w:sz w:val="20"/>
          <w:szCs w:val="20"/>
        </w:rPr>
        <w:t>учредил</w:t>
      </w:r>
      <w:r w:rsidR="00BA3554" w:rsidRPr="005E1F72">
        <w:rPr>
          <w:rFonts w:ascii="GHEA Grapalat" w:hAnsi="GHEA Grapalat"/>
          <w:sz w:val="20"/>
          <w:szCs w:val="20"/>
          <w:lang w:val="es-ES"/>
        </w:rPr>
        <w:t xml:space="preserve"> </w:t>
      </w:r>
      <w:r w:rsidR="00BA3554" w:rsidRPr="005E1F72">
        <w:rPr>
          <w:rFonts w:ascii="GHEA Grapalat" w:hAnsi="GHEA Grapalat" w:cs="Sylfaen"/>
          <w:sz w:val="20"/>
          <w:szCs w:val="20"/>
        </w:rPr>
        <w:t>или</w:t>
      </w:r>
      <w:r w:rsidR="00BA3554" w:rsidRPr="005E1F72">
        <w:rPr>
          <w:rFonts w:ascii="GHEA Grapalat" w:hAnsi="GHEA Grapalat"/>
          <w:sz w:val="20"/>
          <w:szCs w:val="20"/>
          <w:lang w:val="es-ES"/>
        </w:rPr>
        <w:t xml:space="preserve"> </w:t>
      </w:r>
      <w:r w:rsidR="00BA3554" w:rsidRPr="005E1F72">
        <w:rPr>
          <w:rFonts w:ascii="GHEA Grapalat" w:hAnsi="GHEA Grapalat" w:cs="Sylfaen"/>
          <w:sz w:val="20"/>
          <w:szCs w:val="20"/>
        </w:rPr>
        <w:t>более</w:t>
      </w:r>
      <w:r w:rsidR="00BA3554" w:rsidRPr="005E1F72">
        <w:rPr>
          <w:rFonts w:ascii="GHEA Grapalat" w:hAnsi="GHEA Grapalat"/>
          <w:sz w:val="20"/>
          <w:szCs w:val="20"/>
          <w:lang w:val="es-ES"/>
        </w:rPr>
        <w:t xml:space="preserve"> </w:t>
      </w:r>
      <w:r w:rsidR="00BA3554" w:rsidRPr="005E1F72">
        <w:rPr>
          <w:rFonts w:ascii="GHEA Grapalat" w:hAnsi="GHEA Grapalat" w:cs="Sylfaen"/>
          <w:sz w:val="20"/>
          <w:szCs w:val="20"/>
        </w:rPr>
        <w:t>чем</w:t>
      </w:r>
      <w:r w:rsidR="00BA3554" w:rsidRPr="005E1F72">
        <w:rPr>
          <w:rFonts w:ascii="GHEA Grapalat" w:hAnsi="GHEA Grapalat"/>
          <w:sz w:val="20"/>
          <w:szCs w:val="20"/>
          <w:lang w:val="es-ES"/>
        </w:rPr>
        <w:t xml:space="preserve"> </w:t>
      </w:r>
      <w:r w:rsidR="00BA3554" w:rsidRPr="005E1F72">
        <w:rPr>
          <w:rFonts w:ascii="GHEA Grapalat" w:hAnsi="GHEA Grapalat" w:cs="Sylfaen"/>
          <w:sz w:val="20"/>
          <w:szCs w:val="20"/>
        </w:rPr>
        <w:t>пятьдесят</w:t>
      </w:r>
      <w:r w:rsidR="00BA3554" w:rsidRPr="005E1F72">
        <w:rPr>
          <w:rFonts w:ascii="GHEA Grapalat" w:hAnsi="GHEA Grapalat"/>
          <w:sz w:val="20"/>
          <w:szCs w:val="20"/>
          <w:lang w:val="es-ES"/>
        </w:rPr>
        <w:t xml:space="preserve"> </w:t>
      </w:r>
      <w:r w:rsidR="00BA3554" w:rsidRPr="005E1F72">
        <w:rPr>
          <w:rFonts w:ascii="GHEA Grapalat" w:hAnsi="GHEA Grapalat" w:cs="Sylfaen"/>
          <w:sz w:val="20"/>
          <w:szCs w:val="20"/>
        </w:rPr>
        <w:t>процент</w:t>
      </w:r>
      <w:r w:rsidR="00BA3554" w:rsidRPr="005E1F72">
        <w:rPr>
          <w:rFonts w:ascii="GHEA Grapalat" w:hAnsi="GHEA Grapalat"/>
          <w:sz w:val="20"/>
          <w:szCs w:val="20"/>
          <w:lang w:val="es-ES"/>
        </w:rPr>
        <w:t xml:space="preserve"> </w:t>
      </w:r>
      <w:r w:rsidR="00BA3554" w:rsidRPr="005E1F72">
        <w:rPr>
          <w:rFonts w:ascii="GHEA Grapalat" w:hAnsi="GHEA Grapalat" w:cs="Sylfaen"/>
          <w:sz w:val="20"/>
          <w:szCs w:val="20"/>
        </w:rPr>
        <w:t>в то же время</w:t>
      </w:r>
      <w:r w:rsidR="00BA3554" w:rsidRPr="005E1F72">
        <w:rPr>
          <w:rFonts w:ascii="GHEA Grapalat" w:hAnsi="GHEA Grapalat"/>
          <w:sz w:val="20"/>
          <w:szCs w:val="20"/>
          <w:lang w:val="es-ES"/>
        </w:rPr>
        <w:t xml:space="preserve"> </w:t>
      </w:r>
      <w:r w:rsidR="00BA3554" w:rsidRPr="005E1F72">
        <w:rPr>
          <w:rFonts w:ascii="GHEA Grapalat" w:hAnsi="GHEA Grapalat" w:cs="Sylfaen"/>
          <w:sz w:val="20"/>
          <w:szCs w:val="20"/>
        </w:rPr>
        <w:t xml:space="preserve">принадлежащий лицу </w:t>
      </w:r>
      <w:r w:rsidR="00BA3554" w:rsidRPr="005E1F72">
        <w:rPr>
          <w:rFonts w:ascii="GHEA Grapalat" w:hAnsi="GHEA Grapalat"/>
          <w:sz w:val="20"/>
          <w:szCs w:val="20"/>
          <w:lang w:val="es-ES"/>
        </w:rPr>
        <w:t xml:space="preserve">( </w:t>
      </w:r>
      <w:r w:rsidR="00BA3554" w:rsidRPr="005E1F72">
        <w:rPr>
          <w:rFonts w:ascii="GHEA Grapalat" w:hAnsi="GHEA Grapalat" w:cs="Sylfaen"/>
          <w:sz w:val="20"/>
          <w:szCs w:val="20"/>
        </w:rPr>
        <w:t xml:space="preserve">ам </w:t>
      </w:r>
      <w:r w:rsidR="00BA3554" w:rsidRPr="005E1F72">
        <w:rPr>
          <w:rFonts w:ascii="GHEA Grapalat" w:hAnsi="GHEA Grapalat"/>
          <w:sz w:val="20"/>
          <w:szCs w:val="20"/>
          <w:lang w:val="es-ES"/>
        </w:rPr>
        <w:t xml:space="preserve">). </w:t>
      </w:r>
      <w:r w:rsidR="00BA3554" w:rsidRPr="005E1F72">
        <w:rPr>
          <w:rFonts w:ascii="GHEA Grapalat" w:hAnsi="GHEA Grapalat" w:cs="Sylfaen"/>
          <w:sz w:val="20"/>
          <w:szCs w:val="20"/>
        </w:rPr>
        <w:t>иметь долю</w:t>
      </w:r>
      <w:r w:rsidR="00BA3554" w:rsidRPr="005E1F72">
        <w:rPr>
          <w:rFonts w:ascii="GHEA Grapalat" w:hAnsi="GHEA Grapalat"/>
          <w:sz w:val="20"/>
          <w:szCs w:val="20"/>
          <w:lang w:val="es-ES"/>
        </w:rPr>
        <w:t xml:space="preserve">​ </w:t>
      </w:r>
      <w:r w:rsidR="00BA3554" w:rsidRPr="005E1F72">
        <w:rPr>
          <w:rFonts w:ascii="GHEA Grapalat" w:hAnsi="GHEA Grapalat" w:cs="Sylfaen"/>
          <w:sz w:val="20"/>
          <w:szCs w:val="20"/>
        </w:rPr>
        <w:t>организации</w:t>
      </w:r>
      <w:r w:rsidR="00BA3554" w:rsidRPr="005E1F72">
        <w:rPr>
          <w:rFonts w:ascii="GHEA Grapalat" w:hAnsi="GHEA Grapalat"/>
          <w:sz w:val="20"/>
          <w:szCs w:val="20"/>
          <w:lang w:val="es-ES"/>
        </w:rPr>
        <w:t xml:space="preserve"> </w:t>
      </w:r>
      <w:r w:rsidR="00BA3554" w:rsidRPr="005E1F72">
        <w:rPr>
          <w:rFonts w:ascii="GHEA Grapalat" w:hAnsi="GHEA Grapalat" w:cs="Sylfaen"/>
          <w:sz w:val="20"/>
          <w:szCs w:val="20"/>
        </w:rPr>
        <w:t>одновременный</w:t>
      </w:r>
      <w:r w:rsidR="00BA3554" w:rsidRPr="005E1F72">
        <w:rPr>
          <w:rFonts w:ascii="GHEA Grapalat" w:hAnsi="GHEA Grapalat"/>
          <w:sz w:val="20"/>
          <w:szCs w:val="20"/>
          <w:lang w:val="es-ES"/>
        </w:rPr>
        <w:t xml:space="preserve"> </w:t>
      </w:r>
      <w:r w:rsidR="00BA3554" w:rsidRPr="005E1F72">
        <w:rPr>
          <w:rFonts w:ascii="GHEA Grapalat" w:hAnsi="GHEA Grapalat" w:cs="Sylfaen"/>
          <w:sz w:val="20"/>
          <w:szCs w:val="20"/>
        </w:rPr>
        <w:t>участие</w:t>
      </w:r>
      <w:r w:rsidR="00BA3554" w:rsidRPr="005E1F72">
        <w:rPr>
          <w:rFonts w:ascii="GHEA Grapalat" w:hAnsi="GHEA Grapalat"/>
          <w:sz w:val="20"/>
          <w:szCs w:val="20"/>
          <w:lang w:val="es-ES"/>
        </w:rPr>
        <w:t xml:space="preserve"> </w:t>
      </w:r>
      <w:r w:rsidRPr="005E1F72">
        <w:rPr>
          <w:rFonts w:ascii="GHEA Grapalat" w:hAnsi="GHEA Grapalat"/>
          <w:sz w:val="20"/>
          <w:szCs w:val="20"/>
        </w:rPr>
        <w:t>настоящим</w:t>
      </w:r>
      <w:r w:rsidRPr="005E1F72">
        <w:rPr>
          <w:rFonts w:ascii="GHEA Grapalat" w:hAnsi="GHEA Grapalat"/>
          <w:sz w:val="20"/>
          <w:szCs w:val="20"/>
          <w:lang w:val="es-ES"/>
        </w:rPr>
        <w:t xml:space="preserve"> </w:t>
      </w:r>
      <w:r w:rsidR="0028726A" w:rsidRPr="005E1F72">
        <w:rPr>
          <w:rFonts w:ascii="GHEA Grapalat" w:hAnsi="GHEA Grapalat"/>
          <w:sz w:val="20"/>
          <w:szCs w:val="20"/>
        </w:rPr>
        <w:t>к процедуре</w:t>
      </w:r>
      <w:r w:rsidR="008628EC">
        <w:rPr>
          <w:rFonts w:ascii="GHEA Grapalat" w:hAnsi="GHEA Grapalat"/>
          <w:sz w:val="20"/>
          <w:szCs w:val="20"/>
          <w:lang w:val="hy-AM"/>
        </w:rPr>
        <w:t xml:space="preserve"> </w:t>
      </w:r>
      <w:r w:rsidR="008628EC" w:rsidRPr="00E2073B">
        <w:rPr>
          <w:rFonts w:ascii="GHEA Grapalat" w:hAnsi="GHEA Grapalat" w:cs="Sylfaen"/>
          <w:sz w:val="20"/>
          <w:szCs w:val="20"/>
          <w:lang w:val="es-ES"/>
        </w:rPr>
        <w:t xml:space="preserve">( </w:t>
      </w:r>
      <w:r w:rsidR="008628EC" w:rsidRPr="00972668">
        <w:rPr>
          <w:rFonts w:ascii="GHEA Grapalat" w:hAnsi="GHEA Grapalat" w:cs="Sylfaen"/>
          <w:sz w:val="20"/>
          <w:szCs w:val="20"/>
        </w:rPr>
        <w:t>в то же время</w:t>
      </w:r>
      <w:r w:rsidR="008628EC" w:rsidRPr="00E2073B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="008628EC" w:rsidRPr="00972668">
        <w:rPr>
          <w:rFonts w:ascii="GHEA Grapalat" w:hAnsi="GHEA Grapalat" w:cs="Sylfaen"/>
          <w:sz w:val="20"/>
          <w:szCs w:val="20"/>
        </w:rPr>
        <w:t xml:space="preserve">доза </w:t>
      </w:r>
      <w:r w:rsidR="008628EC" w:rsidRPr="00E2073B">
        <w:rPr>
          <w:rFonts w:ascii="GHEA Grapalat" w:hAnsi="GHEA Grapalat" w:cs="Sylfaen"/>
          <w:sz w:val="20"/>
          <w:szCs w:val="20"/>
          <w:lang w:val="es-ES"/>
        </w:rPr>
        <w:t xml:space="preserve">), </w:t>
      </w:r>
      <w:r w:rsidR="00BA3554" w:rsidRPr="005E1F72">
        <w:rPr>
          <w:rFonts w:ascii="GHEA Grapalat" w:hAnsi="GHEA Grapalat" w:cs="Sylfaen"/>
          <w:sz w:val="20"/>
          <w:szCs w:val="20"/>
        </w:rPr>
        <w:t>за исключением</w:t>
      </w:r>
      <w:r w:rsidR="00BA3554" w:rsidRPr="005E1F72">
        <w:rPr>
          <w:rFonts w:ascii="GHEA Grapalat" w:hAnsi="GHEA Grapalat"/>
          <w:sz w:val="20"/>
          <w:szCs w:val="20"/>
          <w:lang w:val="es-ES"/>
        </w:rPr>
        <w:t xml:space="preserve"> </w:t>
      </w:r>
      <w:r w:rsidR="00BA3554" w:rsidRPr="005E1F72">
        <w:rPr>
          <w:rFonts w:ascii="GHEA Grapalat" w:hAnsi="GHEA Grapalat" w:cs="Sylfaen"/>
          <w:sz w:val="20"/>
          <w:szCs w:val="20"/>
        </w:rPr>
        <w:t>государства</w:t>
      </w:r>
      <w:r w:rsidR="00BA3554" w:rsidRPr="005E1F72">
        <w:rPr>
          <w:rFonts w:ascii="GHEA Grapalat" w:hAnsi="GHEA Grapalat"/>
          <w:sz w:val="20"/>
          <w:szCs w:val="20"/>
          <w:lang w:val="es-ES"/>
        </w:rPr>
        <w:t xml:space="preserve"> </w:t>
      </w:r>
      <w:r w:rsidR="00BA3554" w:rsidRPr="005E1F72">
        <w:rPr>
          <w:rFonts w:ascii="GHEA Grapalat" w:hAnsi="GHEA Grapalat" w:cs="Sylfaen"/>
          <w:sz w:val="20"/>
          <w:szCs w:val="20"/>
        </w:rPr>
        <w:t>или</w:t>
      </w:r>
      <w:r w:rsidR="00BA3554" w:rsidRPr="005E1F72">
        <w:rPr>
          <w:rFonts w:ascii="GHEA Grapalat" w:hAnsi="GHEA Grapalat"/>
          <w:sz w:val="20"/>
          <w:szCs w:val="20"/>
          <w:lang w:val="es-ES"/>
        </w:rPr>
        <w:t xml:space="preserve"> </w:t>
      </w:r>
      <w:r w:rsidR="00BA3554" w:rsidRPr="005E1F72">
        <w:rPr>
          <w:rFonts w:ascii="GHEA Grapalat" w:hAnsi="GHEA Grapalat" w:cs="Sylfaen"/>
          <w:sz w:val="20"/>
          <w:szCs w:val="20"/>
        </w:rPr>
        <w:t>сообщества</w:t>
      </w:r>
      <w:r w:rsidR="00BA3554" w:rsidRPr="005E1F72">
        <w:rPr>
          <w:rFonts w:ascii="GHEA Grapalat" w:hAnsi="GHEA Grapalat"/>
          <w:sz w:val="20"/>
          <w:szCs w:val="20"/>
          <w:lang w:val="es-ES"/>
        </w:rPr>
        <w:t xml:space="preserve"> </w:t>
      </w:r>
      <w:r w:rsidR="00BA3554" w:rsidRPr="005E1F72">
        <w:rPr>
          <w:rFonts w:ascii="GHEA Grapalat" w:hAnsi="GHEA Grapalat" w:cs="Sylfaen"/>
          <w:sz w:val="20"/>
          <w:szCs w:val="20"/>
        </w:rPr>
        <w:t>к</w:t>
      </w:r>
      <w:r w:rsidR="00BA3554" w:rsidRPr="005E1F72">
        <w:rPr>
          <w:rFonts w:ascii="GHEA Grapalat" w:hAnsi="GHEA Grapalat"/>
          <w:sz w:val="20"/>
          <w:szCs w:val="20"/>
          <w:lang w:val="es-ES"/>
        </w:rPr>
        <w:t xml:space="preserve"> </w:t>
      </w:r>
      <w:r w:rsidR="00BA3554" w:rsidRPr="005E1F72">
        <w:rPr>
          <w:rFonts w:ascii="GHEA Grapalat" w:hAnsi="GHEA Grapalat" w:cs="Sylfaen"/>
          <w:sz w:val="20"/>
          <w:szCs w:val="20"/>
        </w:rPr>
        <w:t>учредил</w:t>
      </w:r>
      <w:r w:rsidR="00BA3554" w:rsidRPr="005E1F72">
        <w:rPr>
          <w:rFonts w:ascii="GHEA Grapalat" w:hAnsi="GHEA Grapalat"/>
          <w:sz w:val="20"/>
          <w:szCs w:val="20"/>
          <w:lang w:val="es-ES"/>
        </w:rPr>
        <w:t xml:space="preserve"> </w:t>
      </w:r>
      <w:r w:rsidR="00BA3554" w:rsidRPr="005E1F72">
        <w:rPr>
          <w:rFonts w:ascii="GHEA Grapalat" w:hAnsi="GHEA Grapalat" w:cs="Sylfaen"/>
          <w:sz w:val="20"/>
          <w:szCs w:val="20"/>
        </w:rPr>
        <w:t>организации</w:t>
      </w:r>
      <w:r w:rsidR="00BA3554" w:rsidRPr="005E1F72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="00BA3554" w:rsidRPr="005E1F72">
        <w:rPr>
          <w:rFonts w:ascii="GHEA Grapalat" w:hAnsi="GHEA Grapalat" w:cs="Sylfaen"/>
          <w:sz w:val="20"/>
          <w:szCs w:val="20"/>
        </w:rPr>
        <w:t xml:space="preserve">и </w:t>
      </w:r>
      <w:r w:rsidR="00BA3554" w:rsidRPr="005E1F72">
        <w:rPr>
          <w:rFonts w:ascii="GHEA Grapalat" w:hAnsi="GHEA Grapalat" w:cs="Sylfaen"/>
          <w:sz w:val="20"/>
          <w:szCs w:val="20"/>
          <w:lang w:val="es-ES"/>
        </w:rPr>
        <w:t xml:space="preserve">( </w:t>
      </w:r>
      <w:r w:rsidR="00BA3554" w:rsidRPr="005E1F72">
        <w:rPr>
          <w:rFonts w:ascii="GHEA Grapalat" w:hAnsi="GHEA Grapalat" w:cs="Sylfaen"/>
          <w:sz w:val="20"/>
          <w:szCs w:val="20"/>
        </w:rPr>
        <w:t xml:space="preserve">или </w:t>
      </w:r>
      <w:r w:rsidR="00BA3554" w:rsidRPr="005E1F72">
        <w:rPr>
          <w:rFonts w:ascii="GHEA Grapalat" w:hAnsi="GHEA Grapalat" w:cs="Sylfaen"/>
          <w:sz w:val="20"/>
          <w:szCs w:val="20"/>
          <w:lang w:val="es-ES"/>
        </w:rPr>
        <w:t xml:space="preserve">) </w:t>
      </w:r>
      <w:r w:rsidR="00BA3554" w:rsidRPr="005E1F72">
        <w:rPr>
          <w:rFonts w:ascii="GHEA Grapalat" w:hAnsi="GHEA Grapalat" w:cs="Sylfaen"/>
          <w:sz w:val="20"/>
        </w:rPr>
        <w:t>совместно</w:t>
      </w:r>
      <w:r w:rsidR="00BA3554" w:rsidRPr="005E1F72">
        <w:rPr>
          <w:rFonts w:ascii="GHEA Grapalat" w:hAnsi="GHEA Grapalat" w:cs="Times Armenian"/>
          <w:sz w:val="20"/>
          <w:lang w:val="af-ZA"/>
        </w:rPr>
        <w:t xml:space="preserve"> </w:t>
      </w:r>
      <w:r w:rsidR="00BA3554" w:rsidRPr="005E1F72">
        <w:rPr>
          <w:rFonts w:ascii="GHEA Grapalat" w:hAnsi="GHEA Grapalat" w:cs="Times Armenian"/>
          <w:sz w:val="20"/>
        </w:rPr>
        <w:t xml:space="preserve">с </w:t>
      </w:r>
      <w:r w:rsidR="00BA3554" w:rsidRPr="005E1F72">
        <w:rPr>
          <w:rFonts w:ascii="GHEA Grapalat" w:hAnsi="GHEA Grapalat" w:cs="Sylfaen"/>
          <w:sz w:val="20"/>
        </w:rPr>
        <w:t>производительность</w:t>
      </w:r>
      <w:r w:rsidR="00BA3554" w:rsidRPr="005E1F72">
        <w:rPr>
          <w:rFonts w:ascii="GHEA Grapalat" w:hAnsi="GHEA Grapalat" w:cs="Times Armenian"/>
          <w:sz w:val="20"/>
          <w:lang w:val="af-ZA"/>
        </w:rPr>
        <w:t xml:space="preserve"> </w:t>
      </w:r>
      <w:r w:rsidR="00BA3554" w:rsidRPr="005E1F72">
        <w:rPr>
          <w:rFonts w:ascii="GHEA Grapalat" w:hAnsi="GHEA Grapalat" w:cs="Sylfaen"/>
          <w:sz w:val="20"/>
        </w:rPr>
        <w:t xml:space="preserve">там была </w:t>
      </w:r>
      <w:r w:rsidR="00BA3554" w:rsidRPr="005E1F72">
        <w:rPr>
          <w:rFonts w:ascii="GHEA Grapalat" w:hAnsi="GHEA Grapalat" w:cs="Times Armenian"/>
          <w:sz w:val="20"/>
        </w:rPr>
        <w:t>корова</w:t>
      </w:r>
      <w:r w:rsidR="00BA3554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BA3554" w:rsidRPr="005E1F72">
        <w:rPr>
          <w:rFonts w:ascii="GHEA Grapalat" w:hAnsi="GHEA Grapalat" w:cs="Times Armenian"/>
          <w:sz w:val="20"/>
          <w:lang w:val="af-ZA"/>
        </w:rPr>
        <w:t xml:space="preserve">( </w:t>
      </w:r>
      <w:r w:rsidR="00BA3554" w:rsidRPr="005E1F72">
        <w:rPr>
          <w:rFonts w:ascii="GHEA Grapalat" w:hAnsi="GHEA Grapalat" w:cs="Sylfaen"/>
          <w:sz w:val="20"/>
        </w:rPr>
        <w:t xml:space="preserve">с консорциумом </w:t>
      </w:r>
      <w:r w:rsidR="00BA3554" w:rsidRPr="005E1F72">
        <w:rPr>
          <w:rFonts w:ascii="GHEA Grapalat" w:hAnsi="GHEA Grapalat" w:cs="Times Armenian"/>
          <w:sz w:val="20"/>
          <w:lang w:val="af-ZA"/>
        </w:rPr>
        <w:t xml:space="preserve">) </w:t>
      </w:r>
      <w:r w:rsidR="00BA3554" w:rsidRPr="005E1F72">
        <w:rPr>
          <w:rFonts w:ascii="GHEA Grapalat" w:hAnsi="GHEA Grapalat" w:cs="Times Armenian"/>
          <w:sz w:val="20"/>
        </w:rPr>
        <w:t xml:space="preserve">c </w:t>
      </w:r>
      <w:r w:rsidR="00BA3554" w:rsidRPr="005E1F72">
        <w:rPr>
          <w:rFonts w:ascii="GHEA Grapalat" w:hAnsi="GHEA Grapalat" w:cs="Sylfaen"/>
          <w:sz w:val="20"/>
        </w:rPr>
        <w:t>образцами</w:t>
      </w:r>
      <w:r w:rsidR="00BA3554" w:rsidRPr="005E1F72">
        <w:rPr>
          <w:rFonts w:ascii="GHEA Grapalat" w:hAnsi="GHEA Grapalat" w:cs="Times Armenian"/>
          <w:sz w:val="20"/>
          <w:lang w:val="af-ZA"/>
        </w:rPr>
        <w:t xml:space="preserve"> </w:t>
      </w:r>
      <w:r w:rsidR="00BA3554" w:rsidRPr="005E1F72">
        <w:rPr>
          <w:rFonts w:ascii="GHEA Grapalat" w:hAnsi="GHEA Grapalat" w:cs="Times Armenian"/>
          <w:sz w:val="20"/>
        </w:rPr>
        <w:t xml:space="preserve">c </w:t>
      </w:r>
      <w:r w:rsidR="00BA3554" w:rsidRPr="005E1F72">
        <w:rPr>
          <w:rFonts w:ascii="GHEA Grapalat" w:hAnsi="GHEA Grapalat" w:cs="Sylfaen"/>
          <w:sz w:val="20"/>
        </w:rPr>
        <w:t>процесс</w:t>
      </w:r>
      <w:r w:rsidR="00BA3554" w:rsidRPr="005E1F72">
        <w:rPr>
          <w:rFonts w:ascii="GHEA Grapalat" w:hAnsi="GHEA Grapalat" w:cs="Sylfaen"/>
          <w:sz w:val="20"/>
          <w:lang w:val="es-ES"/>
        </w:rPr>
        <w:t xml:space="preserve"> </w:t>
      </w:r>
      <w:r w:rsidR="00BA3554" w:rsidRPr="005E1F72">
        <w:rPr>
          <w:rFonts w:ascii="GHEA Grapalat" w:hAnsi="GHEA Grapalat" w:cs="Sylfaen"/>
          <w:sz w:val="20"/>
          <w:szCs w:val="20"/>
        </w:rPr>
        <w:t>участие</w:t>
      </w:r>
      <w:r w:rsidR="00BA3554" w:rsidRPr="005E1F72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="00BA3554" w:rsidRPr="005E1F72">
        <w:rPr>
          <w:rFonts w:ascii="GHEA Grapalat" w:hAnsi="GHEA Grapalat" w:cs="Sylfaen"/>
          <w:sz w:val="20"/>
          <w:szCs w:val="20"/>
        </w:rPr>
        <w:t xml:space="preserve">случаев </w:t>
      </w:r>
      <w:r w:rsidR="00BA3554" w:rsidRPr="005E1F72">
        <w:rPr>
          <w:rFonts w:ascii="GHEA Grapalat" w:hAnsi="GHEA Grapalat" w:cs="Sylfaen"/>
          <w:sz w:val="20"/>
          <w:szCs w:val="20"/>
          <w:lang w:val="es-ES"/>
        </w:rPr>
        <w:t>.</w:t>
      </w:r>
      <w:r w:rsidR="00DD24B8">
        <w:rPr>
          <w:rFonts w:ascii="GHEA Grapalat" w:hAnsi="GHEA Grapalat" w:cs="Sylfaen"/>
          <w:sz w:val="20"/>
          <w:szCs w:val="20"/>
          <w:lang w:val="hy-AM"/>
        </w:rPr>
        <w:t xml:space="preserve"> </w:t>
      </w:r>
    </w:p>
    <w:p w:rsidR="00D5674E" w:rsidRPr="005E1F72" w:rsidRDefault="009F18D0" w:rsidP="00EF3662">
      <w:pPr>
        <w:pStyle w:val="af4"/>
        <w:spacing w:before="0" w:beforeAutospacing="0" w:after="0" w:afterAutospacing="0"/>
        <w:ind w:firstLine="708"/>
        <w:jc w:val="both"/>
        <w:rPr>
          <w:rFonts w:ascii="GHEA Grapalat" w:hAnsi="GHEA Grapalat"/>
          <w:sz w:val="20"/>
          <w:szCs w:val="20"/>
          <w:lang w:val="hy-AM"/>
        </w:rPr>
      </w:pPr>
      <w:r w:rsidRPr="005E1F72">
        <w:rPr>
          <w:rFonts w:ascii="GHEA Grapalat" w:hAnsi="GHEA Grapalat"/>
          <w:sz w:val="20"/>
          <w:szCs w:val="20"/>
          <w:lang w:val="es-ES"/>
        </w:rPr>
        <w:t xml:space="preserve">119- </w:t>
      </w:r>
      <w:r w:rsidRPr="00F939A5">
        <w:rPr>
          <w:rFonts w:ascii="GHEA Grapalat" w:hAnsi="GHEA Grapalat"/>
          <w:sz w:val="20"/>
          <w:szCs w:val="20"/>
          <w:lang w:val="hy-AM"/>
        </w:rPr>
        <w:t>й приказ</w:t>
      </w:r>
      <w:r w:rsidRPr="005E1F72">
        <w:rPr>
          <w:rFonts w:ascii="GHEA Grapalat" w:hAnsi="GHEA Grapalat"/>
          <w:sz w:val="20"/>
          <w:szCs w:val="20"/>
          <w:lang w:val="es-ES"/>
        </w:rPr>
        <w:t xml:space="preserve"> </w:t>
      </w:r>
      <w:r w:rsidR="00EB487B" w:rsidRPr="00F939A5">
        <w:rPr>
          <w:rFonts w:ascii="GHEA Grapalat" w:hAnsi="GHEA Grapalat"/>
          <w:sz w:val="20"/>
          <w:szCs w:val="20"/>
          <w:lang w:val="hy-AM"/>
        </w:rPr>
        <w:t>точка</w:t>
      </w:r>
      <w:r w:rsidR="00EB487B" w:rsidRPr="005E1F72">
        <w:rPr>
          <w:rFonts w:ascii="GHEA Grapalat" w:hAnsi="GHEA Grapalat"/>
          <w:sz w:val="20"/>
          <w:szCs w:val="20"/>
          <w:lang w:val="es-ES"/>
        </w:rPr>
        <w:t xml:space="preserve"> </w:t>
      </w:r>
      <w:r w:rsidR="00D5674E" w:rsidRPr="005E1F72">
        <w:rPr>
          <w:rFonts w:ascii="GHEA Grapalat" w:hAnsi="GHEA Grapalat"/>
          <w:sz w:val="20"/>
          <w:szCs w:val="20"/>
          <w:lang w:val="hy-AM"/>
        </w:rPr>
        <w:t>в смысле:</w:t>
      </w:r>
    </w:p>
    <w:p w:rsidR="00D5674E" w:rsidRPr="005E1F72" w:rsidRDefault="00D5674E" w:rsidP="00EF3662">
      <w:pPr>
        <w:pStyle w:val="af4"/>
        <w:spacing w:before="0" w:beforeAutospacing="0" w:after="0" w:afterAutospacing="0"/>
        <w:ind w:firstLine="708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5E1F72">
        <w:rPr>
          <w:rFonts w:ascii="GHEA Grapalat" w:hAnsi="GHEA Grapalat"/>
          <w:sz w:val="20"/>
          <w:szCs w:val="20"/>
          <w:lang w:val="hy-AM"/>
        </w:rPr>
        <w:t xml:space="preserve">1 </w:t>
      </w:r>
      <w:r w:rsidRPr="005E1F72">
        <w:rPr>
          <w:rFonts w:ascii="GHEA Grapalat" w:hAnsi="GHEA Grapalat"/>
          <w:color w:val="000000"/>
          <w:sz w:val="20"/>
          <w:szCs w:val="20"/>
          <w:lang w:val="hy-AM"/>
        </w:rPr>
        <w:t xml:space="preserve">) </w:t>
      </w:r>
      <w:r w:rsidRPr="005E1F72">
        <w:rPr>
          <w:rFonts w:ascii="GHEA Grapalat" w:hAnsi="GHEA Grapalat"/>
          <w:sz w:val="20"/>
          <w:szCs w:val="20"/>
          <w:lang w:val="hy-AM"/>
        </w:rPr>
        <w:t xml:space="preserve">физические </w:t>
      </w:r>
      <w:r w:rsidRPr="005E1F72">
        <w:rPr>
          <w:rFonts w:ascii="GHEA Grapalat" w:hAnsi="GHEA Grapalat" w:cs="GHEA Grapalat"/>
          <w:color w:val="000000"/>
          <w:sz w:val="20"/>
          <w:szCs w:val="20"/>
          <w:lang w:val="hy-AM"/>
        </w:rPr>
        <w:t xml:space="preserve">лица считаются связанными, </w:t>
      </w:r>
      <w:r w:rsidRPr="005E1F72">
        <w:rPr>
          <w:rFonts w:ascii="GHEA Grapalat" w:hAnsi="GHEA Grapalat"/>
          <w:color w:val="000000"/>
          <w:sz w:val="20"/>
          <w:szCs w:val="20"/>
          <w:lang w:val="hy-AM"/>
        </w:rPr>
        <w:t>если они являются членами одной семьи, либо ведут общее хозяйство, либо совместную предпринимательскую деятельность, либо действовали согласованно на основе общих экономических интересов,</w:t>
      </w:r>
    </w:p>
    <w:p w:rsidR="00D5674E" w:rsidRPr="005E1F72" w:rsidRDefault="00D5674E" w:rsidP="00EF3662">
      <w:pPr>
        <w:pStyle w:val="af4"/>
        <w:spacing w:before="0" w:beforeAutospacing="0" w:after="0" w:afterAutospacing="0"/>
        <w:ind w:firstLine="708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5E1F72">
        <w:rPr>
          <w:rFonts w:ascii="GHEA Grapalat" w:hAnsi="GHEA Grapalat"/>
          <w:color w:val="000000"/>
          <w:sz w:val="20"/>
          <w:szCs w:val="20"/>
          <w:lang w:val="hy-AM"/>
        </w:rPr>
        <w:t>2) физические и юридические лица считаются связанными, если они действовали согласованно на основе общих экономических интересов либо если данное физическое лицо или член его семьи:</w:t>
      </w:r>
    </w:p>
    <w:p w:rsidR="00D5674E" w:rsidRPr="005E1F72" w:rsidRDefault="00D5674E" w:rsidP="00EF3662">
      <w:pPr>
        <w:pStyle w:val="af4"/>
        <w:spacing w:before="0" w:beforeAutospacing="0" w:after="0" w:afterAutospacing="0"/>
        <w:ind w:firstLine="708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5E1F72">
        <w:rPr>
          <w:rFonts w:ascii="GHEA Grapalat" w:hAnsi="GHEA Grapalat"/>
          <w:color w:val="000000"/>
          <w:sz w:val="20"/>
          <w:szCs w:val="20"/>
          <w:lang w:val="hy-AM"/>
        </w:rPr>
        <w:t>а. участник, владеющий более чем десятью процентами акций данного юридического лица;</w:t>
      </w:r>
    </w:p>
    <w:p w:rsidR="00D5674E" w:rsidRPr="005E1F72" w:rsidRDefault="00D5674E" w:rsidP="00EF3662">
      <w:pPr>
        <w:pStyle w:val="af4"/>
        <w:spacing w:before="0" w:beforeAutospacing="0" w:after="0" w:afterAutospacing="0"/>
        <w:ind w:firstLine="708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5E1F72">
        <w:rPr>
          <w:rFonts w:ascii="GHEA Grapalat" w:hAnsi="GHEA Grapalat"/>
          <w:color w:val="000000"/>
          <w:sz w:val="20"/>
          <w:szCs w:val="20"/>
          <w:lang w:val="hy-AM"/>
        </w:rPr>
        <w:t>б. Лицо, имеющее возможность предопределять решения юридического лица иным способом, не запрещенным законодательством Республики Армения.</w:t>
      </w:r>
    </w:p>
    <w:p w:rsidR="00D5674E" w:rsidRPr="005E1F72" w:rsidRDefault="00D5674E" w:rsidP="00EF3662">
      <w:pPr>
        <w:pStyle w:val="af4"/>
        <w:spacing w:before="0" w:beforeAutospacing="0" w:after="0" w:afterAutospacing="0"/>
        <w:ind w:firstLine="708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5E1F72">
        <w:rPr>
          <w:rFonts w:ascii="GHEA Grapalat" w:hAnsi="GHEA Grapalat"/>
          <w:color w:val="000000"/>
          <w:sz w:val="20"/>
          <w:szCs w:val="20"/>
          <w:lang w:val="hy-AM"/>
        </w:rPr>
        <w:t>в. председатель правления данного юридического лица, заместитель председателя правления, член правления, исполнительный директор, его заместитель, председатель коллегиального органа, осуществляющего функции исполнительного органа, член.</w:t>
      </w:r>
    </w:p>
    <w:p w:rsidR="00D5674E" w:rsidRPr="005E1F72" w:rsidRDefault="00D5674E" w:rsidP="00EF3662">
      <w:pPr>
        <w:pStyle w:val="af4"/>
        <w:spacing w:before="0" w:beforeAutospacing="0" w:after="0" w:afterAutospacing="0"/>
        <w:ind w:firstLine="708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5E1F72">
        <w:rPr>
          <w:rFonts w:ascii="GHEA Grapalat" w:hAnsi="GHEA Grapalat"/>
          <w:color w:val="000000"/>
          <w:sz w:val="20"/>
          <w:szCs w:val="20"/>
          <w:lang w:val="hy-AM"/>
        </w:rPr>
        <w:t>д. работник юридического лица, работающий под непосредственным руководством исполнительного директора или имеющий иное существенное влияние на принятие решений органами управления юридического лица;</w:t>
      </w:r>
    </w:p>
    <w:p w:rsidR="00D5674E" w:rsidRPr="005E1F72" w:rsidRDefault="00D5674E" w:rsidP="00EF3662">
      <w:pPr>
        <w:pStyle w:val="af4"/>
        <w:spacing w:before="0" w:beforeAutospacing="0" w:after="0" w:afterAutospacing="0"/>
        <w:ind w:firstLine="708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5E1F72">
        <w:rPr>
          <w:rFonts w:ascii="GHEA Grapalat" w:hAnsi="GHEA Grapalat"/>
          <w:sz w:val="20"/>
          <w:szCs w:val="20"/>
          <w:lang w:val="hy-AM"/>
        </w:rPr>
        <w:t xml:space="preserve">3) участники, не имеющие статуса физического лица, </w:t>
      </w:r>
      <w:r w:rsidRPr="005E1F72">
        <w:rPr>
          <w:rFonts w:ascii="GHEA Grapalat" w:hAnsi="GHEA Grapalat"/>
          <w:color w:val="000000"/>
          <w:sz w:val="20"/>
          <w:szCs w:val="20"/>
          <w:lang w:val="hy-AM"/>
        </w:rPr>
        <w:t>считаются связанными, если:</w:t>
      </w:r>
    </w:p>
    <w:p w:rsidR="00D5674E" w:rsidRPr="005E1F72" w:rsidRDefault="00D5674E" w:rsidP="00EF3662">
      <w:pPr>
        <w:pStyle w:val="af4"/>
        <w:spacing w:before="0" w:beforeAutospacing="0" w:after="0" w:afterAutospacing="0"/>
        <w:ind w:firstLine="269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5E1F72">
        <w:rPr>
          <w:rFonts w:ascii="GHEA Grapalat" w:hAnsi="GHEA Grapalat"/>
          <w:color w:val="000000"/>
          <w:sz w:val="20"/>
          <w:szCs w:val="20"/>
          <w:lang w:val="hy-AM"/>
        </w:rPr>
        <w:tab/>
        <w:t>а. данное лицо владеет десятью и более процентами голосующих акций (акций, паев, далее - акции) другого лица с правом голоса либо в силу своего участия или в соответствии с договором, заключенным между данными лицами, имеет возможность предопределить решения другого;</w:t>
      </w:r>
    </w:p>
    <w:p w:rsidR="00D5674E" w:rsidRPr="005E1F72" w:rsidRDefault="00D5674E" w:rsidP="00EF3662">
      <w:pPr>
        <w:pStyle w:val="af4"/>
        <w:spacing w:before="0" w:beforeAutospacing="0" w:after="0" w:afterAutospacing="0"/>
        <w:ind w:firstLine="269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5E1F72">
        <w:rPr>
          <w:rFonts w:ascii="GHEA Grapalat" w:hAnsi="GHEA Grapalat"/>
          <w:color w:val="000000"/>
          <w:sz w:val="20"/>
          <w:szCs w:val="20"/>
          <w:lang w:val="hy-AM"/>
        </w:rPr>
        <w:tab/>
        <w:t>б. участник (акционеры), владеющий более чем десятью процентами голосующих акций одного из них или имеющий возможность предопределять его решения иным, не запрещенным законом способом, и (или) участники (акционеры) или члены их семей (если участник - физическое лицо) имеют право прямо или косвенно владеть (в том числе на основе продажи, доверительного управления, договора о совместной деятельности, поручения или иных сделок) более чем десятью процентами голосующих акций другого лица или иметь возможность предопределить решения последнего иным способом, не запрещенным законодательством Республики Армения;</w:t>
      </w:r>
    </w:p>
    <w:p w:rsidR="00D5674E" w:rsidRPr="005E1F72" w:rsidRDefault="00D5674E" w:rsidP="00EF3662">
      <w:pPr>
        <w:pStyle w:val="af4"/>
        <w:spacing w:before="0" w:beforeAutospacing="0" w:after="0" w:afterAutospacing="0"/>
        <w:ind w:firstLine="708"/>
        <w:jc w:val="both"/>
        <w:rPr>
          <w:rFonts w:ascii="Sylfaen" w:hAnsi="Sylfaen"/>
          <w:sz w:val="20"/>
          <w:szCs w:val="20"/>
          <w:lang w:val="hy-AM"/>
        </w:rPr>
      </w:pPr>
      <w:r w:rsidRPr="005E1F72">
        <w:rPr>
          <w:rFonts w:ascii="GHEA Grapalat" w:hAnsi="GHEA Grapalat"/>
          <w:color w:val="000000"/>
          <w:sz w:val="20"/>
          <w:szCs w:val="20"/>
          <w:lang w:val="hy-AM"/>
        </w:rPr>
        <w:lastRenderedPageBreak/>
        <w:t>в. любой орган управления одного из них или других лиц, выполняющих такие обязанности, а также любой из членов их семей одновременно является членом любого органа управления другого лица или иного лица, выполняющего такие обязанности;</w:t>
      </w:r>
    </w:p>
    <w:p w:rsidR="00D5674E" w:rsidRPr="005E1F72" w:rsidRDefault="00D5674E" w:rsidP="00EF3662">
      <w:pPr>
        <w:pStyle w:val="af4"/>
        <w:spacing w:before="0" w:beforeAutospacing="0" w:after="0" w:afterAutospacing="0"/>
        <w:ind w:firstLine="708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5E1F72">
        <w:rPr>
          <w:rFonts w:ascii="GHEA Grapalat" w:hAnsi="GHEA Grapalat"/>
          <w:color w:val="000000"/>
          <w:sz w:val="20"/>
          <w:szCs w:val="20"/>
          <w:lang w:val="hy-AM"/>
        </w:rPr>
        <w:t>д. они действуют или действуют согласованно, исходя из общих экономических интересов;</w:t>
      </w:r>
    </w:p>
    <w:p w:rsidR="00D5674E" w:rsidRDefault="00D5674E" w:rsidP="006B5A7D">
      <w:pPr>
        <w:pStyle w:val="af4"/>
        <w:spacing w:before="0" w:beforeAutospacing="0" w:after="0" w:afterAutospacing="0"/>
        <w:ind w:firstLine="708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5E1F72">
        <w:rPr>
          <w:rFonts w:ascii="GHEA Grapalat" w:hAnsi="GHEA Grapalat"/>
          <w:color w:val="000000"/>
          <w:sz w:val="20"/>
          <w:szCs w:val="20"/>
          <w:lang w:val="hy-AM"/>
        </w:rPr>
        <w:t>По смыслу настоящего пункта членами семьи считаются отец, мать, муж, родители мужа, бабушка, дедушка, сестра, брат, дети, внуки, муж и дети сестры или брата.</w:t>
      </w:r>
    </w:p>
    <w:p w:rsidR="00F964A6" w:rsidRPr="006B5A7D" w:rsidRDefault="00096865" w:rsidP="006B5A7D">
      <w:pPr>
        <w:pStyle w:val="af4"/>
        <w:spacing w:before="0" w:beforeAutospacing="0" w:after="0" w:afterAutospacing="0"/>
        <w:ind w:firstLine="708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6B5A7D">
        <w:rPr>
          <w:rFonts w:ascii="GHEA Grapalat" w:hAnsi="GHEA Grapalat"/>
          <w:color w:val="000000"/>
          <w:sz w:val="20"/>
          <w:szCs w:val="20"/>
          <w:lang w:val="hy-AM"/>
        </w:rPr>
        <w:t xml:space="preserve">2.4 Если участник признан выбранным участником, он представляет квалификационное обеспечение в порядке и размере, указанных в настоящем приглашении. Квалификационное обеспечение не осуществляется, если выбранный </w:t>
      </w:r>
      <w:r w:rsidR="00F964A6" w:rsidRPr="006B5A7D">
        <w:rPr>
          <w:rFonts w:ascii="GHEA Grapalat" w:hAnsi="GHEA Grapalat"/>
          <w:color w:val="000000"/>
          <w:sz w:val="20"/>
          <w:szCs w:val="20"/>
          <w:lang w:val="hy-AM"/>
        </w:rPr>
        <w:t xml:space="preserve">участник или </w:t>
      </w:r>
      <w:r w:rsidR="00307011" w:rsidRPr="006B5A7D">
        <w:rPr>
          <w:rFonts w:ascii="GHEA Grapalat" w:hAnsi="GHEA Grapalat"/>
          <w:color w:val="000000"/>
          <w:sz w:val="20"/>
          <w:szCs w:val="20"/>
          <w:lang w:val="hy-AM"/>
        </w:rPr>
        <w:t xml:space="preserve">организация, производящая продукцию, поставляемую последним в качестве официального представителя в рамках данной процедуры, на дату вскрытия заявок имеет международные престижные организации (Fitch, Moody's, </w:t>
      </w:r>
      <w:hyperlink r:id="rId28" w:tgtFrame="_blank" w:history="1">
        <w:r w:rsidR="00F964A6" w:rsidRPr="006B5A7D">
          <w:rPr>
            <w:rFonts w:ascii="GHEA Grapalat" w:hAnsi="GHEA Grapalat"/>
            <w:color w:val="000000"/>
            <w:sz w:val="20"/>
            <w:szCs w:val="20"/>
            <w:lang w:val="hy-AM"/>
          </w:rPr>
          <w:t>Standard и бедняки)</w:t>
        </w:r>
      </w:hyperlink>
      <w:r w:rsidR="00F964A6" w:rsidRPr="006B5A7D">
        <w:rPr>
          <w:rFonts w:ascii="Calibri" w:hAnsi="Calibri" w:cs="Calibri"/>
          <w:color w:val="000000"/>
          <w:sz w:val="20"/>
          <w:szCs w:val="20"/>
          <w:lang w:val="hy-AM"/>
        </w:rPr>
        <w:t> </w:t>
      </w:r>
      <w:r w:rsidR="00F964A6" w:rsidRPr="006B5A7D">
        <w:rPr>
          <w:rFonts w:ascii="GHEA Grapalat" w:hAnsi="GHEA Grapalat"/>
          <w:color w:val="000000"/>
          <w:sz w:val="20"/>
          <w:szCs w:val="20"/>
          <w:lang w:val="hy-AM"/>
        </w:rPr>
        <w:t>) рейтинг кредитоспособности не ниже суверенного рейтинга, присвоенного Республике Армения.</w:t>
      </w:r>
    </w:p>
    <w:p w:rsidR="000A6B75" w:rsidRPr="005E1F72" w:rsidRDefault="000A6B75" w:rsidP="00EF3662">
      <w:pPr>
        <w:pStyle w:val="norm"/>
        <w:spacing w:line="240" w:lineRule="auto"/>
        <w:ind w:firstLine="540"/>
        <w:rPr>
          <w:rFonts w:ascii="GHEA Grapalat" w:hAnsi="GHEA Grapalat" w:cs="Sylfaen"/>
          <w:sz w:val="20"/>
          <w:szCs w:val="24"/>
          <w:lang w:val="af-ZA" w:eastAsia="en-US"/>
        </w:rPr>
      </w:pPr>
      <w:r w:rsidRPr="000B4CF4">
        <w:rPr>
          <w:rFonts w:ascii="GHEA Grapalat" w:hAnsi="GHEA Grapalat" w:cs="Sylfaen"/>
          <w:sz w:val="20"/>
          <w:szCs w:val="24"/>
          <w:lang w:val="hy-AM" w:eastAsia="en-US"/>
        </w:rPr>
        <w:t>2.5 Договор, заключаемый в рамках настоящей процедуры</w:t>
      </w:r>
      <w:r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0B4CF4">
        <w:rPr>
          <w:rFonts w:ascii="GHEA Grapalat" w:hAnsi="GHEA Grapalat" w:cs="Sylfaen"/>
          <w:sz w:val="20"/>
          <w:szCs w:val="24"/>
          <w:lang w:val="hy-AM" w:eastAsia="en-US"/>
        </w:rPr>
        <w:t xml:space="preserve">может </w:t>
      </w:r>
      <w:r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быть </w:t>
      </w:r>
      <w:r w:rsidRPr="000B4CF4">
        <w:rPr>
          <w:rFonts w:ascii="GHEA Grapalat" w:hAnsi="GHEA Grapalat" w:cs="Sylfaen"/>
          <w:sz w:val="20"/>
          <w:szCs w:val="24"/>
          <w:lang w:val="hy-AM" w:eastAsia="en-US"/>
        </w:rPr>
        <w:t>реализован</w:t>
      </w:r>
      <w:r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0B4CF4">
        <w:rPr>
          <w:rFonts w:ascii="GHEA Grapalat" w:hAnsi="GHEA Grapalat" w:cs="Sylfaen"/>
          <w:sz w:val="20"/>
          <w:szCs w:val="24"/>
          <w:lang w:val="hy-AM" w:eastAsia="en-US"/>
        </w:rPr>
        <w:t>агентство</w:t>
      </w:r>
      <w:r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0B4CF4">
        <w:rPr>
          <w:rFonts w:ascii="GHEA Grapalat" w:hAnsi="GHEA Grapalat" w:cs="Sylfaen"/>
          <w:sz w:val="20"/>
          <w:szCs w:val="24"/>
          <w:lang w:val="hy-AM" w:eastAsia="en-US"/>
        </w:rPr>
        <w:t>договор</w:t>
      </w:r>
      <w:r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0B4CF4">
        <w:rPr>
          <w:rFonts w:ascii="GHEA Grapalat" w:hAnsi="GHEA Grapalat" w:cs="Sylfaen"/>
          <w:sz w:val="20"/>
          <w:szCs w:val="24"/>
          <w:lang w:val="hy-AM" w:eastAsia="en-US"/>
        </w:rPr>
        <w:t>запечатывать</w:t>
      </w:r>
      <w:r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0B4CF4">
        <w:rPr>
          <w:rFonts w:ascii="GHEA Grapalat" w:hAnsi="GHEA Grapalat" w:cs="Sylfaen"/>
          <w:sz w:val="20"/>
          <w:szCs w:val="24"/>
          <w:lang w:val="hy-AM" w:eastAsia="en-US"/>
        </w:rPr>
        <w:t>через</w:t>
      </w:r>
      <w:r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5E1F72">
        <w:rPr>
          <w:rFonts w:ascii="GHEA Grapalat" w:hAnsi="GHEA Grapalat" w:cs="Sylfaen"/>
          <w:sz w:val="20"/>
          <w:szCs w:val="24"/>
          <w:lang w:eastAsia="en-US"/>
        </w:rPr>
        <w:t>Агентство</w:t>
      </w:r>
      <w:r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5E1F72">
        <w:rPr>
          <w:rFonts w:ascii="GHEA Grapalat" w:hAnsi="GHEA Grapalat" w:cs="Sylfaen"/>
          <w:sz w:val="20"/>
          <w:szCs w:val="24"/>
          <w:lang w:eastAsia="en-US"/>
        </w:rPr>
        <w:t>контракта</w:t>
      </w:r>
      <w:r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5E1F72">
        <w:rPr>
          <w:rFonts w:ascii="GHEA Grapalat" w:hAnsi="GHEA Grapalat" w:cs="Sylfaen"/>
          <w:sz w:val="20"/>
          <w:szCs w:val="24"/>
          <w:lang w:eastAsia="en-US"/>
        </w:rPr>
        <w:t>сторона</w:t>
      </w:r>
      <w:r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5E1F72">
        <w:rPr>
          <w:rFonts w:ascii="GHEA Grapalat" w:hAnsi="GHEA Grapalat" w:cs="Sylfaen"/>
          <w:sz w:val="20"/>
          <w:szCs w:val="24"/>
          <w:lang w:eastAsia="en-US"/>
        </w:rPr>
        <w:t>нет</w:t>
      </w:r>
      <w:r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5E1F72">
        <w:rPr>
          <w:rFonts w:ascii="GHEA Grapalat" w:hAnsi="GHEA Grapalat" w:cs="Sylfaen"/>
          <w:sz w:val="20"/>
          <w:szCs w:val="24"/>
          <w:lang w:eastAsia="en-US"/>
        </w:rPr>
        <w:t>может</w:t>
      </w:r>
      <w:r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5E1F72">
        <w:rPr>
          <w:rFonts w:ascii="GHEA Grapalat" w:hAnsi="GHEA Grapalat" w:cs="Sylfaen"/>
          <w:sz w:val="20"/>
          <w:szCs w:val="24"/>
          <w:lang w:eastAsia="en-US"/>
        </w:rPr>
        <w:t>быть</w:t>
      </w:r>
      <w:r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5E1F72">
        <w:rPr>
          <w:rFonts w:ascii="GHEA Grapalat" w:hAnsi="GHEA Grapalat" w:cs="Sylfaen"/>
          <w:sz w:val="20"/>
          <w:szCs w:val="24"/>
          <w:lang w:eastAsia="en-US"/>
        </w:rPr>
        <w:t>настоящим</w:t>
      </w:r>
      <w:r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5E1F72">
        <w:rPr>
          <w:rFonts w:ascii="GHEA Grapalat" w:hAnsi="GHEA Grapalat" w:cs="Sylfaen"/>
          <w:sz w:val="20"/>
          <w:szCs w:val="24"/>
          <w:lang w:eastAsia="en-US"/>
        </w:rPr>
        <w:t>к процедуре</w:t>
      </w:r>
      <w:r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3A7A32" w:rsidRPr="00287968">
        <w:rPr>
          <w:rFonts w:ascii="GHEA Grapalat" w:hAnsi="GHEA Grapalat" w:cs="Sylfaen"/>
          <w:sz w:val="20"/>
          <w:lang w:val="af-ZA"/>
        </w:rPr>
        <w:t xml:space="preserve">( </w:t>
      </w:r>
      <w:r w:rsidR="003A7A32" w:rsidRPr="00330A00">
        <w:rPr>
          <w:rFonts w:ascii="GHEA Grapalat" w:hAnsi="GHEA Grapalat" w:cs="Sylfaen"/>
          <w:sz w:val="20"/>
        </w:rPr>
        <w:t>в то же время</w:t>
      </w:r>
      <w:r w:rsidR="003A7A32" w:rsidRPr="00287968">
        <w:rPr>
          <w:rFonts w:ascii="GHEA Grapalat" w:hAnsi="GHEA Grapalat" w:cs="Sylfaen"/>
          <w:sz w:val="20"/>
          <w:lang w:val="af-ZA"/>
        </w:rPr>
        <w:t xml:space="preserve"> </w:t>
      </w:r>
      <w:r w:rsidR="003A7A32" w:rsidRPr="00330A00">
        <w:rPr>
          <w:rFonts w:ascii="GHEA Grapalat" w:hAnsi="GHEA Grapalat" w:cs="Sylfaen"/>
          <w:sz w:val="20"/>
        </w:rPr>
        <w:t xml:space="preserve">часть </w:t>
      </w:r>
      <w:r w:rsidR="003A7A32" w:rsidRPr="00287968">
        <w:rPr>
          <w:rFonts w:ascii="GHEA Grapalat" w:hAnsi="GHEA Grapalat" w:cs="Sylfaen"/>
          <w:sz w:val="20"/>
          <w:lang w:val="af-ZA"/>
        </w:rPr>
        <w:t xml:space="preserve">) </w:t>
      </w:r>
      <w:r w:rsidRPr="005E1F72">
        <w:rPr>
          <w:rFonts w:ascii="GHEA Grapalat" w:hAnsi="GHEA Grapalat" w:cs="Sylfaen"/>
          <w:sz w:val="20"/>
          <w:szCs w:val="24"/>
          <w:lang w:eastAsia="en-US"/>
        </w:rPr>
        <w:t>принять участие</w:t>
      </w:r>
      <w:r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5E1F72">
        <w:rPr>
          <w:rFonts w:ascii="GHEA Grapalat" w:hAnsi="GHEA Grapalat" w:cs="Sylfaen"/>
          <w:sz w:val="20"/>
          <w:szCs w:val="24"/>
          <w:lang w:eastAsia="en-US"/>
        </w:rPr>
        <w:t>цель</w:t>
      </w:r>
      <w:r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5E1F72">
        <w:rPr>
          <w:rFonts w:ascii="GHEA Grapalat" w:hAnsi="GHEA Grapalat" w:cs="Sylfaen"/>
          <w:sz w:val="20"/>
          <w:szCs w:val="24"/>
          <w:lang w:eastAsia="en-US"/>
        </w:rPr>
        <w:t>приложение</w:t>
      </w:r>
      <w:r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5E1F72">
        <w:rPr>
          <w:rFonts w:ascii="GHEA Grapalat" w:hAnsi="GHEA Grapalat" w:cs="Sylfaen"/>
          <w:sz w:val="20"/>
          <w:szCs w:val="24"/>
          <w:lang w:eastAsia="en-US"/>
        </w:rPr>
        <w:t>представлено</w:t>
      </w:r>
      <w:r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5E1F72">
        <w:rPr>
          <w:rFonts w:ascii="GHEA Grapalat" w:hAnsi="GHEA Grapalat" w:cs="Sylfaen"/>
          <w:sz w:val="20"/>
          <w:szCs w:val="24"/>
          <w:lang w:eastAsia="en-US"/>
        </w:rPr>
        <w:t>участник</w:t>
      </w:r>
      <w:r w:rsidRPr="005E1F72">
        <w:rPr>
          <w:rFonts w:ascii="GHEA Grapalat" w:hAnsi="GHEA Grapalat" w:cs="Sylfaen"/>
          <w:sz w:val="20"/>
          <w:szCs w:val="24"/>
          <w:lang w:val="af-ZA" w:eastAsia="en-US"/>
        </w:rPr>
        <w:t>​</w:t>
      </w:r>
    </w:p>
    <w:p w:rsidR="000A6B75" w:rsidRPr="005E1F72" w:rsidRDefault="000A6B75" w:rsidP="00EF3662">
      <w:pPr>
        <w:pStyle w:val="23"/>
        <w:spacing w:line="240" w:lineRule="auto"/>
        <w:rPr>
          <w:rFonts w:ascii="GHEA Grapalat" w:hAnsi="GHEA Grapalat" w:cs="Sylfaen"/>
          <w:szCs w:val="24"/>
        </w:rPr>
      </w:pPr>
      <w:r w:rsidRPr="005E1F72">
        <w:rPr>
          <w:rFonts w:ascii="GHEA Grapalat" w:hAnsi="GHEA Grapalat" w:cs="Sylfaen"/>
          <w:szCs w:val="24"/>
        </w:rPr>
        <w:t xml:space="preserve">2.6 </w:t>
      </w:r>
      <w:r w:rsidRPr="005E1F72">
        <w:rPr>
          <w:rFonts w:ascii="GHEA Grapalat" w:hAnsi="GHEA Grapalat" w:cs="Sylfaen"/>
          <w:szCs w:val="24"/>
          <w:lang w:val="hy-AM"/>
        </w:rPr>
        <w:t>Участники</w:t>
      </w:r>
      <w:r w:rsidRPr="005E1F72">
        <w:rPr>
          <w:rFonts w:ascii="GHEA Grapalat" w:hAnsi="GHEA Grapalat" w:cs="Sylfaen"/>
          <w:szCs w:val="24"/>
        </w:rPr>
        <w:tab/>
        <w:t xml:space="preserve"> </w:t>
      </w:r>
      <w:r w:rsidRPr="005E1F72">
        <w:rPr>
          <w:rFonts w:ascii="GHEA Grapalat" w:hAnsi="GHEA Grapalat" w:cs="Sylfaen"/>
          <w:szCs w:val="24"/>
          <w:lang w:val="ru-RU"/>
        </w:rPr>
        <w:t>может</w:t>
      </w:r>
      <w:r w:rsidRPr="005E1F72">
        <w:rPr>
          <w:rFonts w:ascii="GHEA Grapalat" w:hAnsi="GHEA Grapalat" w:cs="Sylfaen"/>
          <w:szCs w:val="24"/>
        </w:rPr>
        <w:t xml:space="preserve"> </w:t>
      </w:r>
      <w:r w:rsidRPr="005E1F72">
        <w:rPr>
          <w:rFonts w:ascii="GHEA Grapalat" w:hAnsi="GHEA Grapalat" w:cs="Sylfaen"/>
          <w:szCs w:val="24"/>
          <w:lang w:val="ru-RU"/>
        </w:rPr>
        <w:t>являются</w:t>
      </w:r>
      <w:r w:rsidRPr="005E1F72">
        <w:rPr>
          <w:rFonts w:ascii="GHEA Grapalat" w:hAnsi="GHEA Grapalat" w:cs="Sylfaen"/>
          <w:szCs w:val="24"/>
        </w:rPr>
        <w:t xml:space="preserve"> </w:t>
      </w:r>
      <w:r w:rsidRPr="005E1F72">
        <w:rPr>
          <w:rFonts w:ascii="GHEA Grapalat" w:hAnsi="GHEA Grapalat" w:cs="Sylfaen"/>
          <w:szCs w:val="24"/>
          <w:lang w:val="ru-RU"/>
        </w:rPr>
        <w:t>настоящим</w:t>
      </w:r>
      <w:r w:rsidRPr="005E1F72">
        <w:rPr>
          <w:rFonts w:ascii="GHEA Grapalat" w:hAnsi="GHEA Grapalat" w:cs="Sylfaen"/>
          <w:szCs w:val="24"/>
        </w:rPr>
        <w:t xml:space="preserve"> </w:t>
      </w:r>
      <w:r w:rsidRPr="005E1F72">
        <w:rPr>
          <w:rFonts w:ascii="GHEA Grapalat" w:hAnsi="GHEA Grapalat" w:cs="Sylfaen"/>
          <w:szCs w:val="24"/>
          <w:lang w:val="ru-RU"/>
        </w:rPr>
        <w:t>к процедуре</w:t>
      </w:r>
      <w:r w:rsidRPr="005E1F72">
        <w:rPr>
          <w:rFonts w:ascii="GHEA Grapalat" w:hAnsi="GHEA Grapalat" w:cs="Sylfaen"/>
          <w:szCs w:val="24"/>
        </w:rPr>
        <w:t xml:space="preserve"> </w:t>
      </w:r>
      <w:r w:rsidRPr="005E1F72">
        <w:rPr>
          <w:rFonts w:ascii="GHEA Grapalat" w:hAnsi="GHEA Grapalat" w:cs="Sylfaen"/>
          <w:szCs w:val="24"/>
          <w:lang w:val="ru-RU"/>
        </w:rPr>
        <w:t>участвовать</w:t>
      </w:r>
      <w:r w:rsidRPr="005E1F72">
        <w:rPr>
          <w:rFonts w:ascii="GHEA Grapalat" w:hAnsi="GHEA Grapalat" w:cs="Sylfaen"/>
          <w:szCs w:val="24"/>
        </w:rPr>
        <w:t xml:space="preserve"> </w:t>
      </w:r>
      <w:r w:rsidRPr="005E1F72">
        <w:rPr>
          <w:rFonts w:ascii="GHEA Grapalat" w:hAnsi="GHEA Grapalat" w:cs="Sylfaen"/>
          <w:szCs w:val="24"/>
          <w:lang w:val="ru-RU"/>
        </w:rPr>
        <w:t>вместе</w:t>
      </w:r>
      <w:r w:rsidRPr="005E1F72">
        <w:rPr>
          <w:rFonts w:ascii="GHEA Grapalat" w:hAnsi="GHEA Grapalat" w:cs="Sylfaen"/>
          <w:szCs w:val="24"/>
        </w:rPr>
        <w:t xml:space="preserve"> </w:t>
      </w:r>
      <w:r w:rsidRPr="005E1F72">
        <w:rPr>
          <w:rFonts w:ascii="GHEA Grapalat" w:hAnsi="GHEA Grapalat" w:cs="Sylfaen"/>
          <w:szCs w:val="24"/>
          <w:lang w:val="ru-RU"/>
        </w:rPr>
        <w:t>активность</w:t>
      </w:r>
      <w:r w:rsidRPr="005E1F72">
        <w:rPr>
          <w:rFonts w:ascii="GHEA Grapalat" w:hAnsi="GHEA Grapalat" w:cs="Sylfaen"/>
          <w:szCs w:val="24"/>
        </w:rPr>
        <w:t xml:space="preserve"> </w:t>
      </w:r>
      <w:r w:rsidRPr="005E1F72">
        <w:rPr>
          <w:rFonts w:ascii="GHEA Grapalat" w:hAnsi="GHEA Grapalat" w:cs="Sylfaen"/>
          <w:szCs w:val="24"/>
          <w:lang w:val="ru-RU"/>
        </w:rPr>
        <w:t xml:space="preserve">в порядке </w:t>
      </w:r>
      <w:r w:rsidRPr="005E1F72">
        <w:rPr>
          <w:rFonts w:ascii="GHEA Grapalat" w:hAnsi="GHEA Grapalat" w:cs="Sylfaen"/>
          <w:szCs w:val="24"/>
        </w:rPr>
        <w:t xml:space="preserve">( </w:t>
      </w:r>
      <w:r w:rsidRPr="005E1F72">
        <w:rPr>
          <w:rFonts w:ascii="GHEA Grapalat" w:hAnsi="GHEA Grapalat" w:cs="Sylfaen"/>
          <w:szCs w:val="24"/>
          <w:lang w:val="ru-RU"/>
        </w:rPr>
        <w:t xml:space="preserve">консорциум </w:t>
      </w:r>
      <w:r w:rsidRPr="005E1F72">
        <w:rPr>
          <w:rFonts w:ascii="GHEA Grapalat" w:hAnsi="GHEA Grapalat" w:cs="Sylfaen"/>
          <w:szCs w:val="24"/>
        </w:rPr>
        <w:t xml:space="preserve">) </w:t>
      </w:r>
      <w:r w:rsidRPr="005E1F72">
        <w:rPr>
          <w:rFonts w:ascii="GHEA Grapalat" w:hAnsi="GHEA Grapalat" w:cs="Sylfaen"/>
          <w:szCs w:val="24"/>
          <w:lang w:val="ru-RU"/>
        </w:rPr>
        <w:t>.</w:t>
      </w:r>
      <w:r w:rsidRPr="005E1F72">
        <w:rPr>
          <w:rFonts w:ascii="GHEA Grapalat" w:hAnsi="GHEA Grapalat" w:cs="Sylfaen"/>
          <w:szCs w:val="24"/>
        </w:rPr>
        <w:t xml:space="preserve"> </w:t>
      </w:r>
      <w:r w:rsidRPr="005E1F72">
        <w:rPr>
          <w:rFonts w:ascii="GHEA Grapalat" w:hAnsi="GHEA Grapalat" w:cs="Sylfaen"/>
          <w:szCs w:val="24"/>
          <w:lang w:val="ru-RU"/>
        </w:rPr>
        <w:t>Похожий</w:t>
      </w:r>
      <w:r w:rsidRPr="005E1F72">
        <w:rPr>
          <w:rFonts w:ascii="GHEA Grapalat" w:hAnsi="GHEA Grapalat" w:cs="Sylfaen"/>
          <w:szCs w:val="24"/>
        </w:rPr>
        <w:t xml:space="preserve"> </w:t>
      </w:r>
      <w:r w:rsidRPr="005E1F72">
        <w:rPr>
          <w:rFonts w:ascii="GHEA Grapalat" w:hAnsi="GHEA Grapalat" w:cs="Sylfaen"/>
          <w:szCs w:val="24"/>
          <w:lang w:val="ru-RU"/>
        </w:rPr>
        <w:t xml:space="preserve">в случае </w:t>
      </w:r>
      <w:r w:rsidRPr="005E1F72">
        <w:rPr>
          <w:rFonts w:ascii="GHEA Grapalat" w:hAnsi="GHEA Grapalat" w:cs="Sylfaen"/>
          <w:szCs w:val="24"/>
        </w:rPr>
        <w:t>:</w:t>
      </w:r>
    </w:p>
    <w:p w:rsidR="000A6B75" w:rsidRPr="005E1F72" w:rsidRDefault="003862E0" w:rsidP="00EF3662">
      <w:pPr>
        <w:pStyle w:val="23"/>
        <w:spacing w:line="240" w:lineRule="auto"/>
        <w:rPr>
          <w:rFonts w:ascii="GHEA Grapalat" w:hAnsi="GHEA Grapalat" w:cs="Sylfaen"/>
          <w:szCs w:val="24"/>
        </w:rPr>
      </w:pPr>
      <w:r>
        <w:rPr>
          <w:rFonts w:ascii="GHEA Grapalat" w:hAnsi="GHEA Grapalat" w:cs="Sylfaen"/>
          <w:szCs w:val="24"/>
          <w:lang w:val="hy-AM"/>
        </w:rPr>
        <w:t xml:space="preserve">1 </w:t>
      </w:r>
      <w:r w:rsidR="000A6B75" w:rsidRPr="005E1F72">
        <w:rPr>
          <w:rFonts w:ascii="GHEA Grapalat" w:hAnsi="GHEA Grapalat" w:cs="Sylfaen"/>
          <w:szCs w:val="24"/>
        </w:rPr>
        <w:t xml:space="preserve">) </w:t>
      </w:r>
      <w:r w:rsidR="000A6B75" w:rsidRPr="005E1F72">
        <w:rPr>
          <w:rFonts w:ascii="GHEA Grapalat" w:hAnsi="GHEA Grapalat" w:cs="Sylfaen"/>
          <w:szCs w:val="24"/>
          <w:lang w:val="ru-RU"/>
        </w:rPr>
        <w:t>совместно</w:t>
      </w:r>
      <w:r w:rsidR="000A6B75" w:rsidRPr="005E1F72">
        <w:rPr>
          <w:rFonts w:ascii="GHEA Grapalat" w:hAnsi="GHEA Grapalat" w:cs="Sylfaen"/>
          <w:szCs w:val="24"/>
        </w:rPr>
        <w:t xml:space="preserve"> </w:t>
      </w:r>
      <w:r w:rsidR="000A6B75" w:rsidRPr="005E1F72">
        <w:rPr>
          <w:rFonts w:ascii="GHEA Grapalat" w:hAnsi="GHEA Grapalat" w:cs="Sylfaen"/>
          <w:szCs w:val="24"/>
          <w:lang w:val="ru-RU"/>
        </w:rPr>
        <w:t>активность</w:t>
      </w:r>
      <w:r w:rsidR="000A6B75" w:rsidRPr="005E1F72">
        <w:rPr>
          <w:rFonts w:ascii="GHEA Grapalat" w:hAnsi="GHEA Grapalat" w:cs="Sylfaen"/>
          <w:szCs w:val="24"/>
        </w:rPr>
        <w:t xml:space="preserve"> </w:t>
      </w:r>
      <w:r w:rsidR="000A6B75" w:rsidRPr="005E1F72">
        <w:rPr>
          <w:rFonts w:ascii="GHEA Grapalat" w:hAnsi="GHEA Grapalat" w:cs="Sylfaen"/>
          <w:szCs w:val="24"/>
          <w:lang w:val="ru-RU"/>
        </w:rPr>
        <w:t>контракта</w:t>
      </w:r>
      <w:r w:rsidR="000A6B75" w:rsidRPr="005E1F72">
        <w:rPr>
          <w:rFonts w:ascii="GHEA Grapalat" w:hAnsi="GHEA Grapalat" w:cs="Sylfaen"/>
          <w:szCs w:val="24"/>
        </w:rPr>
        <w:t xml:space="preserve"> </w:t>
      </w:r>
      <w:r w:rsidR="000A6B75" w:rsidRPr="005E1F72">
        <w:rPr>
          <w:rFonts w:ascii="GHEA Grapalat" w:hAnsi="GHEA Grapalat" w:cs="Sylfaen"/>
          <w:szCs w:val="24"/>
          <w:lang w:val="ru-RU"/>
        </w:rPr>
        <w:t>с боков</w:t>
      </w:r>
      <w:r w:rsidR="000A6B75" w:rsidRPr="005E1F72">
        <w:rPr>
          <w:rFonts w:ascii="GHEA Grapalat" w:hAnsi="GHEA Grapalat" w:cs="Sylfaen"/>
          <w:szCs w:val="24"/>
        </w:rPr>
        <w:t xml:space="preserve"> </w:t>
      </w:r>
      <w:r w:rsidR="000A6B75" w:rsidRPr="005E1F72">
        <w:rPr>
          <w:rFonts w:ascii="GHEA Grapalat" w:hAnsi="GHEA Grapalat" w:cs="Sylfaen"/>
          <w:szCs w:val="24"/>
          <w:lang w:val="ru-RU"/>
        </w:rPr>
        <w:t>любой</w:t>
      </w:r>
      <w:r w:rsidR="000A6B75" w:rsidRPr="005E1F72">
        <w:rPr>
          <w:rFonts w:ascii="GHEA Grapalat" w:hAnsi="GHEA Grapalat" w:cs="Sylfaen"/>
          <w:szCs w:val="24"/>
        </w:rPr>
        <w:t xml:space="preserve"> </w:t>
      </w:r>
      <w:r w:rsidR="000A6B75" w:rsidRPr="005E1F72">
        <w:rPr>
          <w:rFonts w:ascii="GHEA Grapalat" w:hAnsi="GHEA Grapalat" w:cs="Sylfaen"/>
          <w:szCs w:val="24"/>
          <w:lang w:val="ru-RU"/>
        </w:rPr>
        <w:t>один</w:t>
      </w:r>
      <w:r w:rsidR="000A6B75" w:rsidRPr="005E1F72">
        <w:rPr>
          <w:rFonts w:ascii="GHEA Grapalat" w:hAnsi="GHEA Grapalat" w:cs="Sylfaen"/>
          <w:szCs w:val="24"/>
        </w:rPr>
        <w:t xml:space="preserve"> </w:t>
      </w:r>
      <w:r w:rsidR="000A6B75" w:rsidRPr="005E1F72">
        <w:rPr>
          <w:rFonts w:ascii="GHEA Grapalat" w:hAnsi="GHEA Grapalat" w:cs="Sylfaen"/>
          <w:szCs w:val="24"/>
          <w:lang w:val="ru-RU"/>
        </w:rPr>
        <w:t>нет</w:t>
      </w:r>
      <w:r w:rsidR="000A6B75" w:rsidRPr="005E1F72">
        <w:rPr>
          <w:rFonts w:ascii="GHEA Grapalat" w:hAnsi="GHEA Grapalat" w:cs="Sylfaen"/>
          <w:szCs w:val="24"/>
        </w:rPr>
        <w:t xml:space="preserve"> </w:t>
      </w:r>
      <w:r w:rsidR="000A6B75" w:rsidRPr="005E1F72">
        <w:rPr>
          <w:rFonts w:ascii="GHEA Grapalat" w:hAnsi="GHEA Grapalat" w:cs="Sylfaen"/>
          <w:szCs w:val="24"/>
          <w:lang w:val="ru-RU"/>
        </w:rPr>
        <w:t>может</w:t>
      </w:r>
      <w:r w:rsidR="000A6B75" w:rsidRPr="005E1F72">
        <w:rPr>
          <w:rFonts w:ascii="GHEA Grapalat" w:hAnsi="GHEA Grapalat" w:cs="Sylfaen"/>
          <w:szCs w:val="24"/>
        </w:rPr>
        <w:t xml:space="preserve"> </w:t>
      </w:r>
      <w:r w:rsidR="000A6B75" w:rsidRPr="005E1F72">
        <w:rPr>
          <w:rFonts w:ascii="GHEA Grapalat" w:hAnsi="GHEA Grapalat" w:cs="Sylfaen"/>
          <w:szCs w:val="24"/>
          <w:lang w:val="ru-RU"/>
        </w:rPr>
        <w:t>одинаковый</w:t>
      </w:r>
      <w:r w:rsidR="000A6B75" w:rsidRPr="005E1F72">
        <w:rPr>
          <w:rFonts w:ascii="GHEA Grapalat" w:hAnsi="GHEA Grapalat" w:cs="Sylfaen"/>
          <w:szCs w:val="24"/>
        </w:rPr>
        <w:t xml:space="preserve"> </w:t>
      </w:r>
      <w:r w:rsidR="000A6B75" w:rsidRPr="005E1F72">
        <w:rPr>
          <w:rFonts w:ascii="GHEA Grapalat" w:hAnsi="GHEA Grapalat" w:cs="Sylfaen"/>
          <w:szCs w:val="24"/>
          <w:lang w:val="ru-RU"/>
        </w:rPr>
        <w:t>к процедуре</w:t>
      </w:r>
      <w:r w:rsidR="000A6B75" w:rsidRPr="005E1F72">
        <w:rPr>
          <w:rFonts w:ascii="GHEA Grapalat" w:hAnsi="GHEA Grapalat" w:cs="Sylfaen"/>
          <w:szCs w:val="24"/>
        </w:rPr>
        <w:t xml:space="preserve"> </w:t>
      </w:r>
      <w:r w:rsidR="003A7A32" w:rsidRPr="00406C77">
        <w:rPr>
          <w:rFonts w:ascii="GHEA Grapalat" w:hAnsi="GHEA Grapalat" w:cs="Sylfaen"/>
        </w:rPr>
        <w:t xml:space="preserve">( </w:t>
      </w:r>
      <w:r w:rsidR="003A7A32" w:rsidRPr="0024733B">
        <w:rPr>
          <w:rFonts w:ascii="GHEA Grapalat" w:hAnsi="GHEA Grapalat" w:cs="Sylfaen"/>
          <w:lang w:val="ru-RU"/>
        </w:rPr>
        <w:t>в то же время</w:t>
      </w:r>
      <w:r w:rsidR="003A7A32" w:rsidRPr="00406C77">
        <w:rPr>
          <w:rFonts w:ascii="GHEA Grapalat" w:hAnsi="GHEA Grapalat" w:cs="Sylfaen"/>
        </w:rPr>
        <w:t xml:space="preserve"> </w:t>
      </w:r>
      <w:r w:rsidR="003A7A32" w:rsidRPr="0024733B">
        <w:rPr>
          <w:rFonts w:ascii="GHEA Grapalat" w:hAnsi="GHEA Grapalat" w:cs="Sylfaen"/>
          <w:lang w:val="ru-RU"/>
        </w:rPr>
        <w:t xml:space="preserve">часть </w:t>
      </w:r>
      <w:r w:rsidR="003A7A32" w:rsidRPr="00406C77">
        <w:rPr>
          <w:rFonts w:ascii="GHEA Grapalat" w:hAnsi="GHEA Grapalat" w:cs="Sylfaen"/>
        </w:rPr>
        <w:t xml:space="preserve">) </w:t>
      </w:r>
      <w:r w:rsidR="000A6B75" w:rsidRPr="005E1F72">
        <w:rPr>
          <w:rFonts w:ascii="GHEA Grapalat" w:hAnsi="GHEA Grapalat" w:cs="Sylfaen"/>
          <w:szCs w:val="24"/>
          <w:lang w:val="ru-RU"/>
        </w:rPr>
        <w:t>отправить</w:t>
      </w:r>
      <w:r w:rsidR="000A6B75" w:rsidRPr="005E1F72">
        <w:rPr>
          <w:rFonts w:ascii="GHEA Grapalat" w:hAnsi="GHEA Grapalat" w:cs="Sylfaen"/>
          <w:szCs w:val="24"/>
        </w:rPr>
        <w:t xml:space="preserve"> </w:t>
      </w:r>
      <w:r w:rsidR="000A6B75" w:rsidRPr="005E1F72">
        <w:rPr>
          <w:rFonts w:ascii="GHEA Grapalat" w:hAnsi="GHEA Grapalat" w:cs="Sylfaen"/>
          <w:szCs w:val="24"/>
          <w:lang w:val="ru-RU"/>
        </w:rPr>
        <w:t>отдельно</w:t>
      </w:r>
      <w:r w:rsidR="000A6B75" w:rsidRPr="005E1F72">
        <w:rPr>
          <w:rFonts w:ascii="GHEA Grapalat" w:hAnsi="GHEA Grapalat" w:cs="Sylfaen"/>
          <w:szCs w:val="24"/>
        </w:rPr>
        <w:t xml:space="preserve"> </w:t>
      </w:r>
      <w:r w:rsidR="000A6B75" w:rsidRPr="005E1F72">
        <w:rPr>
          <w:rFonts w:ascii="GHEA Grapalat" w:hAnsi="GHEA Grapalat" w:cs="Sylfaen"/>
          <w:szCs w:val="24"/>
          <w:lang w:val="ru-RU"/>
        </w:rPr>
        <w:t>приложение Подарок</w:t>
      </w:r>
      <w:r w:rsidR="000A6B75" w:rsidRPr="005E1F72">
        <w:rPr>
          <w:rFonts w:ascii="GHEA Grapalat" w:hAnsi="GHEA Grapalat" w:cs="Sylfaen"/>
          <w:szCs w:val="24"/>
        </w:rPr>
        <w:t xml:space="preserve"> </w:t>
      </w:r>
      <w:r w:rsidR="000A6B75" w:rsidRPr="005E1F72">
        <w:rPr>
          <w:rFonts w:ascii="GHEA Grapalat" w:hAnsi="GHEA Grapalat" w:cs="Sylfaen"/>
          <w:szCs w:val="24"/>
          <w:lang w:val="ru-RU"/>
        </w:rPr>
        <w:t>абзац</w:t>
      </w:r>
      <w:r w:rsidR="000A6B75" w:rsidRPr="005E1F72">
        <w:rPr>
          <w:rFonts w:ascii="GHEA Grapalat" w:hAnsi="GHEA Grapalat" w:cs="Sylfaen"/>
          <w:szCs w:val="24"/>
        </w:rPr>
        <w:t xml:space="preserve"> </w:t>
      </w:r>
      <w:r w:rsidR="000A6B75" w:rsidRPr="005E1F72">
        <w:rPr>
          <w:rFonts w:ascii="GHEA Grapalat" w:hAnsi="GHEA Grapalat" w:cs="Sylfaen"/>
          <w:szCs w:val="24"/>
          <w:lang w:val="ru-RU"/>
        </w:rPr>
        <w:t>требовать</w:t>
      </w:r>
      <w:r w:rsidR="000A6B75" w:rsidRPr="005E1F72">
        <w:rPr>
          <w:rFonts w:ascii="GHEA Grapalat" w:hAnsi="GHEA Grapalat" w:cs="Sylfaen"/>
          <w:szCs w:val="24"/>
        </w:rPr>
        <w:t xml:space="preserve"> </w:t>
      </w:r>
      <w:r w:rsidR="000A6B75" w:rsidRPr="005E1F72">
        <w:rPr>
          <w:rFonts w:ascii="GHEA Grapalat" w:hAnsi="GHEA Grapalat" w:cs="Sylfaen"/>
          <w:szCs w:val="24"/>
          <w:lang w:val="ru-RU"/>
        </w:rPr>
        <w:t>несоблюдение</w:t>
      </w:r>
      <w:r w:rsidR="000A6B75" w:rsidRPr="005E1F72">
        <w:rPr>
          <w:rFonts w:ascii="GHEA Grapalat" w:hAnsi="GHEA Grapalat" w:cs="Sylfaen"/>
          <w:szCs w:val="24"/>
        </w:rPr>
        <w:t xml:space="preserve"> </w:t>
      </w:r>
      <w:r w:rsidR="000A6B75" w:rsidRPr="005E1F72">
        <w:rPr>
          <w:rFonts w:ascii="GHEA Grapalat" w:hAnsi="GHEA Grapalat" w:cs="Sylfaen"/>
          <w:szCs w:val="24"/>
          <w:lang w:val="ru-RU"/>
        </w:rPr>
        <w:t xml:space="preserve">в </w:t>
      </w:r>
      <w:r w:rsidR="000A6B75" w:rsidRPr="005E1F72">
        <w:rPr>
          <w:rFonts w:ascii="GHEA Grapalat" w:hAnsi="GHEA Grapalat" w:cs="Sylfaen"/>
          <w:szCs w:val="24"/>
        </w:rPr>
        <w:t xml:space="preserve">случае </w:t>
      </w:r>
      <w:r w:rsidR="000A6B75" w:rsidRPr="005E1F72">
        <w:rPr>
          <w:rFonts w:ascii="GHEA Grapalat" w:hAnsi="GHEA Grapalat" w:cs="Sylfaen"/>
          <w:szCs w:val="24"/>
          <w:lang w:val="ru-RU"/>
        </w:rPr>
        <w:t>заявок</w:t>
      </w:r>
      <w:r w:rsidR="000A6B75" w:rsidRPr="005E1F72">
        <w:rPr>
          <w:rFonts w:ascii="GHEA Grapalat" w:hAnsi="GHEA Grapalat" w:cs="Sylfaen"/>
          <w:szCs w:val="24"/>
        </w:rPr>
        <w:t xml:space="preserve"> </w:t>
      </w:r>
      <w:r w:rsidR="000A6B75" w:rsidRPr="005E1F72">
        <w:rPr>
          <w:rFonts w:ascii="GHEA Grapalat" w:hAnsi="GHEA Grapalat" w:cs="Sylfaen"/>
          <w:szCs w:val="24"/>
          <w:lang w:val="ru-RU"/>
        </w:rPr>
        <w:t>открытие</w:t>
      </w:r>
      <w:r w:rsidR="000A6B75" w:rsidRPr="005E1F72">
        <w:rPr>
          <w:rFonts w:ascii="GHEA Grapalat" w:hAnsi="GHEA Grapalat" w:cs="Sylfaen"/>
          <w:szCs w:val="24"/>
        </w:rPr>
        <w:t xml:space="preserve"> </w:t>
      </w:r>
      <w:r w:rsidR="000A6B75" w:rsidRPr="005E1F72">
        <w:rPr>
          <w:rFonts w:ascii="GHEA Grapalat" w:hAnsi="GHEA Grapalat" w:cs="Sylfaen"/>
          <w:szCs w:val="24"/>
          <w:lang w:val="ru-RU"/>
        </w:rPr>
        <w:t>на сессии</w:t>
      </w:r>
      <w:r w:rsidR="000A6B75" w:rsidRPr="005E1F72">
        <w:rPr>
          <w:rFonts w:ascii="GHEA Grapalat" w:hAnsi="GHEA Grapalat" w:cs="Sylfaen"/>
          <w:szCs w:val="24"/>
        </w:rPr>
        <w:t xml:space="preserve"> </w:t>
      </w:r>
      <w:r w:rsidR="000A6B75" w:rsidRPr="005E1F72">
        <w:rPr>
          <w:rFonts w:ascii="GHEA Grapalat" w:hAnsi="GHEA Grapalat" w:cs="Sylfaen"/>
          <w:szCs w:val="24"/>
          <w:lang w:val="ru-RU"/>
        </w:rPr>
        <w:t>отклоненный</w:t>
      </w:r>
      <w:r w:rsidR="000A6B75" w:rsidRPr="005E1F72">
        <w:rPr>
          <w:rFonts w:ascii="GHEA Grapalat" w:hAnsi="GHEA Grapalat" w:cs="Sylfaen"/>
          <w:szCs w:val="24"/>
        </w:rPr>
        <w:t xml:space="preserve"> </w:t>
      </w:r>
      <w:r w:rsidR="000A6B75" w:rsidRPr="005E1F72">
        <w:rPr>
          <w:rFonts w:ascii="GHEA Grapalat" w:hAnsi="GHEA Grapalat" w:cs="Sylfaen"/>
          <w:szCs w:val="24"/>
          <w:lang w:val="ru-RU"/>
        </w:rPr>
        <w:t>являются</w:t>
      </w:r>
      <w:r w:rsidR="000A6B75" w:rsidRPr="005E1F72">
        <w:rPr>
          <w:rFonts w:ascii="GHEA Grapalat" w:hAnsi="GHEA Grapalat" w:cs="Sylfaen"/>
          <w:szCs w:val="24"/>
        </w:rPr>
        <w:t xml:space="preserve"> </w:t>
      </w:r>
      <w:r w:rsidR="000A6B75" w:rsidRPr="005E1F72">
        <w:rPr>
          <w:rFonts w:ascii="GHEA Grapalat" w:hAnsi="GHEA Grapalat" w:cs="Sylfaen"/>
          <w:szCs w:val="24"/>
          <w:lang w:val="ru-RU"/>
        </w:rPr>
        <w:t>как</w:t>
      </w:r>
      <w:r w:rsidR="000A6B75" w:rsidRPr="005E1F72">
        <w:rPr>
          <w:rFonts w:ascii="GHEA Grapalat" w:hAnsi="GHEA Grapalat" w:cs="Sylfaen"/>
          <w:szCs w:val="24"/>
        </w:rPr>
        <w:t xml:space="preserve"> </w:t>
      </w:r>
      <w:r w:rsidR="000A6B75" w:rsidRPr="005E1F72">
        <w:rPr>
          <w:rFonts w:ascii="GHEA Grapalat" w:hAnsi="GHEA Grapalat" w:cs="Sylfaen"/>
          <w:szCs w:val="24"/>
          <w:lang w:val="ru-RU"/>
        </w:rPr>
        <w:t>вместе</w:t>
      </w:r>
      <w:r w:rsidR="000A6B75" w:rsidRPr="005E1F72">
        <w:rPr>
          <w:rFonts w:ascii="GHEA Grapalat" w:hAnsi="GHEA Grapalat" w:cs="Sylfaen"/>
          <w:szCs w:val="24"/>
        </w:rPr>
        <w:t xml:space="preserve"> </w:t>
      </w:r>
      <w:r w:rsidR="000A6B75" w:rsidRPr="005E1F72">
        <w:rPr>
          <w:rFonts w:ascii="GHEA Grapalat" w:hAnsi="GHEA Grapalat" w:cs="Sylfaen"/>
          <w:szCs w:val="24"/>
          <w:lang w:val="ru-RU"/>
        </w:rPr>
        <w:t>активность</w:t>
      </w:r>
      <w:r w:rsidR="000A6B75" w:rsidRPr="005E1F72">
        <w:rPr>
          <w:rFonts w:ascii="GHEA Grapalat" w:hAnsi="GHEA Grapalat" w:cs="Sylfaen"/>
          <w:szCs w:val="24"/>
        </w:rPr>
        <w:t xml:space="preserve"> </w:t>
      </w:r>
      <w:r w:rsidR="000A6B75" w:rsidRPr="005E1F72">
        <w:rPr>
          <w:rFonts w:ascii="GHEA Grapalat" w:hAnsi="GHEA Grapalat" w:cs="Sylfaen"/>
          <w:szCs w:val="24"/>
          <w:lang w:val="ru-RU"/>
        </w:rPr>
        <w:t xml:space="preserve">по порядку </w:t>
      </w:r>
      <w:r w:rsidR="000A6B75" w:rsidRPr="005E1F72">
        <w:rPr>
          <w:rFonts w:ascii="GHEA Grapalat" w:hAnsi="GHEA Grapalat" w:cs="Sylfaen"/>
          <w:szCs w:val="24"/>
        </w:rPr>
        <w:t xml:space="preserve">, </w:t>
      </w:r>
      <w:r w:rsidR="000A6B75" w:rsidRPr="005E1F72">
        <w:rPr>
          <w:rFonts w:ascii="GHEA Grapalat" w:hAnsi="GHEA Grapalat" w:cs="Sylfaen"/>
          <w:szCs w:val="24"/>
          <w:lang w:val="ru-RU"/>
        </w:rPr>
        <w:t>так</w:t>
      </w:r>
      <w:r w:rsidR="000A6B75" w:rsidRPr="005E1F72">
        <w:rPr>
          <w:rFonts w:ascii="GHEA Grapalat" w:hAnsi="GHEA Grapalat" w:cs="Sylfaen"/>
          <w:szCs w:val="24"/>
        </w:rPr>
        <w:t xml:space="preserve"> </w:t>
      </w:r>
      <w:r w:rsidR="000A6B75" w:rsidRPr="005E1F72">
        <w:rPr>
          <w:rFonts w:ascii="GHEA Grapalat" w:hAnsi="GHEA Grapalat" w:cs="Sylfaen"/>
          <w:szCs w:val="24"/>
          <w:lang w:val="ru-RU"/>
        </w:rPr>
        <w:t>электронная почта</w:t>
      </w:r>
      <w:r w:rsidR="000A6B75" w:rsidRPr="005E1F72">
        <w:rPr>
          <w:rFonts w:ascii="GHEA Grapalat" w:hAnsi="GHEA Grapalat" w:cs="Sylfaen"/>
          <w:szCs w:val="24"/>
        </w:rPr>
        <w:t xml:space="preserve"> </w:t>
      </w:r>
      <w:r w:rsidR="000A6B75" w:rsidRPr="005E1F72">
        <w:rPr>
          <w:rFonts w:ascii="GHEA Grapalat" w:hAnsi="GHEA Grapalat" w:cs="Sylfaen"/>
          <w:szCs w:val="24"/>
          <w:lang w:val="ru-RU"/>
        </w:rPr>
        <w:t>отдельно</w:t>
      </w:r>
      <w:r w:rsidR="000A6B75" w:rsidRPr="005E1F72">
        <w:rPr>
          <w:rFonts w:ascii="GHEA Grapalat" w:hAnsi="GHEA Grapalat" w:cs="Sylfaen"/>
          <w:szCs w:val="24"/>
        </w:rPr>
        <w:t xml:space="preserve"> </w:t>
      </w:r>
      <w:r w:rsidR="000A6B75" w:rsidRPr="005E1F72">
        <w:rPr>
          <w:rFonts w:ascii="GHEA Grapalat" w:hAnsi="GHEA Grapalat" w:cs="Sylfaen"/>
          <w:szCs w:val="24"/>
          <w:lang w:val="ru-RU"/>
        </w:rPr>
        <w:t>представлен</w:t>
      </w:r>
      <w:r w:rsidR="000A6B75" w:rsidRPr="005E1F72">
        <w:rPr>
          <w:rFonts w:ascii="GHEA Grapalat" w:hAnsi="GHEA Grapalat" w:cs="Sylfaen"/>
          <w:szCs w:val="24"/>
        </w:rPr>
        <w:t xml:space="preserve"> </w:t>
      </w:r>
      <w:r w:rsidR="000A6B75" w:rsidRPr="005E1F72">
        <w:rPr>
          <w:rFonts w:ascii="GHEA Grapalat" w:hAnsi="GHEA Grapalat" w:cs="Sylfaen"/>
          <w:szCs w:val="24"/>
          <w:lang w:val="ru-RU"/>
        </w:rPr>
        <w:t xml:space="preserve">приложения </w:t>
      </w:r>
      <w:r w:rsidR="000A6B75" w:rsidRPr="005E1F72">
        <w:rPr>
          <w:rFonts w:ascii="GHEA Grapalat" w:hAnsi="GHEA Grapalat" w:cs="Sylfaen"/>
          <w:szCs w:val="24"/>
        </w:rPr>
        <w:t>.</w:t>
      </w:r>
    </w:p>
    <w:p w:rsidR="00581DC3" w:rsidRDefault="008225FF" w:rsidP="000F628A">
      <w:pPr>
        <w:pStyle w:val="23"/>
        <w:spacing w:line="240" w:lineRule="auto"/>
        <w:ind w:firstLine="567"/>
        <w:rPr>
          <w:rFonts w:ascii="GHEA Grapalat" w:hAnsi="GHEA Grapalat" w:cs="Sylfaen"/>
          <w:szCs w:val="24"/>
          <w:lang w:val="hy-AM"/>
        </w:rPr>
      </w:pPr>
      <w:r>
        <w:rPr>
          <w:rFonts w:ascii="GHEA Grapalat" w:hAnsi="GHEA Grapalat" w:cs="Sylfaen"/>
          <w:szCs w:val="24"/>
          <w:lang w:val="hy-AM"/>
        </w:rPr>
        <w:t xml:space="preserve">2 </w:t>
      </w:r>
      <w:r w:rsidR="000A6B75" w:rsidRPr="005E1F72">
        <w:rPr>
          <w:rFonts w:ascii="GHEA Grapalat" w:hAnsi="GHEA Grapalat" w:cs="Sylfaen"/>
          <w:szCs w:val="24"/>
        </w:rPr>
        <w:t xml:space="preserve">) </w:t>
      </w:r>
      <w:r w:rsidR="000A6B75" w:rsidRPr="005E1F72">
        <w:rPr>
          <w:rFonts w:ascii="GHEA Grapalat" w:hAnsi="GHEA Grapalat" w:cs="Sylfaen"/>
          <w:szCs w:val="24"/>
          <w:lang w:val="ru-RU"/>
        </w:rPr>
        <w:t>Участники</w:t>
      </w:r>
      <w:r w:rsidR="000A6B75" w:rsidRPr="005E1F72">
        <w:rPr>
          <w:rFonts w:ascii="GHEA Grapalat" w:hAnsi="GHEA Grapalat" w:cs="Sylfaen"/>
          <w:szCs w:val="24"/>
        </w:rPr>
        <w:t xml:space="preserve"> </w:t>
      </w:r>
      <w:r w:rsidR="000A6B75" w:rsidRPr="005E1F72">
        <w:rPr>
          <w:rFonts w:ascii="GHEA Grapalat" w:hAnsi="GHEA Grapalat" w:cs="Sylfaen"/>
          <w:szCs w:val="24"/>
          <w:lang w:val="ru-RU"/>
        </w:rPr>
        <w:t>утомительный</w:t>
      </w:r>
      <w:r w:rsidR="000A6B75" w:rsidRPr="005E1F72">
        <w:rPr>
          <w:rFonts w:ascii="GHEA Grapalat" w:hAnsi="GHEA Grapalat" w:cs="Sylfaen"/>
          <w:szCs w:val="24"/>
        </w:rPr>
        <w:t xml:space="preserve"> </w:t>
      </w:r>
      <w:r w:rsidR="000A6B75" w:rsidRPr="005E1F72">
        <w:rPr>
          <w:rFonts w:ascii="GHEA Grapalat" w:hAnsi="GHEA Grapalat" w:cs="Sylfaen"/>
          <w:szCs w:val="24"/>
          <w:lang w:val="ru-RU"/>
        </w:rPr>
        <w:t>являются</w:t>
      </w:r>
      <w:r w:rsidR="000A6B75" w:rsidRPr="005E1F72">
        <w:rPr>
          <w:rFonts w:ascii="GHEA Grapalat" w:hAnsi="GHEA Grapalat" w:cs="Sylfaen"/>
          <w:szCs w:val="24"/>
        </w:rPr>
        <w:t xml:space="preserve"> </w:t>
      </w:r>
      <w:r w:rsidR="000A6B75" w:rsidRPr="005E1F72">
        <w:rPr>
          <w:rFonts w:ascii="GHEA Grapalat" w:hAnsi="GHEA Grapalat" w:cs="Sylfaen"/>
          <w:szCs w:val="24"/>
          <w:lang w:val="ru-RU"/>
        </w:rPr>
        <w:t>вместе</w:t>
      </w:r>
      <w:r w:rsidR="000A6B75" w:rsidRPr="005E1F72">
        <w:rPr>
          <w:rFonts w:ascii="GHEA Grapalat" w:hAnsi="GHEA Grapalat" w:cs="Sylfaen"/>
          <w:szCs w:val="24"/>
        </w:rPr>
        <w:t xml:space="preserve"> </w:t>
      </w:r>
      <w:r w:rsidR="000A6B75" w:rsidRPr="005E1F72">
        <w:rPr>
          <w:rFonts w:ascii="GHEA Grapalat" w:hAnsi="GHEA Grapalat" w:cs="Sylfaen"/>
          <w:szCs w:val="24"/>
          <w:lang w:val="ru-RU"/>
        </w:rPr>
        <w:t>и:</w:t>
      </w:r>
      <w:r w:rsidR="000A6B75" w:rsidRPr="005E1F72">
        <w:rPr>
          <w:rFonts w:ascii="GHEA Grapalat" w:hAnsi="GHEA Grapalat" w:cs="Sylfaen"/>
          <w:szCs w:val="24"/>
        </w:rPr>
        <w:t xml:space="preserve"> </w:t>
      </w:r>
      <w:r w:rsidR="000A6B75" w:rsidRPr="005E1F72">
        <w:rPr>
          <w:rFonts w:ascii="GHEA Grapalat" w:hAnsi="GHEA Grapalat" w:cs="Sylfaen"/>
          <w:szCs w:val="24"/>
          <w:lang w:val="ru-RU"/>
        </w:rPr>
        <w:t>совместно</w:t>
      </w:r>
      <w:r w:rsidR="000A6B75" w:rsidRPr="005E1F72">
        <w:rPr>
          <w:rFonts w:ascii="GHEA Grapalat" w:hAnsi="GHEA Grapalat" w:cs="Sylfaen"/>
          <w:szCs w:val="24"/>
        </w:rPr>
        <w:t xml:space="preserve"> </w:t>
      </w:r>
      <w:r w:rsidR="000A6B75" w:rsidRPr="005E1F72">
        <w:rPr>
          <w:rFonts w:ascii="GHEA Grapalat" w:hAnsi="GHEA Grapalat" w:cs="Sylfaen"/>
          <w:szCs w:val="24"/>
          <w:lang w:val="ru-RU"/>
        </w:rPr>
        <w:t>ответственность</w:t>
      </w:r>
      <w:r w:rsidR="000A6B75" w:rsidRPr="005E1F72">
        <w:rPr>
          <w:rFonts w:ascii="GHEA Grapalat" w:hAnsi="GHEA Grapalat" w:cs="Sylfaen"/>
          <w:szCs w:val="24"/>
          <w:lang w:val="hy-AM"/>
        </w:rPr>
        <w:t xml:space="preserve"> </w:t>
      </w:r>
      <w:r w:rsidR="000A6B75" w:rsidRPr="005E1F72">
        <w:rPr>
          <w:rFonts w:ascii="GHEA Grapalat" w:hAnsi="GHEA Grapalat" w:cs="Sylfaen"/>
          <w:szCs w:val="24"/>
        </w:rPr>
        <w:t>Более того,</w:t>
      </w:r>
      <w:r w:rsidR="000A6B75" w:rsidRPr="005E1F72">
        <w:rPr>
          <w:rFonts w:ascii="GHEA Grapalat" w:hAnsi="GHEA Grapalat" w:cs="Sylfaen"/>
          <w:szCs w:val="24"/>
          <w:lang w:val="hy-AM"/>
        </w:rPr>
        <w:t xml:space="preserve"> </w:t>
      </w:r>
      <w:r w:rsidR="000A6B75" w:rsidRPr="005E1F72">
        <w:rPr>
          <w:rFonts w:ascii="GHEA Grapalat" w:hAnsi="GHEA Grapalat" w:cs="Sylfaen"/>
          <w:szCs w:val="24"/>
          <w:lang w:val="ru-RU"/>
        </w:rPr>
        <w:t>консорциума</w:t>
      </w:r>
      <w:r w:rsidR="000A6B75" w:rsidRPr="005E1F72">
        <w:rPr>
          <w:rFonts w:ascii="GHEA Grapalat" w:hAnsi="GHEA Grapalat" w:cs="Sylfaen"/>
          <w:szCs w:val="24"/>
        </w:rPr>
        <w:t xml:space="preserve"> </w:t>
      </w:r>
      <w:r w:rsidR="000A6B75" w:rsidRPr="005E1F72">
        <w:rPr>
          <w:rFonts w:ascii="GHEA Grapalat" w:hAnsi="GHEA Grapalat" w:cs="Sylfaen"/>
          <w:szCs w:val="24"/>
          <w:lang w:val="ru-RU"/>
        </w:rPr>
        <w:t>член</w:t>
      </w:r>
      <w:r w:rsidR="000A6B75" w:rsidRPr="005E1F72">
        <w:rPr>
          <w:rFonts w:ascii="GHEA Grapalat" w:hAnsi="GHEA Grapalat" w:cs="Sylfaen"/>
          <w:szCs w:val="24"/>
        </w:rPr>
        <w:t xml:space="preserve"> </w:t>
      </w:r>
      <w:r w:rsidR="000A6B75" w:rsidRPr="005E1F72">
        <w:rPr>
          <w:rFonts w:ascii="GHEA Grapalat" w:hAnsi="GHEA Grapalat" w:cs="Sylfaen"/>
          <w:szCs w:val="24"/>
          <w:lang w:val="ru-RU"/>
        </w:rPr>
        <w:t>от консорциума</w:t>
      </w:r>
      <w:r w:rsidR="000A6B75" w:rsidRPr="005E1F72">
        <w:rPr>
          <w:rFonts w:ascii="GHEA Grapalat" w:hAnsi="GHEA Grapalat" w:cs="Sylfaen"/>
          <w:szCs w:val="24"/>
        </w:rPr>
        <w:t xml:space="preserve"> </w:t>
      </w:r>
      <w:r w:rsidR="000A6B75" w:rsidRPr="005E1F72">
        <w:rPr>
          <w:rFonts w:ascii="GHEA Grapalat" w:hAnsi="GHEA Grapalat" w:cs="Sylfaen"/>
          <w:szCs w:val="24"/>
          <w:lang w:val="ru-RU"/>
        </w:rPr>
        <w:t>вне</w:t>
      </w:r>
      <w:r w:rsidR="000A6B75" w:rsidRPr="005E1F72">
        <w:rPr>
          <w:rFonts w:ascii="GHEA Grapalat" w:hAnsi="GHEA Grapalat" w:cs="Sylfaen"/>
          <w:szCs w:val="24"/>
        </w:rPr>
        <w:t xml:space="preserve"> </w:t>
      </w:r>
      <w:r w:rsidR="000A6B75" w:rsidRPr="005E1F72">
        <w:rPr>
          <w:rFonts w:ascii="GHEA Grapalat" w:hAnsi="GHEA Grapalat" w:cs="Sylfaen"/>
          <w:szCs w:val="24"/>
          <w:lang w:val="ru-RU"/>
        </w:rPr>
        <w:t>прийти</w:t>
      </w:r>
      <w:r w:rsidR="000A6B75" w:rsidRPr="005E1F72">
        <w:rPr>
          <w:rFonts w:ascii="GHEA Grapalat" w:hAnsi="GHEA Grapalat" w:cs="Sylfaen"/>
          <w:szCs w:val="24"/>
        </w:rPr>
        <w:t xml:space="preserve"> </w:t>
      </w:r>
      <w:r w:rsidR="000A6B75" w:rsidRPr="005E1F72">
        <w:rPr>
          <w:rFonts w:ascii="GHEA Grapalat" w:hAnsi="GHEA Grapalat" w:cs="Sylfaen"/>
          <w:szCs w:val="24"/>
          <w:lang w:val="ru-RU"/>
        </w:rPr>
        <w:t>случай</w:t>
      </w:r>
      <w:r w:rsidR="000A6B75" w:rsidRPr="005E1F72">
        <w:rPr>
          <w:rFonts w:ascii="GHEA Grapalat" w:hAnsi="GHEA Grapalat" w:cs="Sylfaen"/>
          <w:szCs w:val="24"/>
        </w:rPr>
        <w:t xml:space="preserve"> </w:t>
      </w:r>
      <w:r w:rsidR="000A6B75" w:rsidRPr="005E1F72">
        <w:rPr>
          <w:rFonts w:ascii="GHEA Grapalat" w:hAnsi="GHEA Grapalat" w:cs="Sylfaen"/>
          <w:szCs w:val="24"/>
          <w:lang w:val="ru-RU"/>
        </w:rPr>
        <w:t>консорциума</w:t>
      </w:r>
      <w:r w:rsidR="000A6B75" w:rsidRPr="005E1F72">
        <w:rPr>
          <w:rFonts w:ascii="GHEA Grapalat" w:hAnsi="GHEA Grapalat" w:cs="Sylfaen"/>
          <w:szCs w:val="24"/>
        </w:rPr>
        <w:t xml:space="preserve"> </w:t>
      </w:r>
      <w:r w:rsidR="000A6B75" w:rsidRPr="005E1F72">
        <w:rPr>
          <w:rFonts w:ascii="GHEA Grapalat" w:hAnsi="GHEA Grapalat" w:cs="Sylfaen"/>
          <w:szCs w:val="24"/>
          <w:lang w:val="ru-RU"/>
        </w:rPr>
        <w:t>с</w:t>
      </w:r>
      <w:r w:rsidR="000A6B75" w:rsidRPr="005E1F72">
        <w:rPr>
          <w:rFonts w:ascii="GHEA Grapalat" w:hAnsi="GHEA Grapalat" w:cs="Sylfaen"/>
          <w:szCs w:val="24"/>
        </w:rPr>
        <w:t xml:space="preserve"> </w:t>
      </w:r>
      <w:r w:rsidR="00AE4008" w:rsidRPr="0024733B">
        <w:rPr>
          <w:rFonts w:ascii="GHEA Grapalat" w:hAnsi="GHEA Grapalat" w:cs="Sylfaen"/>
          <w:szCs w:val="24"/>
          <w:lang w:val="ru-RU"/>
        </w:rPr>
        <w:t>донору</w:t>
      </w:r>
      <w:r w:rsidR="000A6B75" w:rsidRPr="005E1F72">
        <w:rPr>
          <w:rFonts w:ascii="GHEA Grapalat" w:hAnsi="GHEA Grapalat" w:cs="Sylfaen"/>
          <w:szCs w:val="24"/>
          <w:lang w:val="ru-RU"/>
        </w:rPr>
        <w:t>​</w:t>
      </w:r>
      <w:r w:rsidR="000A6B75" w:rsidRPr="005E1F72">
        <w:rPr>
          <w:rFonts w:ascii="GHEA Grapalat" w:hAnsi="GHEA Grapalat" w:cs="Sylfaen"/>
          <w:szCs w:val="24"/>
        </w:rPr>
        <w:t xml:space="preserve"> </w:t>
      </w:r>
      <w:r w:rsidR="000A6B75" w:rsidRPr="005E1F72">
        <w:rPr>
          <w:rFonts w:ascii="GHEA Grapalat" w:hAnsi="GHEA Grapalat" w:cs="Sylfaen"/>
          <w:szCs w:val="24"/>
          <w:lang w:val="ru-RU"/>
        </w:rPr>
        <w:t>запечатанный</w:t>
      </w:r>
      <w:r w:rsidR="000A6B75" w:rsidRPr="005E1F72">
        <w:rPr>
          <w:rFonts w:ascii="GHEA Grapalat" w:hAnsi="GHEA Grapalat" w:cs="Sylfaen"/>
          <w:szCs w:val="24"/>
        </w:rPr>
        <w:t xml:space="preserve"> </w:t>
      </w:r>
      <w:r w:rsidR="000A6B75" w:rsidRPr="005E1F72">
        <w:rPr>
          <w:rFonts w:ascii="GHEA Grapalat" w:hAnsi="GHEA Grapalat" w:cs="Sylfaen"/>
          <w:szCs w:val="24"/>
          <w:lang w:val="ru-RU"/>
        </w:rPr>
        <w:t>контракт</w:t>
      </w:r>
      <w:r w:rsidR="000A6B75" w:rsidRPr="005E1F72">
        <w:rPr>
          <w:rFonts w:ascii="GHEA Grapalat" w:hAnsi="GHEA Grapalat" w:cs="Sylfaen"/>
          <w:szCs w:val="24"/>
        </w:rPr>
        <w:t xml:space="preserve"> </w:t>
      </w:r>
      <w:r w:rsidR="000A6B75" w:rsidRPr="005E1F72">
        <w:rPr>
          <w:rFonts w:ascii="GHEA Grapalat" w:hAnsi="GHEA Grapalat" w:cs="Sylfaen"/>
          <w:szCs w:val="24"/>
          <w:lang w:val="ru-RU"/>
        </w:rPr>
        <w:t>в одностороннем порядке</w:t>
      </w:r>
      <w:r w:rsidR="000A6B75" w:rsidRPr="005E1F72">
        <w:rPr>
          <w:rFonts w:ascii="GHEA Grapalat" w:hAnsi="GHEA Grapalat" w:cs="Sylfaen"/>
          <w:szCs w:val="24"/>
        </w:rPr>
        <w:t xml:space="preserve"> </w:t>
      </w:r>
      <w:r w:rsidR="000A6B75" w:rsidRPr="005E1F72">
        <w:rPr>
          <w:rFonts w:ascii="GHEA Grapalat" w:hAnsi="GHEA Grapalat" w:cs="Sylfaen"/>
          <w:szCs w:val="24"/>
          <w:lang w:val="ru-RU"/>
        </w:rPr>
        <w:t>решается</w:t>
      </w:r>
      <w:r w:rsidR="000A6B75" w:rsidRPr="005E1F72">
        <w:rPr>
          <w:rFonts w:ascii="GHEA Grapalat" w:hAnsi="GHEA Grapalat" w:cs="Sylfaen"/>
          <w:szCs w:val="24"/>
        </w:rPr>
        <w:t xml:space="preserve"> </w:t>
      </w:r>
      <w:r w:rsidR="000A6B75" w:rsidRPr="005E1F72">
        <w:rPr>
          <w:rFonts w:ascii="GHEA Grapalat" w:hAnsi="GHEA Grapalat" w:cs="Sylfaen"/>
          <w:szCs w:val="24"/>
          <w:lang w:val="ru-RU"/>
        </w:rPr>
        <w:t>является</w:t>
      </w:r>
      <w:r w:rsidR="000A6B75" w:rsidRPr="005E1F72">
        <w:rPr>
          <w:rFonts w:ascii="GHEA Grapalat" w:hAnsi="GHEA Grapalat" w:cs="Sylfaen"/>
          <w:szCs w:val="24"/>
        </w:rPr>
        <w:t xml:space="preserve"> </w:t>
      </w:r>
      <w:r w:rsidR="000A6B75" w:rsidRPr="005E1F72">
        <w:rPr>
          <w:rFonts w:ascii="GHEA Grapalat" w:hAnsi="GHEA Grapalat" w:cs="Sylfaen"/>
          <w:szCs w:val="24"/>
          <w:lang w:val="ru-RU"/>
        </w:rPr>
        <w:t>и:</w:t>
      </w:r>
      <w:r w:rsidR="000A6B75" w:rsidRPr="005E1F72">
        <w:rPr>
          <w:rFonts w:ascii="GHEA Grapalat" w:hAnsi="GHEA Grapalat" w:cs="Sylfaen"/>
          <w:szCs w:val="24"/>
        </w:rPr>
        <w:t xml:space="preserve"> </w:t>
      </w:r>
      <w:r w:rsidR="000A6B75" w:rsidRPr="005E1F72">
        <w:rPr>
          <w:rFonts w:ascii="GHEA Grapalat" w:hAnsi="GHEA Grapalat" w:cs="Sylfaen"/>
          <w:szCs w:val="24"/>
          <w:lang w:val="ru-RU"/>
        </w:rPr>
        <w:t>консорциума</w:t>
      </w:r>
      <w:r w:rsidR="000A6B75" w:rsidRPr="005E1F72">
        <w:rPr>
          <w:rFonts w:ascii="GHEA Grapalat" w:hAnsi="GHEA Grapalat" w:cs="Sylfaen"/>
          <w:szCs w:val="24"/>
        </w:rPr>
        <w:t xml:space="preserve"> </w:t>
      </w:r>
      <w:r w:rsidR="000A6B75" w:rsidRPr="005E1F72">
        <w:rPr>
          <w:rFonts w:ascii="GHEA Grapalat" w:hAnsi="GHEA Grapalat" w:cs="Sylfaen"/>
          <w:szCs w:val="24"/>
          <w:lang w:val="ru-RU"/>
        </w:rPr>
        <w:t>члены</w:t>
      </w:r>
      <w:r w:rsidR="000A6B75" w:rsidRPr="005E1F72">
        <w:rPr>
          <w:rFonts w:ascii="GHEA Grapalat" w:hAnsi="GHEA Grapalat" w:cs="Sylfaen"/>
          <w:szCs w:val="24"/>
        </w:rPr>
        <w:t xml:space="preserve"> </w:t>
      </w:r>
      <w:r w:rsidR="000A6B75" w:rsidRPr="005E1F72">
        <w:rPr>
          <w:rFonts w:ascii="GHEA Grapalat" w:hAnsi="GHEA Grapalat" w:cs="Sylfaen"/>
          <w:szCs w:val="24"/>
          <w:lang w:val="ru-RU"/>
        </w:rPr>
        <w:t>к</w:t>
      </w:r>
      <w:r w:rsidR="000A6B75" w:rsidRPr="005E1F72">
        <w:rPr>
          <w:rFonts w:ascii="GHEA Grapalat" w:hAnsi="GHEA Grapalat" w:cs="Sylfaen"/>
          <w:szCs w:val="24"/>
        </w:rPr>
        <w:t xml:space="preserve"> </w:t>
      </w:r>
      <w:r w:rsidR="000A6B75" w:rsidRPr="005E1F72">
        <w:rPr>
          <w:rFonts w:ascii="GHEA Grapalat" w:hAnsi="GHEA Grapalat" w:cs="Sylfaen"/>
          <w:szCs w:val="24"/>
          <w:lang w:val="ru-RU"/>
        </w:rPr>
        <w:t>применяется</w:t>
      </w:r>
      <w:r w:rsidR="000A6B75" w:rsidRPr="005E1F72">
        <w:rPr>
          <w:rFonts w:ascii="GHEA Grapalat" w:hAnsi="GHEA Grapalat" w:cs="Sylfaen"/>
          <w:szCs w:val="24"/>
        </w:rPr>
        <w:t xml:space="preserve"> </w:t>
      </w:r>
      <w:r w:rsidR="000A6B75" w:rsidRPr="005E1F72">
        <w:rPr>
          <w:rFonts w:ascii="GHEA Grapalat" w:hAnsi="GHEA Grapalat" w:cs="Sylfaen"/>
          <w:szCs w:val="24"/>
          <w:lang w:val="ru-RU"/>
        </w:rPr>
        <w:t>являются</w:t>
      </w:r>
      <w:r w:rsidR="000A6B75" w:rsidRPr="005E1F72">
        <w:rPr>
          <w:rFonts w:ascii="GHEA Grapalat" w:hAnsi="GHEA Grapalat" w:cs="Sylfaen"/>
          <w:szCs w:val="24"/>
        </w:rPr>
        <w:t xml:space="preserve"> </w:t>
      </w:r>
      <w:r w:rsidR="000A6B75" w:rsidRPr="005E1F72">
        <w:rPr>
          <w:rFonts w:ascii="GHEA Grapalat" w:hAnsi="GHEA Grapalat" w:cs="Sylfaen"/>
          <w:szCs w:val="24"/>
          <w:lang w:val="ru-RU"/>
        </w:rPr>
        <w:t>по контракту</w:t>
      </w:r>
      <w:r w:rsidR="000A6B75" w:rsidRPr="005E1F72">
        <w:rPr>
          <w:rFonts w:ascii="GHEA Grapalat" w:hAnsi="GHEA Grapalat" w:cs="Sylfaen"/>
          <w:szCs w:val="24"/>
        </w:rPr>
        <w:t xml:space="preserve"> </w:t>
      </w:r>
      <w:r w:rsidR="000A6B75" w:rsidRPr="005E1F72">
        <w:rPr>
          <w:rFonts w:ascii="GHEA Grapalat" w:hAnsi="GHEA Grapalat" w:cs="Sylfaen"/>
          <w:szCs w:val="24"/>
          <w:lang w:val="ru-RU"/>
        </w:rPr>
        <w:t>запланировано</w:t>
      </w:r>
      <w:r w:rsidR="000A6B75" w:rsidRPr="005E1F72">
        <w:rPr>
          <w:rFonts w:ascii="GHEA Grapalat" w:hAnsi="GHEA Grapalat" w:cs="Sylfaen"/>
          <w:szCs w:val="24"/>
        </w:rPr>
        <w:t xml:space="preserve"> </w:t>
      </w:r>
      <w:r w:rsidR="000A6B75" w:rsidRPr="005E1F72">
        <w:rPr>
          <w:rFonts w:ascii="GHEA Grapalat" w:hAnsi="GHEA Grapalat" w:cs="Sylfaen"/>
          <w:szCs w:val="24"/>
          <w:lang w:val="ru-RU"/>
        </w:rPr>
        <w:t>ответственность</w:t>
      </w:r>
      <w:r w:rsidR="000A6B75" w:rsidRPr="005E1F72">
        <w:rPr>
          <w:rFonts w:ascii="GHEA Grapalat" w:hAnsi="GHEA Grapalat" w:cs="Sylfaen"/>
          <w:szCs w:val="24"/>
        </w:rPr>
        <w:t xml:space="preserve"> </w:t>
      </w:r>
      <w:r w:rsidR="000A6B75" w:rsidRPr="005E1F72">
        <w:rPr>
          <w:rFonts w:ascii="GHEA Grapalat" w:hAnsi="GHEA Grapalat" w:cs="Sylfaen"/>
          <w:szCs w:val="24"/>
          <w:lang w:val="ru-RU"/>
        </w:rPr>
        <w:t xml:space="preserve">средства </w:t>
      </w:r>
      <w:r w:rsidR="000A6B75" w:rsidRPr="005E1F72">
        <w:rPr>
          <w:rFonts w:ascii="GHEA Grapalat" w:hAnsi="GHEA Grapalat" w:cs="Sylfaen"/>
          <w:szCs w:val="24"/>
          <w:lang w:val="hy-AM"/>
        </w:rPr>
        <w:t>.</w:t>
      </w:r>
    </w:p>
    <w:p w:rsidR="000F628A" w:rsidRDefault="000F628A" w:rsidP="000F628A">
      <w:pPr>
        <w:pStyle w:val="23"/>
        <w:spacing w:line="240" w:lineRule="auto"/>
        <w:ind w:firstLine="567"/>
        <w:rPr>
          <w:rFonts w:ascii="GHEA Grapalat" w:hAnsi="GHEA Grapalat" w:cs="Sylfaen"/>
          <w:szCs w:val="24"/>
          <w:lang w:val="hy-AM"/>
        </w:rPr>
      </w:pPr>
    </w:p>
    <w:p w:rsidR="00096865" w:rsidRPr="005E1F72" w:rsidRDefault="002B32D6" w:rsidP="00EF3662">
      <w:pPr>
        <w:jc w:val="center"/>
        <w:rPr>
          <w:rFonts w:ascii="GHEA Grapalat" w:hAnsi="GHEA Grapalat" w:cs="Arial"/>
          <w:b/>
          <w:sz w:val="20"/>
          <w:lang w:val="af-ZA"/>
        </w:rPr>
      </w:pPr>
      <w:r w:rsidRPr="005E1F72">
        <w:rPr>
          <w:rFonts w:ascii="GHEA Grapalat" w:hAnsi="GHEA Grapalat"/>
          <w:b/>
          <w:sz w:val="20"/>
          <w:lang w:val="af-ZA"/>
        </w:rPr>
        <w:t xml:space="preserve">3. </w:t>
      </w:r>
      <w:r w:rsidRPr="00FC36EC">
        <w:rPr>
          <w:rFonts w:ascii="GHEA Grapalat" w:hAnsi="GHEA Grapalat" w:cs="Sylfaen"/>
          <w:b/>
          <w:sz w:val="20"/>
          <w:lang w:val="hy-AM"/>
        </w:rPr>
        <w:t>ПРИГЛАШЕНИЕ</w:t>
      </w:r>
      <w:r w:rsidRPr="005E1F72">
        <w:rPr>
          <w:rFonts w:ascii="GHEA Grapalat" w:hAnsi="GHEA Grapalat" w:cs="Arial"/>
          <w:b/>
          <w:sz w:val="20"/>
          <w:lang w:val="af-ZA"/>
        </w:rPr>
        <w:t xml:space="preserve">  </w:t>
      </w:r>
      <w:r w:rsidRPr="00FC36EC">
        <w:rPr>
          <w:rFonts w:ascii="GHEA Grapalat" w:hAnsi="GHEA Grapalat" w:cs="Sylfaen"/>
          <w:b/>
          <w:sz w:val="20"/>
          <w:lang w:val="hy-AM"/>
        </w:rPr>
        <w:t>ОБЪЯСНЕНИЕ</w:t>
      </w:r>
      <w:r w:rsidRPr="005E1F72">
        <w:rPr>
          <w:rFonts w:ascii="GHEA Grapalat" w:hAnsi="GHEA Grapalat" w:cs="Arial"/>
          <w:b/>
          <w:sz w:val="20"/>
          <w:lang w:val="af-ZA"/>
        </w:rPr>
        <w:t xml:space="preserve">  </w:t>
      </w:r>
      <w:r w:rsidRPr="00FC36EC">
        <w:rPr>
          <w:rFonts w:ascii="GHEA Grapalat" w:hAnsi="GHEA Grapalat" w:cs="Arial"/>
          <w:b/>
          <w:sz w:val="20"/>
          <w:lang w:val="hy-AM"/>
        </w:rPr>
        <w:t>И:</w:t>
      </w:r>
      <w:r w:rsidRPr="005E1F72">
        <w:rPr>
          <w:rFonts w:ascii="GHEA Grapalat" w:hAnsi="GHEA Grapalat" w:cs="Arial"/>
          <w:b/>
          <w:sz w:val="20"/>
          <w:lang w:val="af-ZA"/>
        </w:rPr>
        <w:t xml:space="preserve"> </w:t>
      </w:r>
      <w:r w:rsidRPr="00FC36EC">
        <w:rPr>
          <w:rFonts w:ascii="GHEA Grapalat" w:hAnsi="GHEA Grapalat" w:cs="Sylfaen"/>
          <w:b/>
          <w:sz w:val="20"/>
          <w:lang w:val="hy-AM"/>
        </w:rPr>
        <w:t>ПРИГЛАШЕНИЕ</w:t>
      </w:r>
      <w:r w:rsidRPr="005E1F72">
        <w:rPr>
          <w:rFonts w:ascii="GHEA Grapalat" w:hAnsi="GHEA Grapalat" w:cs="Arial"/>
          <w:b/>
          <w:sz w:val="20"/>
          <w:lang w:val="af-ZA"/>
        </w:rPr>
        <w:t xml:space="preserve"> </w:t>
      </w:r>
      <w:r w:rsidRPr="00FC36EC">
        <w:rPr>
          <w:rFonts w:ascii="GHEA Grapalat" w:hAnsi="GHEA Grapalat" w:cs="Sylfaen"/>
          <w:b/>
          <w:sz w:val="20"/>
          <w:lang w:val="hy-AM"/>
        </w:rPr>
        <w:t>ПЕРЕМЕНА</w:t>
      </w:r>
      <w:r w:rsidRPr="005E1F72">
        <w:rPr>
          <w:rFonts w:ascii="GHEA Grapalat" w:hAnsi="GHEA Grapalat" w:cs="Arial"/>
          <w:b/>
          <w:sz w:val="20"/>
          <w:lang w:val="af-ZA"/>
        </w:rPr>
        <w:t xml:space="preserve"> </w:t>
      </w:r>
      <w:r w:rsidRPr="00FC36EC">
        <w:rPr>
          <w:rFonts w:ascii="GHEA Grapalat" w:hAnsi="GHEA Grapalat" w:cs="Sylfaen"/>
          <w:b/>
          <w:sz w:val="20"/>
          <w:lang w:val="hy-AM"/>
        </w:rPr>
        <w:t>ВЫПОЛНИТЬ</w:t>
      </w:r>
      <w:r w:rsidRPr="005E1F72">
        <w:rPr>
          <w:rFonts w:ascii="GHEA Grapalat" w:hAnsi="GHEA Grapalat" w:cs="Arial"/>
          <w:b/>
          <w:sz w:val="20"/>
          <w:lang w:val="af-ZA"/>
        </w:rPr>
        <w:t xml:space="preserve"> </w:t>
      </w:r>
      <w:r w:rsidRPr="00FC36EC">
        <w:rPr>
          <w:rFonts w:ascii="GHEA Grapalat" w:hAnsi="GHEA Grapalat" w:cs="Sylfaen"/>
          <w:b/>
          <w:sz w:val="20"/>
          <w:lang w:val="hy-AM"/>
        </w:rPr>
        <w:t>ПРОЦЕДУРА</w:t>
      </w:r>
      <w:r w:rsidR="005E0E4F">
        <w:rPr>
          <w:rStyle w:val="af6"/>
          <w:rFonts w:ascii="GHEA Grapalat" w:hAnsi="GHEA Grapalat" w:cs="Sylfaen"/>
          <w:b/>
          <w:sz w:val="20"/>
        </w:rPr>
        <w:footnoteReference w:id="1"/>
      </w:r>
      <w:r w:rsidRPr="005E1F72">
        <w:rPr>
          <w:rFonts w:ascii="GHEA Grapalat" w:hAnsi="GHEA Grapalat" w:cs="Arial"/>
          <w:b/>
          <w:sz w:val="20"/>
          <w:lang w:val="af-ZA"/>
        </w:rPr>
        <w:t xml:space="preserve"> </w:t>
      </w:r>
    </w:p>
    <w:p w:rsidR="00096865" w:rsidRPr="005E1F72" w:rsidRDefault="00096865" w:rsidP="00EF3662">
      <w:pPr>
        <w:jc w:val="center"/>
        <w:rPr>
          <w:rFonts w:ascii="GHEA Grapalat" w:hAnsi="GHEA Grapalat"/>
          <w:b/>
          <w:sz w:val="20"/>
          <w:lang w:val="af-ZA"/>
        </w:rPr>
      </w:pPr>
    </w:p>
    <w:p w:rsidR="00096865" w:rsidRPr="005E1F72" w:rsidRDefault="00096865" w:rsidP="00EF3662">
      <w:pPr>
        <w:ind w:firstLine="567"/>
        <w:jc w:val="both"/>
        <w:rPr>
          <w:rFonts w:ascii="GHEA Grapalat" w:hAnsi="GHEA Grapalat"/>
          <w:sz w:val="20"/>
          <w:lang w:val="af-ZA"/>
        </w:rPr>
      </w:pPr>
      <w:r w:rsidRPr="005E1F72">
        <w:rPr>
          <w:rFonts w:ascii="GHEA Grapalat" w:hAnsi="GHEA Grapalat"/>
          <w:sz w:val="20"/>
          <w:lang w:val="af-ZA"/>
        </w:rPr>
        <w:t xml:space="preserve">3.1 </w:t>
      </w:r>
      <w:r w:rsidRPr="005E1F72">
        <w:rPr>
          <w:rFonts w:ascii="GHEA Grapalat" w:hAnsi="GHEA Grapalat" w:cs="Sylfaen"/>
          <w:sz w:val="20"/>
        </w:rPr>
        <w:t xml:space="preserve">Статья </w:t>
      </w:r>
      <w:r w:rsidRPr="005E1F72">
        <w:rPr>
          <w:rFonts w:ascii="GHEA Grapalat" w:hAnsi="GHEA Grapalat" w:cs="Arial"/>
          <w:sz w:val="20"/>
          <w:lang w:val="af-ZA"/>
        </w:rPr>
        <w:t xml:space="preserve">29 </w:t>
      </w:r>
      <w:r w:rsidRPr="005E1F72">
        <w:rPr>
          <w:rFonts w:ascii="GHEA Grapalat" w:hAnsi="GHEA Grapalat" w:cs="Sylfaen"/>
          <w:sz w:val="20"/>
        </w:rPr>
        <w:t>Закона</w:t>
      </w:r>
      <w:r w:rsidRPr="005E1F72">
        <w:rPr>
          <w:rFonts w:ascii="GHEA Grapalat" w:hAnsi="GHEA Grapalat" w:cs="Arial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статьи</w:t>
      </w:r>
      <w:r w:rsidRPr="005E1F72">
        <w:rPr>
          <w:rFonts w:ascii="GHEA Grapalat" w:hAnsi="GHEA Grapalat" w:cs="Arial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 xml:space="preserve">по </w:t>
      </w:r>
      <w:r w:rsidRPr="005E1F72">
        <w:rPr>
          <w:rFonts w:ascii="GHEA Grapalat" w:hAnsi="GHEA Grapalat" w:cs="Arial"/>
          <w:sz w:val="20"/>
          <w:lang w:val="af-ZA"/>
        </w:rPr>
        <w:t xml:space="preserve">словам </w:t>
      </w:r>
      <w:r w:rsidR="00051B7F" w:rsidRPr="005E1F72">
        <w:rPr>
          <w:rFonts w:ascii="GHEA Grapalat" w:hAnsi="GHEA Grapalat" w:cs="Arial"/>
          <w:sz w:val="20"/>
        </w:rPr>
        <w:t>участника</w:t>
      </w:r>
      <w:r w:rsidRPr="005E1F72">
        <w:rPr>
          <w:rFonts w:ascii="GHEA Grapalat" w:hAnsi="GHEA Grapalat" w:cs="Sylfaen"/>
          <w:sz w:val="20"/>
        </w:rPr>
        <w:t>​</w:t>
      </w:r>
      <w:r w:rsidRPr="005E1F72">
        <w:rPr>
          <w:rFonts w:ascii="GHEA Grapalat" w:hAnsi="GHEA Grapalat" w:cs="Arial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верно</w:t>
      </w:r>
      <w:r w:rsidRPr="005E1F72">
        <w:rPr>
          <w:rFonts w:ascii="GHEA Grapalat" w:hAnsi="GHEA Grapalat" w:cs="Arial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имеет</w:t>
      </w:r>
      <w:r w:rsidRPr="005E1F72">
        <w:rPr>
          <w:rFonts w:ascii="GHEA Grapalat" w:hAnsi="GHEA Grapalat" w:cs="Arial"/>
          <w:sz w:val="20"/>
          <w:lang w:val="af-ZA"/>
        </w:rPr>
        <w:t xml:space="preserve"> </w:t>
      </w:r>
      <w:r w:rsidR="00AE4008" w:rsidRPr="005E1F72">
        <w:rPr>
          <w:rFonts w:ascii="GHEA Grapalat" w:hAnsi="GHEA Grapalat" w:cs="Sylfaen"/>
          <w:sz w:val="20"/>
        </w:rPr>
        <w:t>от клиента</w:t>
      </w:r>
      <w:r w:rsidRPr="005E1F72">
        <w:rPr>
          <w:rFonts w:ascii="GHEA Grapalat" w:hAnsi="GHEA Grapalat" w:cs="Arial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требовать</w:t>
      </w:r>
      <w:r w:rsidRPr="005E1F72">
        <w:rPr>
          <w:rFonts w:ascii="GHEA Grapalat" w:hAnsi="GHEA Grapalat" w:cs="Arial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приглашения</w:t>
      </w:r>
      <w:r w:rsidRPr="005E1F72">
        <w:rPr>
          <w:rFonts w:ascii="GHEA Grapalat" w:hAnsi="GHEA Grapalat" w:cs="Arial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 xml:space="preserve">разъяснение </w:t>
      </w:r>
      <w:r w:rsidR="004D5671" w:rsidRPr="005E1F72">
        <w:rPr>
          <w:rFonts w:ascii="GHEA Grapalat" w:hAnsi="GHEA Grapalat" w:cs="Tahoma"/>
          <w:sz w:val="20"/>
        </w:rPr>
        <w:t>.</w:t>
      </w:r>
    </w:p>
    <w:p w:rsidR="00096865" w:rsidRPr="005E1F72" w:rsidRDefault="00096865" w:rsidP="00EF3662">
      <w:pPr>
        <w:autoSpaceDE w:val="0"/>
        <w:autoSpaceDN w:val="0"/>
        <w:adjustRightInd w:val="0"/>
        <w:ind w:firstLine="567"/>
        <w:jc w:val="both"/>
        <w:rPr>
          <w:rFonts w:ascii="GHEA Grapalat" w:hAnsi="GHEA Grapalat"/>
          <w:sz w:val="20"/>
          <w:lang w:val="af-ZA"/>
        </w:rPr>
      </w:pPr>
      <w:r w:rsidRPr="005E1F72">
        <w:rPr>
          <w:rFonts w:ascii="GHEA Grapalat" w:hAnsi="GHEA Grapalat" w:cs="Sylfaen"/>
          <w:sz w:val="20"/>
        </w:rPr>
        <w:t>Участник</w:t>
      </w:r>
      <w:r w:rsidRPr="005E1F72">
        <w:rPr>
          <w:rFonts w:ascii="GHEA Grapalat" w:hAnsi="GHEA Grapalat" w:cs="Arial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верно</w:t>
      </w:r>
      <w:r w:rsidRPr="005E1F72">
        <w:rPr>
          <w:rFonts w:ascii="GHEA Grapalat" w:hAnsi="GHEA Grapalat" w:cs="Arial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имеет</w:t>
      </w:r>
      <w:r w:rsidRPr="005E1F72">
        <w:rPr>
          <w:rFonts w:ascii="GHEA Grapalat" w:hAnsi="GHEA Grapalat" w:cs="Arial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приложения</w:t>
      </w:r>
      <w:r w:rsidRPr="005E1F72">
        <w:rPr>
          <w:rFonts w:ascii="GHEA Grapalat" w:hAnsi="GHEA Grapalat" w:cs="Arial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презентация</w:t>
      </w:r>
      <w:r w:rsidRPr="005E1F72">
        <w:rPr>
          <w:rFonts w:ascii="GHEA Grapalat" w:hAnsi="GHEA Grapalat" w:cs="Arial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крайний срок</w:t>
      </w:r>
      <w:r w:rsidRPr="005E1F72">
        <w:rPr>
          <w:rFonts w:ascii="GHEA Grapalat" w:hAnsi="GHEA Grapalat" w:cs="Arial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по истечении срока</w:t>
      </w:r>
      <w:r w:rsidRPr="005E1F72">
        <w:rPr>
          <w:rFonts w:ascii="GHEA Grapalat" w:hAnsi="GHEA Grapalat" w:cs="Arial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по меньшей мере</w:t>
      </w:r>
      <w:r w:rsidRPr="005E1F72">
        <w:rPr>
          <w:rFonts w:ascii="GHEA Grapalat" w:hAnsi="GHEA Grapalat" w:cs="Arial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пять</w:t>
      </w:r>
      <w:r w:rsidRPr="005E1F72">
        <w:rPr>
          <w:rFonts w:ascii="GHEA Grapalat" w:hAnsi="GHEA Grapalat" w:cs="Arial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календарь</w:t>
      </w:r>
      <w:r w:rsidRPr="005E1F72">
        <w:rPr>
          <w:rFonts w:ascii="GHEA Grapalat" w:hAnsi="GHEA Grapalat" w:cs="Arial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день</w:t>
      </w:r>
      <w:r w:rsidR="002B5F87" w:rsidRPr="005E1F72">
        <w:rPr>
          <w:rFonts w:ascii="GHEA Grapalat" w:hAnsi="GHEA Grapalat" w:cs="Sylfae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предстоящий</w:t>
      </w:r>
      <w:r w:rsidRPr="005E1F72">
        <w:rPr>
          <w:rFonts w:ascii="GHEA Grapalat" w:hAnsi="GHEA Grapalat" w:cs="Arial"/>
          <w:sz w:val="20"/>
          <w:lang w:val="af-ZA"/>
        </w:rPr>
        <w:t xml:space="preserve"> </w:t>
      </w:r>
      <w:r w:rsidR="00965B76" w:rsidRPr="005E1F72">
        <w:rPr>
          <w:rFonts w:ascii="GHEA Grapalat" w:hAnsi="GHEA Grapalat" w:cs="Arial"/>
          <w:sz w:val="20"/>
        </w:rPr>
        <w:t>система</w:t>
      </w:r>
      <w:r w:rsidR="00965B76" w:rsidRPr="005E1F72">
        <w:rPr>
          <w:rFonts w:ascii="GHEA Grapalat" w:hAnsi="GHEA Grapalat" w:cs="Arial"/>
          <w:sz w:val="20"/>
          <w:lang w:val="af-ZA"/>
        </w:rPr>
        <w:t xml:space="preserve"> </w:t>
      </w:r>
      <w:r w:rsidR="00965B76" w:rsidRPr="005E1F72">
        <w:rPr>
          <w:rFonts w:ascii="GHEA Grapalat" w:hAnsi="GHEA Grapalat" w:cs="Arial"/>
          <w:sz w:val="20"/>
        </w:rPr>
        <w:t>через</w:t>
      </w:r>
      <w:r w:rsidR="00965B76" w:rsidRPr="005E1F72">
        <w:rPr>
          <w:rFonts w:ascii="GHEA Grapalat" w:hAnsi="GHEA Grapalat" w:cs="Arial"/>
          <w:sz w:val="20"/>
          <w:lang w:val="af-ZA"/>
        </w:rPr>
        <w:t xml:space="preserve"> </w:t>
      </w:r>
      <w:r w:rsidR="000946A3" w:rsidRPr="005E1F72">
        <w:rPr>
          <w:rFonts w:ascii="GHEA Grapalat" w:hAnsi="GHEA Grapalat" w:cs="Sylfaen"/>
          <w:sz w:val="20"/>
        </w:rPr>
        <w:t>от комиссии</w:t>
      </w:r>
      <w:r w:rsidR="000946A3" w:rsidRPr="005E1F72">
        <w:rPr>
          <w:rFonts w:ascii="GHEA Grapalat" w:hAnsi="GHEA Grapalat" w:cs="Sylfae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требовать</w:t>
      </w:r>
      <w:r w:rsidRPr="005E1F72">
        <w:rPr>
          <w:rFonts w:ascii="GHEA Grapalat" w:hAnsi="GHEA Grapalat" w:cs="Arial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приглашения</w:t>
      </w:r>
      <w:r w:rsidRPr="005E1F72">
        <w:rPr>
          <w:rFonts w:ascii="GHEA Grapalat" w:hAnsi="GHEA Grapalat" w:cs="Arial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 xml:space="preserve">разъяснение </w:t>
      </w:r>
      <w:r w:rsidR="004D5671" w:rsidRPr="005E1F72">
        <w:rPr>
          <w:rFonts w:ascii="GHEA Grapalat" w:hAnsi="GHEA Grapalat" w:cs="Tahoma"/>
          <w:sz w:val="20"/>
        </w:rPr>
        <w:t>.</w:t>
      </w:r>
      <w:r w:rsidRPr="005E1F72">
        <w:rPr>
          <w:rFonts w:ascii="GHEA Grapalat" w:hAnsi="GHEA Grapalat"/>
          <w:sz w:val="20"/>
          <w:lang w:val="af-ZA"/>
        </w:rPr>
        <w:t xml:space="preserve"> </w:t>
      </w:r>
      <w:r w:rsidR="000946A3" w:rsidRPr="005E1F72">
        <w:rPr>
          <w:rFonts w:ascii="GHEA Grapalat" w:hAnsi="GHEA Grapalat"/>
          <w:sz w:val="20"/>
        </w:rPr>
        <w:t>Комиссия</w:t>
      </w:r>
      <w:r w:rsidR="000946A3" w:rsidRPr="005E1F72">
        <w:rPr>
          <w:rFonts w:ascii="GHEA Grapalat" w:hAnsi="GHEA Grapalat"/>
          <w:sz w:val="20"/>
          <w:lang w:val="af-ZA"/>
        </w:rPr>
        <w:t xml:space="preserve"> </w:t>
      </w:r>
      <w:r w:rsidR="000946A3" w:rsidRPr="005E1F72">
        <w:rPr>
          <w:rFonts w:ascii="GHEA Grapalat" w:hAnsi="GHEA Grapalat" w:cs="Sylfaen"/>
          <w:sz w:val="20"/>
        </w:rPr>
        <w:t>запрос</w:t>
      </w:r>
      <w:r w:rsidR="000946A3" w:rsidRPr="005E1F72">
        <w:rPr>
          <w:rFonts w:ascii="GHEA Grapalat" w:hAnsi="GHEA Grapalat" w:cs="Arial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сделанный</w:t>
      </w:r>
      <w:r w:rsidRPr="005E1F72">
        <w:rPr>
          <w:rFonts w:ascii="GHEA Grapalat" w:hAnsi="GHEA Grapalat" w:cs="Arial"/>
          <w:sz w:val="20"/>
          <w:lang w:val="af-ZA"/>
        </w:rPr>
        <w:t xml:space="preserve"> </w:t>
      </w:r>
      <w:r w:rsidR="000946A3" w:rsidRPr="005E1F72">
        <w:rPr>
          <w:rFonts w:ascii="GHEA Grapalat" w:hAnsi="GHEA Grapalat" w:cs="Arial"/>
          <w:sz w:val="20"/>
        </w:rPr>
        <w:t xml:space="preserve">моему </w:t>
      </w:r>
      <w:r w:rsidR="000946A3" w:rsidRPr="005E1F72">
        <w:rPr>
          <w:rFonts w:ascii="GHEA Grapalat" w:hAnsi="GHEA Grapalat" w:cs="Sylfaen"/>
          <w:sz w:val="20"/>
        </w:rPr>
        <w:t>партнеру</w:t>
      </w:r>
      <w:r w:rsidR="000946A3" w:rsidRPr="005E1F72">
        <w:rPr>
          <w:rFonts w:ascii="GHEA Grapalat" w:hAnsi="GHEA Grapalat" w:cs="Arial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разъяснение</w:t>
      </w:r>
      <w:r w:rsidRPr="005E1F72">
        <w:rPr>
          <w:rFonts w:ascii="GHEA Grapalat" w:hAnsi="GHEA Grapalat" w:cs="Arial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предоставление</w:t>
      </w:r>
      <w:r w:rsidRPr="005E1F72">
        <w:rPr>
          <w:rFonts w:ascii="GHEA Grapalat" w:hAnsi="GHEA Grapalat" w:cs="Arial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является</w:t>
      </w:r>
      <w:r w:rsidR="00A93710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926875" w:rsidRPr="005E1F72">
        <w:rPr>
          <w:rFonts w:ascii="GHEA Grapalat" w:hAnsi="GHEA Grapalat" w:cs="Sylfaen"/>
          <w:sz w:val="20"/>
        </w:rPr>
        <w:t>система</w:t>
      </w:r>
      <w:r w:rsidR="00926875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926875" w:rsidRPr="005E1F72">
        <w:rPr>
          <w:rFonts w:ascii="GHEA Grapalat" w:hAnsi="GHEA Grapalat" w:cs="Sylfaen"/>
          <w:sz w:val="20"/>
        </w:rPr>
        <w:t xml:space="preserve">через </w:t>
      </w:r>
      <w:r w:rsidR="00926875" w:rsidRPr="005E1F72">
        <w:rPr>
          <w:rFonts w:ascii="GHEA Grapalat" w:hAnsi="GHEA Grapalat" w:cs="Sylfaen"/>
          <w:sz w:val="20"/>
          <w:lang w:val="af-ZA"/>
        </w:rPr>
        <w:t xml:space="preserve">: </w:t>
      </w:r>
      <w:r w:rsidRPr="005E1F72">
        <w:rPr>
          <w:rFonts w:ascii="GHEA Grapalat" w:hAnsi="GHEA Grapalat" w:cs="Sylfaen"/>
          <w:sz w:val="20"/>
        </w:rPr>
        <w:t>опрос</w:t>
      </w:r>
      <w:r w:rsidRPr="005E1F72">
        <w:rPr>
          <w:rFonts w:ascii="GHEA Grapalat" w:hAnsi="GHEA Grapalat" w:cs="Arial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получать</w:t>
      </w:r>
      <w:r w:rsidRPr="005E1F72">
        <w:rPr>
          <w:rFonts w:ascii="GHEA Grapalat" w:hAnsi="GHEA Grapalat" w:cs="Arial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в день</w:t>
      </w:r>
      <w:r w:rsidRPr="005E1F72">
        <w:rPr>
          <w:rFonts w:ascii="GHEA Grapalat" w:hAnsi="GHEA Grapalat" w:cs="Arial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следующий</w:t>
      </w:r>
      <w:r w:rsidRPr="005E1F72">
        <w:rPr>
          <w:rFonts w:ascii="GHEA Grapalat" w:hAnsi="GHEA Grapalat" w:cs="Arial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два</w:t>
      </w:r>
      <w:r w:rsidRPr="005E1F72">
        <w:rPr>
          <w:rFonts w:ascii="GHEA Grapalat" w:hAnsi="GHEA Grapalat" w:cs="Arial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календарь</w:t>
      </w:r>
      <w:r w:rsidRPr="005E1F72">
        <w:rPr>
          <w:rFonts w:ascii="GHEA Grapalat" w:hAnsi="GHEA Grapalat" w:cs="Arial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дня</w:t>
      </w:r>
      <w:r w:rsidRPr="005E1F72">
        <w:rPr>
          <w:rFonts w:ascii="GHEA Grapalat" w:hAnsi="GHEA Grapalat" w:cs="Arial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 xml:space="preserve">в течение </w:t>
      </w:r>
      <w:r w:rsidR="004D5671" w:rsidRPr="005E1F72">
        <w:rPr>
          <w:rFonts w:ascii="GHEA Grapalat" w:hAnsi="GHEA Grapalat" w:cs="Tahoma"/>
          <w:sz w:val="20"/>
        </w:rPr>
        <w:t>.</w:t>
      </w:r>
      <w:r w:rsidR="00781688" w:rsidRPr="005E1F72">
        <w:rPr>
          <w:rFonts w:ascii="GHEA Grapalat" w:hAnsi="GHEA Grapalat" w:cs="Tahoma"/>
          <w:sz w:val="20"/>
          <w:lang w:val="af-ZA"/>
        </w:rPr>
        <w:t xml:space="preserve"> </w:t>
      </w:r>
      <w:r w:rsidRPr="005E1F72">
        <w:rPr>
          <w:rFonts w:ascii="GHEA Grapalat" w:hAnsi="GHEA Grapalat"/>
          <w:sz w:val="20"/>
          <w:lang w:val="af-ZA"/>
        </w:rPr>
        <w:t xml:space="preserve"> </w:t>
      </w:r>
    </w:p>
    <w:p w:rsidR="00096865" w:rsidRPr="005E1F72" w:rsidRDefault="00096865" w:rsidP="00EF3662">
      <w:pPr>
        <w:ind w:firstLine="567"/>
        <w:jc w:val="both"/>
        <w:rPr>
          <w:rFonts w:ascii="GHEA Grapalat" w:hAnsi="GHEA Grapalat"/>
          <w:sz w:val="20"/>
          <w:szCs w:val="20"/>
          <w:lang w:val="af-ZA"/>
        </w:rPr>
      </w:pPr>
      <w:r w:rsidRPr="005E1F72">
        <w:rPr>
          <w:rFonts w:ascii="GHEA Grapalat" w:hAnsi="GHEA Grapalat"/>
          <w:sz w:val="20"/>
          <w:lang w:val="af-ZA"/>
        </w:rPr>
        <w:t xml:space="preserve">3.2 </w:t>
      </w:r>
      <w:r w:rsidRPr="005E1F72">
        <w:rPr>
          <w:rFonts w:ascii="GHEA Grapalat" w:hAnsi="GHEA Grapalat" w:cs="Sylfaen"/>
          <w:sz w:val="20"/>
        </w:rPr>
        <w:t>Опрос</w:t>
      </w:r>
      <w:r w:rsidRPr="005E1F72">
        <w:rPr>
          <w:rFonts w:ascii="GHEA Grapalat" w:hAnsi="GHEA Grapalat" w:cs="Arial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и:</w:t>
      </w:r>
      <w:r w:rsidRPr="005E1F72">
        <w:rPr>
          <w:rFonts w:ascii="GHEA Grapalat" w:hAnsi="GHEA Grapalat" w:cs="Arial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разъяснения</w:t>
      </w:r>
      <w:r w:rsidRPr="005E1F72">
        <w:rPr>
          <w:rFonts w:ascii="GHEA Grapalat" w:hAnsi="GHEA Grapalat" w:cs="Arial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содержание</w:t>
      </w:r>
      <w:r w:rsidRPr="005E1F72">
        <w:rPr>
          <w:rFonts w:ascii="GHEA Grapalat" w:hAnsi="GHEA Grapalat" w:cs="Arial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о</w:t>
      </w:r>
      <w:r w:rsidRPr="005E1F72">
        <w:rPr>
          <w:rFonts w:ascii="GHEA Grapalat" w:hAnsi="GHEA Grapalat" w:cs="Arial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заявление</w:t>
      </w:r>
      <w:r w:rsidRPr="005E1F72">
        <w:rPr>
          <w:rFonts w:ascii="GHEA Grapalat" w:hAnsi="GHEA Grapalat" w:cs="Arial"/>
          <w:sz w:val="20"/>
          <w:lang w:val="af-ZA"/>
        </w:rPr>
        <w:t xml:space="preserve"> </w:t>
      </w:r>
      <w:r w:rsidR="00781688" w:rsidRPr="005E1F72">
        <w:rPr>
          <w:rFonts w:ascii="GHEA Grapalat" w:hAnsi="GHEA Grapalat" w:cs="Arial"/>
          <w:sz w:val="20"/>
        </w:rPr>
        <w:t>разъяснение</w:t>
      </w:r>
      <w:r w:rsidR="00781688" w:rsidRPr="005E1F72">
        <w:rPr>
          <w:rFonts w:ascii="GHEA Grapalat" w:hAnsi="GHEA Grapalat" w:cs="Arial"/>
          <w:sz w:val="20"/>
          <w:lang w:val="af-ZA"/>
        </w:rPr>
        <w:t xml:space="preserve"> </w:t>
      </w:r>
      <w:r w:rsidR="00781688" w:rsidRPr="005E1F72">
        <w:rPr>
          <w:rFonts w:ascii="GHEA Grapalat" w:hAnsi="GHEA Grapalat" w:cs="Arial"/>
          <w:sz w:val="20"/>
        </w:rPr>
        <w:t>предоставить</w:t>
      </w:r>
      <w:r w:rsidR="00781688" w:rsidRPr="005E1F72">
        <w:rPr>
          <w:rFonts w:ascii="GHEA Grapalat" w:hAnsi="GHEA Grapalat" w:cs="Arial"/>
          <w:sz w:val="20"/>
          <w:lang w:val="af-ZA"/>
        </w:rPr>
        <w:t xml:space="preserve"> </w:t>
      </w:r>
      <w:r w:rsidR="00781688" w:rsidRPr="005E1F72">
        <w:rPr>
          <w:rFonts w:ascii="GHEA Grapalat" w:hAnsi="GHEA Grapalat" w:cs="Arial"/>
          <w:sz w:val="20"/>
        </w:rPr>
        <w:t>день</w:t>
      </w:r>
      <w:r w:rsidR="00781688" w:rsidRPr="005E1F72">
        <w:rPr>
          <w:rFonts w:ascii="GHEA Grapalat" w:hAnsi="GHEA Grapalat" w:cs="Arial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опубликовано</w:t>
      </w:r>
      <w:r w:rsidRPr="005E1F72">
        <w:rPr>
          <w:rFonts w:ascii="GHEA Grapalat" w:hAnsi="GHEA Grapalat" w:cs="Arial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является</w:t>
      </w:r>
      <w:r w:rsidRPr="005E1F72">
        <w:rPr>
          <w:rFonts w:ascii="GHEA Grapalat" w:hAnsi="GHEA Grapalat" w:cs="Arial"/>
          <w:sz w:val="20"/>
          <w:lang w:val="af-ZA"/>
        </w:rPr>
        <w:t xml:space="preserve"> </w:t>
      </w:r>
      <w:r w:rsidR="00781688" w:rsidRPr="005E1F72">
        <w:rPr>
          <w:rFonts w:ascii="GHEA Grapalat" w:hAnsi="GHEA Grapalat" w:cs="Arial"/>
          <w:sz w:val="20"/>
        </w:rPr>
        <w:t>система</w:t>
      </w:r>
      <w:r w:rsidR="00781688" w:rsidRPr="005E1F72">
        <w:rPr>
          <w:rFonts w:ascii="GHEA Grapalat" w:hAnsi="GHEA Grapalat" w:cs="Arial"/>
          <w:sz w:val="20"/>
          <w:lang w:val="af-ZA"/>
        </w:rPr>
        <w:t xml:space="preserve"> </w:t>
      </w:r>
      <w:r w:rsidR="00781688" w:rsidRPr="005E1F72">
        <w:rPr>
          <w:rFonts w:ascii="GHEA Grapalat" w:hAnsi="GHEA Grapalat" w:cs="Arial"/>
          <w:sz w:val="20"/>
        </w:rPr>
        <w:t>и:</w:t>
      </w:r>
      <w:r w:rsidR="00781688" w:rsidRPr="005E1F72">
        <w:rPr>
          <w:rFonts w:ascii="GHEA Grapalat" w:hAnsi="GHEA Grapalat" w:cs="Arial"/>
          <w:sz w:val="20"/>
          <w:lang w:val="af-ZA"/>
        </w:rPr>
        <w:t xml:space="preserve"> </w:t>
      </w:r>
      <w:r w:rsidR="00757A3F" w:rsidRPr="005E1F72">
        <w:rPr>
          <w:rFonts w:ascii="GHEA Grapalat" w:hAnsi="GHEA Grapalat" w:cs="Sylfaen"/>
          <w:sz w:val="20"/>
          <w:lang w:val="ru-RU"/>
        </w:rPr>
        <w:t xml:space="preserve">на </w:t>
      </w:r>
      <w:r w:rsidR="00757A3F" w:rsidRPr="005E1F72">
        <w:rPr>
          <w:rFonts w:ascii="GHEA Grapalat" w:hAnsi="GHEA Grapalat" w:cs="Sylfaen"/>
          <w:sz w:val="20"/>
          <w:lang w:val="af-ZA"/>
        </w:rPr>
        <w:t xml:space="preserve">сайте procurement.am. </w:t>
      </w:r>
      <w:r w:rsidR="00757A3F" w:rsidRPr="005E1F72">
        <w:rPr>
          <w:rFonts w:ascii="GHEA Grapalat" w:hAnsi="GHEA Grapalat" w:cs="Sylfaen"/>
          <w:sz w:val="20"/>
        </w:rPr>
        <w:t>активный</w:t>
      </w:r>
      <w:r w:rsidR="00757A3F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757A3F" w:rsidRPr="005E1F72">
        <w:rPr>
          <w:rFonts w:ascii="GHEA Grapalat" w:hAnsi="GHEA Grapalat" w:cs="Sylfaen"/>
          <w:sz w:val="20"/>
          <w:lang w:val="ru-RU"/>
        </w:rPr>
        <w:t xml:space="preserve">информационный бюллетень </w:t>
      </w:r>
      <w:r w:rsidR="009A73D5" w:rsidRPr="005E1F72">
        <w:rPr>
          <w:rFonts w:ascii="GHEA Grapalat" w:hAnsi="GHEA Grapalat" w:cs="Sylfaen"/>
          <w:sz w:val="20"/>
          <w:lang w:val="af-ZA"/>
        </w:rPr>
        <w:t xml:space="preserve">( </w:t>
      </w:r>
      <w:r w:rsidR="009A73D5" w:rsidRPr="005E1F72">
        <w:rPr>
          <w:rFonts w:ascii="GHEA Grapalat" w:hAnsi="GHEA Grapalat" w:cs="Sylfaen"/>
          <w:sz w:val="20"/>
          <w:lang w:val="ru-RU"/>
        </w:rPr>
        <w:t xml:space="preserve">далее </w:t>
      </w:r>
      <w:r w:rsidR="009A73D5" w:rsidRPr="005E1F72">
        <w:rPr>
          <w:rFonts w:ascii="GHEA Grapalat" w:hAnsi="GHEA Grapalat" w:cs="Sylfaen"/>
          <w:sz w:val="20"/>
          <w:lang w:val="af-ZA"/>
        </w:rPr>
        <w:t xml:space="preserve">– </w:t>
      </w:r>
      <w:r w:rsidR="009A73D5" w:rsidRPr="005E1F72">
        <w:rPr>
          <w:rFonts w:ascii="GHEA Grapalat" w:hAnsi="GHEA Grapalat" w:cs="Sylfaen"/>
          <w:sz w:val="20"/>
          <w:lang w:val="ru-RU"/>
        </w:rPr>
        <w:t xml:space="preserve">информационный бюллетень </w:t>
      </w:r>
      <w:r w:rsidR="009A73D5" w:rsidRPr="005E1F72">
        <w:rPr>
          <w:rFonts w:ascii="GHEA Grapalat" w:hAnsi="GHEA Grapalat" w:cs="Sylfaen"/>
          <w:sz w:val="20"/>
          <w:lang w:val="af-ZA"/>
        </w:rPr>
        <w:t xml:space="preserve">) </w:t>
      </w:r>
      <w:r w:rsidR="001C76F7" w:rsidRPr="005E1F72">
        <w:rPr>
          <w:rFonts w:ascii="GHEA Grapalat" w:hAnsi="GHEA Grapalat"/>
          <w:lang w:val="af-ZA"/>
        </w:rPr>
        <w:t xml:space="preserve">« </w:t>
      </w:r>
      <w:r w:rsidR="009A73D5" w:rsidRPr="005E1F72">
        <w:rPr>
          <w:rFonts w:ascii="GHEA Grapalat" w:hAnsi="GHEA Grapalat" w:cs="Sylfaen"/>
          <w:sz w:val="20"/>
        </w:rPr>
        <w:t>Закупки</w:t>
      </w:r>
      <w:r w:rsidR="00051B7F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051B7F" w:rsidRPr="005E1F72">
        <w:rPr>
          <w:rFonts w:ascii="GHEA Grapalat" w:hAnsi="GHEA Grapalat" w:cs="Sylfaen"/>
          <w:sz w:val="20"/>
        </w:rPr>
        <w:t xml:space="preserve">объявления </w:t>
      </w:r>
      <w:r w:rsidR="001C76F7" w:rsidRPr="005E1F72">
        <w:rPr>
          <w:rFonts w:ascii="GHEA Grapalat" w:hAnsi="GHEA Grapalat"/>
          <w:lang w:val="af-ZA"/>
        </w:rPr>
        <w:t>»</w:t>
      </w:r>
      <w:r w:rsidR="00051B7F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051B7F" w:rsidRPr="005E1F72">
        <w:rPr>
          <w:rFonts w:ascii="GHEA Grapalat" w:hAnsi="GHEA Grapalat" w:cs="Sylfaen"/>
          <w:sz w:val="20"/>
        </w:rPr>
        <w:t>отделение</w:t>
      </w:r>
      <w:r w:rsidR="00051B7F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1C76F7" w:rsidRPr="005E1F72">
        <w:rPr>
          <w:rFonts w:ascii="GHEA Grapalat" w:hAnsi="GHEA Grapalat"/>
          <w:lang w:val="af-ZA"/>
        </w:rPr>
        <w:t xml:space="preserve">« </w:t>
      </w:r>
      <w:r w:rsidR="00051B7F" w:rsidRPr="005E1F72">
        <w:rPr>
          <w:rFonts w:ascii="GHEA Grapalat" w:hAnsi="GHEA Grapalat" w:cs="Sylfaen"/>
          <w:sz w:val="20"/>
        </w:rPr>
        <w:t>Приглашения</w:t>
      </w:r>
      <w:r w:rsidR="00051B7F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051B7F" w:rsidRPr="005E1F72">
        <w:rPr>
          <w:rFonts w:ascii="GHEA Grapalat" w:hAnsi="GHEA Grapalat" w:cs="Sylfaen"/>
          <w:sz w:val="20"/>
        </w:rPr>
        <w:t>разъяснения</w:t>
      </w:r>
      <w:r w:rsidR="00051B7F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051B7F" w:rsidRPr="005E1F72">
        <w:rPr>
          <w:rFonts w:ascii="GHEA Grapalat" w:hAnsi="GHEA Grapalat" w:cs="Sylfaen"/>
          <w:sz w:val="20"/>
        </w:rPr>
        <w:t>касательно</w:t>
      </w:r>
      <w:r w:rsidR="00051B7F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051B7F" w:rsidRPr="005E1F72">
        <w:rPr>
          <w:rFonts w:ascii="GHEA Grapalat" w:hAnsi="GHEA Grapalat" w:cs="Sylfaen"/>
          <w:sz w:val="20"/>
        </w:rPr>
        <w:t xml:space="preserve">объявления </w:t>
      </w:r>
      <w:r w:rsidR="001C76F7" w:rsidRPr="005E1F72">
        <w:rPr>
          <w:rFonts w:ascii="GHEA Grapalat" w:hAnsi="GHEA Grapalat"/>
          <w:lang w:val="af-ZA"/>
        </w:rPr>
        <w:t>»</w:t>
      </w:r>
      <w:r w:rsidR="00051B7F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051B7F" w:rsidRPr="005E1F72">
        <w:rPr>
          <w:rFonts w:ascii="GHEA Grapalat" w:hAnsi="GHEA Grapalat" w:cs="Sylfaen"/>
          <w:sz w:val="20"/>
        </w:rPr>
        <w:t xml:space="preserve">в подразделе </w:t>
      </w:r>
      <w:r w:rsidR="00781688" w:rsidRPr="005E1F72">
        <w:rPr>
          <w:rFonts w:ascii="GHEA Grapalat" w:hAnsi="GHEA Grapalat" w:cs="Sylfaen"/>
          <w:sz w:val="20"/>
          <w:lang w:val="af-ZA"/>
        </w:rPr>
        <w:t xml:space="preserve">: </w:t>
      </w:r>
      <w:r w:rsidRPr="005E1F72">
        <w:rPr>
          <w:rFonts w:ascii="GHEA Grapalat" w:hAnsi="GHEA Grapalat" w:cs="Sylfaen"/>
          <w:sz w:val="20"/>
        </w:rPr>
        <w:t>без</w:t>
      </w:r>
      <w:r w:rsidRPr="005E1F72">
        <w:rPr>
          <w:rFonts w:ascii="GHEA Grapalat" w:hAnsi="GHEA Grapalat" w:cs="Arial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упомянуть</w:t>
      </w:r>
      <w:r w:rsidRPr="005E1F72">
        <w:rPr>
          <w:rFonts w:ascii="GHEA Grapalat" w:hAnsi="GHEA Grapalat" w:cs="Arial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запрос</w:t>
      </w:r>
      <w:r w:rsidRPr="005E1F72">
        <w:rPr>
          <w:rFonts w:ascii="GHEA Grapalat" w:hAnsi="GHEA Grapalat" w:cs="Arial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сделанный</w:t>
      </w:r>
      <w:r w:rsidRPr="005E1F72">
        <w:rPr>
          <w:rFonts w:ascii="GHEA Grapalat" w:hAnsi="GHEA Grapalat" w:cs="Arial"/>
          <w:sz w:val="20"/>
          <w:lang w:val="af-ZA"/>
        </w:rPr>
        <w:t xml:space="preserve"> </w:t>
      </w:r>
      <w:r w:rsidR="00051B7F" w:rsidRPr="005E1F72">
        <w:rPr>
          <w:rFonts w:ascii="GHEA Grapalat" w:hAnsi="GHEA Grapalat" w:cs="Arial"/>
          <w:sz w:val="20"/>
        </w:rPr>
        <w:t xml:space="preserve">мой </w:t>
      </w:r>
      <w:r w:rsidRPr="005E1F72">
        <w:rPr>
          <w:rFonts w:ascii="GHEA Grapalat" w:hAnsi="GHEA Grapalat" w:cs="Sylfaen"/>
          <w:sz w:val="20"/>
        </w:rPr>
        <w:t>партнер</w:t>
      </w:r>
      <w:r w:rsidRPr="005E1F72">
        <w:rPr>
          <w:rFonts w:ascii="GHEA Grapalat" w:hAnsi="GHEA Grapalat" w:cs="Arial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 xml:space="preserve">данные </w:t>
      </w:r>
      <w:r w:rsidR="004D5671" w:rsidRPr="005E1F72">
        <w:rPr>
          <w:rFonts w:ascii="GHEA Grapalat" w:hAnsi="GHEA Grapalat" w:cs="Tahoma"/>
          <w:sz w:val="20"/>
        </w:rPr>
        <w:t>.</w:t>
      </w:r>
      <w:r w:rsidR="00A93710" w:rsidRPr="005E1F72">
        <w:rPr>
          <w:rFonts w:ascii="GHEA Grapalat" w:hAnsi="GHEA Grapalat" w:cs="Tahoma"/>
          <w:sz w:val="20"/>
          <w:lang w:val="af-ZA"/>
        </w:rPr>
        <w:t xml:space="preserve"> </w:t>
      </w:r>
    </w:p>
    <w:p w:rsidR="00096865" w:rsidRPr="005E1F72" w:rsidRDefault="00096865" w:rsidP="00EF3662">
      <w:pPr>
        <w:autoSpaceDE w:val="0"/>
        <w:autoSpaceDN w:val="0"/>
        <w:adjustRightInd w:val="0"/>
        <w:ind w:firstLine="567"/>
        <w:jc w:val="both"/>
        <w:rPr>
          <w:rFonts w:ascii="GHEA Grapalat" w:hAnsi="GHEA Grapalat" w:cs="Arial Unicode"/>
          <w:sz w:val="20"/>
          <w:lang w:val="af-ZA"/>
        </w:rPr>
      </w:pPr>
      <w:r w:rsidRPr="005E1F72">
        <w:rPr>
          <w:rFonts w:ascii="GHEA Grapalat" w:hAnsi="GHEA Grapalat" w:cs="Arial Unicode"/>
          <w:sz w:val="20"/>
          <w:lang w:val="af-ZA"/>
        </w:rPr>
        <w:t xml:space="preserve">3.3 </w:t>
      </w:r>
      <w:r w:rsidRPr="005E1F72">
        <w:rPr>
          <w:rFonts w:ascii="GHEA Grapalat" w:hAnsi="GHEA Grapalat" w:cs="Sylfaen"/>
          <w:sz w:val="20"/>
          <w:lang w:val="ru-RU"/>
        </w:rPr>
        <w:t>Разъяснение</w:t>
      </w:r>
      <w:r w:rsidRPr="005E1F72">
        <w:rPr>
          <w:rFonts w:ascii="GHEA Grapalat" w:hAnsi="GHEA Grapalat" w:cs="Arial Unicode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  <w:lang w:val="ru-RU"/>
        </w:rPr>
        <w:t>нет</w:t>
      </w:r>
      <w:r w:rsidRPr="005E1F72">
        <w:rPr>
          <w:rFonts w:ascii="GHEA Grapalat" w:hAnsi="GHEA Grapalat" w:cs="Arial Unicode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  <w:lang w:val="ru-RU"/>
        </w:rPr>
        <w:t xml:space="preserve">предоставляется , если </w:t>
      </w:r>
      <w:r w:rsidRPr="005E1F72">
        <w:rPr>
          <w:rFonts w:ascii="GHEA Grapalat" w:hAnsi="GHEA Grapalat" w:cs="Arial Unicode"/>
          <w:sz w:val="20"/>
          <w:lang w:val="af-ZA"/>
        </w:rPr>
        <w:t xml:space="preserve">: </w:t>
      </w:r>
      <w:r w:rsidRPr="005E1F72">
        <w:rPr>
          <w:rFonts w:ascii="GHEA Grapalat" w:hAnsi="GHEA Grapalat" w:cs="Sylfaen"/>
          <w:sz w:val="20"/>
          <w:lang w:val="ru-RU"/>
        </w:rPr>
        <w:t>запрос</w:t>
      </w:r>
      <w:r w:rsidRPr="005E1F72">
        <w:rPr>
          <w:rFonts w:ascii="GHEA Grapalat" w:hAnsi="GHEA Grapalat" w:cs="Arial Unicode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  <w:lang w:val="ru-RU"/>
        </w:rPr>
        <w:t>выполненный</w:t>
      </w:r>
      <w:r w:rsidRPr="005E1F72">
        <w:rPr>
          <w:rFonts w:ascii="GHEA Grapalat" w:hAnsi="GHEA Grapalat" w:cs="Arial Unicode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  <w:lang w:val="ru-RU"/>
        </w:rPr>
        <w:t>является</w:t>
      </w:r>
      <w:r w:rsidRPr="005E1F72">
        <w:rPr>
          <w:rFonts w:ascii="GHEA Grapalat" w:hAnsi="GHEA Grapalat" w:cs="Arial Unicode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  <w:lang w:val="ru-RU"/>
        </w:rPr>
        <w:t>настоящим</w:t>
      </w:r>
      <w:r w:rsidRPr="005E1F72">
        <w:rPr>
          <w:rFonts w:ascii="GHEA Grapalat" w:hAnsi="GHEA Grapalat" w:cs="Arial Unicode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 xml:space="preserve">отдел </w:t>
      </w:r>
      <w:r w:rsidRPr="005E1F72">
        <w:rPr>
          <w:rFonts w:ascii="GHEA Grapalat" w:hAnsi="GHEA Grapalat" w:cs="Sylfaen"/>
          <w:sz w:val="20"/>
          <w:lang w:val="ru-RU"/>
        </w:rPr>
        <w:t>, который</w:t>
      </w:r>
      <w:r w:rsidRPr="005E1F72">
        <w:rPr>
          <w:rFonts w:ascii="GHEA Grapalat" w:hAnsi="GHEA Grapalat" w:cs="Arial Unicode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  <w:lang w:val="ru-RU"/>
        </w:rPr>
        <w:t>определенный</w:t>
      </w:r>
      <w:r w:rsidRPr="005E1F72">
        <w:rPr>
          <w:rFonts w:ascii="GHEA Grapalat" w:hAnsi="GHEA Grapalat" w:cs="Arial Unicode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  <w:lang w:val="ru-RU"/>
        </w:rPr>
        <w:t>период</w:t>
      </w:r>
      <w:r w:rsidRPr="005E1F72">
        <w:rPr>
          <w:rFonts w:ascii="GHEA Grapalat" w:hAnsi="GHEA Grapalat" w:cs="Arial Unicode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  <w:lang w:val="ru-RU"/>
        </w:rPr>
        <w:t xml:space="preserve">с нарушением </w:t>
      </w:r>
      <w:r w:rsidRPr="005E1F72">
        <w:rPr>
          <w:rFonts w:ascii="GHEA Grapalat" w:hAnsi="GHEA Grapalat" w:cs="Arial Unicode"/>
          <w:sz w:val="20"/>
          <w:lang w:val="af-ZA"/>
        </w:rPr>
        <w:t xml:space="preserve">, </w:t>
      </w:r>
      <w:r w:rsidRPr="005E1F72">
        <w:rPr>
          <w:rFonts w:ascii="GHEA Grapalat" w:hAnsi="GHEA Grapalat" w:cs="Sylfaen"/>
          <w:sz w:val="20"/>
          <w:lang w:val="ru-RU"/>
        </w:rPr>
        <w:t>как</w:t>
      </w:r>
      <w:r w:rsidRPr="005E1F72">
        <w:rPr>
          <w:rFonts w:ascii="GHEA Grapalat" w:hAnsi="GHEA Grapalat" w:cs="Arial Unicode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  <w:lang w:val="ru-RU"/>
        </w:rPr>
        <w:t xml:space="preserve">также </w:t>
      </w:r>
      <w:r w:rsidRPr="005E1F72">
        <w:rPr>
          <w:rFonts w:ascii="GHEA Grapalat" w:hAnsi="GHEA Grapalat" w:cs="Arial Unicode"/>
          <w:sz w:val="20"/>
          <w:lang w:val="af-ZA"/>
        </w:rPr>
        <w:t xml:space="preserve">, если </w:t>
      </w:r>
      <w:r w:rsidRPr="005E1F72">
        <w:rPr>
          <w:rFonts w:ascii="GHEA Grapalat" w:hAnsi="GHEA Grapalat" w:cs="Sylfaen"/>
          <w:sz w:val="20"/>
          <w:lang w:val="ru-RU"/>
        </w:rPr>
        <w:t>запрос</w:t>
      </w:r>
      <w:r w:rsidRPr="005E1F72">
        <w:rPr>
          <w:rFonts w:ascii="GHEA Grapalat" w:hAnsi="GHEA Grapalat" w:cs="Arial Unicode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  <w:lang w:val="ru-RU"/>
        </w:rPr>
        <w:t>вне</w:t>
      </w:r>
      <w:r w:rsidRPr="005E1F72">
        <w:rPr>
          <w:rFonts w:ascii="GHEA Grapalat" w:hAnsi="GHEA Grapalat" w:cs="Arial Unicode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  <w:lang w:val="ru-RU"/>
        </w:rPr>
        <w:t>является</w:t>
      </w:r>
      <w:r w:rsidRPr="005E1F72">
        <w:rPr>
          <w:rFonts w:ascii="GHEA Grapalat" w:hAnsi="GHEA Grapalat" w:cs="Arial Unicode"/>
          <w:sz w:val="20"/>
          <w:lang w:val="af-ZA"/>
        </w:rPr>
        <w:t xml:space="preserve"> </w:t>
      </w:r>
      <w:r w:rsidR="009A73D5" w:rsidRPr="005E1F72">
        <w:rPr>
          <w:rFonts w:ascii="GHEA Grapalat" w:hAnsi="GHEA Grapalat" w:cs="Arial Unicode"/>
          <w:sz w:val="20"/>
        </w:rPr>
        <w:t>настоящим</w:t>
      </w:r>
      <w:r w:rsidR="009A73D5" w:rsidRPr="005E1F72">
        <w:rPr>
          <w:rFonts w:ascii="GHEA Grapalat" w:hAnsi="GHEA Grapalat" w:cs="Arial Unicode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  <w:lang w:val="ru-RU"/>
        </w:rPr>
        <w:t>приглашения</w:t>
      </w:r>
      <w:r w:rsidRPr="005E1F72">
        <w:rPr>
          <w:rFonts w:ascii="GHEA Grapalat" w:hAnsi="GHEA Grapalat" w:cs="Arial Unicode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  <w:lang w:val="ru-RU"/>
        </w:rPr>
        <w:t>содержание</w:t>
      </w:r>
      <w:r w:rsidRPr="005E1F72">
        <w:rPr>
          <w:rFonts w:ascii="GHEA Grapalat" w:hAnsi="GHEA Grapalat" w:cs="Arial Unicode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  <w:lang w:val="ru-RU"/>
        </w:rPr>
        <w:t>из кадра</w:t>
      </w:r>
      <w:r w:rsidR="005A16C6" w:rsidRPr="002A4619">
        <w:rPr>
          <w:rFonts w:ascii="GHEA Grapalat" w:hAnsi="GHEA Grapalat" w:cs="Sylfaen"/>
          <w:sz w:val="20"/>
          <w:lang w:val="af-ZA"/>
        </w:rPr>
        <w:t xml:space="preserve"> </w:t>
      </w:r>
      <w:r w:rsidR="005A16C6" w:rsidRPr="00FF0FC3">
        <w:rPr>
          <w:rFonts w:ascii="GHEA Grapalat" w:hAnsi="GHEA Grapalat" w:cs="Sylfaen"/>
          <w:sz w:val="20"/>
          <w:lang w:val="ru-RU"/>
        </w:rPr>
        <w:t>или</w:t>
      </w:r>
      <w:r w:rsidR="005A16C6" w:rsidRPr="002A4619">
        <w:rPr>
          <w:rFonts w:ascii="GHEA Grapalat" w:hAnsi="GHEA Grapalat" w:cs="Sylfaen"/>
          <w:sz w:val="20"/>
          <w:lang w:val="af-ZA"/>
        </w:rPr>
        <w:t xml:space="preserve"> </w:t>
      </w:r>
      <w:r w:rsidR="005A16C6" w:rsidRPr="00FF0FC3">
        <w:rPr>
          <w:rFonts w:ascii="GHEA Grapalat" w:hAnsi="GHEA Grapalat" w:cs="Sylfaen"/>
          <w:sz w:val="20"/>
          <w:lang w:val="ru-RU"/>
        </w:rPr>
        <w:t>если</w:t>
      </w:r>
      <w:r w:rsidR="005A16C6" w:rsidRPr="002A4619">
        <w:rPr>
          <w:rFonts w:ascii="GHEA Grapalat" w:hAnsi="GHEA Grapalat" w:cs="Sylfaen"/>
          <w:sz w:val="20"/>
          <w:lang w:val="af-ZA"/>
        </w:rPr>
        <w:t xml:space="preserve"> </w:t>
      </w:r>
      <w:r w:rsidR="005A16C6" w:rsidRPr="00FF0FC3">
        <w:rPr>
          <w:rFonts w:ascii="GHEA Grapalat" w:hAnsi="GHEA Grapalat" w:cs="Sylfaen"/>
          <w:sz w:val="20"/>
          <w:lang w:val="ru-RU"/>
        </w:rPr>
        <w:t>запрос</w:t>
      </w:r>
      <w:r w:rsidR="005A16C6" w:rsidRPr="002A4619">
        <w:rPr>
          <w:rFonts w:ascii="GHEA Grapalat" w:hAnsi="GHEA Grapalat" w:cs="Sylfaen"/>
          <w:sz w:val="20"/>
          <w:lang w:val="af-ZA"/>
        </w:rPr>
        <w:t xml:space="preserve"> </w:t>
      </w:r>
      <w:r w:rsidR="005A16C6" w:rsidRPr="00FF0FC3">
        <w:rPr>
          <w:rFonts w:ascii="GHEA Grapalat" w:hAnsi="GHEA Grapalat" w:cs="Sylfaen"/>
          <w:sz w:val="20"/>
          <w:lang w:val="ru-RU"/>
        </w:rPr>
        <w:t>относится к</w:t>
      </w:r>
      <w:r w:rsidR="005A16C6" w:rsidRPr="002A4619">
        <w:rPr>
          <w:rFonts w:ascii="GHEA Grapalat" w:hAnsi="GHEA Grapalat" w:cs="Sylfaen"/>
          <w:sz w:val="20"/>
          <w:lang w:val="af-ZA"/>
        </w:rPr>
        <w:t xml:space="preserve"> </w:t>
      </w:r>
      <w:r w:rsidR="005A16C6" w:rsidRPr="00FF0FC3">
        <w:rPr>
          <w:rFonts w:ascii="GHEA Grapalat" w:hAnsi="GHEA Grapalat" w:cs="Sylfaen"/>
          <w:sz w:val="20"/>
          <w:lang w:val="ru-RU"/>
        </w:rPr>
        <w:t>является</w:t>
      </w:r>
      <w:r w:rsidR="005A16C6" w:rsidRPr="002A4619">
        <w:rPr>
          <w:rFonts w:ascii="GHEA Grapalat" w:hAnsi="GHEA Grapalat" w:cs="Sylfaen"/>
          <w:sz w:val="20"/>
          <w:lang w:val="af-ZA"/>
        </w:rPr>
        <w:t xml:space="preserve"> </w:t>
      </w:r>
      <w:r w:rsidR="005A16C6" w:rsidRPr="00FF0FC3">
        <w:rPr>
          <w:rFonts w:ascii="GHEA Grapalat" w:hAnsi="GHEA Grapalat" w:cs="Sylfaen"/>
          <w:sz w:val="20"/>
          <w:lang w:val="ru-RU"/>
        </w:rPr>
        <w:t>последний</w:t>
      </w:r>
      <w:r w:rsidR="005A16C6" w:rsidRPr="002A4619">
        <w:rPr>
          <w:rFonts w:ascii="GHEA Grapalat" w:hAnsi="GHEA Grapalat" w:cs="Sylfaen"/>
          <w:sz w:val="20"/>
          <w:lang w:val="af-ZA"/>
        </w:rPr>
        <w:t xml:space="preserve"> </w:t>
      </w:r>
      <w:r w:rsidR="005A16C6" w:rsidRPr="00FF0FC3">
        <w:rPr>
          <w:rFonts w:ascii="GHEA Grapalat" w:hAnsi="GHEA Grapalat" w:cs="Sylfaen"/>
          <w:sz w:val="20"/>
          <w:lang w:val="ru-RU"/>
        </w:rPr>
        <w:t>к</w:t>
      </w:r>
      <w:r w:rsidR="005A16C6" w:rsidRPr="002A4619">
        <w:rPr>
          <w:rFonts w:ascii="GHEA Grapalat" w:hAnsi="GHEA Grapalat" w:cs="Sylfaen"/>
          <w:sz w:val="20"/>
          <w:lang w:val="af-ZA"/>
        </w:rPr>
        <w:t xml:space="preserve"> </w:t>
      </w:r>
      <w:r w:rsidR="005A16C6" w:rsidRPr="00FF0FC3">
        <w:rPr>
          <w:rFonts w:ascii="GHEA Grapalat" w:hAnsi="GHEA Grapalat" w:cs="Sylfaen"/>
          <w:sz w:val="20"/>
          <w:lang w:val="ru-RU"/>
        </w:rPr>
        <w:t>быть рекомендованным</w:t>
      </w:r>
      <w:r w:rsidR="005A16C6" w:rsidRPr="002A4619">
        <w:rPr>
          <w:rFonts w:ascii="GHEA Grapalat" w:hAnsi="GHEA Grapalat" w:cs="Sylfaen"/>
          <w:sz w:val="20"/>
          <w:lang w:val="af-ZA"/>
        </w:rPr>
        <w:t xml:space="preserve"> </w:t>
      </w:r>
      <w:r w:rsidR="005A16C6" w:rsidRPr="00FF0FC3">
        <w:rPr>
          <w:rFonts w:ascii="GHEA Grapalat" w:hAnsi="GHEA Grapalat" w:cs="Sylfaen"/>
          <w:sz w:val="20"/>
          <w:lang w:val="ru-RU"/>
        </w:rPr>
        <w:t>товаров</w:t>
      </w:r>
      <w:r w:rsidR="005A16C6" w:rsidRPr="002A4619">
        <w:rPr>
          <w:rFonts w:ascii="GHEA Grapalat" w:hAnsi="GHEA Grapalat" w:cs="Sylfaen"/>
          <w:sz w:val="20"/>
          <w:lang w:val="af-ZA"/>
        </w:rPr>
        <w:t xml:space="preserve"> </w:t>
      </w:r>
      <w:r w:rsidR="005A16C6" w:rsidRPr="00FF0FC3">
        <w:rPr>
          <w:rFonts w:ascii="GHEA Grapalat" w:hAnsi="GHEA Grapalat" w:cs="Sylfaen"/>
          <w:sz w:val="20"/>
          <w:lang w:val="ru-RU"/>
        </w:rPr>
        <w:t>технический</w:t>
      </w:r>
      <w:r w:rsidR="005A16C6" w:rsidRPr="002A4619">
        <w:rPr>
          <w:rFonts w:ascii="GHEA Grapalat" w:hAnsi="GHEA Grapalat" w:cs="Sylfaen"/>
          <w:sz w:val="20"/>
          <w:lang w:val="af-ZA"/>
        </w:rPr>
        <w:t xml:space="preserve"> </w:t>
      </w:r>
      <w:r w:rsidR="005A16C6" w:rsidRPr="00FF0FC3">
        <w:rPr>
          <w:rFonts w:ascii="GHEA Grapalat" w:hAnsi="GHEA Grapalat" w:cs="Sylfaen"/>
          <w:sz w:val="20"/>
          <w:lang w:val="ru-RU"/>
        </w:rPr>
        <w:t xml:space="preserve">характеристики </w:t>
      </w:r>
      <w:r w:rsidR="005A16C6" w:rsidRPr="002A4619">
        <w:rPr>
          <w:rFonts w:ascii="GHEA Grapalat" w:hAnsi="GHEA Grapalat" w:cs="Sylfaen"/>
          <w:sz w:val="20"/>
          <w:lang w:val="af-ZA"/>
        </w:rPr>
        <w:t xml:space="preserve">: </w:t>
      </w:r>
      <w:r w:rsidR="005A16C6" w:rsidRPr="00FF0FC3">
        <w:rPr>
          <w:rFonts w:ascii="GHEA Grapalat" w:hAnsi="GHEA Grapalat" w:cs="Sylfaen"/>
          <w:sz w:val="20"/>
          <w:lang w:val="ru-RU"/>
        </w:rPr>
        <w:t>здесь</w:t>
      </w:r>
      <w:r w:rsidR="005A16C6" w:rsidRPr="002A4619">
        <w:rPr>
          <w:rFonts w:ascii="GHEA Grapalat" w:hAnsi="GHEA Grapalat" w:cs="Sylfaen"/>
          <w:sz w:val="20"/>
          <w:lang w:val="af-ZA"/>
        </w:rPr>
        <w:t xml:space="preserve"> </w:t>
      </w:r>
      <w:r w:rsidR="005A16C6" w:rsidRPr="00FF0FC3">
        <w:rPr>
          <w:rFonts w:ascii="GHEA Grapalat" w:hAnsi="GHEA Grapalat" w:cs="Sylfaen"/>
          <w:sz w:val="20"/>
          <w:lang w:val="ru-RU"/>
        </w:rPr>
        <w:t>по приглашению</w:t>
      </w:r>
      <w:r w:rsidR="005A16C6" w:rsidRPr="002A4619">
        <w:rPr>
          <w:rFonts w:ascii="GHEA Grapalat" w:hAnsi="GHEA Grapalat" w:cs="Sylfaen"/>
          <w:sz w:val="20"/>
          <w:lang w:val="af-ZA"/>
        </w:rPr>
        <w:t xml:space="preserve"> </w:t>
      </w:r>
      <w:r w:rsidR="005A16C6" w:rsidRPr="00FF0FC3">
        <w:rPr>
          <w:rFonts w:ascii="GHEA Grapalat" w:hAnsi="GHEA Grapalat" w:cs="Sylfaen"/>
          <w:sz w:val="20"/>
          <w:lang w:val="ru-RU"/>
        </w:rPr>
        <w:t>запланировано</w:t>
      </w:r>
      <w:r w:rsidR="005A16C6" w:rsidRPr="002A4619">
        <w:rPr>
          <w:rFonts w:ascii="GHEA Grapalat" w:hAnsi="GHEA Grapalat" w:cs="Sylfaen"/>
          <w:sz w:val="20"/>
          <w:lang w:val="af-ZA"/>
        </w:rPr>
        <w:t xml:space="preserve"> </w:t>
      </w:r>
      <w:r w:rsidR="005A16C6" w:rsidRPr="00FF0FC3">
        <w:rPr>
          <w:rFonts w:ascii="GHEA Grapalat" w:hAnsi="GHEA Grapalat" w:cs="Sylfaen"/>
          <w:sz w:val="20"/>
          <w:lang w:val="ru-RU"/>
        </w:rPr>
        <w:t>технический</w:t>
      </w:r>
      <w:r w:rsidR="005A16C6" w:rsidRPr="002A4619">
        <w:rPr>
          <w:rFonts w:ascii="GHEA Grapalat" w:hAnsi="GHEA Grapalat" w:cs="Sylfaen"/>
          <w:sz w:val="20"/>
          <w:lang w:val="af-ZA"/>
        </w:rPr>
        <w:t xml:space="preserve"> </w:t>
      </w:r>
      <w:r w:rsidR="005A16C6" w:rsidRPr="00FF0FC3">
        <w:rPr>
          <w:rFonts w:ascii="GHEA Grapalat" w:hAnsi="GHEA Grapalat" w:cs="Sylfaen"/>
          <w:sz w:val="20"/>
          <w:lang w:val="ru-RU"/>
        </w:rPr>
        <w:t>характеристики</w:t>
      </w:r>
      <w:r w:rsidR="005A16C6" w:rsidRPr="002A4619">
        <w:rPr>
          <w:rFonts w:ascii="GHEA Grapalat" w:hAnsi="GHEA Grapalat" w:cs="Sylfaen"/>
          <w:sz w:val="20"/>
          <w:lang w:val="af-ZA"/>
        </w:rPr>
        <w:t xml:space="preserve"> </w:t>
      </w:r>
      <w:r w:rsidR="005A16C6" w:rsidRPr="00FF0FC3">
        <w:rPr>
          <w:rFonts w:ascii="GHEA Grapalat" w:hAnsi="GHEA Grapalat" w:cs="Sylfaen"/>
          <w:sz w:val="20"/>
          <w:lang w:val="ru-RU"/>
        </w:rPr>
        <w:t>эквивалентность</w:t>
      </w:r>
      <w:r w:rsidR="005A16C6" w:rsidRPr="002A4619">
        <w:rPr>
          <w:rFonts w:ascii="GHEA Grapalat" w:hAnsi="GHEA Grapalat" w:cs="Sylfaen"/>
          <w:sz w:val="20"/>
          <w:lang w:val="af-ZA"/>
        </w:rPr>
        <w:t xml:space="preserve"> </w:t>
      </w:r>
      <w:r w:rsidR="005A16C6" w:rsidRPr="00FF0FC3">
        <w:rPr>
          <w:rFonts w:ascii="GHEA Grapalat" w:hAnsi="GHEA Grapalat" w:cs="Sylfaen"/>
          <w:sz w:val="20"/>
          <w:lang w:val="ru-RU"/>
        </w:rPr>
        <w:t xml:space="preserve">согласно </w:t>
      </w:r>
      <w:r w:rsidR="005A16C6" w:rsidRPr="002A4619">
        <w:rPr>
          <w:rFonts w:ascii="GHEA Grapalat" w:hAnsi="GHEA Grapalat" w:cs="Sylfaen"/>
          <w:sz w:val="20"/>
          <w:lang w:val="af-ZA"/>
        </w:rPr>
        <w:softHyphen/>
      </w:r>
      <w:r w:rsidR="005A16C6" w:rsidRPr="00FF0FC3">
        <w:rPr>
          <w:rFonts w:ascii="GHEA Grapalat" w:hAnsi="GHEA Grapalat" w:cs="Sylfaen"/>
          <w:sz w:val="20"/>
          <w:lang w:val="ru-RU"/>
        </w:rPr>
        <w:t xml:space="preserve">ответу </w:t>
      </w:r>
      <w:r w:rsidR="004D5671" w:rsidRPr="005E1F72">
        <w:rPr>
          <w:rFonts w:ascii="GHEA Grapalat" w:hAnsi="GHEA Grapalat" w:cs="Tahoma"/>
          <w:sz w:val="20"/>
        </w:rPr>
        <w:t>.</w:t>
      </w:r>
      <w:r w:rsidRPr="005E1F72">
        <w:rPr>
          <w:rFonts w:ascii="GHEA Grapalat" w:hAnsi="GHEA Grapalat" w:cs="Arial Unicode"/>
          <w:sz w:val="20"/>
          <w:lang w:val="af-ZA"/>
        </w:rPr>
        <w:t xml:space="preserve"> </w:t>
      </w:r>
      <w:r w:rsidR="00A4729F" w:rsidRPr="005E1F72">
        <w:rPr>
          <w:rFonts w:ascii="GHEA Grapalat" w:hAnsi="GHEA Grapalat"/>
          <w:sz w:val="20"/>
          <w:szCs w:val="20"/>
        </w:rPr>
        <w:t>И</w:t>
      </w:r>
      <w:r w:rsidR="00A4729F" w:rsidRPr="005E1F72">
        <w:rPr>
          <w:rFonts w:ascii="GHEA Grapalat" w:hAnsi="GHEA Grapalat"/>
          <w:sz w:val="20"/>
          <w:szCs w:val="20"/>
          <w:lang w:val="af-ZA"/>
        </w:rPr>
        <w:t xml:space="preserve"> </w:t>
      </w:r>
      <w:r w:rsidR="00A4729F" w:rsidRPr="005E1F72">
        <w:rPr>
          <w:rFonts w:ascii="GHEA Grapalat" w:hAnsi="GHEA Grapalat"/>
          <w:sz w:val="20"/>
          <w:szCs w:val="20"/>
        </w:rPr>
        <w:t xml:space="preserve">в </w:t>
      </w:r>
      <w:r w:rsidR="00A4729F" w:rsidRPr="005E1F72">
        <w:rPr>
          <w:rFonts w:ascii="GHEA Grapalat" w:hAnsi="GHEA Grapalat"/>
          <w:sz w:val="20"/>
          <w:szCs w:val="20"/>
          <w:lang w:val="af-ZA"/>
        </w:rPr>
        <w:t xml:space="preserve">котором </w:t>
      </w:r>
      <w:r w:rsidR="00051B7F" w:rsidRPr="005E1F72">
        <w:rPr>
          <w:rFonts w:ascii="GHEA Grapalat" w:hAnsi="GHEA Grapalat"/>
          <w:sz w:val="20"/>
          <w:szCs w:val="20"/>
        </w:rPr>
        <w:t>участник</w:t>
      </w:r>
      <w:r w:rsidR="00A4729F" w:rsidRPr="005E1F72">
        <w:rPr>
          <w:rFonts w:ascii="GHEA Grapalat" w:hAnsi="GHEA Grapalat"/>
          <w:sz w:val="20"/>
          <w:szCs w:val="20"/>
          <w:lang w:val="af-ZA"/>
        </w:rPr>
        <w:t xml:space="preserve"> </w:t>
      </w:r>
      <w:r w:rsidR="00A4729F" w:rsidRPr="005E1F72">
        <w:rPr>
          <w:rFonts w:ascii="GHEA Grapalat" w:hAnsi="GHEA Grapalat"/>
          <w:sz w:val="20"/>
          <w:szCs w:val="20"/>
        </w:rPr>
        <w:t>в письменной форме</w:t>
      </w:r>
      <w:r w:rsidR="00A4729F" w:rsidRPr="005E1F72">
        <w:rPr>
          <w:rFonts w:ascii="GHEA Grapalat" w:hAnsi="GHEA Grapalat"/>
          <w:sz w:val="20"/>
          <w:szCs w:val="20"/>
          <w:lang w:val="af-ZA"/>
        </w:rPr>
        <w:t xml:space="preserve"> </w:t>
      </w:r>
      <w:r w:rsidR="00A4729F" w:rsidRPr="005E1F72">
        <w:rPr>
          <w:rFonts w:ascii="GHEA Grapalat" w:hAnsi="GHEA Grapalat"/>
          <w:sz w:val="20"/>
          <w:szCs w:val="20"/>
        </w:rPr>
        <w:t>быть уведомлен</w:t>
      </w:r>
      <w:r w:rsidR="00A4729F" w:rsidRPr="005E1F72">
        <w:rPr>
          <w:rFonts w:ascii="GHEA Grapalat" w:hAnsi="GHEA Grapalat"/>
          <w:sz w:val="20"/>
          <w:szCs w:val="20"/>
          <w:lang w:val="af-ZA"/>
        </w:rPr>
        <w:t xml:space="preserve"> </w:t>
      </w:r>
      <w:r w:rsidR="00A4729F" w:rsidRPr="005E1F72">
        <w:rPr>
          <w:rFonts w:ascii="GHEA Grapalat" w:hAnsi="GHEA Grapalat"/>
          <w:sz w:val="20"/>
          <w:szCs w:val="20"/>
        </w:rPr>
        <w:t>является</w:t>
      </w:r>
      <w:r w:rsidR="00A4729F" w:rsidRPr="005E1F72">
        <w:rPr>
          <w:rFonts w:ascii="GHEA Grapalat" w:hAnsi="GHEA Grapalat"/>
          <w:sz w:val="20"/>
          <w:szCs w:val="20"/>
          <w:lang w:val="af-ZA"/>
        </w:rPr>
        <w:t xml:space="preserve"> </w:t>
      </w:r>
      <w:r w:rsidR="00A4729F" w:rsidRPr="005E1F72">
        <w:rPr>
          <w:rFonts w:ascii="GHEA Grapalat" w:hAnsi="GHEA Grapalat"/>
          <w:sz w:val="20"/>
          <w:szCs w:val="20"/>
        </w:rPr>
        <w:t>разъяснение</w:t>
      </w:r>
      <w:r w:rsidR="00A4729F" w:rsidRPr="005E1F72">
        <w:rPr>
          <w:rFonts w:ascii="GHEA Grapalat" w:hAnsi="GHEA Grapalat"/>
          <w:sz w:val="20"/>
          <w:szCs w:val="20"/>
          <w:lang w:val="af-ZA"/>
        </w:rPr>
        <w:t xml:space="preserve"> </w:t>
      </w:r>
      <w:r w:rsidR="00A4729F" w:rsidRPr="005E1F72">
        <w:rPr>
          <w:rFonts w:ascii="GHEA Grapalat" w:hAnsi="GHEA Grapalat"/>
          <w:sz w:val="20"/>
          <w:szCs w:val="20"/>
        </w:rPr>
        <w:t>не предоставлять</w:t>
      </w:r>
      <w:r w:rsidR="00A4729F" w:rsidRPr="005E1F72">
        <w:rPr>
          <w:rFonts w:ascii="GHEA Grapalat" w:hAnsi="GHEA Grapalat"/>
          <w:sz w:val="20"/>
          <w:szCs w:val="20"/>
          <w:lang w:val="af-ZA"/>
        </w:rPr>
        <w:t xml:space="preserve"> </w:t>
      </w:r>
      <w:r w:rsidR="00A4729F" w:rsidRPr="005E1F72">
        <w:rPr>
          <w:rFonts w:ascii="GHEA Grapalat" w:hAnsi="GHEA Grapalat"/>
          <w:sz w:val="20"/>
          <w:szCs w:val="20"/>
        </w:rPr>
        <w:t>фонды</w:t>
      </w:r>
      <w:r w:rsidR="00A4729F" w:rsidRPr="005E1F72">
        <w:rPr>
          <w:rFonts w:ascii="GHEA Grapalat" w:hAnsi="GHEA Grapalat"/>
          <w:sz w:val="20"/>
          <w:szCs w:val="20"/>
          <w:lang w:val="af-ZA"/>
        </w:rPr>
        <w:t xml:space="preserve"> </w:t>
      </w:r>
      <w:r w:rsidR="00A4729F" w:rsidRPr="005E1F72">
        <w:rPr>
          <w:rFonts w:ascii="GHEA Grapalat" w:hAnsi="GHEA Grapalat"/>
          <w:sz w:val="20"/>
          <w:szCs w:val="20"/>
        </w:rPr>
        <w:t xml:space="preserve">о </w:t>
      </w:r>
      <w:r w:rsidR="00A4729F" w:rsidRPr="005E1F72">
        <w:rPr>
          <w:rFonts w:ascii="GHEA Grapalat" w:hAnsi="GHEA Grapalat"/>
          <w:sz w:val="20"/>
          <w:szCs w:val="20"/>
          <w:lang w:val="af-ZA"/>
        </w:rPr>
        <w:t xml:space="preserve">: </w:t>
      </w:r>
      <w:r w:rsidR="00A4729F" w:rsidRPr="005E1F72">
        <w:rPr>
          <w:rFonts w:ascii="GHEA Grapalat" w:hAnsi="GHEA Grapalat" w:cs="Sylfaen"/>
          <w:sz w:val="20"/>
          <w:szCs w:val="20"/>
        </w:rPr>
        <w:t>опрос</w:t>
      </w:r>
      <w:r w:rsidR="00A4729F" w:rsidRPr="005E1F72">
        <w:rPr>
          <w:rFonts w:ascii="GHEA Grapalat" w:hAnsi="GHEA Grapalat"/>
          <w:sz w:val="20"/>
          <w:szCs w:val="20"/>
          <w:lang w:val="af-ZA"/>
        </w:rPr>
        <w:t xml:space="preserve"> </w:t>
      </w:r>
      <w:r w:rsidR="00A4729F" w:rsidRPr="005E1F72">
        <w:rPr>
          <w:rFonts w:ascii="GHEA Grapalat" w:hAnsi="GHEA Grapalat" w:cs="Sylfaen"/>
          <w:sz w:val="20"/>
          <w:szCs w:val="20"/>
        </w:rPr>
        <w:t>получать</w:t>
      </w:r>
      <w:r w:rsidR="00A4729F" w:rsidRPr="005E1F72">
        <w:rPr>
          <w:rFonts w:ascii="GHEA Grapalat" w:hAnsi="GHEA Grapalat"/>
          <w:sz w:val="20"/>
          <w:szCs w:val="20"/>
          <w:lang w:val="af-ZA"/>
        </w:rPr>
        <w:t xml:space="preserve"> </w:t>
      </w:r>
      <w:r w:rsidR="00A4729F" w:rsidRPr="005E1F72">
        <w:rPr>
          <w:rFonts w:ascii="GHEA Grapalat" w:hAnsi="GHEA Grapalat" w:cs="Sylfaen"/>
          <w:sz w:val="20"/>
          <w:szCs w:val="20"/>
        </w:rPr>
        <w:t>в день</w:t>
      </w:r>
      <w:r w:rsidR="00A4729F" w:rsidRPr="005E1F72">
        <w:rPr>
          <w:rFonts w:ascii="GHEA Grapalat" w:hAnsi="GHEA Grapalat"/>
          <w:sz w:val="20"/>
          <w:szCs w:val="20"/>
          <w:lang w:val="af-ZA"/>
        </w:rPr>
        <w:t xml:space="preserve"> </w:t>
      </w:r>
      <w:r w:rsidR="00A4729F" w:rsidRPr="005E1F72">
        <w:rPr>
          <w:rFonts w:ascii="GHEA Grapalat" w:hAnsi="GHEA Grapalat" w:cs="Sylfaen"/>
          <w:sz w:val="20"/>
          <w:szCs w:val="20"/>
        </w:rPr>
        <w:t>следующий</w:t>
      </w:r>
      <w:r w:rsidR="00A4729F" w:rsidRPr="005E1F72">
        <w:rPr>
          <w:rFonts w:ascii="GHEA Grapalat" w:hAnsi="GHEA Grapalat"/>
          <w:sz w:val="20"/>
          <w:szCs w:val="20"/>
          <w:lang w:val="af-ZA"/>
        </w:rPr>
        <w:t xml:space="preserve"> </w:t>
      </w:r>
      <w:r w:rsidR="00A4729F" w:rsidRPr="005E1F72">
        <w:rPr>
          <w:rFonts w:ascii="GHEA Grapalat" w:hAnsi="GHEA Grapalat" w:cs="Sylfaen"/>
          <w:sz w:val="20"/>
          <w:szCs w:val="20"/>
        </w:rPr>
        <w:t>два</w:t>
      </w:r>
      <w:r w:rsidR="00A4729F" w:rsidRPr="005E1F72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A4729F" w:rsidRPr="005E1F72">
        <w:rPr>
          <w:rFonts w:ascii="GHEA Grapalat" w:hAnsi="GHEA Grapalat" w:cs="Sylfaen"/>
          <w:sz w:val="20"/>
          <w:szCs w:val="20"/>
        </w:rPr>
        <w:t>календарь</w:t>
      </w:r>
      <w:r w:rsidR="00A4729F" w:rsidRPr="005E1F72">
        <w:rPr>
          <w:rFonts w:ascii="GHEA Grapalat" w:hAnsi="GHEA Grapalat"/>
          <w:sz w:val="20"/>
          <w:szCs w:val="20"/>
          <w:lang w:val="af-ZA"/>
        </w:rPr>
        <w:t xml:space="preserve"> </w:t>
      </w:r>
      <w:r w:rsidR="00A4729F" w:rsidRPr="005E1F72">
        <w:rPr>
          <w:rFonts w:ascii="GHEA Grapalat" w:hAnsi="GHEA Grapalat" w:cs="Sylfaen"/>
          <w:sz w:val="20"/>
          <w:szCs w:val="20"/>
        </w:rPr>
        <w:t>дня</w:t>
      </w:r>
      <w:r w:rsidR="00A4729F" w:rsidRPr="005E1F72">
        <w:rPr>
          <w:rFonts w:ascii="GHEA Grapalat" w:hAnsi="GHEA Grapalat"/>
          <w:sz w:val="20"/>
          <w:szCs w:val="20"/>
          <w:lang w:val="af-ZA"/>
        </w:rPr>
        <w:t xml:space="preserve"> </w:t>
      </w:r>
      <w:r w:rsidR="00A4729F" w:rsidRPr="005E1F72">
        <w:rPr>
          <w:rFonts w:ascii="GHEA Grapalat" w:hAnsi="GHEA Grapalat" w:cs="Sylfaen"/>
          <w:sz w:val="20"/>
          <w:szCs w:val="20"/>
        </w:rPr>
        <w:t>во время</w:t>
      </w:r>
    </w:p>
    <w:p w:rsidR="000058C9" w:rsidRDefault="00096865" w:rsidP="00EF3662">
      <w:pPr>
        <w:autoSpaceDE w:val="0"/>
        <w:autoSpaceDN w:val="0"/>
        <w:adjustRightInd w:val="0"/>
        <w:ind w:firstLine="567"/>
        <w:jc w:val="both"/>
        <w:rPr>
          <w:rFonts w:ascii="GHEA Grapalat" w:hAnsi="GHEA Grapalat" w:cs="Arial Unicode"/>
          <w:sz w:val="20"/>
          <w:lang w:val="af-ZA"/>
        </w:rPr>
      </w:pPr>
      <w:r w:rsidRPr="002A4619">
        <w:rPr>
          <w:rFonts w:ascii="GHEA Grapalat" w:hAnsi="GHEA Grapalat" w:cs="Arial Unicode"/>
          <w:sz w:val="20"/>
          <w:lang w:val="af-ZA"/>
        </w:rPr>
        <w:t xml:space="preserve">3.4 </w:t>
      </w:r>
      <w:r w:rsidRPr="005E1F72">
        <w:rPr>
          <w:rFonts w:ascii="GHEA Grapalat" w:hAnsi="GHEA Grapalat" w:cs="Sylfaen"/>
          <w:sz w:val="20"/>
          <w:lang w:val="ru-RU"/>
        </w:rPr>
        <w:t>Приложения</w:t>
      </w:r>
      <w:r w:rsidRPr="002A4619">
        <w:rPr>
          <w:rFonts w:ascii="GHEA Grapalat" w:hAnsi="GHEA Grapalat" w:cs="Arial Unicode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  <w:lang w:val="ru-RU"/>
        </w:rPr>
        <w:t>презентация</w:t>
      </w:r>
      <w:r w:rsidRPr="002A4619">
        <w:rPr>
          <w:rFonts w:ascii="GHEA Grapalat" w:hAnsi="GHEA Grapalat" w:cs="Arial Unicode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  <w:lang w:val="ru-RU"/>
        </w:rPr>
        <w:t>крайний срок</w:t>
      </w:r>
      <w:r w:rsidRPr="002A4619">
        <w:rPr>
          <w:rFonts w:ascii="GHEA Grapalat" w:hAnsi="GHEA Grapalat" w:cs="Arial Unicode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  <w:lang w:val="ru-RU"/>
        </w:rPr>
        <w:t>по истечении срока</w:t>
      </w:r>
      <w:r w:rsidRPr="002A4619">
        <w:rPr>
          <w:rFonts w:ascii="GHEA Grapalat" w:hAnsi="GHEA Grapalat" w:cs="Arial Unicode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  <w:lang w:val="ru-RU"/>
        </w:rPr>
        <w:t>по меньшей мере</w:t>
      </w:r>
      <w:r w:rsidRPr="002A4619">
        <w:rPr>
          <w:rFonts w:ascii="GHEA Grapalat" w:hAnsi="GHEA Grapalat" w:cs="Arial Unicode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  <w:lang w:val="ru-RU"/>
        </w:rPr>
        <w:t>пять</w:t>
      </w:r>
      <w:r w:rsidRPr="002A4619">
        <w:rPr>
          <w:rFonts w:ascii="GHEA Grapalat" w:hAnsi="GHEA Grapalat" w:cs="Arial Unicode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  <w:lang w:val="ru-RU"/>
        </w:rPr>
        <w:t>календарь</w:t>
      </w:r>
      <w:r w:rsidRPr="002A4619">
        <w:rPr>
          <w:rFonts w:ascii="GHEA Grapalat" w:hAnsi="GHEA Grapalat" w:cs="Arial Unicode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  <w:lang w:val="ru-RU"/>
        </w:rPr>
        <w:t>день</w:t>
      </w:r>
      <w:r w:rsidRPr="002A4619">
        <w:rPr>
          <w:rFonts w:ascii="GHEA Grapalat" w:hAnsi="GHEA Grapalat" w:cs="Arial Unicode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  <w:lang w:val="ru-RU"/>
        </w:rPr>
        <w:t>предстоящий</w:t>
      </w:r>
      <w:r w:rsidRPr="002A4619">
        <w:rPr>
          <w:rFonts w:ascii="GHEA Grapalat" w:hAnsi="GHEA Grapalat" w:cs="Arial Unicode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  <w:lang w:val="ru-RU"/>
        </w:rPr>
        <w:t>в приглашении</w:t>
      </w:r>
      <w:r w:rsidRPr="002A4619">
        <w:rPr>
          <w:rFonts w:ascii="GHEA Grapalat" w:hAnsi="GHEA Grapalat" w:cs="Arial Unicode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  <w:lang w:val="ru-RU"/>
        </w:rPr>
        <w:t>может</w:t>
      </w:r>
      <w:r w:rsidRPr="002A4619">
        <w:rPr>
          <w:rFonts w:ascii="GHEA Grapalat" w:hAnsi="GHEA Grapalat" w:cs="Arial Unicode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  <w:lang w:val="ru-RU"/>
        </w:rPr>
        <w:t>являются</w:t>
      </w:r>
      <w:r w:rsidRPr="002A4619">
        <w:rPr>
          <w:rFonts w:ascii="GHEA Grapalat" w:hAnsi="GHEA Grapalat" w:cs="Arial Unicode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  <w:lang w:val="ru-RU"/>
        </w:rPr>
        <w:t>выполненный</w:t>
      </w:r>
      <w:r w:rsidRPr="002A4619">
        <w:rPr>
          <w:rFonts w:ascii="GHEA Grapalat" w:hAnsi="GHEA Grapalat" w:cs="Arial Unicode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  <w:lang w:val="ru-RU"/>
        </w:rPr>
        <w:t xml:space="preserve">изменения </w:t>
      </w:r>
      <w:r w:rsidR="004D5671" w:rsidRPr="005E1F72">
        <w:rPr>
          <w:rFonts w:ascii="GHEA Grapalat" w:hAnsi="GHEA Grapalat" w:cs="Tahoma"/>
          <w:sz w:val="20"/>
        </w:rPr>
        <w:t>.</w:t>
      </w:r>
      <w:r w:rsidRPr="002A4619">
        <w:rPr>
          <w:rFonts w:ascii="GHEA Grapalat" w:hAnsi="GHEA Grapalat" w:cs="Arial Unicode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Изменение</w:t>
      </w:r>
      <w:r w:rsidRPr="005E1F72">
        <w:rPr>
          <w:rFonts w:ascii="GHEA Grapalat" w:hAnsi="GHEA Grapalat" w:cs="Sylfaen"/>
          <w:sz w:val="20"/>
          <w:lang w:val="ru-RU"/>
        </w:rPr>
        <w:t>​</w:t>
      </w:r>
      <w:r w:rsidRPr="002A4619">
        <w:rPr>
          <w:rFonts w:ascii="GHEA Grapalat" w:hAnsi="GHEA Grapalat" w:cs="Arial Unicode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  <w:lang w:val="ru-RU"/>
        </w:rPr>
        <w:t>выполнять</w:t>
      </w:r>
      <w:r w:rsidRPr="002A4619">
        <w:rPr>
          <w:rFonts w:ascii="GHEA Grapalat" w:hAnsi="GHEA Grapalat" w:cs="Arial Unicode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  <w:lang w:val="ru-RU"/>
        </w:rPr>
        <w:t>в день</w:t>
      </w:r>
      <w:r w:rsidRPr="002A4619">
        <w:rPr>
          <w:rFonts w:ascii="GHEA Grapalat" w:hAnsi="GHEA Grapalat" w:cs="Arial Unicode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  <w:lang w:val="ru-RU"/>
        </w:rPr>
        <w:t>следующий</w:t>
      </w:r>
      <w:r w:rsidRPr="002A4619">
        <w:rPr>
          <w:rFonts w:ascii="GHEA Grapalat" w:hAnsi="GHEA Grapalat" w:cs="Arial Unicode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  <w:lang w:val="ru-RU"/>
        </w:rPr>
        <w:t>три</w:t>
      </w:r>
      <w:r w:rsidRPr="002A4619">
        <w:rPr>
          <w:rFonts w:ascii="GHEA Grapalat" w:hAnsi="GHEA Grapalat" w:cs="Arial Unicode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  <w:lang w:val="ru-RU"/>
        </w:rPr>
        <w:t>календарь</w:t>
      </w:r>
      <w:r w:rsidRPr="002A4619">
        <w:rPr>
          <w:rFonts w:ascii="GHEA Grapalat" w:hAnsi="GHEA Grapalat" w:cs="Arial Unicode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  <w:lang w:val="ru-RU"/>
        </w:rPr>
        <w:t>дня</w:t>
      </w:r>
      <w:r w:rsidRPr="002A4619">
        <w:rPr>
          <w:rFonts w:ascii="GHEA Grapalat" w:hAnsi="GHEA Grapalat" w:cs="Arial Unicode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  <w:lang w:val="ru-RU"/>
        </w:rPr>
        <w:t>в течение</w:t>
      </w:r>
      <w:r w:rsidRPr="002A4619">
        <w:rPr>
          <w:rFonts w:ascii="GHEA Grapalat" w:hAnsi="GHEA Grapalat" w:cs="Arial Unicode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  <w:lang w:val="ru-RU"/>
        </w:rPr>
        <w:t>изменять</w:t>
      </w:r>
      <w:r w:rsidRPr="002A4619">
        <w:rPr>
          <w:rFonts w:ascii="GHEA Grapalat" w:hAnsi="GHEA Grapalat" w:cs="Arial Unicode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  <w:lang w:val="ru-RU"/>
        </w:rPr>
        <w:t>выполнять</w:t>
      </w:r>
      <w:r w:rsidRPr="002A4619">
        <w:rPr>
          <w:rFonts w:ascii="GHEA Grapalat" w:hAnsi="GHEA Grapalat" w:cs="Arial Unicode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  <w:lang w:val="ru-RU"/>
        </w:rPr>
        <w:t>и:</w:t>
      </w:r>
      <w:r w:rsidRPr="002A4619">
        <w:rPr>
          <w:rFonts w:ascii="GHEA Grapalat" w:hAnsi="GHEA Grapalat" w:cs="Arial Unicode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  <w:lang w:val="ru-RU"/>
        </w:rPr>
        <w:t>их</w:t>
      </w:r>
      <w:r w:rsidRPr="002A4619">
        <w:rPr>
          <w:rFonts w:ascii="GHEA Grapalat" w:hAnsi="GHEA Grapalat" w:cs="Arial Unicode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  <w:lang w:val="ru-RU"/>
        </w:rPr>
        <w:t>предоставить</w:t>
      </w:r>
      <w:r w:rsidRPr="002A4619">
        <w:rPr>
          <w:rFonts w:ascii="GHEA Grapalat" w:hAnsi="GHEA Grapalat" w:cs="Arial Unicode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  <w:lang w:val="ru-RU"/>
        </w:rPr>
        <w:t>условия</w:t>
      </w:r>
      <w:r w:rsidRPr="002A4619">
        <w:rPr>
          <w:rFonts w:ascii="GHEA Grapalat" w:hAnsi="GHEA Grapalat" w:cs="Arial Unicode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  <w:lang w:val="ru-RU"/>
        </w:rPr>
        <w:t>о</w:t>
      </w:r>
      <w:r w:rsidRPr="002A4619">
        <w:rPr>
          <w:rFonts w:ascii="GHEA Grapalat" w:hAnsi="GHEA Grapalat" w:cs="Arial Unicode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  <w:lang w:val="ru-RU"/>
        </w:rPr>
        <w:t>заявление</w:t>
      </w:r>
      <w:r w:rsidRPr="002A4619">
        <w:rPr>
          <w:rFonts w:ascii="GHEA Grapalat" w:hAnsi="GHEA Grapalat" w:cs="Arial Unicode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  <w:lang w:val="ru-RU"/>
        </w:rPr>
        <w:t>является</w:t>
      </w:r>
      <w:r w:rsidRPr="002A4619">
        <w:rPr>
          <w:rFonts w:ascii="GHEA Grapalat" w:hAnsi="GHEA Grapalat" w:cs="Arial Unicode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  <w:lang w:val="ru-RU"/>
        </w:rPr>
        <w:t>опубликовано</w:t>
      </w:r>
      <w:r w:rsidRPr="002A4619">
        <w:rPr>
          <w:rFonts w:ascii="GHEA Grapalat" w:hAnsi="GHEA Grapalat" w:cs="Arial Unicode"/>
          <w:sz w:val="20"/>
          <w:lang w:val="af-ZA"/>
        </w:rPr>
        <w:t xml:space="preserve"> </w:t>
      </w:r>
      <w:r w:rsidR="00781688" w:rsidRPr="005E1F72">
        <w:rPr>
          <w:rFonts w:ascii="GHEA Grapalat" w:hAnsi="GHEA Grapalat" w:cs="Arial Unicode"/>
          <w:sz w:val="20"/>
        </w:rPr>
        <w:t>система</w:t>
      </w:r>
      <w:r w:rsidR="00781688" w:rsidRPr="002A4619">
        <w:rPr>
          <w:rFonts w:ascii="GHEA Grapalat" w:hAnsi="GHEA Grapalat" w:cs="Arial Unicode"/>
          <w:sz w:val="20"/>
          <w:lang w:val="af-ZA"/>
        </w:rPr>
        <w:t xml:space="preserve"> </w:t>
      </w:r>
      <w:r w:rsidR="00781688" w:rsidRPr="005E1F72">
        <w:rPr>
          <w:rFonts w:ascii="GHEA Grapalat" w:hAnsi="GHEA Grapalat" w:cs="Arial Unicode"/>
          <w:sz w:val="20"/>
        </w:rPr>
        <w:t>и:</w:t>
      </w:r>
      <w:r w:rsidR="00781688" w:rsidRPr="002A4619">
        <w:rPr>
          <w:rFonts w:ascii="GHEA Grapalat" w:hAnsi="GHEA Grapalat" w:cs="Arial Unicode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  <w:lang w:val="ru-RU"/>
        </w:rPr>
        <w:t xml:space="preserve">в информационном бюллетене </w:t>
      </w:r>
      <w:r w:rsidR="004D5671" w:rsidRPr="005E1F72">
        <w:rPr>
          <w:rFonts w:ascii="GHEA Grapalat" w:hAnsi="GHEA Grapalat" w:cs="Tahoma"/>
          <w:sz w:val="20"/>
        </w:rPr>
        <w:t>.</w:t>
      </w:r>
      <w:r w:rsidRPr="002A4619">
        <w:rPr>
          <w:rFonts w:ascii="GHEA Grapalat" w:hAnsi="GHEA Grapalat" w:cs="Arial Unicode"/>
          <w:sz w:val="20"/>
          <w:lang w:val="af-ZA"/>
        </w:rPr>
        <w:t xml:space="preserve"> </w:t>
      </w:r>
    </w:p>
    <w:p w:rsidR="000058C9" w:rsidRPr="000B4CF4" w:rsidRDefault="005754F7" w:rsidP="00EF3662">
      <w:pPr>
        <w:autoSpaceDE w:val="0"/>
        <w:autoSpaceDN w:val="0"/>
        <w:adjustRightInd w:val="0"/>
        <w:ind w:firstLine="567"/>
        <w:jc w:val="both"/>
        <w:rPr>
          <w:rFonts w:ascii="GHEA Grapalat" w:hAnsi="GHEA Grapalat" w:cs="Sylfaen"/>
          <w:sz w:val="20"/>
          <w:lang w:val="af-ZA"/>
        </w:rPr>
      </w:pPr>
      <w:r>
        <w:rPr>
          <w:rFonts w:ascii="GHEA Grapalat" w:hAnsi="GHEA Grapalat" w:cs="Sylfaen"/>
          <w:sz w:val="20"/>
          <w:lang w:val="hy-AM"/>
        </w:rPr>
        <w:t xml:space="preserve">3.5 Каждый имеет право до истечения срока, установленного для внесения изменений в приглашение, представить секретарю оценочной комиссии обоснования по электронной почте </w:t>
      </w:r>
      <w:r w:rsidR="006D3D3F">
        <w:rPr>
          <w:rFonts w:ascii="GHEA Grapalat" w:hAnsi="GHEA Grapalat" w:cs="Sylfaen"/>
          <w:sz w:val="20"/>
        </w:rPr>
        <w:t xml:space="preserve">с </w:t>
      </w:r>
      <w:r w:rsidRPr="00890CC4">
        <w:rPr>
          <w:rFonts w:ascii="GHEA Grapalat" w:hAnsi="GHEA Grapalat" w:cs="Sylfaen"/>
          <w:sz w:val="20"/>
          <w:lang w:val="hy-AM"/>
        </w:rPr>
        <w:t>точки зрения характеристик предмета закупки, указанных в приглашение, требования по обеспечению конкуренции и исключению дискриминации, предусмотренные законодательством, без указания имени и фамилии. Если представленные обоснования признаются приемлемыми, оценочная комиссия в установленный срок вносит изменения в приглашение.</w:t>
      </w:r>
      <w:r w:rsidR="000677B2" w:rsidRPr="000B4CF4">
        <w:rPr>
          <w:rFonts w:ascii="GHEA Grapalat" w:hAnsi="GHEA Grapalat" w:cs="Sylfaen"/>
          <w:sz w:val="20"/>
          <w:lang w:val="af-ZA"/>
        </w:rPr>
        <w:t xml:space="preserve"> </w:t>
      </w:r>
    </w:p>
    <w:p w:rsidR="00B051BE" w:rsidRDefault="00096865" w:rsidP="000058C9">
      <w:pPr>
        <w:autoSpaceDE w:val="0"/>
        <w:autoSpaceDN w:val="0"/>
        <w:adjustRightInd w:val="0"/>
        <w:ind w:firstLine="567"/>
        <w:jc w:val="both"/>
        <w:rPr>
          <w:rFonts w:ascii="GHEA Grapalat" w:hAnsi="GHEA Grapalat" w:cs="Arial Unicode"/>
          <w:sz w:val="20"/>
          <w:lang w:val="hy-AM"/>
        </w:rPr>
      </w:pPr>
      <w:r w:rsidRPr="000677B2">
        <w:rPr>
          <w:rFonts w:ascii="GHEA Grapalat" w:hAnsi="GHEA Grapalat" w:cs="Arial Unicode"/>
          <w:sz w:val="20"/>
          <w:lang w:val="hy-AM"/>
        </w:rPr>
        <w:lastRenderedPageBreak/>
        <w:t xml:space="preserve">3.6 </w:t>
      </w:r>
      <w:r w:rsidRPr="000677B2">
        <w:rPr>
          <w:rFonts w:ascii="GHEA Grapalat" w:hAnsi="GHEA Grapalat" w:cs="Sylfaen"/>
          <w:sz w:val="20"/>
          <w:lang w:val="hy-AM"/>
        </w:rPr>
        <w:t>Приглашение</w:t>
      </w:r>
      <w:r w:rsidRPr="000677B2">
        <w:rPr>
          <w:rFonts w:ascii="GHEA Grapalat" w:hAnsi="GHEA Grapalat" w:cs="Arial Unicode"/>
          <w:sz w:val="20"/>
          <w:lang w:val="hy-AM"/>
        </w:rPr>
        <w:t xml:space="preserve"> </w:t>
      </w:r>
      <w:r w:rsidRPr="000677B2">
        <w:rPr>
          <w:rFonts w:ascii="GHEA Grapalat" w:hAnsi="GHEA Grapalat" w:cs="Sylfaen"/>
          <w:sz w:val="20"/>
          <w:lang w:val="hy-AM"/>
        </w:rPr>
        <w:t>изменения</w:t>
      </w:r>
      <w:r w:rsidRPr="000677B2">
        <w:rPr>
          <w:rFonts w:ascii="GHEA Grapalat" w:hAnsi="GHEA Grapalat" w:cs="Arial Unicode"/>
          <w:sz w:val="20"/>
          <w:lang w:val="hy-AM"/>
        </w:rPr>
        <w:t xml:space="preserve"> </w:t>
      </w:r>
      <w:r w:rsidRPr="000677B2">
        <w:rPr>
          <w:rFonts w:ascii="GHEA Grapalat" w:hAnsi="GHEA Grapalat" w:cs="Sylfaen"/>
          <w:sz w:val="20"/>
          <w:lang w:val="hy-AM"/>
        </w:rPr>
        <w:t>нужно сделать</w:t>
      </w:r>
      <w:r w:rsidRPr="000677B2">
        <w:rPr>
          <w:rFonts w:ascii="GHEA Grapalat" w:hAnsi="GHEA Grapalat" w:cs="Arial Unicode"/>
          <w:sz w:val="20"/>
          <w:lang w:val="hy-AM"/>
        </w:rPr>
        <w:t xml:space="preserve"> </w:t>
      </w:r>
      <w:r w:rsidRPr="000677B2">
        <w:rPr>
          <w:rFonts w:ascii="GHEA Grapalat" w:hAnsi="GHEA Grapalat" w:cs="Sylfaen"/>
          <w:sz w:val="20"/>
          <w:lang w:val="hy-AM"/>
        </w:rPr>
        <w:t>случай</w:t>
      </w:r>
      <w:r w:rsidRPr="000677B2">
        <w:rPr>
          <w:rFonts w:ascii="GHEA Grapalat" w:hAnsi="GHEA Grapalat" w:cs="Arial Unicode"/>
          <w:sz w:val="20"/>
          <w:lang w:val="hy-AM"/>
        </w:rPr>
        <w:t xml:space="preserve"> </w:t>
      </w:r>
      <w:r w:rsidRPr="000677B2">
        <w:rPr>
          <w:rFonts w:ascii="GHEA Grapalat" w:hAnsi="GHEA Grapalat" w:cs="Sylfaen"/>
          <w:sz w:val="20"/>
          <w:lang w:val="hy-AM"/>
        </w:rPr>
        <w:t>приложения</w:t>
      </w:r>
      <w:r w:rsidRPr="000677B2">
        <w:rPr>
          <w:rFonts w:ascii="GHEA Grapalat" w:hAnsi="GHEA Grapalat" w:cs="Arial Unicode"/>
          <w:sz w:val="20"/>
          <w:lang w:val="hy-AM"/>
        </w:rPr>
        <w:t xml:space="preserve"> </w:t>
      </w:r>
      <w:r w:rsidRPr="000677B2">
        <w:rPr>
          <w:rFonts w:ascii="GHEA Grapalat" w:hAnsi="GHEA Grapalat" w:cs="Sylfaen"/>
          <w:sz w:val="20"/>
          <w:lang w:val="hy-AM"/>
        </w:rPr>
        <w:t>представить</w:t>
      </w:r>
      <w:r w:rsidRPr="000677B2">
        <w:rPr>
          <w:rFonts w:ascii="GHEA Grapalat" w:hAnsi="GHEA Grapalat" w:cs="Arial Unicode"/>
          <w:sz w:val="20"/>
          <w:lang w:val="hy-AM"/>
        </w:rPr>
        <w:t xml:space="preserve"> </w:t>
      </w:r>
      <w:r w:rsidRPr="000677B2">
        <w:rPr>
          <w:rFonts w:ascii="GHEA Grapalat" w:hAnsi="GHEA Grapalat" w:cs="Sylfaen"/>
          <w:sz w:val="20"/>
          <w:lang w:val="hy-AM"/>
        </w:rPr>
        <w:t>крайний срок</w:t>
      </w:r>
      <w:r w:rsidRPr="000677B2">
        <w:rPr>
          <w:rFonts w:ascii="GHEA Grapalat" w:hAnsi="GHEA Grapalat" w:cs="Arial Unicode"/>
          <w:sz w:val="20"/>
          <w:lang w:val="hy-AM"/>
        </w:rPr>
        <w:t xml:space="preserve"> </w:t>
      </w:r>
      <w:r w:rsidRPr="000677B2">
        <w:rPr>
          <w:rFonts w:ascii="GHEA Grapalat" w:hAnsi="GHEA Grapalat" w:cs="Sylfaen"/>
          <w:sz w:val="20"/>
          <w:lang w:val="hy-AM"/>
        </w:rPr>
        <w:t>посчитал</w:t>
      </w:r>
      <w:r w:rsidRPr="000677B2">
        <w:rPr>
          <w:rFonts w:ascii="GHEA Grapalat" w:hAnsi="GHEA Grapalat" w:cs="Arial Unicode"/>
          <w:sz w:val="20"/>
          <w:lang w:val="hy-AM"/>
        </w:rPr>
        <w:t xml:space="preserve"> </w:t>
      </w:r>
      <w:r w:rsidRPr="000677B2">
        <w:rPr>
          <w:rFonts w:ascii="GHEA Grapalat" w:hAnsi="GHEA Grapalat" w:cs="Sylfaen"/>
          <w:sz w:val="20"/>
          <w:lang w:val="hy-AM"/>
        </w:rPr>
        <w:t>является</w:t>
      </w:r>
      <w:r w:rsidRPr="000677B2">
        <w:rPr>
          <w:rFonts w:ascii="GHEA Grapalat" w:hAnsi="GHEA Grapalat" w:cs="Arial Unicode"/>
          <w:sz w:val="20"/>
          <w:lang w:val="hy-AM"/>
        </w:rPr>
        <w:t xml:space="preserve"> </w:t>
      </w:r>
      <w:r w:rsidRPr="000677B2">
        <w:rPr>
          <w:rFonts w:ascii="GHEA Grapalat" w:hAnsi="GHEA Grapalat" w:cs="Sylfaen"/>
          <w:sz w:val="20"/>
          <w:lang w:val="hy-AM"/>
        </w:rPr>
        <w:t>что</w:t>
      </w:r>
      <w:r w:rsidRPr="000677B2">
        <w:rPr>
          <w:rFonts w:ascii="GHEA Grapalat" w:hAnsi="GHEA Grapalat" w:cs="Arial Unicode"/>
          <w:sz w:val="20"/>
          <w:lang w:val="hy-AM"/>
        </w:rPr>
        <w:t xml:space="preserve"> </w:t>
      </w:r>
      <w:r w:rsidRPr="000677B2">
        <w:rPr>
          <w:rFonts w:ascii="GHEA Grapalat" w:hAnsi="GHEA Grapalat" w:cs="Sylfaen"/>
          <w:sz w:val="20"/>
          <w:lang w:val="hy-AM"/>
        </w:rPr>
        <w:t>изменений</w:t>
      </w:r>
      <w:r w:rsidRPr="000677B2">
        <w:rPr>
          <w:rFonts w:ascii="GHEA Grapalat" w:hAnsi="GHEA Grapalat" w:cs="Arial Unicode"/>
          <w:sz w:val="20"/>
          <w:lang w:val="hy-AM"/>
        </w:rPr>
        <w:t xml:space="preserve"> </w:t>
      </w:r>
      <w:r w:rsidRPr="000677B2">
        <w:rPr>
          <w:rFonts w:ascii="GHEA Grapalat" w:hAnsi="GHEA Grapalat" w:cs="Sylfaen"/>
          <w:sz w:val="20"/>
          <w:lang w:val="hy-AM"/>
        </w:rPr>
        <w:t xml:space="preserve">о </w:t>
      </w:r>
      <w:r w:rsidRPr="000677B2">
        <w:rPr>
          <w:rFonts w:ascii="GHEA Grapalat" w:hAnsi="GHEA Grapalat" w:cs="Arial Unicode"/>
          <w:sz w:val="20"/>
          <w:lang w:val="hy-AM"/>
        </w:rPr>
        <w:t xml:space="preserve">координации и </w:t>
      </w:r>
      <w:r w:rsidRPr="000677B2">
        <w:rPr>
          <w:rFonts w:ascii="GHEA Grapalat" w:hAnsi="GHEA Grapalat" w:cs="Sylfaen"/>
          <w:sz w:val="20"/>
          <w:lang w:val="hy-AM"/>
        </w:rPr>
        <w:t>отчетности</w:t>
      </w:r>
      <w:r w:rsidRPr="000677B2">
        <w:rPr>
          <w:rFonts w:ascii="GHEA Grapalat" w:hAnsi="GHEA Grapalat" w:cs="Arial"/>
          <w:sz w:val="20"/>
          <w:lang w:val="hy-AM"/>
        </w:rPr>
        <w:t xml:space="preserve"> </w:t>
      </w:r>
      <w:r w:rsidRPr="000677B2">
        <w:rPr>
          <w:rFonts w:ascii="GHEA Grapalat" w:hAnsi="GHEA Grapalat" w:cs="Sylfaen"/>
          <w:sz w:val="20"/>
          <w:lang w:val="hy-AM"/>
        </w:rPr>
        <w:t>заявление</w:t>
      </w:r>
      <w:r w:rsidRPr="000677B2">
        <w:rPr>
          <w:rFonts w:ascii="GHEA Grapalat" w:hAnsi="GHEA Grapalat" w:cs="Arial Unicode"/>
          <w:sz w:val="20"/>
          <w:lang w:val="hy-AM"/>
        </w:rPr>
        <w:t xml:space="preserve"> </w:t>
      </w:r>
      <w:r w:rsidRPr="000677B2">
        <w:rPr>
          <w:rFonts w:ascii="GHEA Grapalat" w:hAnsi="GHEA Grapalat" w:cs="Sylfaen"/>
          <w:sz w:val="20"/>
          <w:lang w:val="hy-AM"/>
        </w:rPr>
        <w:t>публикация</w:t>
      </w:r>
      <w:r w:rsidRPr="000677B2">
        <w:rPr>
          <w:rFonts w:ascii="GHEA Grapalat" w:hAnsi="GHEA Grapalat" w:cs="Arial Unicode"/>
          <w:sz w:val="20"/>
          <w:lang w:val="hy-AM"/>
        </w:rPr>
        <w:t xml:space="preserve"> </w:t>
      </w:r>
      <w:r w:rsidR="004D5671" w:rsidRPr="000677B2">
        <w:rPr>
          <w:rFonts w:ascii="GHEA Grapalat" w:hAnsi="GHEA Grapalat" w:cs="Tahoma"/>
          <w:sz w:val="20"/>
          <w:lang w:val="hy-AM"/>
        </w:rPr>
        <w:t xml:space="preserve">со </w:t>
      </w:r>
      <w:r w:rsidRPr="000677B2">
        <w:rPr>
          <w:rFonts w:ascii="GHEA Grapalat" w:hAnsi="GHEA Grapalat" w:cs="Sylfaen"/>
          <w:sz w:val="20"/>
          <w:lang w:val="hy-AM"/>
        </w:rPr>
        <w:t>дня</w:t>
      </w:r>
      <w:r w:rsidRPr="000677B2">
        <w:rPr>
          <w:rFonts w:ascii="GHEA Grapalat" w:hAnsi="GHEA Grapalat" w:cs="Arial Unicode"/>
          <w:sz w:val="20"/>
          <w:lang w:val="hy-AM"/>
        </w:rPr>
        <w:t xml:space="preserve"> </w:t>
      </w:r>
    </w:p>
    <w:p w:rsidR="00096865" w:rsidRPr="00406C77" w:rsidRDefault="00955A1E" w:rsidP="00940F4B">
      <w:pPr>
        <w:autoSpaceDE w:val="0"/>
        <w:autoSpaceDN w:val="0"/>
        <w:adjustRightInd w:val="0"/>
        <w:ind w:firstLine="567"/>
        <w:jc w:val="center"/>
        <w:rPr>
          <w:rFonts w:ascii="GHEA Grapalat" w:hAnsi="GHEA Grapalat" w:cs="Arial"/>
          <w:b/>
          <w:sz w:val="20"/>
          <w:lang w:val="hy-AM"/>
        </w:rPr>
      </w:pPr>
      <w:r w:rsidRPr="00406C77">
        <w:rPr>
          <w:rFonts w:ascii="GHEA Grapalat" w:hAnsi="GHEA Grapalat"/>
          <w:b/>
          <w:sz w:val="20"/>
          <w:lang w:val="hy-AM"/>
        </w:rPr>
        <w:t xml:space="preserve">4. </w:t>
      </w:r>
      <w:r w:rsidRPr="00406C77">
        <w:rPr>
          <w:rFonts w:ascii="GHEA Grapalat" w:hAnsi="GHEA Grapalat" w:cs="Sylfaen"/>
          <w:b/>
          <w:sz w:val="20"/>
          <w:lang w:val="hy-AM"/>
        </w:rPr>
        <w:t>ЗАЯВЛЕНИЕ</w:t>
      </w:r>
      <w:r w:rsidRPr="00406C77">
        <w:rPr>
          <w:rFonts w:ascii="GHEA Grapalat" w:hAnsi="GHEA Grapalat" w:cs="Arial"/>
          <w:b/>
          <w:sz w:val="20"/>
          <w:lang w:val="hy-AM"/>
        </w:rPr>
        <w:t xml:space="preserve"> </w:t>
      </w:r>
      <w:r w:rsidRPr="00406C77">
        <w:rPr>
          <w:rFonts w:ascii="GHEA Grapalat" w:hAnsi="GHEA Grapalat" w:cs="Sylfaen"/>
          <w:b/>
          <w:sz w:val="20"/>
          <w:lang w:val="hy-AM"/>
        </w:rPr>
        <w:t>ПРЕДСТАВИТЬ</w:t>
      </w:r>
      <w:r w:rsidRPr="00406C77">
        <w:rPr>
          <w:rFonts w:ascii="GHEA Grapalat" w:hAnsi="GHEA Grapalat" w:cs="Arial"/>
          <w:b/>
          <w:sz w:val="20"/>
          <w:lang w:val="hy-AM"/>
        </w:rPr>
        <w:t xml:space="preserve"> </w:t>
      </w:r>
      <w:r w:rsidRPr="00406C77">
        <w:rPr>
          <w:rFonts w:ascii="GHEA Grapalat" w:hAnsi="GHEA Grapalat" w:cs="Sylfaen"/>
          <w:b/>
          <w:sz w:val="20"/>
          <w:lang w:val="hy-AM"/>
        </w:rPr>
        <w:t>ПРОЦЕДУРА</w:t>
      </w:r>
    </w:p>
    <w:p w:rsidR="00096865" w:rsidRPr="00406C77" w:rsidRDefault="00096865" w:rsidP="00EF3662">
      <w:pPr>
        <w:jc w:val="center"/>
        <w:rPr>
          <w:rFonts w:ascii="GHEA Grapalat" w:hAnsi="GHEA Grapalat"/>
          <w:b/>
          <w:sz w:val="20"/>
          <w:lang w:val="hy-AM"/>
        </w:rPr>
      </w:pPr>
      <w:r w:rsidRPr="00406C77">
        <w:rPr>
          <w:rFonts w:ascii="GHEA Grapalat" w:hAnsi="GHEA Grapalat"/>
          <w:b/>
          <w:sz w:val="20"/>
          <w:lang w:val="hy-AM"/>
        </w:rPr>
        <w:t xml:space="preserve">  </w:t>
      </w:r>
    </w:p>
    <w:p w:rsidR="00096865" w:rsidRPr="00406C77" w:rsidRDefault="00096865" w:rsidP="00EF3662">
      <w:pPr>
        <w:ind w:firstLine="567"/>
        <w:jc w:val="both"/>
        <w:rPr>
          <w:rFonts w:ascii="GHEA Grapalat" w:hAnsi="GHEA Grapalat"/>
          <w:sz w:val="20"/>
          <w:lang w:val="hy-AM"/>
        </w:rPr>
      </w:pPr>
      <w:r w:rsidRPr="00406C77">
        <w:rPr>
          <w:rFonts w:ascii="GHEA Grapalat" w:hAnsi="GHEA Grapalat"/>
          <w:sz w:val="20"/>
          <w:lang w:val="hy-AM"/>
        </w:rPr>
        <w:t xml:space="preserve">4.1 </w:t>
      </w:r>
      <w:r w:rsidRPr="00406C77">
        <w:rPr>
          <w:rFonts w:ascii="GHEA Grapalat" w:hAnsi="GHEA Grapalat" w:cs="Sylfaen"/>
          <w:sz w:val="20"/>
          <w:lang w:val="hy-AM"/>
        </w:rPr>
        <w:t xml:space="preserve">Для участия в данной процедуре участник подает заявку в комиссию через систему </w:t>
      </w:r>
      <w:r w:rsidR="004D5671" w:rsidRPr="00406C77">
        <w:rPr>
          <w:rFonts w:ascii="GHEA Grapalat" w:hAnsi="GHEA Grapalat" w:cs="Tahoma"/>
          <w:sz w:val="20"/>
          <w:lang w:val="hy-AM"/>
        </w:rPr>
        <w:t>.</w:t>
      </w:r>
      <w:r w:rsidRPr="00406C77">
        <w:rPr>
          <w:rFonts w:ascii="GHEA Grapalat" w:hAnsi="GHEA Grapalat"/>
          <w:sz w:val="20"/>
          <w:lang w:val="hy-AM"/>
        </w:rPr>
        <w:t xml:space="preserve"> </w:t>
      </w:r>
      <w:r w:rsidR="00220ACB" w:rsidRPr="00406C77">
        <w:rPr>
          <w:rFonts w:ascii="GHEA Grapalat" w:hAnsi="GHEA Grapalat" w:cs="Sylfaen"/>
          <w:sz w:val="20"/>
          <w:lang w:val="hy-AM"/>
        </w:rPr>
        <w:t>Заявка – это предложение, поданное участником на основании настоящего приглашения.</w:t>
      </w:r>
    </w:p>
    <w:p w:rsidR="00486B55" w:rsidRPr="008B0346" w:rsidRDefault="00096865" w:rsidP="00EF3662">
      <w:pPr>
        <w:pStyle w:val="23"/>
        <w:spacing w:line="240" w:lineRule="auto"/>
        <w:ind w:firstLine="567"/>
        <w:rPr>
          <w:rFonts w:ascii="GHEA Grapalat" w:hAnsi="GHEA Grapalat" w:cs="Sylfaen"/>
          <w:szCs w:val="24"/>
        </w:rPr>
      </w:pPr>
      <w:r w:rsidRPr="005E1F72">
        <w:rPr>
          <w:rFonts w:ascii="GHEA Grapalat" w:hAnsi="GHEA Grapalat" w:cs="Sylfaen"/>
        </w:rPr>
        <w:t>Участник</w:t>
      </w:r>
      <w:r w:rsidRPr="00406C77">
        <w:rPr>
          <w:rFonts w:ascii="GHEA Grapalat" w:hAnsi="GHEA Grapalat"/>
          <w:lang w:val="hy-AM"/>
        </w:rPr>
        <w:t xml:space="preserve"> </w:t>
      </w:r>
      <w:r w:rsidRPr="005E1F72">
        <w:rPr>
          <w:rFonts w:ascii="GHEA Grapalat" w:hAnsi="GHEA Grapalat" w:cs="Sylfaen"/>
        </w:rPr>
        <w:t>может</w:t>
      </w:r>
      <w:r w:rsidRPr="00406C77">
        <w:rPr>
          <w:rFonts w:ascii="GHEA Grapalat" w:hAnsi="GHEA Grapalat"/>
          <w:lang w:val="hy-AM"/>
        </w:rPr>
        <w:t xml:space="preserve"> </w:t>
      </w:r>
      <w:r w:rsidR="000946A3" w:rsidRPr="005E1F72">
        <w:rPr>
          <w:rFonts w:ascii="GHEA Grapalat" w:hAnsi="GHEA Grapalat" w:cs="Sylfaen"/>
        </w:rPr>
        <w:t>является</w:t>
      </w:r>
      <w:r w:rsidR="000946A3" w:rsidRPr="00406C77">
        <w:rPr>
          <w:rFonts w:ascii="GHEA Grapalat" w:hAnsi="GHEA Grapalat"/>
          <w:lang w:val="hy-AM"/>
        </w:rPr>
        <w:t xml:space="preserve"> </w:t>
      </w:r>
      <w:r w:rsidRPr="005E1F72">
        <w:rPr>
          <w:rFonts w:ascii="GHEA Grapalat" w:hAnsi="GHEA Grapalat" w:cs="Sylfaen"/>
        </w:rPr>
        <w:t>приложение</w:t>
      </w:r>
      <w:r w:rsidRPr="00406C77">
        <w:rPr>
          <w:rFonts w:ascii="GHEA Grapalat" w:hAnsi="GHEA Grapalat"/>
          <w:lang w:val="hy-AM"/>
        </w:rPr>
        <w:t xml:space="preserve"> </w:t>
      </w:r>
      <w:r w:rsidRPr="005E1F72">
        <w:rPr>
          <w:rFonts w:ascii="GHEA Grapalat" w:hAnsi="GHEA Grapalat" w:cs="Sylfaen"/>
        </w:rPr>
        <w:t>представлять на рассмотрение</w:t>
      </w:r>
      <w:r w:rsidRPr="00406C77">
        <w:rPr>
          <w:rFonts w:ascii="GHEA Grapalat" w:hAnsi="GHEA Grapalat"/>
          <w:lang w:val="hy-AM"/>
        </w:rPr>
        <w:t xml:space="preserve"> </w:t>
      </w:r>
      <w:r w:rsidRPr="005E1F72">
        <w:rPr>
          <w:rFonts w:ascii="GHEA Grapalat" w:hAnsi="GHEA Grapalat" w:cs="Sylfaen"/>
        </w:rPr>
        <w:t>как</w:t>
      </w:r>
      <w:r w:rsidRPr="00406C77">
        <w:rPr>
          <w:rFonts w:ascii="GHEA Grapalat" w:hAnsi="GHEA Grapalat"/>
          <w:lang w:val="hy-AM"/>
        </w:rPr>
        <w:t xml:space="preserve"> </w:t>
      </w:r>
      <w:r w:rsidRPr="005E1F72">
        <w:rPr>
          <w:rFonts w:ascii="GHEA Grapalat" w:hAnsi="GHEA Grapalat" w:cs="Sylfaen"/>
        </w:rPr>
        <w:t>каждый</w:t>
      </w:r>
      <w:r w:rsidRPr="00406C77">
        <w:rPr>
          <w:rFonts w:ascii="GHEA Grapalat" w:hAnsi="GHEA Grapalat"/>
          <w:lang w:val="hy-AM"/>
        </w:rPr>
        <w:t xml:space="preserve"> </w:t>
      </w:r>
      <w:r w:rsidRPr="005E1F72">
        <w:rPr>
          <w:rFonts w:ascii="GHEA Grapalat" w:hAnsi="GHEA Grapalat" w:cs="Sylfaen"/>
        </w:rPr>
        <w:t xml:space="preserve">доза </w:t>
      </w:r>
      <w:r w:rsidRPr="00406C77">
        <w:rPr>
          <w:rFonts w:ascii="GHEA Grapalat" w:hAnsi="GHEA Grapalat"/>
          <w:lang w:val="hy-AM"/>
        </w:rPr>
        <w:t xml:space="preserve">, </w:t>
      </w:r>
      <w:r w:rsidRPr="005E1F72">
        <w:rPr>
          <w:rFonts w:ascii="GHEA Grapalat" w:hAnsi="GHEA Grapalat" w:cs="Sylfaen"/>
        </w:rPr>
        <w:t>так что</w:t>
      </w:r>
      <w:r w:rsidRPr="00406C77">
        <w:rPr>
          <w:rFonts w:ascii="GHEA Grapalat" w:hAnsi="GHEA Grapalat"/>
          <w:lang w:val="hy-AM"/>
        </w:rPr>
        <w:t xml:space="preserve"> </w:t>
      </w:r>
      <w:r w:rsidRPr="005E1F72">
        <w:rPr>
          <w:rFonts w:ascii="GHEA Grapalat" w:hAnsi="GHEA Grapalat" w:cs="Sylfaen"/>
        </w:rPr>
        <w:t>электронная почта</w:t>
      </w:r>
      <w:r w:rsidRPr="00406C77">
        <w:rPr>
          <w:rFonts w:ascii="GHEA Grapalat" w:hAnsi="GHEA Grapalat"/>
          <w:lang w:val="hy-AM"/>
        </w:rPr>
        <w:t xml:space="preserve"> </w:t>
      </w:r>
      <w:r w:rsidRPr="005E1F72">
        <w:rPr>
          <w:rFonts w:ascii="GHEA Grapalat" w:hAnsi="GHEA Grapalat" w:cs="Sylfaen"/>
        </w:rPr>
        <w:t>не</w:t>
      </w:r>
      <w:r w:rsidRPr="00406C77">
        <w:rPr>
          <w:rFonts w:ascii="GHEA Grapalat" w:hAnsi="GHEA Grapalat"/>
          <w:lang w:val="hy-AM"/>
        </w:rPr>
        <w:t xml:space="preserve"> </w:t>
      </w:r>
      <w:r w:rsidRPr="005E1F72">
        <w:rPr>
          <w:rFonts w:ascii="GHEA Grapalat" w:hAnsi="GHEA Grapalat" w:cs="Sylfaen"/>
        </w:rPr>
        <w:t>сколько</w:t>
      </w:r>
      <w:r w:rsidRPr="00406C77">
        <w:rPr>
          <w:rFonts w:ascii="GHEA Grapalat" w:hAnsi="GHEA Grapalat"/>
          <w:lang w:val="hy-AM"/>
        </w:rPr>
        <w:t xml:space="preserve"> </w:t>
      </w:r>
      <w:r w:rsidRPr="005E1F72">
        <w:rPr>
          <w:rFonts w:ascii="GHEA Grapalat" w:hAnsi="GHEA Grapalat" w:cs="Sylfaen"/>
        </w:rPr>
        <w:t>или</w:t>
      </w:r>
      <w:r w:rsidRPr="00406C77">
        <w:rPr>
          <w:rFonts w:ascii="GHEA Grapalat" w:hAnsi="GHEA Grapalat"/>
          <w:lang w:val="hy-AM"/>
        </w:rPr>
        <w:t xml:space="preserve"> </w:t>
      </w:r>
      <w:r w:rsidRPr="005E1F72">
        <w:rPr>
          <w:rFonts w:ascii="GHEA Grapalat" w:hAnsi="GHEA Grapalat" w:cs="Sylfaen"/>
        </w:rPr>
        <w:t>все</w:t>
      </w:r>
      <w:r w:rsidRPr="000B4CF4">
        <w:rPr>
          <w:rFonts w:ascii="GHEA Grapalat" w:hAnsi="GHEA Grapalat"/>
          <w:lang w:val="hy-AM"/>
        </w:rPr>
        <w:t xml:space="preserve"> </w:t>
      </w:r>
      <w:r w:rsidRPr="005E1F72">
        <w:rPr>
          <w:rFonts w:ascii="GHEA Grapalat" w:hAnsi="GHEA Grapalat" w:cs="Sylfaen"/>
        </w:rPr>
        <w:t>порции</w:t>
      </w:r>
      <w:r w:rsidRPr="00406C77">
        <w:rPr>
          <w:rFonts w:ascii="GHEA Grapalat" w:hAnsi="GHEA Grapalat"/>
          <w:lang w:val="hy-AM"/>
        </w:rPr>
        <w:t xml:space="preserve"> </w:t>
      </w:r>
      <w:r w:rsidRPr="005E1F72">
        <w:rPr>
          <w:rFonts w:ascii="GHEA Grapalat" w:hAnsi="GHEA Grapalat" w:cs="Sylfaen"/>
        </w:rPr>
        <w:t>для</w:t>
      </w:r>
      <w:r w:rsidR="008B0346">
        <w:rPr>
          <w:rStyle w:val="af6"/>
          <w:rFonts w:ascii="GHEA Grapalat" w:hAnsi="GHEA Grapalat" w:cs="Sylfaen"/>
        </w:rPr>
        <w:footnoteReference w:id="2"/>
      </w:r>
    </w:p>
    <w:p w:rsidR="00096865" w:rsidRPr="00406C77" w:rsidRDefault="000946A3" w:rsidP="00EF3662">
      <w:pPr>
        <w:pStyle w:val="23"/>
        <w:spacing w:line="240" w:lineRule="auto"/>
        <w:ind w:firstLine="567"/>
        <w:rPr>
          <w:rFonts w:ascii="GHEA Grapalat" w:hAnsi="GHEA Grapalat" w:cs="Sylfaen"/>
          <w:szCs w:val="24"/>
          <w:lang w:val="hy-AM"/>
        </w:rPr>
      </w:pPr>
      <w:r w:rsidRPr="00406C77">
        <w:rPr>
          <w:rFonts w:ascii="GHEA Grapalat" w:hAnsi="GHEA Grapalat" w:cs="Sylfaen"/>
          <w:szCs w:val="24"/>
          <w:lang w:val="hy-AM"/>
        </w:rPr>
        <w:t>Заявка подается до окончания срока, установленного для нее настоящим приглашением.</w:t>
      </w:r>
    </w:p>
    <w:p w:rsidR="00096865" w:rsidRPr="00406C77" w:rsidRDefault="000946A3" w:rsidP="00EF3662">
      <w:pPr>
        <w:pStyle w:val="23"/>
        <w:spacing w:line="240" w:lineRule="auto"/>
        <w:ind w:firstLine="567"/>
        <w:rPr>
          <w:rFonts w:ascii="GHEA Grapalat" w:hAnsi="GHEA Grapalat" w:cs="Sylfaen"/>
          <w:szCs w:val="24"/>
          <w:lang w:val="hy-AM"/>
        </w:rPr>
      </w:pPr>
      <w:r w:rsidRPr="00406C77">
        <w:rPr>
          <w:rFonts w:ascii="GHEA Grapalat" w:hAnsi="GHEA Grapalat" w:cs="Sylfaen"/>
          <w:szCs w:val="24"/>
          <w:lang w:val="hy-AM"/>
        </w:rPr>
        <w:t>Порядок подготовки запроса описан в инструкции по подготовке запросов котировок части 2 настоящего приглашения.</w:t>
      </w:r>
    </w:p>
    <w:p w:rsidR="008B1605" w:rsidRPr="005E1F72" w:rsidRDefault="00096865" w:rsidP="00EF3662">
      <w:pPr>
        <w:pStyle w:val="23"/>
        <w:spacing w:line="240" w:lineRule="auto"/>
        <w:ind w:firstLine="567"/>
        <w:rPr>
          <w:rFonts w:ascii="GHEA Grapalat" w:hAnsi="GHEA Grapalat" w:cs="Sylfaen"/>
          <w:szCs w:val="24"/>
          <w:lang w:val="hy-AM"/>
        </w:rPr>
      </w:pPr>
      <w:r w:rsidRPr="00406C77">
        <w:rPr>
          <w:rFonts w:ascii="GHEA Grapalat" w:hAnsi="GHEA Grapalat" w:cs="Sylfaen"/>
          <w:szCs w:val="24"/>
          <w:lang w:val="hy-AM"/>
        </w:rPr>
        <w:t xml:space="preserve">4.2 Заявки на процедуру необходимо подать </w:t>
      </w:r>
      <w:r w:rsidR="005F1F95" w:rsidRPr="00406C77">
        <w:rPr>
          <w:rFonts w:ascii="GHEA Grapalat" w:hAnsi="GHEA Grapalat" w:cs="Sylfaen"/>
          <w:szCs w:val="24"/>
          <w:lang w:val="hy-AM"/>
        </w:rPr>
        <w:t xml:space="preserve">через систему не позднее </w:t>
      </w:r>
      <w:r w:rsidR="00E3743C" w:rsidRPr="00236781">
        <w:rPr>
          <w:rFonts w:ascii="GHEA Grapalat" w:hAnsi="GHEA Grapalat" w:cs="Sylfaen"/>
          <w:color w:val="000000" w:themeColor="text1"/>
          <w:szCs w:val="24"/>
          <w:lang w:val="hy-AM"/>
        </w:rPr>
        <w:t xml:space="preserve">2024 </w:t>
      </w:r>
      <w:r w:rsidR="00A44F55">
        <w:rPr>
          <w:rFonts w:ascii="GHEA Grapalat" w:hAnsi="GHEA Grapalat"/>
          <w:b/>
          <w:i/>
          <w:color w:val="000000" w:themeColor="text1"/>
        </w:rPr>
        <w:t>года.</w:t>
      </w:r>
      <w:r w:rsidR="00E3743C" w:rsidRPr="005D21C9">
        <w:rPr>
          <w:rFonts w:ascii="GHEA Grapalat" w:hAnsi="GHEA Grapalat"/>
          <w:b/>
          <w:color w:val="000000" w:themeColor="text1"/>
        </w:rPr>
        <w:t xml:space="preserve"> </w:t>
      </w:r>
      <w:r w:rsidR="005A592C">
        <w:rPr>
          <w:rFonts w:ascii="GHEA Grapalat" w:hAnsi="GHEA Grapalat"/>
          <w:b/>
          <w:color w:val="000000" w:themeColor="text1"/>
          <w:lang w:val="hy-AM"/>
        </w:rPr>
        <w:t xml:space="preserve">26 </w:t>
      </w:r>
      <w:r w:rsidR="00445C91">
        <w:rPr>
          <w:rFonts w:ascii="GHEA Grapalat" w:hAnsi="GHEA Grapalat"/>
          <w:b/>
          <w:i/>
          <w:color w:val="000000" w:themeColor="text1"/>
        </w:rPr>
        <w:t xml:space="preserve">Сентябрь в </w:t>
      </w:r>
      <w:r w:rsidR="005A592C">
        <w:rPr>
          <w:rFonts w:ascii="GHEA Grapalat" w:hAnsi="GHEA Grapalat"/>
          <w:b/>
          <w:i/>
          <w:color w:val="000000" w:themeColor="text1"/>
          <w:lang w:val="hy-AM"/>
        </w:rPr>
        <w:t>15</w:t>
      </w:r>
      <w:r w:rsidR="001F7DFC">
        <w:rPr>
          <w:rFonts w:ascii="GHEA Grapalat" w:hAnsi="GHEA Grapalat"/>
          <w:b/>
          <w:i/>
          <w:color w:val="000000" w:themeColor="text1"/>
          <w:lang w:val="hy-AM"/>
        </w:rPr>
        <w:t>:</w:t>
      </w:r>
      <w:r w:rsidR="005A592C">
        <w:rPr>
          <w:rFonts w:ascii="GHEA Grapalat" w:hAnsi="GHEA Grapalat"/>
          <w:b/>
          <w:i/>
          <w:color w:val="000000" w:themeColor="text1"/>
          <w:lang w:val="hy-AM"/>
        </w:rPr>
        <w:t>15</w:t>
      </w:r>
      <w:r w:rsidR="001F7DFC">
        <w:rPr>
          <w:rFonts w:ascii="GHEA Grapalat" w:hAnsi="GHEA Grapalat"/>
          <w:b/>
          <w:i/>
          <w:color w:val="000000" w:themeColor="text1"/>
          <w:lang w:val="hy-AM"/>
        </w:rPr>
        <w:t xml:space="preserve"> </w:t>
      </w:r>
      <w:r w:rsidR="00E3743C" w:rsidRPr="001F7DFC">
        <w:rPr>
          <w:rFonts w:ascii="GHEA Grapalat" w:hAnsi="GHEA Grapalat"/>
          <w:b/>
          <w:i/>
          <w:color w:val="000000" w:themeColor="text1"/>
        </w:rPr>
        <w:t xml:space="preserve">. </w:t>
      </w:r>
      <w:r w:rsidRPr="00406C77">
        <w:rPr>
          <w:rFonts w:ascii="GHEA Grapalat" w:hAnsi="GHEA Grapalat" w:cs="Sylfaen"/>
          <w:szCs w:val="24"/>
          <w:lang w:val="hy-AM"/>
        </w:rPr>
        <w:t>Заявки, поданные после установленного срока подачи заявок, системой не принимаются.</w:t>
      </w:r>
    </w:p>
    <w:p w:rsidR="00B67CCD" w:rsidRPr="005E1F72" w:rsidRDefault="00B67CCD" w:rsidP="00EF3662">
      <w:pPr>
        <w:pStyle w:val="23"/>
        <w:spacing w:line="240" w:lineRule="auto"/>
        <w:ind w:firstLine="567"/>
        <w:rPr>
          <w:rFonts w:ascii="GHEA Grapalat" w:hAnsi="GHEA Grapalat" w:cs="Sylfaen"/>
          <w:szCs w:val="24"/>
          <w:lang w:val="hy-AM"/>
        </w:rPr>
      </w:pPr>
      <w:r w:rsidRPr="005E1F72">
        <w:rPr>
          <w:rFonts w:ascii="GHEA Grapalat" w:hAnsi="GHEA Grapalat" w:cs="Sylfaen"/>
          <w:szCs w:val="24"/>
          <w:lang w:val="hy-AM"/>
        </w:rPr>
        <w:t>4.3. Участник вместе с заявкой представляет:</w:t>
      </w:r>
    </w:p>
    <w:p w:rsidR="003850A0" w:rsidRPr="00DE1E5A" w:rsidRDefault="003850A0" w:rsidP="003850A0">
      <w:pPr>
        <w:pStyle w:val="23"/>
        <w:spacing w:line="240" w:lineRule="auto"/>
        <w:ind w:firstLine="567"/>
        <w:rPr>
          <w:rFonts w:ascii="GHEA Grapalat" w:hAnsi="GHEA Grapalat" w:cs="Sylfaen"/>
          <w:szCs w:val="24"/>
          <w:lang w:val="hy-AM"/>
        </w:rPr>
      </w:pPr>
      <w:bookmarkStart w:id="4" w:name="_Hlk9261647"/>
      <w:r w:rsidRPr="002A4619">
        <w:rPr>
          <w:rFonts w:ascii="GHEA Grapalat" w:hAnsi="GHEA Grapalat" w:cs="Sylfaen"/>
          <w:szCs w:val="24"/>
          <w:lang w:val="hy-AM"/>
        </w:rPr>
        <w:t xml:space="preserve">1) утвержденное им заявление-заявление, указанное в пункте 2.1 части 2 настоящего приглашения, </w:t>
      </w:r>
      <w:r w:rsidR="006818C6" w:rsidRPr="006818C6">
        <w:rPr>
          <w:rFonts w:ascii="GHEA Grapalat" w:hAnsi="GHEA Grapalat" w:cs="Sylfaen"/>
          <w:lang w:val="hy-AM"/>
        </w:rPr>
        <w:t xml:space="preserve">с указанием адреса электронной почты, регистрационного номера налогоплательщика, адреса осуществления деятельности и номера телефона </w:t>
      </w:r>
      <w:r w:rsidRPr="002A4619">
        <w:rPr>
          <w:rFonts w:ascii="GHEA Grapalat" w:hAnsi="GHEA Grapalat" w:cs="Sylfaen"/>
          <w:szCs w:val="24"/>
          <w:lang w:val="hy-AM"/>
        </w:rPr>
        <w:t>, которое включает:</w:t>
      </w:r>
    </w:p>
    <w:p w:rsidR="003850A0" w:rsidRPr="002A4619" w:rsidRDefault="003850A0" w:rsidP="003850A0">
      <w:pPr>
        <w:pStyle w:val="23"/>
        <w:spacing w:line="240" w:lineRule="auto"/>
        <w:ind w:firstLine="567"/>
        <w:rPr>
          <w:rFonts w:ascii="GHEA Grapalat" w:hAnsi="GHEA Grapalat" w:cs="Sylfaen"/>
          <w:szCs w:val="24"/>
          <w:lang w:val="hy-AM"/>
        </w:rPr>
      </w:pPr>
      <w:r w:rsidRPr="002A4619">
        <w:rPr>
          <w:rFonts w:ascii="GHEA Grapalat" w:hAnsi="GHEA Grapalat" w:cs="Sylfaen"/>
          <w:szCs w:val="24"/>
          <w:lang w:val="hy-AM"/>
        </w:rPr>
        <w:t xml:space="preserve">а) удостоверение </w:t>
      </w:r>
      <w:r w:rsidRPr="002A4619">
        <w:rPr>
          <w:rFonts w:ascii="GHEA Grapalat" w:hAnsi="GHEA Grapalat" w:cs="Sylfaen"/>
          <w:szCs w:val="24"/>
          <w:lang w:val="hy-AM"/>
        </w:rPr>
        <w:softHyphen/>
      </w:r>
      <w:r w:rsidRPr="00AE4C57">
        <w:rPr>
          <w:rFonts w:ascii="GHEA Grapalat" w:hAnsi="GHEA Grapalat" w:cs="Sylfaen"/>
          <w:szCs w:val="24"/>
          <w:lang w:val="hy-AM"/>
        </w:rPr>
        <w:t xml:space="preserve">о соответствии данных о себе и связанных с ним лицах требованиям </w:t>
      </w:r>
      <w:r w:rsidRPr="002A4619">
        <w:rPr>
          <w:rFonts w:ascii="GHEA Grapalat" w:hAnsi="GHEA Grapalat" w:cs="Sylfaen"/>
          <w:szCs w:val="24"/>
          <w:lang w:val="hy-AM"/>
        </w:rPr>
        <w:t>права на участие, определенным в настоящем приглашении;</w:t>
      </w:r>
    </w:p>
    <w:p w:rsidR="00C63E1C" w:rsidRDefault="003850A0" w:rsidP="00972668">
      <w:pPr>
        <w:shd w:val="clear" w:color="auto" w:fill="FFFFFF"/>
        <w:ind w:firstLine="567"/>
        <w:jc w:val="both"/>
        <w:rPr>
          <w:rFonts w:ascii="GHEA Grapalat" w:hAnsi="GHEA Grapalat" w:cs="Sylfaen"/>
          <w:sz w:val="20"/>
          <w:lang w:val="hy-AM"/>
        </w:rPr>
      </w:pPr>
      <w:r w:rsidRPr="000677B2">
        <w:rPr>
          <w:rFonts w:ascii="GHEA Grapalat" w:hAnsi="GHEA Grapalat" w:cs="Sylfaen"/>
          <w:sz w:val="20"/>
          <w:lang w:val="hy-AM"/>
        </w:rPr>
        <w:t>б)</w:t>
      </w:r>
      <w:r w:rsidRPr="00EF4BBA">
        <w:rPr>
          <w:rFonts w:ascii="GHEA Grapalat" w:hAnsi="GHEA Grapalat" w:cs="Sylfaen"/>
          <w:lang w:val="hy-AM"/>
        </w:rPr>
        <w:t xml:space="preserve"> </w:t>
      </w:r>
      <w:r w:rsidR="00C63E1C" w:rsidRPr="00E2245F">
        <w:rPr>
          <w:rFonts w:ascii="GHEA Grapalat" w:hAnsi="GHEA Grapalat" w:cs="Sylfaen"/>
          <w:sz w:val="20"/>
          <w:lang w:val="hy-AM"/>
        </w:rPr>
        <w:t>подтверждение в случае признания выбранным участником обязательства предоставить квалификационное подтверждение в порядке и в течение срока, определенных настоящим приглашением, или наличия рейтинга кредитоспособности, определенного настоящим приглашением;</w:t>
      </w:r>
    </w:p>
    <w:p w:rsidR="003850A0" w:rsidRPr="002A4619" w:rsidRDefault="003850A0" w:rsidP="003850A0">
      <w:pPr>
        <w:pStyle w:val="23"/>
        <w:spacing w:line="240" w:lineRule="auto"/>
        <w:ind w:firstLine="567"/>
        <w:rPr>
          <w:rFonts w:ascii="GHEA Grapalat" w:hAnsi="GHEA Grapalat" w:cs="Sylfaen"/>
          <w:szCs w:val="24"/>
          <w:lang w:val="hy-AM"/>
        </w:rPr>
      </w:pPr>
      <w:r w:rsidRPr="002A4619">
        <w:rPr>
          <w:rFonts w:ascii="GHEA Grapalat" w:hAnsi="GHEA Grapalat" w:cs="Sylfaen"/>
          <w:szCs w:val="24"/>
          <w:lang w:val="hy-AM"/>
        </w:rPr>
        <w:t>в) заявление о недобросовестной конкуренции, злоупотреблении доминирующим положением и отсутствии антиконкурентного соглашения в рамках настоящей процедуры;</w:t>
      </w:r>
    </w:p>
    <w:p w:rsidR="0059404D" w:rsidRPr="00080B97" w:rsidRDefault="003850A0" w:rsidP="003850A0">
      <w:pPr>
        <w:pStyle w:val="23"/>
        <w:spacing w:line="240" w:lineRule="auto"/>
        <w:ind w:firstLine="567"/>
        <w:rPr>
          <w:rFonts w:ascii="GHEA Grapalat" w:hAnsi="GHEA Grapalat" w:cs="Sylfaen"/>
          <w:szCs w:val="24"/>
          <w:lang w:val="hy-AM"/>
        </w:rPr>
      </w:pPr>
      <w:bookmarkStart w:id="5" w:name="_Hlk9261892"/>
      <w:bookmarkEnd w:id="4"/>
      <w:r w:rsidRPr="002A4619">
        <w:rPr>
          <w:rFonts w:ascii="GHEA Grapalat" w:hAnsi="GHEA Grapalat" w:cs="Sylfaen"/>
          <w:szCs w:val="24"/>
          <w:lang w:val="hy-AM"/>
        </w:rPr>
        <w:t>г) заявление об отсутствии одновременного участия в настоящей процедуре связанных с ним лиц и (или) организаций, учрежденных им или имеющих долю (капитал) более пятидесяти процентов;</w:t>
      </w:r>
    </w:p>
    <w:p w:rsidR="003850A0" w:rsidRPr="007F07D4" w:rsidRDefault="0059404D" w:rsidP="006A626F">
      <w:pPr>
        <w:pStyle w:val="norm"/>
        <w:spacing w:line="240" w:lineRule="auto"/>
        <w:ind w:firstLine="630"/>
        <w:rPr>
          <w:rFonts w:ascii="Cambria Math" w:hAnsi="Cambria Math" w:cs="Sylfaen"/>
          <w:szCs w:val="24"/>
          <w:lang w:val="hy-AM"/>
        </w:rPr>
      </w:pPr>
      <w:r w:rsidRPr="000134CA">
        <w:rPr>
          <w:rFonts w:ascii="GHEA Grapalat" w:hAnsi="GHEA Grapalat" w:cs="Sylfaen"/>
          <w:szCs w:val="24"/>
          <w:lang w:val="hy-AM"/>
        </w:rPr>
        <w:t xml:space="preserve">д) </w:t>
      </w:r>
      <w:r w:rsidR="00E74DFB" w:rsidRPr="000134CA">
        <w:rPr>
          <w:rFonts w:ascii="GHEA Grapalat" w:hAnsi="GHEA Grapalat" w:cs="Sylfaen"/>
          <w:sz w:val="20"/>
          <w:szCs w:val="24"/>
          <w:lang w:val="hy-AM" w:eastAsia="en-US"/>
        </w:rPr>
        <w:t xml:space="preserve">декларация бенефициарных владельцев согласно приложению 1. Декларация не подается, если участник является индивидуальным предпринимателем или физическим лицом. </w:t>
      </w:r>
      <w:r w:rsidRPr="000134CA">
        <w:rPr>
          <w:rFonts w:ascii="GHEA Grapalat" w:hAnsi="GHEA Grapalat"/>
          <w:sz w:val="20"/>
          <w:lang w:val="hy-AM"/>
        </w:rPr>
        <w:t xml:space="preserve">При этом, </w:t>
      </w:r>
      <w:r w:rsidRPr="000134CA">
        <w:rPr>
          <w:rFonts w:ascii="GHEA Grapalat" w:hAnsi="GHEA Grapalat" w:cs="Sylfaen"/>
          <w:sz w:val="20"/>
          <w:lang w:val="hy-AM"/>
        </w:rPr>
        <w:t xml:space="preserve">если участник объявлен выбранным участником, то заявление, предусмотренное настоящим пунктом, которое автоматически публикуется в системе после вскрытия заявок, одновременно публикуется в бюллетене вместе с заявлением о решении о заключении контракта. </w:t>
      </w:r>
      <w:r w:rsidR="007F07D4" w:rsidRPr="000134CA">
        <w:rPr>
          <w:rFonts w:ascii="Cambria Math" w:hAnsi="Cambria Math" w:cs="Sylfaen"/>
          <w:sz w:val="20"/>
          <w:lang w:val="hy-AM"/>
        </w:rPr>
        <w:t>.</w:t>
      </w:r>
      <w:r w:rsidR="000134CA">
        <w:rPr>
          <w:rStyle w:val="af6"/>
          <w:rFonts w:ascii="Cambria Math" w:hAnsi="Cambria Math" w:cs="Sylfaen"/>
          <w:sz w:val="20"/>
          <w:lang w:val="hy-AM"/>
        </w:rPr>
        <w:footnoteReference w:id="3"/>
      </w:r>
    </w:p>
    <w:p w:rsidR="003850A0" w:rsidRPr="00E11283" w:rsidRDefault="005A51C8" w:rsidP="006A626F">
      <w:pPr>
        <w:ind w:firstLine="578"/>
        <w:jc w:val="both"/>
        <w:rPr>
          <w:rFonts w:ascii="GHEA Grapalat" w:hAnsi="GHEA Grapalat" w:cs="Sylfaen"/>
          <w:sz w:val="20"/>
          <w:lang w:val="hy-AM"/>
        </w:rPr>
      </w:pPr>
      <w:r>
        <w:rPr>
          <w:rFonts w:ascii="GHEA Grapalat" w:hAnsi="GHEA Grapalat" w:cs="Sylfaen"/>
          <w:sz w:val="20"/>
          <w:lang w:val="hy-AM"/>
        </w:rPr>
        <w:t>2) технические характеристики предлагаемого им товара, а также товарный знак, фирменное наименование, модель и наименование производителя предлагаемого товара (далее - полное описание товара). При этом участник может представлять продукцию, произведенную более чем одним производителем, а также продукцию с разными товарными знаками, торговыми марками и моделями, если не применяется условие, определенное последним предложением пункта 1.1 настоящей части.</w:t>
      </w:r>
    </w:p>
    <w:bookmarkEnd w:id="5"/>
    <w:p w:rsidR="00B67CCD" w:rsidRPr="005E1F72" w:rsidRDefault="00246F46" w:rsidP="00EF3662">
      <w:pPr>
        <w:pStyle w:val="norm"/>
        <w:spacing w:line="240" w:lineRule="auto"/>
        <w:rPr>
          <w:rFonts w:ascii="GHEA Grapalat" w:hAnsi="GHEA Grapalat" w:cs="Sylfaen"/>
          <w:sz w:val="20"/>
          <w:szCs w:val="24"/>
          <w:lang w:val="hy-AM" w:eastAsia="en-US"/>
        </w:rPr>
      </w:pPr>
      <w:r w:rsidRPr="00E11283">
        <w:rPr>
          <w:rFonts w:ascii="GHEA Grapalat" w:hAnsi="GHEA Grapalat" w:cs="Sylfaen"/>
          <w:sz w:val="20"/>
          <w:szCs w:val="24"/>
          <w:lang w:val="hy-AM" w:eastAsia="en-US"/>
        </w:rPr>
        <w:t>3) одобренное им ценовое предложение</w:t>
      </w:r>
    </w:p>
    <w:p w:rsidR="000845F6" w:rsidRPr="005E1F72" w:rsidRDefault="00E326DD" w:rsidP="00E3743C">
      <w:pPr>
        <w:ind w:firstLine="567"/>
        <w:jc w:val="both"/>
        <w:rPr>
          <w:rFonts w:ascii="GHEA Grapalat" w:hAnsi="GHEA Grapalat" w:cs="Sylfaen"/>
          <w:sz w:val="20"/>
          <w:lang w:val="hy-AM"/>
        </w:rPr>
      </w:pPr>
      <w:r w:rsidRPr="005E1F72">
        <w:rPr>
          <w:rFonts w:ascii="GHEA Grapalat" w:hAnsi="GHEA Grapalat" w:cs="Sylfaen"/>
          <w:sz w:val="20"/>
          <w:lang w:val="hy-AM"/>
        </w:rPr>
        <w:t>5) копия агентского договора и данные лица, являющегося его стороной, если заключаемый договор будет реализовываться через агентство.</w:t>
      </w:r>
    </w:p>
    <w:p w:rsidR="000845F6" w:rsidRPr="005E1F72" w:rsidRDefault="003850A0" w:rsidP="00EF3662">
      <w:pPr>
        <w:pStyle w:val="norm"/>
        <w:spacing w:line="240" w:lineRule="auto"/>
        <w:rPr>
          <w:rFonts w:ascii="GHEA Grapalat" w:hAnsi="GHEA Grapalat" w:cs="Sylfaen"/>
          <w:sz w:val="20"/>
          <w:szCs w:val="24"/>
          <w:lang w:val="hy-AM" w:eastAsia="en-US"/>
        </w:rPr>
      </w:pPr>
      <w:r w:rsidRPr="002A4619">
        <w:rPr>
          <w:rFonts w:ascii="GHEA Grapalat" w:hAnsi="GHEA Grapalat" w:cs="Sylfaen"/>
          <w:sz w:val="20"/>
          <w:szCs w:val="24"/>
          <w:lang w:val="hy-AM" w:eastAsia="en-US"/>
        </w:rPr>
        <w:t>6) копия договора о совместной деятельности, если участники участвуют в этой процедуре в качестве совместной деятельности (консорциума).</w:t>
      </w:r>
    </w:p>
    <w:p w:rsidR="00E410D5" w:rsidRPr="002A4619" w:rsidRDefault="00E410D5" w:rsidP="00E410D5">
      <w:pPr>
        <w:pStyle w:val="norm"/>
        <w:spacing w:line="240" w:lineRule="auto"/>
        <w:rPr>
          <w:rFonts w:ascii="GHEA Grapalat" w:hAnsi="GHEA Grapalat" w:cs="Sylfaen"/>
          <w:sz w:val="20"/>
          <w:szCs w:val="24"/>
          <w:lang w:val="hy-AM" w:eastAsia="en-US"/>
        </w:rPr>
      </w:pPr>
      <w:bookmarkStart w:id="6" w:name="_Hlk9262052"/>
      <w:r w:rsidRPr="00FF0FC3">
        <w:rPr>
          <w:rFonts w:ascii="GHEA Grapalat" w:hAnsi="GHEA Grapalat" w:cs="Sylfaen"/>
          <w:sz w:val="20"/>
          <w:szCs w:val="24"/>
          <w:lang w:val="hy-AM" w:eastAsia="en-US"/>
        </w:rPr>
        <w:t>При этом в случае участия в данной процедуре в порядке совместной деятельности (консорциума):</w:t>
      </w:r>
    </w:p>
    <w:p w:rsidR="00E410D5" w:rsidRDefault="00E410D5" w:rsidP="00E410D5">
      <w:pPr>
        <w:pStyle w:val="norm"/>
        <w:numPr>
          <w:ilvl w:val="0"/>
          <w:numId w:val="18"/>
        </w:numPr>
        <w:spacing w:line="240" w:lineRule="auto"/>
        <w:ind w:left="0" w:firstLine="810"/>
        <w:rPr>
          <w:rFonts w:ascii="GHEA Grapalat" w:hAnsi="GHEA Grapalat" w:cs="Sylfaen"/>
          <w:sz w:val="20"/>
          <w:szCs w:val="24"/>
          <w:lang w:val="hy-AM" w:eastAsia="en-US"/>
        </w:rPr>
      </w:pPr>
      <w:r w:rsidRPr="00FF0FC3">
        <w:rPr>
          <w:rFonts w:ascii="GHEA Grapalat" w:hAnsi="GHEA Grapalat" w:cs="Sylfaen"/>
          <w:sz w:val="20"/>
          <w:szCs w:val="24"/>
          <w:lang w:val="hy-AM" w:eastAsia="en-US"/>
        </w:rPr>
        <w:t>одна из сторон договора о совместной деятельности не может подать отдельное заявление в данную процедуру (одну и ту же часть). В случае несоблюдения требования настоящего пункта заявки, поданные в порядке совместной деятельности и по отдельности, отклоняются на заседании по вскрытию заявок.</w:t>
      </w:r>
    </w:p>
    <w:p w:rsidR="00E410D5" w:rsidRDefault="00E410D5" w:rsidP="00E410D5">
      <w:pPr>
        <w:pStyle w:val="norm"/>
        <w:numPr>
          <w:ilvl w:val="0"/>
          <w:numId w:val="18"/>
        </w:numPr>
        <w:spacing w:line="240" w:lineRule="auto"/>
        <w:ind w:left="0" w:firstLine="810"/>
        <w:rPr>
          <w:rFonts w:ascii="GHEA Grapalat" w:hAnsi="GHEA Grapalat" w:cs="Sylfaen"/>
          <w:sz w:val="20"/>
          <w:szCs w:val="24"/>
          <w:lang w:val="hy-AM" w:eastAsia="en-US"/>
        </w:rPr>
      </w:pPr>
      <w:r w:rsidRPr="00FF0FC3">
        <w:rPr>
          <w:rFonts w:ascii="GHEA Grapalat" w:hAnsi="GHEA Grapalat" w:cs="Sylfaen"/>
          <w:sz w:val="20"/>
          <w:szCs w:val="24"/>
          <w:lang w:val="hy-AM" w:eastAsia="en-US"/>
        </w:rPr>
        <w:t>Если договором о совместной деятельности предусмотрено, что общими делами участников управляет отдельный участник договора о совместной деятельности, то подается заявление, а в случае заключения договора выплаты производятся этому участнику. Если договором о совместной деятельности предусмотрено, что каждый участник имеет право действовать от имени всех участников при ведении общих дел, то в случае заключения договора выплаты производятся участнику, подавшему на его основании заявление.</w:t>
      </w:r>
    </w:p>
    <w:p w:rsidR="007B100D" w:rsidRPr="00853D6F" w:rsidRDefault="00787DFA" w:rsidP="00ED7FB7">
      <w:pPr>
        <w:pStyle w:val="af2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szCs w:val="24"/>
          <w:lang w:val="hy-AM" w:eastAsia="en-US"/>
        </w:rPr>
        <w:tab/>
      </w:r>
      <w:r w:rsidR="007B100D" w:rsidRPr="00BD57B2">
        <w:rPr>
          <w:rFonts w:ascii="Calibri" w:hAnsi="Calibri"/>
          <w:sz w:val="21"/>
          <w:szCs w:val="21"/>
          <w:vertAlign w:val="superscript"/>
          <w:lang w:val="hy-AM"/>
        </w:rPr>
        <w:t xml:space="preserve"> </w:t>
      </w:r>
    </w:p>
    <w:p w:rsidR="001C53E8" w:rsidRPr="00BD57B2" w:rsidRDefault="001C53E8" w:rsidP="00BD57B2">
      <w:pPr>
        <w:pStyle w:val="norm"/>
        <w:spacing w:line="240" w:lineRule="auto"/>
        <w:ind w:left="810" w:firstLine="0"/>
        <w:rPr>
          <w:rFonts w:ascii="GHEA Grapalat" w:hAnsi="GHEA Grapalat" w:cs="Sylfaen"/>
          <w:sz w:val="20"/>
          <w:szCs w:val="24"/>
          <w:highlight w:val="yellow"/>
          <w:lang w:val="hy-AM" w:eastAsia="en-US"/>
        </w:rPr>
      </w:pPr>
    </w:p>
    <w:bookmarkEnd w:id="6"/>
    <w:p w:rsidR="00037DDE" w:rsidRPr="005E1F72" w:rsidRDefault="00037DDE" w:rsidP="00EF3662">
      <w:pPr>
        <w:pStyle w:val="norm"/>
        <w:spacing w:line="240" w:lineRule="auto"/>
        <w:rPr>
          <w:rFonts w:ascii="GHEA Grapalat" w:hAnsi="GHEA Grapalat" w:cs="Sylfaen"/>
          <w:sz w:val="20"/>
          <w:szCs w:val="24"/>
          <w:lang w:val="hy-AM" w:eastAsia="en-US"/>
        </w:rPr>
      </w:pPr>
    </w:p>
    <w:p w:rsidR="00A45946" w:rsidRPr="005E1F72" w:rsidRDefault="00C8055A" w:rsidP="00EF3662">
      <w:pPr>
        <w:jc w:val="center"/>
        <w:rPr>
          <w:rFonts w:ascii="GHEA Grapalat" w:hAnsi="GHEA Grapalat" w:cs="Arial"/>
          <w:b/>
          <w:sz w:val="20"/>
          <w:lang w:val="es-ES"/>
        </w:rPr>
      </w:pPr>
      <w:r w:rsidRPr="005E1F72">
        <w:rPr>
          <w:rFonts w:ascii="GHEA Grapalat" w:hAnsi="GHEA Grapalat"/>
          <w:b/>
          <w:sz w:val="20"/>
          <w:lang w:val="es-ES"/>
        </w:rPr>
        <w:t xml:space="preserve">5. </w:t>
      </w:r>
      <w:r w:rsidR="00A45946" w:rsidRPr="005E1F72">
        <w:rPr>
          <w:rFonts w:ascii="GHEA Grapalat" w:hAnsi="GHEA Grapalat" w:cs="Sylfaen"/>
          <w:b/>
          <w:sz w:val="20"/>
          <w:lang w:val="es-ES"/>
        </w:rPr>
        <w:t>ПРИМЕНИТЬСЯ</w:t>
      </w:r>
      <w:r w:rsidR="00A45946" w:rsidRPr="005E1F72">
        <w:rPr>
          <w:rFonts w:ascii="GHEA Grapalat" w:hAnsi="GHEA Grapalat" w:cs="Arial"/>
          <w:b/>
          <w:sz w:val="20"/>
          <w:lang w:val="es-ES"/>
        </w:rPr>
        <w:t xml:space="preserve">   </w:t>
      </w:r>
      <w:r w:rsidR="00A45946" w:rsidRPr="005E1F72">
        <w:rPr>
          <w:rFonts w:ascii="GHEA Grapalat" w:hAnsi="GHEA Grapalat" w:cs="Sylfaen"/>
          <w:b/>
          <w:sz w:val="20"/>
          <w:lang w:val="es-ES"/>
        </w:rPr>
        <w:t>ЦЕНА:</w:t>
      </w:r>
      <w:r w:rsidR="00A45946" w:rsidRPr="005E1F72">
        <w:rPr>
          <w:rFonts w:ascii="GHEA Grapalat" w:hAnsi="GHEA Grapalat" w:cs="Arial"/>
          <w:b/>
          <w:sz w:val="20"/>
          <w:lang w:val="es-ES"/>
        </w:rPr>
        <w:t xml:space="preserve">  </w:t>
      </w:r>
      <w:r w:rsidR="00A45946" w:rsidRPr="005E1F72">
        <w:rPr>
          <w:rFonts w:ascii="GHEA Grapalat" w:hAnsi="GHEA Grapalat" w:cs="Sylfaen"/>
          <w:b/>
          <w:sz w:val="20"/>
          <w:lang w:val="es-ES"/>
        </w:rPr>
        <w:t>ПРЕДЛОЖЕНИЕ</w:t>
      </w:r>
      <w:r w:rsidR="00A45946" w:rsidRPr="005E1F72">
        <w:rPr>
          <w:rFonts w:ascii="GHEA Grapalat" w:hAnsi="GHEA Grapalat" w:cs="Arial"/>
          <w:b/>
          <w:sz w:val="20"/>
          <w:lang w:val="es-ES"/>
        </w:rPr>
        <w:t xml:space="preserve"> </w:t>
      </w:r>
    </w:p>
    <w:p w:rsidR="00A45946" w:rsidRPr="005E1F72" w:rsidRDefault="00A45946" w:rsidP="00EF3662">
      <w:pPr>
        <w:jc w:val="center"/>
        <w:rPr>
          <w:rFonts w:ascii="GHEA Grapalat" w:hAnsi="GHEA Grapalat" w:cs="Arial"/>
          <w:b/>
          <w:sz w:val="20"/>
          <w:lang w:val="es-ES"/>
        </w:rPr>
      </w:pPr>
    </w:p>
    <w:p w:rsidR="00A45946" w:rsidRPr="005E1F72" w:rsidRDefault="00C8055A" w:rsidP="00EF3662">
      <w:pPr>
        <w:ind w:firstLine="567"/>
        <w:jc w:val="both"/>
        <w:rPr>
          <w:rFonts w:ascii="GHEA Grapalat" w:hAnsi="GHEA Grapalat"/>
          <w:sz w:val="20"/>
          <w:lang w:val="es-ES"/>
        </w:rPr>
      </w:pPr>
      <w:r w:rsidRPr="005E1F72">
        <w:rPr>
          <w:rFonts w:ascii="GHEA Grapalat" w:hAnsi="GHEA Grapalat" w:cs="Sylfaen"/>
          <w:sz w:val="20"/>
          <w:lang w:val="es-ES"/>
        </w:rPr>
        <w:t xml:space="preserve">5.1 </w:t>
      </w:r>
      <w:r w:rsidR="00A45946" w:rsidRPr="00287968">
        <w:rPr>
          <w:rFonts w:ascii="GHEA Grapalat" w:hAnsi="GHEA Grapalat" w:cs="Sylfaen"/>
          <w:sz w:val="20"/>
          <w:lang w:val="hy-AM"/>
        </w:rPr>
        <w:t>Рекомендуется</w:t>
      </w:r>
      <w:r w:rsidR="00A45946" w:rsidRPr="005E1F72">
        <w:rPr>
          <w:rFonts w:ascii="GHEA Grapalat" w:hAnsi="GHEA Grapalat" w:cs="Sylfaen"/>
          <w:sz w:val="20"/>
          <w:lang w:val="es-ES"/>
        </w:rPr>
        <w:t xml:space="preserve"> </w:t>
      </w:r>
      <w:r w:rsidR="00A45946" w:rsidRPr="000058C9">
        <w:rPr>
          <w:rFonts w:ascii="GHEA Grapalat" w:hAnsi="GHEA Grapalat" w:cs="Sylfaen"/>
          <w:sz w:val="20"/>
          <w:lang w:val="hy-AM"/>
        </w:rPr>
        <w:t>цена</w:t>
      </w:r>
      <w:r w:rsidR="00A45946" w:rsidRPr="005E1F72">
        <w:rPr>
          <w:rFonts w:ascii="GHEA Grapalat" w:hAnsi="GHEA Grapalat" w:cs="Sylfaen"/>
          <w:sz w:val="20"/>
          <w:lang w:val="es-ES"/>
        </w:rPr>
        <w:t xml:space="preserve"> </w:t>
      </w:r>
      <w:r w:rsidR="00A45946" w:rsidRPr="000058C9">
        <w:rPr>
          <w:rFonts w:ascii="GHEA Grapalat" w:hAnsi="GHEA Grapalat" w:cs="Sylfaen"/>
          <w:sz w:val="20"/>
          <w:lang w:val="hy-AM"/>
        </w:rPr>
        <w:t>продукта</w:t>
      </w:r>
      <w:r w:rsidR="00A45946" w:rsidRPr="005E1F72">
        <w:rPr>
          <w:rFonts w:ascii="GHEA Grapalat" w:hAnsi="GHEA Grapalat" w:cs="Sylfaen"/>
          <w:sz w:val="20"/>
          <w:lang w:val="es-ES"/>
        </w:rPr>
        <w:t xml:space="preserve"> </w:t>
      </w:r>
      <w:r w:rsidR="00A45946" w:rsidRPr="000058C9">
        <w:rPr>
          <w:rFonts w:ascii="GHEA Grapalat" w:hAnsi="GHEA Grapalat" w:cs="Sylfaen"/>
          <w:sz w:val="20"/>
          <w:lang w:val="hy-AM"/>
        </w:rPr>
        <w:t>ценности</w:t>
      </w:r>
      <w:r w:rsidR="00A45946" w:rsidRPr="005E1F72">
        <w:rPr>
          <w:rFonts w:ascii="GHEA Grapalat" w:hAnsi="GHEA Grapalat" w:cs="Sylfaen"/>
          <w:sz w:val="20"/>
          <w:lang w:val="es-ES"/>
        </w:rPr>
        <w:t xml:space="preserve"> </w:t>
      </w:r>
      <w:r w:rsidR="00A45946" w:rsidRPr="000058C9">
        <w:rPr>
          <w:rFonts w:ascii="GHEA Grapalat" w:hAnsi="GHEA Grapalat" w:cs="Sylfaen"/>
          <w:sz w:val="20"/>
          <w:lang w:val="hy-AM"/>
        </w:rPr>
        <w:t>кроме</w:t>
      </w:r>
      <w:r w:rsidR="00A45946" w:rsidRPr="005E1F72">
        <w:rPr>
          <w:rFonts w:ascii="GHEA Grapalat" w:hAnsi="GHEA Grapalat" w:cs="Sylfaen"/>
          <w:sz w:val="20"/>
          <w:lang w:val="es-ES"/>
        </w:rPr>
        <w:t xml:space="preserve"> </w:t>
      </w:r>
      <w:r w:rsidR="00A45946" w:rsidRPr="000058C9">
        <w:rPr>
          <w:rFonts w:ascii="GHEA Grapalat" w:hAnsi="GHEA Grapalat" w:cs="Sylfaen"/>
          <w:sz w:val="20"/>
          <w:lang w:val="hy-AM"/>
        </w:rPr>
        <w:t>включать:</w:t>
      </w:r>
      <w:r w:rsidR="00A45946" w:rsidRPr="005E1F72">
        <w:rPr>
          <w:rFonts w:ascii="GHEA Grapalat" w:hAnsi="GHEA Grapalat" w:cs="Sylfaen"/>
          <w:sz w:val="20"/>
          <w:lang w:val="es-ES"/>
        </w:rPr>
        <w:t xml:space="preserve"> </w:t>
      </w:r>
      <w:r w:rsidR="00A45946" w:rsidRPr="000058C9">
        <w:rPr>
          <w:rFonts w:ascii="GHEA Grapalat" w:hAnsi="GHEA Grapalat" w:cs="Sylfaen"/>
          <w:sz w:val="20"/>
          <w:lang w:val="hy-AM"/>
        </w:rPr>
        <w:t>является</w:t>
      </w:r>
      <w:r w:rsidR="00A45946" w:rsidRPr="005E1F72">
        <w:rPr>
          <w:rFonts w:ascii="GHEA Grapalat" w:hAnsi="GHEA Grapalat" w:cs="Sylfaen"/>
          <w:sz w:val="20"/>
          <w:lang w:val="es-ES"/>
        </w:rPr>
        <w:t xml:space="preserve"> </w:t>
      </w:r>
      <w:r w:rsidR="00A45946" w:rsidRPr="000058C9">
        <w:rPr>
          <w:rFonts w:ascii="GHEA Grapalat" w:hAnsi="GHEA Grapalat" w:cs="Sylfaen"/>
          <w:sz w:val="20"/>
          <w:lang w:val="hy-AM"/>
        </w:rPr>
        <w:t xml:space="preserve">транспорт </w:t>
      </w:r>
      <w:r w:rsidR="00A45946" w:rsidRPr="005E1F72">
        <w:rPr>
          <w:rFonts w:ascii="GHEA Grapalat" w:hAnsi="GHEA Grapalat" w:cs="Sylfaen"/>
          <w:sz w:val="20"/>
          <w:lang w:val="es-ES"/>
        </w:rPr>
        <w:t xml:space="preserve">, </w:t>
      </w:r>
      <w:r w:rsidR="00A45946" w:rsidRPr="000058C9">
        <w:rPr>
          <w:rFonts w:ascii="GHEA Grapalat" w:hAnsi="GHEA Grapalat" w:cs="Sylfaen"/>
          <w:sz w:val="20"/>
          <w:lang w:val="hy-AM"/>
        </w:rPr>
        <w:t xml:space="preserve">страхование </w:t>
      </w:r>
      <w:r w:rsidR="00A45946" w:rsidRPr="005E1F72">
        <w:rPr>
          <w:rFonts w:ascii="GHEA Grapalat" w:hAnsi="GHEA Grapalat" w:cs="Sylfaen"/>
          <w:sz w:val="20"/>
          <w:lang w:val="es-ES"/>
        </w:rPr>
        <w:t xml:space="preserve">, </w:t>
      </w:r>
      <w:r w:rsidR="00A45946" w:rsidRPr="000058C9">
        <w:rPr>
          <w:rFonts w:ascii="GHEA Grapalat" w:hAnsi="GHEA Grapalat" w:cs="Sylfaen"/>
          <w:sz w:val="20"/>
          <w:lang w:val="hy-AM"/>
        </w:rPr>
        <w:t xml:space="preserve">пошлины </w:t>
      </w:r>
      <w:r w:rsidR="00A45946" w:rsidRPr="005E1F72">
        <w:rPr>
          <w:rFonts w:ascii="GHEA Grapalat" w:hAnsi="GHEA Grapalat" w:cs="Sylfaen"/>
          <w:sz w:val="20"/>
          <w:lang w:val="es-ES"/>
        </w:rPr>
        <w:t xml:space="preserve">, </w:t>
      </w:r>
      <w:r w:rsidR="00A45946" w:rsidRPr="000058C9">
        <w:rPr>
          <w:rFonts w:ascii="GHEA Grapalat" w:hAnsi="GHEA Grapalat" w:cs="Sylfaen"/>
          <w:sz w:val="20"/>
          <w:lang w:val="hy-AM"/>
        </w:rPr>
        <w:t xml:space="preserve">налоги </w:t>
      </w:r>
      <w:r w:rsidR="00A45946" w:rsidRPr="005E1F72">
        <w:rPr>
          <w:rFonts w:ascii="GHEA Grapalat" w:hAnsi="GHEA Grapalat" w:cs="Sylfaen"/>
          <w:sz w:val="20"/>
          <w:lang w:val="es-ES"/>
        </w:rPr>
        <w:t xml:space="preserve">и </w:t>
      </w:r>
      <w:r w:rsidR="00A45946" w:rsidRPr="000058C9">
        <w:rPr>
          <w:rFonts w:ascii="GHEA Grapalat" w:hAnsi="GHEA Grapalat" w:cs="Sylfaen"/>
          <w:sz w:val="20"/>
          <w:lang w:val="hy-AM"/>
        </w:rPr>
        <w:t>т. д.</w:t>
      </w:r>
      <w:r w:rsidR="00A45946" w:rsidRPr="005E1F72">
        <w:rPr>
          <w:rFonts w:ascii="GHEA Grapalat" w:hAnsi="GHEA Grapalat" w:cs="Sylfaen"/>
          <w:sz w:val="20"/>
          <w:lang w:val="es-ES"/>
        </w:rPr>
        <w:t xml:space="preserve"> </w:t>
      </w:r>
      <w:r w:rsidR="00A45946" w:rsidRPr="000058C9">
        <w:rPr>
          <w:rFonts w:ascii="GHEA Grapalat" w:hAnsi="GHEA Grapalat" w:cs="Sylfaen"/>
          <w:sz w:val="20"/>
          <w:lang w:val="hy-AM"/>
        </w:rPr>
        <w:t>платежей</w:t>
      </w:r>
      <w:r w:rsidR="00A45946" w:rsidRPr="005E1F72">
        <w:rPr>
          <w:rFonts w:ascii="GHEA Grapalat" w:hAnsi="GHEA Grapalat" w:cs="Sylfaen"/>
          <w:sz w:val="20"/>
          <w:lang w:val="es-ES"/>
        </w:rPr>
        <w:t xml:space="preserve"> </w:t>
      </w:r>
      <w:r w:rsidR="00A45946" w:rsidRPr="000058C9">
        <w:rPr>
          <w:rFonts w:ascii="GHEA Grapalat" w:hAnsi="GHEA Grapalat" w:cs="Sylfaen"/>
          <w:sz w:val="20"/>
          <w:lang w:val="hy-AM"/>
        </w:rPr>
        <w:t>линия</w:t>
      </w:r>
      <w:r w:rsidR="00A45946" w:rsidRPr="005E1F72">
        <w:rPr>
          <w:rFonts w:ascii="GHEA Grapalat" w:hAnsi="GHEA Grapalat" w:cs="Sylfaen"/>
          <w:sz w:val="20"/>
          <w:lang w:val="es-ES"/>
        </w:rPr>
        <w:t xml:space="preserve"> </w:t>
      </w:r>
      <w:r w:rsidR="00A45946" w:rsidRPr="000058C9">
        <w:rPr>
          <w:rFonts w:ascii="GHEA Grapalat" w:hAnsi="GHEA Grapalat" w:cs="Sylfaen"/>
          <w:sz w:val="20"/>
          <w:lang w:val="hy-AM"/>
        </w:rPr>
        <w:t>затраты</w:t>
      </w:r>
      <w:r w:rsidR="00A45946" w:rsidRPr="005E1F72">
        <w:rPr>
          <w:rFonts w:ascii="GHEA Grapalat" w:hAnsi="GHEA Grapalat" w:cs="Sylfaen"/>
          <w:sz w:val="20"/>
          <w:lang w:val="es-ES"/>
        </w:rPr>
        <w:t xml:space="preserve"> </w:t>
      </w:r>
      <w:r w:rsidR="00A45946" w:rsidRPr="000058C9">
        <w:rPr>
          <w:rFonts w:ascii="GHEA Grapalat" w:hAnsi="GHEA Grapalat" w:cs="Sylfaen"/>
          <w:sz w:val="20"/>
          <w:lang w:val="hy-AM"/>
        </w:rPr>
        <w:t>и:</w:t>
      </w:r>
      <w:r w:rsidR="00A45946" w:rsidRPr="005E1F72">
        <w:rPr>
          <w:rFonts w:ascii="GHEA Grapalat" w:hAnsi="GHEA Grapalat" w:cs="Sylfaen"/>
          <w:sz w:val="20"/>
          <w:lang w:val="es-ES"/>
        </w:rPr>
        <w:t xml:space="preserve"> </w:t>
      </w:r>
      <w:r w:rsidR="00A45946" w:rsidRPr="000058C9">
        <w:rPr>
          <w:rFonts w:ascii="GHEA Grapalat" w:hAnsi="GHEA Grapalat" w:cs="Sylfaen"/>
          <w:sz w:val="20"/>
          <w:lang w:val="hy-AM"/>
        </w:rPr>
        <w:t>нет</w:t>
      </w:r>
      <w:r w:rsidR="00A45946" w:rsidRPr="005E1F72">
        <w:rPr>
          <w:rFonts w:ascii="GHEA Grapalat" w:hAnsi="GHEA Grapalat" w:cs="Sylfaen"/>
          <w:sz w:val="20"/>
          <w:lang w:val="es-ES"/>
        </w:rPr>
        <w:t xml:space="preserve"> </w:t>
      </w:r>
      <w:r w:rsidR="00A45946" w:rsidRPr="000058C9">
        <w:rPr>
          <w:rFonts w:ascii="GHEA Grapalat" w:hAnsi="GHEA Grapalat" w:cs="Sylfaen"/>
          <w:sz w:val="20"/>
          <w:lang w:val="hy-AM"/>
        </w:rPr>
        <w:t>может</w:t>
      </w:r>
      <w:r w:rsidR="00A45946" w:rsidRPr="005E1F72">
        <w:rPr>
          <w:rFonts w:ascii="GHEA Grapalat" w:hAnsi="GHEA Grapalat" w:cs="Sylfaen"/>
          <w:sz w:val="20"/>
          <w:lang w:val="es-ES"/>
        </w:rPr>
        <w:t xml:space="preserve"> </w:t>
      </w:r>
      <w:r w:rsidR="00A45946" w:rsidRPr="000058C9">
        <w:rPr>
          <w:rFonts w:ascii="GHEA Grapalat" w:hAnsi="GHEA Grapalat" w:cs="Sylfaen"/>
          <w:sz w:val="20"/>
          <w:lang w:val="hy-AM"/>
        </w:rPr>
        <w:t>меньше</w:t>
      </w:r>
      <w:r w:rsidR="00A45946" w:rsidRPr="005E1F72">
        <w:rPr>
          <w:rFonts w:ascii="GHEA Grapalat" w:hAnsi="GHEA Grapalat" w:cs="Sylfaen"/>
          <w:sz w:val="20"/>
          <w:lang w:val="es-ES"/>
        </w:rPr>
        <w:t xml:space="preserve"> </w:t>
      </w:r>
      <w:r w:rsidR="00A45946" w:rsidRPr="000058C9">
        <w:rPr>
          <w:rFonts w:ascii="GHEA Grapalat" w:hAnsi="GHEA Grapalat" w:cs="Sylfaen"/>
          <w:sz w:val="20"/>
          <w:lang w:val="hy-AM"/>
        </w:rPr>
        <w:t>быть</w:t>
      </w:r>
      <w:r w:rsidR="00A45946" w:rsidRPr="005E1F72">
        <w:rPr>
          <w:rFonts w:ascii="GHEA Grapalat" w:hAnsi="GHEA Grapalat" w:cs="Sylfaen"/>
          <w:sz w:val="20"/>
          <w:lang w:val="es-ES"/>
        </w:rPr>
        <w:t xml:space="preserve"> </w:t>
      </w:r>
      <w:r w:rsidR="00A45946" w:rsidRPr="000058C9">
        <w:rPr>
          <w:rFonts w:ascii="GHEA Grapalat" w:hAnsi="GHEA Grapalat" w:cs="Sylfaen"/>
          <w:sz w:val="20"/>
          <w:lang w:val="hy-AM"/>
        </w:rPr>
        <w:t>им</w:t>
      </w:r>
      <w:r w:rsidR="00A45946" w:rsidRPr="005E1F72">
        <w:rPr>
          <w:rFonts w:ascii="GHEA Grapalat" w:hAnsi="GHEA Grapalat" w:cs="Sylfaen"/>
          <w:sz w:val="20"/>
          <w:lang w:val="es-ES"/>
        </w:rPr>
        <w:t xml:space="preserve"> </w:t>
      </w:r>
      <w:r w:rsidR="00A45946" w:rsidRPr="000058C9">
        <w:rPr>
          <w:rFonts w:ascii="GHEA Grapalat" w:hAnsi="GHEA Grapalat" w:cs="Sylfaen"/>
          <w:sz w:val="20"/>
          <w:lang w:val="hy-AM"/>
        </w:rPr>
        <w:t xml:space="preserve">из себестоимости </w:t>
      </w:r>
      <w:r w:rsidR="00A45946" w:rsidRPr="005E1F72">
        <w:rPr>
          <w:rFonts w:ascii="GHEA Grapalat" w:hAnsi="GHEA Grapalat" w:cs="Sylfaen"/>
          <w:sz w:val="20"/>
          <w:lang w:val="es-ES"/>
        </w:rPr>
        <w:t xml:space="preserve">. </w:t>
      </w:r>
      <w:r w:rsidR="00A45946" w:rsidRPr="000058C9">
        <w:rPr>
          <w:rFonts w:ascii="GHEA Grapalat" w:hAnsi="GHEA Grapalat" w:cs="Sylfaen"/>
          <w:sz w:val="20"/>
          <w:lang w:val="hy-AM"/>
        </w:rPr>
        <w:t>Рекомендуется</w:t>
      </w:r>
      <w:r w:rsidR="00A45946" w:rsidRPr="005E1F72">
        <w:rPr>
          <w:rFonts w:ascii="GHEA Grapalat" w:hAnsi="GHEA Grapalat" w:cs="Sylfaen"/>
          <w:sz w:val="20"/>
          <w:lang w:val="es-ES"/>
        </w:rPr>
        <w:t xml:space="preserve"> </w:t>
      </w:r>
      <w:r w:rsidR="00A45946" w:rsidRPr="000058C9">
        <w:rPr>
          <w:rFonts w:ascii="GHEA Grapalat" w:hAnsi="GHEA Grapalat" w:cs="Sylfaen"/>
          <w:sz w:val="20"/>
          <w:lang w:val="hy-AM"/>
        </w:rPr>
        <w:t>цена</w:t>
      </w:r>
      <w:r w:rsidR="00A45946" w:rsidRPr="005E1F72">
        <w:rPr>
          <w:rFonts w:ascii="GHEA Grapalat" w:hAnsi="GHEA Grapalat" w:cs="Sylfaen"/>
          <w:sz w:val="20"/>
          <w:lang w:val="es-ES"/>
        </w:rPr>
        <w:t xml:space="preserve">  </w:t>
      </w:r>
      <w:r w:rsidR="00A45946" w:rsidRPr="000058C9">
        <w:rPr>
          <w:rFonts w:ascii="GHEA Grapalat" w:hAnsi="GHEA Grapalat" w:cs="Sylfaen"/>
          <w:sz w:val="20"/>
          <w:lang w:val="hy-AM"/>
        </w:rPr>
        <w:t>расчет</w:t>
      </w:r>
      <w:r w:rsidR="00A45946" w:rsidRPr="005E1F72">
        <w:rPr>
          <w:rFonts w:ascii="GHEA Grapalat" w:hAnsi="GHEA Grapalat" w:cs="Sylfaen"/>
          <w:sz w:val="20"/>
          <w:lang w:val="es-ES"/>
        </w:rPr>
        <w:t xml:space="preserve"> </w:t>
      </w:r>
      <w:r w:rsidR="00A45946" w:rsidRPr="000058C9">
        <w:rPr>
          <w:rFonts w:ascii="GHEA Grapalat" w:hAnsi="GHEA Grapalat" w:cs="Sylfaen"/>
          <w:sz w:val="20"/>
          <w:lang w:val="hy-AM"/>
        </w:rPr>
        <w:t>нуждаться</w:t>
      </w:r>
      <w:r w:rsidR="00A45946" w:rsidRPr="005E1F72">
        <w:rPr>
          <w:rFonts w:ascii="GHEA Grapalat" w:hAnsi="GHEA Grapalat" w:cs="Sylfaen"/>
          <w:sz w:val="20"/>
          <w:lang w:val="es-ES"/>
        </w:rPr>
        <w:t xml:space="preserve"> </w:t>
      </w:r>
      <w:r w:rsidR="00A45946" w:rsidRPr="000058C9">
        <w:rPr>
          <w:rFonts w:ascii="GHEA Grapalat" w:hAnsi="GHEA Grapalat" w:cs="Sylfaen"/>
          <w:sz w:val="20"/>
          <w:lang w:val="hy-AM"/>
        </w:rPr>
        <w:t>является</w:t>
      </w:r>
      <w:r w:rsidR="00A45946" w:rsidRPr="005E1F72">
        <w:rPr>
          <w:rFonts w:ascii="GHEA Grapalat" w:hAnsi="GHEA Grapalat" w:cs="Sylfaen"/>
          <w:sz w:val="20"/>
          <w:lang w:val="es-ES"/>
        </w:rPr>
        <w:t xml:space="preserve"> </w:t>
      </w:r>
      <w:r w:rsidR="00A45946" w:rsidRPr="000058C9">
        <w:rPr>
          <w:rFonts w:ascii="GHEA Grapalat" w:hAnsi="GHEA Grapalat" w:cs="Sylfaen"/>
          <w:sz w:val="20"/>
          <w:lang w:val="hy-AM"/>
        </w:rPr>
        <w:t>быть представленным</w:t>
      </w:r>
      <w:r w:rsidR="00A45946" w:rsidRPr="005E1F72">
        <w:rPr>
          <w:rFonts w:ascii="GHEA Grapalat" w:hAnsi="GHEA Grapalat" w:cs="Sylfaen"/>
          <w:sz w:val="20"/>
          <w:lang w:val="es-ES"/>
        </w:rPr>
        <w:t xml:space="preserve"> </w:t>
      </w:r>
      <w:r w:rsidR="00A45946" w:rsidRPr="005E1F72">
        <w:rPr>
          <w:rFonts w:ascii="GHEA Grapalat" w:hAnsi="GHEA Grapalat"/>
          <w:sz w:val="20"/>
          <w:lang w:val="es-ES"/>
        </w:rPr>
        <w:t xml:space="preserve">через систему </w:t>
      </w:r>
      <w:r w:rsidR="00A45946" w:rsidRPr="000058C9">
        <w:rPr>
          <w:rFonts w:ascii="GHEA Grapalat" w:hAnsi="GHEA Grapalat" w:cs="Sylfaen"/>
          <w:sz w:val="20"/>
          <w:lang w:val="hy-AM"/>
        </w:rPr>
        <w:t>приложений .</w:t>
      </w:r>
    </w:p>
    <w:p w:rsidR="00B95FE0" w:rsidRPr="005E1F72" w:rsidRDefault="00C8055A" w:rsidP="00EF3662">
      <w:pPr>
        <w:pStyle w:val="norm"/>
        <w:spacing w:line="240" w:lineRule="auto"/>
        <w:ind w:firstLine="567"/>
        <w:rPr>
          <w:rFonts w:ascii="GHEA Grapalat" w:hAnsi="GHEA Grapalat" w:cs="Sylfaen"/>
          <w:sz w:val="20"/>
          <w:szCs w:val="24"/>
          <w:lang w:val="es-ES" w:eastAsia="en-US"/>
        </w:rPr>
      </w:pPr>
      <w:r w:rsidRPr="005E1F72">
        <w:rPr>
          <w:rFonts w:ascii="GHEA Grapalat" w:hAnsi="GHEA Grapalat"/>
          <w:sz w:val="20"/>
          <w:lang w:val="es-ES"/>
        </w:rPr>
        <w:t xml:space="preserve">5.2 </w:t>
      </w:r>
      <w:r w:rsidR="00A45946" w:rsidRPr="005E1F72">
        <w:rPr>
          <w:rFonts w:ascii="GHEA Grapalat" w:hAnsi="GHEA Grapalat"/>
          <w:sz w:val="20"/>
          <w:lang w:val="hy-AM"/>
        </w:rPr>
        <w:t xml:space="preserve">Участник </w:t>
      </w:r>
      <w:r w:rsidR="00A45946" w:rsidRPr="005E1F72">
        <w:rPr>
          <w:rFonts w:ascii="GHEA Grapalat" w:hAnsi="GHEA Grapalat" w:cs="Sylfaen"/>
          <w:sz w:val="20"/>
          <w:szCs w:val="24"/>
          <w:lang w:val="hy-AM" w:eastAsia="en-US"/>
        </w:rPr>
        <w:t xml:space="preserve">представляет ценовое предложение в виде калькуляции, состоящей из себестоимости (суммы себестоимости и прогнозируемой прибыли) и налога на добавленную стоимость общих составляющих </w:t>
      </w:r>
      <w:r w:rsidR="00A45946" w:rsidRPr="005E1F72">
        <w:rPr>
          <w:rFonts w:ascii="GHEA Grapalat" w:hAnsi="GHEA Grapalat" w:cs="Sylfaen"/>
          <w:sz w:val="20"/>
          <w:lang w:val="es-ES"/>
        </w:rPr>
        <w:t xml:space="preserve">. </w:t>
      </w:r>
      <w:r w:rsidR="006D62C5">
        <w:rPr>
          <w:rFonts w:ascii="GHEA Grapalat" w:hAnsi="GHEA Grapalat" w:cs="Sylfaen"/>
          <w:sz w:val="20"/>
          <w:szCs w:val="24"/>
          <w:lang w:eastAsia="en-US"/>
        </w:rPr>
        <w:t>Стоило того</w:t>
      </w:r>
      <w:r w:rsidR="006D62C5" w:rsidRPr="00D651D1">
        <w:rPr>
          <w:rFonts w:ascii="GHEA Grapalat" w:hAnsi="GHEA Grapalat" w:cs="Sylfaen"/>
          <w:sz w:val="20"/>
          <w:szCs w:val="24"/>
          <w:lang w:val="es-ES" w:eastAsia="en-US"/>
        </w:rPr>
        <w:t xml:space="preserve"> </w:t>
      </w:r>
      <w:r w:rsidR="00A45946" w:rsidRPr="005E1F72">
        <w:rPr>
          <w:rFonts w:ascii="GHEA Grapalat" w:hAnsi="GHEA Grapalat" w:cs="Sylfaen"/>
          <w:sz w:val="20"/>
          <w:szCs w:val="24"/>
          <w:lang w:val="hy-AM" w:eastAsia="en-US"/>
        </w:rPr>
        <w:t xml:space="preserve">количество компонентов – никаких пробелов или других деталей не требуется и не предоставляется. Если </w:t>
      </w:r>
      <w:r w:rsidR="00220C7C" w:rsidRPr="005E1F72">
        <w:rPr>
          <w:rFonts w:ascii="GHEA Grapalat" w:hAnsi="GHEA Grapalat" w:cs="Sylfaen"/>
          <w:sz w:val="20"/>
          <w:szCs w:val="24"/>
          <w:lang w:eastAsia="en-US"/>
        </w:rPr>
        <w:t xml:space="preserve">участник </w:t>
      </w:r>
      <w:r w:rsidR="00A45946" w:rsidRPr="005E1F72">
        <w:rPr>
          <w:rFonts w:ascii="GHEA Grapalat" w:hAnsi="GHEA Grapalat" w:cs="Sylfaen"/>
          <w:sz w:val="20"/>
          <w:szCs w:val="24"/>
          <w:lang w:val="hy-AM" w:eastAsia="en-US"/>
        </w:rPr>
        <w:t>должен уплатить налог на добавленную стоимость в государственный бюджет Республики Армения по данной сделке, то</w:t>
      </w:r>
      <w:r w:rsidR="00A45946" w:rsidRPr="005E1F72">
        <w:rPr>
          <w:rFonts w:ascii="GHEA Grapalat" w:hAnsi="GHEA Grapalat" w:cs="Sylfaen"/>
          <w:sz w:val="20"/>
          <w:szCs w:val="24"/>
          <w:lang w:val="es-ES" w:eastAsia="en-US"/>
        </w:rPr>
        <w:t xml:space="preserve"> </w:t>
      </w:r>
      <w:r w:rsidR="00A45946" w:rsidRPr="005E1F72">
        <w:rPr>
          <w:rFonts w:ascii="GHEA Grapalat" w:hAnsi="GHEA Grapalat" w:cs="Sylfaen"/>
          <w:sz w:val="20"/>
          <w:lang w:val="ru-RU"/>
        </w:rPr>
        <w:t>представлен</w:t>
      </w:r>
      <w:r w:rsidR="00A45946" w:rsidRPr="005E1F72">
        <w:rPr>
          <w:rFonts w:ascii="GHEA Grapalat" w:hAnsi="GHEA Grapalat" w:cs="Sylfaen"/>
          <w:sz w:val="20"/>
          <w:lang w:val="es-ES"/>
        </w:rPr>
        <w:t xml:space="preserve"> </w:t>
      </w:r>
      <w:r w:rsidR="00A45946" w:rsidRPr="005E1F72">
        <w:rPr>
          <w:rFonts w:ascii="GHEA Grapalat" w:hAnsi="GHEA Grapalat" w:cs="Sylfaen"/>
          <w:sz w:val="20"/>
          <w:lang w:val="ru-RU"/>
        </w:rPr>
        <w:t>цена</w:t>
      </w:r>
      <w:r w:rsidR="00A45946" w:rsidRPr="005E1F72">
        <w:rPr>
          <w:rFonts w:ascii="GHEA Grapalat" w:hAnsi="GHEA Grapalat" w:cs="Sylfaen"/>
          <w:sz w:val="20"/>
          <w:lang w:val="es-ES"/>
        </w:rPr>
        <w:t xml:space="preserve"> </w:t>
      </w:r>
      <w:r w:rsidR="00A45946" w:rsidRPr="005E1F72">
        <w:rPr>
          <w:rFonts w:ascii="GHEA Grapalat" w:hAnsi="GHEA Grapalat" w:cs="Sylfaen"/>
          <w:sz w:val="20"/>
          <w:szCs w:val="24"/>
          <w:lang w:val="hy-AM" w:eastAsia="en-US"/>
        </w:rPr>
        <w:t xml:space="preserve">Сумма, подлежащая уплате по данному виду налога, указывается в </w:t>
      </w:r>
      <w:r w:rsidR="00A45946" w:rsidRPr="005E1F72">
        <w:rPr>
          <w:rFonts w:ascii="GHEA Grapalat" w:hAnsi="GHEA Grapalat" w:cs="Sylfaen"/>
          <w:sz w:val="20"/>
          <w:lang w:val="ru-RU"/>
        </w:rPr>
        <w:t>предложении отдельной строкой.</w:t>
      </w:r>
      <w:r w:rsidR="00A45946" w:rsidRPr="005E1F72">
        <w:rPr>
          <w:rFonts w:ascii="GHEA Grapalat" w:hAnsi="GHEA Grapalat" w:cs="Sylfaen"/>
          <w:sz w:val="20"/>
          <w:szCs w:val="24"/>
          <w:lang w:val="es-ES" w:eastAsia="en-US"/>
        </w:rPr>
        <w:t xml:space="preserve"> </w:t>
      </w:r>
    </w:p>
    <w:p w:rsidR="00B95FE0" w:rsidRPr="005E1F72" w:rsidRDefault="00934B33" w:rsidP="006C1D25">
      <w:pPr>
        <w:pStyle w:val="norm"/>
        <w:spacing w:line="240" w:lineRule="auto"/>
        <w:rPr>
          <w:rFonts w:ascii="GHEA Grapalat" w:hAnsi="GHEA Grapalat" w:cs="Sylfaen"/>
          <w:sz w:val="20"/>
          <w:szCs w:val="24"/>
          <w:lang w:val="hy-AM" w:eastAsia="en-US"/>
        </w:rPr>
      </w:pPr>
      <w:r w:rsidRPr="005E1F72">
        <w:rPr>
          <w:rFonts w:ascii="GHEA Grapalat" w:hAnsi="GHEA Grapalat" w:cs="Sylfaen"/>
          <w:sz w:val="20"/>
          <w:szCs w:val="24"/>
          <w:lang w:eastAsia="en-US"/>
        </w:rPr>
        <w:t xml:space="preserve">Оценка </w:t>
      </w:r>
      <w:r w:rsidR="00A45946" w:rsidRPr="005E1F72">
        <w:rPr>
          <w:rFonts w:ascii="GHEA Grapalat" w:hAnsi="GHEA Grapalat" w:cs="Sylfaen"/>
          <w:sz w:val="20"/>
          <w:szCs w:val="24"/>
          <w:lang w:val="hy-AM" w:eastAsia="en-US"/>
        </w:rPr>
        <w:t xml:space="preserve">ценовых предложений </w:t>
      </w:r>
      <w:r w:rsidR="00B95FE0" w:rsidRPr="005E1F72">
        <w:rPr>
          <w:rFonts w:ascii="GHEA Grapalat" w:hAnsi="GHEA Grapalat" w:cs="Sylfaen"/>
          <w:sz w:val="20"/>
          <w:szCs w:val="24"/>
          <w:lang w:eastAsia="en-US"/>
        </w:rPr>
        <w:t>участников</w:t>
      </w:r>
      <w:r w:rsidRPr="005E1F72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5E1F72">
        <w:rPr>
          <w:rFonts w:ascii="GHEA Grapalat" w:hAnsi="GHEA Grapalat" w:cs="Sylfaen"/>
          <w:sz w:val="20"/>
          <w:szCs w:val="24"/>
          <w:lang w:eastAsia="en-US"/>
        </w:rPr>
        <w:t xml:space="preserve">и </w:t>
      </w:r>
      <w:r w:rsidR="00A45946" w:rsidRPr="005E1F72">
        <w:rPr>
          <w:rFonts w:ascii="GHEA Grapalat" w:hAnsi="GHEA Grapalat" w:cs="Sylfaen"/>
          <w:sz w:val="20"/>
          <w:szCs w:val="24"/>
          <w:lang w:val="hy-AM" w:eastAsia="en-US"/>
        </w:rPr>
        <w:t xml:space="preserve">сравнение </w:t>
      </w:r>
      <w:r w:rsidRPr="005E1F72">
        <w:rPr>
          <w:rFonts w:ascii="GHEA Grapalat" w:hAnsi="GHEA Grapalat" w:cs="Sylfaen"/>
          <w:sz w:val="20"/>
          <w:szCs w:val="24"/>
          <w:lang w:eastAsia="en-US"/>
        </w:rPr>
        <w:t xml:space="preserve">осуществляются </w:t>
      </w:r>
      <w:r w:rsidR="00A45946" w:rsidRPr="005E1F72">
        <w:rPr>
          <w:rFonts w:ascii="GHEA Grapalat" w:hAnsi="GHEA Grapalat" w:cs="Sylfaen"/>
          <w:sz w:val="20"/>
          <w:szCs w:val="24"/>
          <w:lang w:val="hy-AM" w:eastAsia="en-US"/>
        </w:rPr>
        <w:t>без расчета суммы налога, указанной в настоящем пункте. При этом заявка участника не подлежит отклонению, если:</w:t>
      </w:r>
    </w:p>
    <w:p w:rsidR="00B95FE0" w:rsidRPr="005E1F72" w:rsidRDefault="00B95FE0" w:rsidP="00877F78">
      <w:pPr>
        <w:pStyle w:val="norm"/>
        <w:spacing w:line="240" w:lineRule="auto"/>
        <w:rPr>
          <w:rFonts w:ascii="GHEA Grapalat" w:hAnsi="GHEA Grapalat" w:cs="Sylfaen"/>
          <w:sz w:val="20"/>
          <w:szCs w:val="24"/>
          <w:lang w:val="hy-AM" w:eastAsia="en-US"/>
        </w:rPr>
      </w:pPr>
      <w:r w:rsidRPr="005E1F72">
        <w:rPr>
          <w:rFonts w:ascii="GHEA Grapalat" w:hAnsi="GHEA Grapalat" w:cs="Sylfaen"/>
          <w:sz w:val="20"/>
          <w:szCs w:val="24"/>
          <w:lang w:val="hy-AM" w:eastAsia="en-US"/>
        </w:rPr>
        <w:t>а. столбцы цены предложения и налога на добавленную стоимость заполняются только цифрами, а столбец общей цены — буквами и цифрами или только буквами;</w:t>
      </w:r>
    </w:p>
    <w:p w:rsidR="00B95FE0" w:rsidRPr="005E1F72" w:rsidRDefault="00B95FE0" w:rsidP="00C75A7D">
      <w:pPr>
        <w:pStyle w:val="norm"/>
        <w:spacing w:line="240" w:lineRule="auto"/>
        <w:rPr>
          <w:rFonts w:ascii="GHEA Grapalat" w:hAnsi="GHEA Grapalat" w:cs="Sylfaen"/>
          <w:sz w:val="20"/>
          <w:szCs w:val="24"/>
          <w:lang w:val="hy-AM" w:eastAsia="en-US"/>
        </w:rPr>
      </w:pPr>
      <w:r w:rsidRPr="005E1F72">
        <w:rPr>
          <w:rFonts w:ascii="GHEA Grapalat" w:hAnsi="GHEA Grapalat" w:cs="Sylfaen"/>
          <w:sz w:val="20"/>
          <w:szCs w:val="24"/>
          <w:lang w:val="hy-AM" w:eastAsia="en-US"/>
        </w:rPr>
        <w:t>б. имеется несоответствие между суммами, указанными буквами или цифрами в графах «Цена предложения» и «Налог на добавленную стоимость», но сумма любой из сумм, указанных буквами или цифрами, соответствует сумме, указанной буквами в графе «Общая цена»;</w:t>
      </w:r>
    </w:p>
    <w:p w:rsidR="00A45946" w:rsidRDefault="00B95FE0" w:rsidP="001E17BA">
      <w:pPr>
        <w:pStyle w:val="norm"/>
        <w:spacing w:line="240" w:lineRule="auto"/>
        <w:rPr>
          <w:rFonts w:ascii="GHEA Grapalat" w:hAnsi="GHEA Grapalat" w:cs="Sylfaen"/>
          <w:sz w:val="20"/>
          <w:szCs w:val="24"/>
          <w:lang w:val="hy-AM" w:eastAsia="en-US"/>
        </w:rPr>
      </w:pPr>
      <w:r w:rsidRPr="005E1F72">
        <w:rPr>
          <w:rFonts w:ascii="GHEA Grapalat" w:hAnsi="GHEA Grapalat" w:cs="Sylfaen"/>
          <w:sz w:val="20"/>
          <w:szCs w:val="24"/>
          <w:lang w:val="hy-AM" w:eastAsia="en-US"/>
        </w:rPr>
        <w:t xml:space="preserve">в. в ценовом предложении номер порции указан неверно, но наименование предмета закупки заполнено правильно </w:t>
      </w:r>
      <w:r w:rsidR="008128C9">
        <w:rPr>
          <w:rFonts w:ascii="GHEA Grapalat" w:hAnsi="GHEA Grapalat" w:cs="Sylfaen"/>
          <w:sz w:val="20"/>
          <w:szCs w:val="24"/>
          <w:lang w:val="hy-AM" w:eastAsia="en-US"/>
        </w:rPr>
        <w:t>.</w:t>
      </w:r>
    </w:p>
    <w:p w:rsidR="00A63118" w:rsidRPr="00890CC4" w:rsidRDefault="00A63118" w:rsidP="00972668">
      <w:pPr>
        <w:shd w:val="clear" w:color="auto" w:fill="FFFFFF"/>
        <w:ind w:firstLine="375"/>
        <w:jc w:val="both"/>
        <w:rPr>
          <w:rFonts w:ascii="GHEA Grapalat" w:hAnsi="GHEA Grapalat" w:cs="Sylfaen"/>
          <w:sz w:val="20"/>
          <w:lang w:val="hy-AM"/>
        </w:rPr>
      </w:pPr>
      <w:r>
        <w:rPr>
          <w:rFonts w:ascii="GHEA Grapalat" w:hAnsi="GHEA Grapalat" w:cs="Sylfaen"/>
          <w:sz w:val="20"/>
          <w:lang w:val="hy-AM"/>
        </w:rPr>
        <w:t>д. В графах «Цена предложения», «Налог на добавленную стоимость» и «Общая сумма» копейки сумм, обозначенных буквами или цифрами, округляются до пяти десятичных знаков, целого числа вниз, пяти десятичных знаков и более, целого числа вверх;</w:t>
      </w:r>
    </w:p>
    <w:p w:rsidR="00A63118" w:rsidRPr="00890CC4" w:rsidRDefault="00A63118" w:rsidP="00972668">
      <w:pPr>
        <w:tabs>
          <w:tab w:val="left" w:pos="0"/>
        </w:tabs>
        <w:ind w:firstLine="360"/>
        <w:jc w:val="both"/>
        <w:rPr>
          <w:rFonts w:ascii="GHEA Grapalat" w:hAnsi="GHEA Grapalat" w:cs="Sylfaen"/>
          <w:sz w:val="20"/>
          <w:lang w:val="hy-AM"/>
        </w:rPr>
      </w:pPr>
      <w:r>
        <w:rPr>
          <w:rFonts w:ascii="GHEA Grapalat" w:hAnsi="GHEA Grapalat" w:cs="Sylfaen"/>
          <w:sz w:val="20"/>
          <w:lang w:val="hy-AM"/>
        </w:rPr>
        <w:t>е. суммы в столбцах «цена предложения» и «налог на добавленную стоимость» заполнены как цифрами, так и буквами, и они совпадают, а сумма, указанная буквами в столбце «общая цена», заполнена дополнительными словами, в результате чего получается несуществующее число. При этом в случае, указанном в настоящем пункте, оценочная комиссия при оценке заявления принимает за основу сумму сумм, заполненных буквами в графах «Стоимость» и «Налог на добавленную стоимость».</w:t>
      </w:r>
    </w:p>
    <w:p w:rsidR="00A63118" w:rsidRPr="005E1F72" w:rsidRDefault="00A63118" w:rsidP="00A63118">
      <w:pPr>
        <w:pStyle w:val="norm"/>
        <w:spacing w:line="240" w:lineRule="auto"/>
        <w:rPr>
          <w:rFonts w:ascii="GHEA Grapalat" w:hAnsi="GHEA Grapalat" w:cs="Sylfaen"/>
          <w:sz w:val="20"/>
          <w:szCs w:val="24"/>
          <w:lang w:val="hy-AM" w:eastAsia="en-US"/>
        </w:rPr>
      </w:pPr>
      <w:r>
        <w:rPr>
          <w:rFonts w:ascii="GHEA Grapalat" w:hAnsi="GHEA Grapalat" w:cs="Sylfaen"/>
          <w:sz w:val="20"/>
          <w:szCs w:val="24"/>
          <w:lang w:val="hy-AM" w:eastAsia="en-US"/>
        </w:rPr>
        <w:t>ф. копейки обозначаются цифрами в суммах, заполненных буквами в графах ценового предложения.</w:t>
      </w:r>
    </w:p>
    <w:p w:rsidR="00A45946" w:rsidRPr="005E1F72" w:rsidRDefault="00C8055A" w:rsidP="00EF3662">
      <w:pPr>
        <w:pStyle w:val="norm"/>
        <w:spacing w:line="240" w:lineRule="auto"/>
        <w:ind w:firstLine="567"/>
        <w:rPr>
          <w:rFonts w:ascii="GHEA Grapalat" w:hAnsi="GHEA Grapalat"/>
          <w:sz w:val="20"/>
          <w:lang w:val="es-ES"/>
        </w:rPr>
      </w:pPr>
      <w:r w:rsidRPr="005E1F72">
        <w:rPr>
          <w:rFonts w:ascii="GHEA Grapalat" w:hAnsi="GHEA Grapalat"/>
          <w:sz w:val="20"/>
          <w:lang w:val="es-ES"/>
        </w:rPr>
        <w:t xml:space="preserve">5.3 </w:t>
      </w:r>
      <w:r w:rsidR="00A45946" w:rsidRPr="005E1F72">
        <w:rPr>
          <w:rFonts w:ascii="GHEA Grapalat" w:hAnsi="GHEA Grapalat"/>
          <w:sz w:val="20"/>
          <w:lang w:val="es-ES"/>
        </w:rPr>
        <w:t xml:space="preserve">Если цена заключаемого договора стабильна, то ценовое предложение представляется в виде единого числа - общей цены, предлагаемой за исполнение договора, и должно быть заполнено в системе </w:t>
      </w:r>
      <w:r w:rsidR="00A45946" w:rsidRPr="005E1F72">
        <w:rPr>
          <w:rFonts w:ascii="GHEA Grapalat" w:hAnsi="GHEA Grapalat"/>
          <w:sz w:val="20"/>
          <w:lang w:val="hy-AM"/>
        </w:rPr>
        <w:t xml:space="preserve">без расчета </w:t>
      </w:r>
      <w:r w:rsidR="00A45946" w:rsidRPr="005E1F72">
        <w:rPr>
          <w:rFonts w:ascii="GHEA Grapalat" w:hAnsi="GHEA Grapalat"/>
          <w:sz w:val="20"/>
          <w:lang w:val="hy-AM"/>
        </w:rPr>
        <w:softHyphen/>
        <w:t xml:space="preserve">суммы налога на добавленную стоимость. подлежит уплате в государственный бюджет Народного Государства Армения </w:t>
      </w:r>
      <w:r w:rsidR="00A45946" w:rsidRPr="005E1F72">
        <w:rPr>
          <w:rFonts w:ascii="GHEA Grapalat" w:hAnsi="GHEA Grapalat"/>
          <w:sz w:val="20"/>
          <w:lang w:val="es-ES"/>
        </w:rPr>
        <w:t>. При этом от участника не может быть потребовано представление обоснования ценового предложения или любого другого вида информации или документов, а размер прибыли участника не может быть ограничен приглашением.</w:t>
      </w:r>
    </w:p>
    <w:p w:rsidR="00096865" w:rsidRPr="005E1F72" w:rsidRDefault="00096865" w:rsidP="00EF3662">
      <w:pPr>
        <w:pStyle w:val="23"/>
        <w:spacing w:line="240" w:lineRule="auto"/>
        <w:ind w:firstLine="567"/>
        <w:rPr>
          <w:rFonts w:ascii="GHEA Grapalat" w:hAnsi="GHEA Grapalat"/>
          <w:lang w:val="es-ES"/>
        </w:rPr>
      </w:pPr>
    </w:p>
    <w:p w:rsidR="00096865" w:rsidRPr="005E1F72" w:rsidRDefault="00220C7C" w:rsidP="00EF3662">
      <w:pPr>
        <w:jc w:val="center"/>
        <w:rPr>
          <w:rFonts w:ascii="GHEA Grapalat" w:hAnsi="GHEA Grapalat"/>
          <w:b/>
          <w:sz w:val="20"/>
          <w:lang w:val="es-ES"/>
        </w:rPr>
      </w:pPr>
      <w:r w:rsidRPr="005E1F72">
        <w:rPr>
          <w:rFonts w:ascii="GHEA Grapalat" w:hAnsi="GHEA Grapalat"/>
          <w:b/>
          <w:sz w:val="20"/>
          <w:lang w:val="es-ES"/>
        </w:rPr>
        <w:t xml:space="preserve">6. </w:t>
      </w:r>
      <w:r w:rsidR="00955A1E" w:rsidRPr="005E1F72">
        <w:rPr>
          <w:rFonts w:ascii="GHEA Grapalat" w:hAnsi="GHEA Grapalat"/>
          <w:b/>
          <w:sz w:val="20"/>
        </w:rPr>
        <w:t>ПРИМЕНИТЬСЯ</w:t>
      </w:r>
      <w:r w:rsidR="00955A1E" w:rsidRPr="005E1F72">
        <w:rPr>
          <w:rFonts w:ascii="GHEA Grapalat" w:hAnsi="GHEA Grapalat"/>
          <w:b/>
          <w:sz w:val="20"/>
          <w:lang w:val="es-ES"/>
        </w:rPr>
        <w:t xml:space="preserve"> </w:t>
      </w:r>
      <w:r w:rsidR="00955A1E" w:rsidRPr="005E1F72">
        <w:rPr>
          <w:rFonts w:ascii="GHEA Grapalat" w:hAnsi="GHEA Grapalat"/>
          <w:b/>
          <w:sz w:val="20"/>
        </w:rPr>
        <w:t>ДЕЙСТВИЕ</w:t>
      </w:r>
      <w:r w:rsidR="00955A1E" w:rsidRPr="005E1F72">
        <w:rPr>
          <w:rFonts w:ascii="GHEA Grapalat" w:hAnsi="GHEA Grapalat"/>
          <w:b/>
          <w:sz w:val="20"/>
          <w:lang w:val="es-ES"/>
        </w:rPr>
        <w:t xml:space="preserve"> </w:t>
      </w:r>
      <w:r w:rsidR="00955A1E" w:rsidRPr="005E1F72">
        <w:rPr>
          <w:rFonts w:ascii="GHEA Grapalat" w:hAnsi="GHEA Grapalat"/>
          <w:b/>
          <w:sz w:val="20"/>
        </w:rPr>
        <w:t xml:space="preserve">СРОК </w:t>
      </w:r>
      <w:r w:rsidR="00955A1E" w:rsidRPr="005E1F72">
        <w:rPr>
          <w:rFonts w:ascii="GHEA Grapalat" w:hAnsi="GHEA Grapalat"/>
          <w:b/>
          <w:sz w:val="20"/>
          <w:lang w:val="es-ES"/>
        </w:rPr>
        <w:t xml:space="preserve">, </w:t>
      </w:r>
      <w:r w:rsidR="00955A1E" w:rsidRPr="005E1F72">
        <w:rPr>
          <w:rFonts w:ascii="GHEA Grapalat" w:hAnsi="GHEA Grapalat"/>
          <w:b/>
          <w:sz w:val="20"/>
        </w:rPr>
        <w:t>ЗАЯВКИ</w:t>
      </w:r>
      <w:r w:rsidR="00955A1E" w:rsidRPr="005E1F72">
        <w:rPr>
          <w:rFonts w:ascii="GHEA Grapalat" w:hAnsi="GHEA Grapalat"/>
          <w:b/>
          <w:sz w:val="20"/>
          <w:lang w:val="es-ES"/>
        </w:rPr>
        <w:t xml:space="preserve"> </w:t>
      </w:r>
      <w:r w:rsidR="00955A1E" w:rsidRPr="005E1F72">
        <w:rPr>
          <w:rFonts w:ascii="GHEA Grapalat" w:hAnsi="GHEA Grapalat"/>
          <w:b/>
          <w:sz w:val="20"/>
        </w:rPr>
        <w:t>ПЕРЕМЕНА</w:t>
      </w:r>
      <w:r w:rsidR="00955A1E" w:rsidRPr="005E1F72">
        <w:rPr>
          <w:rFonts w:ascii="GHEA Grapalat" w:hAnsi="GHEA Grapalat"/>
          <w:b/>
          <w:sz w:val="20"/>
          <w:lang w:val="es-ES"/>
        </w:rPr>
        <w:t xml:space="preserve"> </w:t>
      </w:r>
      <w:r w:rsidR="00955A1E" w:rsidRPr="005E1F72">
        <w:rPr>
          <w:rFonts w:ascii="GHEA Grapalat" w:hAnsi="GHEA Grapalat"/>
          <w:b/>
          <w:sz w:val="20"/>
        </w:rPr>
        <w:t>ВЫПОЛНИТЬ</w:t>
      </w:r>
    </w:p>
    <w:p w:rsidR="00096865" w:rsidRPr="005E1F72" w:rsidRDefault="00955A1E" w:rsidP="00EF3662">
      <w:pPr>
        <w:jc w:val="center"/>
        <w:rPr>
          <w:rFonts w:ascii="GHEA Grapalat" w:hAnsi="GHEA Grapalat"/>
          <w:b/>
          <w:sz w:val="20"/>
          <w:lang w:val="es-ES"/>
        </w:rPr>
      </w:pPr>
      <w:r w:rsidRPr="005E1F72">
        <w:rPr>
          <w:rFonts w:ascii="GHEA Grapalat" w:hAnsi="GHEA Grapalat"/>
          <w:b/>
          <w:sz w:val="20"/>
        </w:rPr>
        <w:t>И:</w:t>
      </w:r>
      <w:r w:rsidRPr="005E1F72">
        <w:rPr>
          <w:rFonts w:ascii="GHEA Grapalat" w:hAnsi="GHEA Grapalat"/>
          <w:b/>
          <w:sz w:val="20"/>
          <w:lang w:val="es-ES"/>
        </w:rPr>
        <w:t xml:space="preserve"> </w:t>
      </w:r>
      <w:r w:rsidRPr="005E1F72">
        <w:rPr>
          <w:rFonts w:ascii="GHEA Grapalat" w:hAnsi="GHEA Grapalat"/>
          <w:b/>
          <w:sz w:val="20"/>
        </w:rPr>
        <w:t>ИХ</w:t>
      </w:r>
      <w:r w:rsidRPr="005E1F72">
        <w:rPr>
          <w:rFonts w:ascii="GHEA Grapalat" w:hAnsi="GHEA Grapalat"/>
          <w:b/>
          <w:sz w:val="20"/>
          <w:lang w:val="es-ES"/>
        </w:rPr>
        <w:t xml:space="preserve"> </w:t>
      </w:r>
      <w:r w:rsidRPr="005E1F72">
        <w:rPr>
          <w:rFonts w:ascii="GHEA Grapalat" w:hAnsi="GHEA Grapalat"/>
          <w:b/>
          <w:sz w:val="20"/>
        </w:rPr>
        <w:t>С:</w:t>
      </w:r>
      <w:r w:rsidRPr="005E1F72">
        <w:rPr>
          <w:rFonts w:ascii="GHEA Grapalat" w:hAnsi="GHEA Grapalat"/>
          <w:b/>
          <w:sz w:val="20"/>
          <w:lang w:val="es-ES"/>
        </w:rPr>
        <w:t xml:space="preserve"> </w:t>
      </w:r>
      <w:r w:rsidRPr="005E1F72">
        <w:rPr>
          <w:rFonts w:ascii="GHEA Grapalat" w:hAnsi="GHEA Grapalat"/>
          <w:b/>
          <w:sz w:val="20"/>
        </w:rPr>
        <w:t>ЗАБРАТЬ</w:t>
      </w:r>
      <w:r w:rsidRPr="005E1F72">
        <w:rPr>
          <w:rFonts w:ascii="GHEA Grapalat" w:hAnsi="GHEA Grapalat"/>
          <w:b/>
          <w:sz w:val="20"/>
          <w:lang w:val="es-ES"/>
        </w:rPr>
        <w:t xml:space="preserve"> </w:t>
      </w:r>
      <w:r w:rsidRPr="005E1F72">
        <w:rPr>
          <w:rFonts w:ascii="GHEA Grapalat" w:hAnsi="GHEA Grapalat"/>
          <w:b/>
          <w:sz w:val="20"/>
        </w:rPr>
        <w:t>ПРОЦЕДУРА</w:t>
      </w:r>
    </w:p>
    <w:p w:rsidR="00096865" w:rsidRPr="005E1F72" w:rsidRDefault="00096865" w:rsidP="00EF3662">
      <w:pPr>
        <w:pStyle w:val="a3"/>
        <w:spacing w:line="240" w:lineRule="auto"/>
        <w:ind w:firstLine="567"/>
        <w:rPr>
          <w:rFonts w:ascii="GHEA Grapalat" w:hAnsi="GHEA Grapalat"/>
          <w:b/>
          <w:lang w:val="af-ZA"/>
        </w:rPr>
      </w:pPr>
    </w:p>
    <w:p w:rsidR="00096865" w:rsidRPr="005E1F72" w:rsidRDefault="00220C7C" w:rsidP="00EF3662">
      <w:pPr>
        <w:pStyle w:val="a3"/>
        <w:spacing w:line="240" w:lineRule="auto"/>
        <w:ind w:firstLine="567"/>
        <w:rPr>
          <w:rFonts w:ascii="GHEA Grapalat" w:hAnsi="GHEA Grapalat" w:cs="Sylfaen"/>
          <w:i w:val="0"/>
          <w:szCs w:val="24"/>
          <w:lang w:val="af-ZA"/>
        </w:rPr>
      </w:pPr>
      <w:r w:rsidRPr="005E1F72">
        <w:rPr>
          <w:rFonts w:ascii="GHEA Grapalat" w:hAnsi="GHEA Grapalat"/>
          <w:i w:val="0"/>
          <w:lang w:val="af-ZA"/>
        </w:rPr>
        <w:t>6.1:</w:t>
      </w:r>
      <w:r w:rsidR="00096865" w:rsidRPr="005E1F72">
        <w:rPr>
          <w:rFonts w:ascii="GHEA Grapalat" w:hAnsi="GHEA Grapalat"/>
          <w:lang w:val="af-ZA"/>
        </w:rPr>
        <w:t xml:space="preserve"> </w:t>
      </w:r>
      <w:r w:rsidR="00096865" w:rsidRPr="005E1F72">
        <w:rPr>
          <w:rFonts w:ascii="GHEA Grapalat" w:hAnsi="GHEA Grapalat" w:cs="Sylfaen"/>
          <w:i w:val="0"/>
          <w:szCs w:val="24"/>
          <w:lang w:val="af-ZA"/>
        </w:rPr>
        <w:t xml:space="preserve">31 </w:t>
      </w:r>
      <w:r w:rsidR="00096865" w:rsidRPr="005E1F72">
        <w:rPr>
          <w:rFonts w:ascii="GHEA Grapalat" w:hAnsi="GHEA Grapalat" w:cs="Sylfaen"/>
          <w:i w:val="0"/>
          <w:szCs w:val="24"/>
          <w:lang w:val="ru-RU"/>
        </w:rPr>
        <w:t>Закона​</w:t>
      </w:r>
      <w:r w:rsidR="00096865" w:rsidRPr="005E1F72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5E1F72">
        <w:rPr>
          <w:rFonts w:ascii="GHEA Grapalat" w:hAnsi="GHEA Grapalat" w:cs="Sylfaen"/>
          <w:i w:val="0"/>
          <w:szCs w:val="24"/>
          <w:lang w:val="ru-RU"/>
        </w:rPr>
        <w:t>статьи</w:t>
      </w:r>
      <w:r w:rsidR="00096865" w:rsidRPr="005E1F72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5E1F72">
        <w:rPr>
          <w:rFonts w:ascii="GHEA Grapalat" w:hAnsi="GHEA Grapalat" w:cs="Sylfaen"/>
          <w:i w:val="0"/>
          <w:szCs w:val="24"/>
          <w:lang w:val="ru-RU"/>
        </w:rPr>
        <w:t>согласно заявке</w:t>
      </w:r>
      <w:r w:rsidR="00096865" w:rsidRPr="005E1F72">
        <w:rPr>
          <w:rFonts w:ascii="GHEA Grapalat" w:hAnsi="GHEA Grapalat" w:cs="Sylfaen"/>
          <w:i w:val="0"/>
          <w:szCs w:val="24"/>
          <w:lang w:val="af-ZA"/>
        </w:rPr>
        <w:t xml:space="preserve">​ </w:t>
      </w:r>
      <w:r w:rsidR="00096865" w:rsidRPr="005E1F72">
        <w:rPr>
          <w:rFonts w:ascii="GHEA Grapalat" w:hAnsi="GHEA Grapalat" w:cs="Sylfaen"/>
          <w:i w:val="0"/>
          <w:szCs w:val="24"/>
          <w:lang w:val="ru-RU"/>
        </w:rPr>
        <w:t>действительный</w:t>
      </w:r>
      <w:r w:rsidR="00096865" w:rsidRPr="005E1F72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5E1F72">
        <w:rPr>
          <w:rFonts w:ascii="GHEA Grapalat" w:hAnsi="GHEA Grapalat" w:cs="Sylfaen"/>
          <w:i w:val="0"/>
          <w:szCs w:val="24"/>
          <w:lang w:val="ru-RU"/>
        </w:rPr>
        <w:t>является</w:t>
      </w:r>
      <w:r w:rsidR="00096865" w:rsidRPr="005E1F72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5E1F72">
        <w:rPr>
          <w:rFonts w:ascii="GHEA Grapalat" w:hAnsi="GHEA Grapalat" w:cs="Sylfaen"/>
          <w:i w:val="0"/>
          <w:szCs w:val="24"/>
          <w:lang w:val="ru-RU"/>
        </w:rPr>
        <w:t>до</w:t>
      </w:r>
      <w:r w:rsidR="00096865" w:rsidRPr="005E1F72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5E1F72">
        <w:rPr>
          <w:rFonts w:ascii="GHEA Grapalat" w:hAnsi="GHEA Grapalat" w:cs="Sylfaen"/>
          <w:i w:val="0"/>
          <w:szCs w:val="24"/>
          <w:lang w:val="ru-RU"/>
        </w:rPr>
        <w:t>К закону</w:t>
      </w:r>
      <w:r w:rsidR="00096865" w:rsidRPr="005E1F72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5E1F72">
        <w:rPr>
          <w:rFonts w:ascii="GHEA Grapalat" w:hAnsi="GHEA Grapalat" w:cs="Sylfaen"/>
          <w:i w:val="0"/>
          <w:szCs w:val="24"/>
          <w:lang w:val="ru-RU"/>
        </w:rPr>
        <w:t>соответствующий</w:t>
      </w:r>
      <w:r w:rsidR="00096865" w:rsidRPr="005E1F72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5E1F72">
        <w:rPr>
          <w:rFonts w:ascii="GHEA Grapalat" w:hAnsi="GHEA Grapalat" w:cs="Sylfaen"/>
          <w:i w:val="0"/>
          <w:szCs w:val="24"/>
          <w:lang w:val="ru-RU"/>
        </w:rPr>
        <w:t>контракта</w:t>
      </w:r>
      <w:r w:rsidR="00096865" w:rsidRPr="005E1F72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5E1F72">
        <w:rPr>
          <w:rFonts w:ascii="GHEA Grapalat" w:hAnsi="GHEA Grapalat" w:cs="Sylfaen"/>
          <w:i w:val="0"/>
          <w:szCs w:val="24"/>
          <w:lang w:val="ru-RU"/>
        </w:rPr>
        <w:t xml:space="preserve">запечатывание </w:t>
      </w:r>
      <w:r w:rsidR="00096865" w:rsidRPr="005E1F72">
        <w:rPr>
          <w:rFonts w:ascii="GHEA Grapalat" w:hAnsi="GHEA Grapalat" w:cs="Sylfaen"/>
          <w:i w:val="0"/>
          <w:szCs w:val="24"/>
          <w:lang w:val="af-ZA"/>
        </w:rPr>
        <w:t xml:space="preserve">, </w:t>
      </w:r>
      <w:r w:rsidR="00705706" w:rsidRPr="0024733B">
        <w:rPr>
          <w:rFonts w:ascii="GHEA Grapalat" w:hAnsi="GHEA Grapalat" w:cs="Sylfaen"/>
          <w:i w:val="0"/>
          <w:szCs w:val="24"/>
          <w:lang w:val="ru-RU"/>
        </w:rPr>
        <w:t>участник</w:t>
      </w:r>
      <w:r w:rsidR="00096865" w:rsidRPr="005E1F72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5E1F72">
        <w:rPr>
          <w:rFonts w:ascii="GHEA Grapalat" w:hAnsi="GHEA Grapalat" w:cs="Sylfaen"/>
          <w:i w:val="0"/>
          <w:szCs w:val="24"/>
          <w:lang w:val="ru-RU"/>
        </w:rPr>
        <w:t>к</w:t>
      </w:r>
      <w:r w:rsidR="00096865" w:rsidRPr="005E1F72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5E1F72">
        <w:rPr>
          <w:rFonts w:ascii="GHEA Grapalat" w:hAnsi="GHEA Grapalat" w:cs="Sylfaen"/>
          <w:i w:val="0"/>
          <w:szCs w:val="24"/>
          <w:lang w:val="ru-RU"/>
        </w:rPr>
        <w:t>приложения</w:t>
      </w:r>
      <w:r w:rsidR="00096865" w:rsidRPr="005E1F72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5E1F72">
        <w:rPr>
          <w:rFonts w:ascii="GHEA Grapalat" w:hAnsi="GHEA Grapalat" w:cs="Sylfaen"/>
          <w:i w:val="0"/>
          <w:szCs w:val="24"/>
          <w:lang w:val="ru-RU"/>
        </w:rPr>
        <w:t>с</w:t>
      </w:r>
      <w:r w:rsidR="00096865" w:rsidRPr="005E1F72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5E1F72">
        <w:rPr>
          <w:rFonts w:ascii="GHEA Grapalat" w:hAnsi="GHEA Grapalat" w:cs="Sylfaen"/>
          <w:i w:val="0"/>
          <w:szCs w:val="24"/>
          <w:lang w:val="ru-RU"/>
        </w:rPr>
        <w:t xml:space="preserve">прием </w:t>
      </w:r>
      <w:r w:rsidR="00096865" w:rsidRPr="005E1F72">
        <w:rPr>
          <w:rFonts w:ascii="GHEA Grapalat" w:hAnsi="GHEA Grapalat" w:cs="Sylfaen"/>
          <w:i w:val="0"/>
          <w:szCs w:val="24"/>
          <w:lang w:val="af-ZA"/>
        </w:rPr>
        <w:t xml:space="preserve">, </w:t>
      </w:r>
      <w:r w:rsidR="00096865" w:rsidRPr="005E1F72">
        <w:rPr>
          <w:rFonts w:ascii="GHEA Grapalat" w:hAnsi="GHEA Grapalat" w:cs="Sylfaen"/>
          <w:i w:val="0"/>
          <w:szCs w:val="24"/>
          <w:lang w:val="ru-RU"/>
        </w:rPr>
        <w:t>применение</w:t>
      </w:r>
      <w:r w:rsidR="00096865" w:rsidRPr="005E1F72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5E1F72">
        <w:rPr>
          <w:rFonts w:ascii="GHEA Grapalat" w:hAnsi="GHEA Grapalat" w:cs="Sylfaen"/>
          <w:i w:val="0"/>
          <w:szCs w:val="24"/>
          <w:lang w:val="ru-RU"/>
        </w:rPr>
        <w:t>отказ</w:t>
      </w:r>
      <w:r w:rsidR="00096865" w:rsidRPr="005E1F72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5E1F72">
        <w:rPr>
          <w:rFonts w:ascii="GHEA Grapalat" w:hAnsi="GHEA Grapalat" w:cs="Sylfaen"/>
          <w:i w:val="0"/>
          <w:szCs w:val="24"/>
          <w:lang w:val="ru-RU"/>
        </w:rPr>
        <w:t xml:space="preserve">или </w:t>
      </w:r>
      <w:r w:rsidR="00096865" w:rsidRPr="005E1F72">
        <w:rPr>
          <w:rFonts w:ascii="GHEA Grapalat" w:hAnsi="GHEA Grapalat" w:cs="Sylfaen"/>
          <w:i w:val="0"/>
          <w:szCs w:val="24"/>
          <w:lang w:val="af-ZA"/>
        </w:rPr>
        <w:t xml:space="preserve">эта </w:t>
      </w:r>
      <w:r w:rsidR="00096865" w:rsidRPr="005E1F72">
        <w:rPr>
          <w:rFonts w:ascii="GHEA Grapalat" w:hAnsi="GHEA Grapalat" w:cs="Sylfaen"/>
          <w:i w:val="0"/>
          <w:szCs w:val="24"/>
          <w:lang w:val="ru-RU"/>
        </w:rPr>
        <w:t>процедура</w:t>
      </w:r>
      <w:r w:rsidR="00096865" w:rsidRPr="005E1F72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5E1F72">
        <w:rPr>
          <w:rFonts w:ascii="GHEA Grapalat" w:hAnsi="GHEA Grapalat" w:cs="Sylfaen"/>
          <w:i w:val="0"/>
          <w:szCs w:val="24"/>
          <w:lang w:val="ru-RU"/>
        </w:rPr>
        <w:t>несуществующий</w:t>
      </w:r>
      <w:r w:rsidR="00096865" w:rsidRPr="005E1F72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5E1F72">
        <w:rPr>
          <w:rFonts w:ascii="GHEA Grapalat" w:hAnsi="GHEA Grapalat" w:cs="Sylfaen"/>
          <w:i w:val="0"/>
          <w:szCs w:val="24"/>
          <w:lang w:val="ru-RU"/>
        </w:rPr>
        <w:t>быть объявлено.</w:t>
      </w:r>
    </w:p>
    <w:p w:rsidR="00096865" w:rsidRPr="005E1F72" w:rsidRDefault="00220C7C" w:rsidP="00EF3662">
      <w:pPr>
        <w:pStyle w:val="a3"/>
        <w:spacing w:line="240" w:lineRule="auto"/>
        <w:ind w:firstLine="567"/>
        <w:rPr>
          <w:rFonts w:ascii="GHEA Grapalat" w:hAnsi="GHEA Grapalat" w:cs="Sylfaen"/>
          <w:i w:val="0"/>
          <w:szCs w:val="24"/>
          <w:lang w:val="af-ZA"/>
        </w:rPr>
      </w:pPr>
      <w:r w:rsidRPr="005E1F72">
        <w:rPr>
          <w:rFonts w:ascii="GHEA Grapalat" w:hAnsi="GHEA Grapalat" w:cs="Sylfaen"/>
          <w:i w:val="0"/>
          <w:szCs w:val="24"/>
          <w:lang w:val="af-ZA"/>
        </w:rPr>
        <w:t xml:space="preserve">6.2 </w:t>
      </w:r>
      <w:r w:rsidR="00096865" w:rsidRPr="005E1F72">
        <w:rPr>
          <w:rFonts w:ascii="GHEA Grapalat" w:hAnsi="GHEA Grapalat" w:cs="Sylfaen"/>
          <w:i w:val="0"/>
          <w:szCs w:val="24"/>
          <w:lang w:val="ru-RU"/>
        </w:rPr>
        <w:t xml:space="preserve">Статья </w:t>
      </w:r>
      <w:r w:rsidR="00096865" w:rsidRPr="005E1F72">
        <w:rPr>
          <w:rFonts w:ascii="GHEA Grapalat" w:hAnsi="GHEA Grapalat" w:cs="Sylfaen"/>
          <w:i w:val="0"/>
          <w:szCs w:val="24"/>
          <w:lang w:val="af-ZA"/>
        </w:rPr>
        <w:t xml:space="preserve">31 </w:t>
      </w:r>
      <w:r w:rsidR="00096865" w:rsidRPr="005E1F72">
        <w:rPr>
          <w:rFonts w:ascii="GHEA Grapalat" w:hAnsi="GHEA Grapalat" w:cs="Sylfaen"/>
          <w:i w:val="0"/>
          <w:szCs w:val="24"/>
          <w:lang w:val="ru-RU"/>
        </w:rPr>
        <w:t>Закона</w:t>
      </w:r>
      <w:r w:rsidR="00096865" w:rsidRPr="005E1F72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5E1F72">
        <w:rPr>
          <w:rFonts w:ascii="GHEA Grapalat" w:hAnsi="GHEA Grapalat" w:cs="Sylfaen"/>
          <w:i w:val="0"/>
          <w:szCs w:val="24"/>
          <w:lang w:val="ru-RU"/>
        </w:rPr>
        <w:t>статьи</w:t>
      </w:r>
      <w:r w:rsidR="00096865" w:rsidRPr="005E1F72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5E1F72">
        <w:rPr>
          <w:rFonts w:ascii="GHEA Grapalat" w:hAnsi="GHEA Grapalat" w:cs="Sylfaen"/>
          <w:i w:val="0"/>
          <w:szCs w:val="24"/>
          <w:lang w:val="ru-RU"/>
        </w:rPr>
        <w:t xml:space="preserve">в зависимости </w:t>
      </w:r>
      <w:r w:rsidR="00096865" w:rsidRPr="005E1F72">
        <w:rPr>
          <w:rFonts w:ascii="GHEA Grapalat" w:hAnsi="GHEA Grapalat" w:cs="Sylfaen"/>
          <w:i w:val="0"/>
          <w:szCs w:val="24"/>
          <w:lang w:val="af-ZA"/>
        </w:rPr>
        <w:t xml:space="preserve">: </w:t>
      </w:r>
      <w:r w:rsidR="00F70E55" w:rsidRPr="0024733B">
        <w:rPr>
          <w:rFonts w:ascii="GHEA Grapalat" w:hAnsi="GHEA Grapalat" w:cs="Sylfaen"/>
          <w:i w:val="0"/>
          <w:szCs w:val="24"/>
          <w:lang w:val="ru-RU"/>
        </w:rPr>
        <w:t xml:space="preserve">участник </w:t>
      </w:r>
      <w:r w:rsidR="00096865" w:rsidRPr="005E1F72">
        <w:rPr>
          <w:rFonts w:ascii="GHEA Grapalat" w:hAnsi="GHEA Grapalat" w:cs="Sylfaen"/>
          <w:i w:val="0"/>
          <w:szCs w:val="24"/>
          <w:lang w:val="ru-RU"/>
        </w:rPr>
        <w:t xml:space="preserve">, </w:t>
      </w:r>
      <w:r w:rsidR="00096865" w:rsidRPr="005E1F72">
        <w:rPr>
          <w:rFonts w:ascii="GHEA Grapalat" w:hAnsi="GHEA Grapalat" w:cs="Sylfaen"/>
          <w:i w:val="0"/>
          <w:szCs w:val="24"/>
          <w:lang w:val="af-ZA"/>
        </w:rPr>
        <w:t xml:space="preserve">до </w:t>
      </w:r>
      <w:r w:rsidR="00096865" w:rsidRPr="005E1F72">
        <w:rPr>
          <w:rFonts w:ascii="GHEA Grapalat" w:hAnsi="GHEA Grapalat" w:cs="Sylfaen"/>
          <w:i w:val="0"/>
          <w:szCs w:val="24"/>
          <w:lang w:val="ru-RU"/>
        </w:rPr>
        <w:t>настоящим</w:t>
      </w:r>
      <w:r w:rsidR="00096865" w:rsidRPr="005E1F72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5E1F72">
        <w:rPr>
          <w:rFonts w:ascii="GHEA Grapalat" w:hAnsi="GHEA Grapalat" w:cs="Sylfaen"/>
          <w:i w:val="0"/>
          <w:szCs w:val="24"/>
          <w:lang w:val="ru-RU"/>
        </w:rPr>
        <w:t xml:space="preserve">в пункте </w:t>
      </w:r>
      <w:r w:rsidR="00096865" w:rsidRPr="005E1F72">
        <w:rPr>
          <w:rFonts w:ascii="GHEA Grapalat" w:hAnsi="GHEA Grapalat" w:cs="Sylfaen"/>
          <w:i w:val="0"/>
          <w:szCs w:val="24"/>
          <w:lang w:val="af-ZA"/>
        </w:rPr>
        <w:t xml:space="preserve">4.2 части 1 </w:t>
      </w:r>
      <w:r w:rsidR="00096865" w:rsidRPr="005E1F72">
        <w:rPr>
          <w:rFonts w:ascii="GHEA Grapalat" w:hAnsi="GHEA Grapalat" w:cs="Sylfaen"/>
          <w:i w:val="0"/>
          <w:szCs w:val="24"/>
          <w:lang w:val="ru-RU"/>
        </w:rPr>
        <w:t>приглашения</w:t>
      </w:r>
      <w:r w:rsidR="00096865" w:rsidRPr="005E1F72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5E1F72">
        <w:rPr>
          <w:rFonts w:ascii="GHEA Grapalat" w:hAnsi="GHEA Grapalat" w:cs="Sylfaen"/>
          <w:i w:val="0"/>
          <w:szCs w:val="24"/>
          <w:lang w:val="ru-RU"/>
        </w:rPr>
        <w:t xml:space="preserve">указано </w:t>
      </w:r>
      <w:r w:rsidR="00096865" w:rsidRPr="005E1F72">
        <w:rPr>
          <w:rFonts w:ascii="GHEA Grapalat" w:hAnsi="GHEA Grapalat" w:cs="Sylfaen"/>
          <w:i w:val="0"/>
          <w:szCs w:val="24"/>
          <w:lang w:val="af-ZA"/>
        </w:rPr>
        <w:t xml:space="preserve">: </w:t>
      </w:r>
      <w:r w:rsidR="00096865" w:rsidRPr="005E1F72">
        <w:rPr>
          <w:rFonts w:ascii="GHEA Grapalat" w:hAnsi="GHEA Grapalat" w:cs="Sylfaen"/>
          <w:i w:val="0"/>
          <w:szCs w:val="24"/>
          <w:lang w:val="ru-RU"/>
        </w:rPr>
        <w:t>приложения</w:t>
      </w:r>
      <w:r w:rsidR="00096865" w:rsidRPr="005E1F72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5E1F72">
        <w:rPr>
          <w:rFonts w:ascii="GHEA Grapalat" w:hAnsi="GHEA Grapalat" w:cs="Sylfaen"/>
          <w:i w:val="0"/>
          <w:szCs w:val="24"/>
          <w:lang w:val="ru-RU"/>
        </w:rPr>
        <w:t>презентация</w:t>
      </w:r>
      <w:r w:rsidR="00096865" w:rsidRPr="005E1F72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5E1F72">
        <w:rPr>
          <w:rFonts w:ascii="GHEA Grapalat" w:hAnsi="GHEA Grapalat" w:cs="Sylfaen"/>
          <w:i w:val="0"/>
          <w:szCs w:val="24"/>
          <w:lang w:val="ru-RU"/>
        </w:rPr>
        <w:t xml:space="preserve">срок </w:t>
      </w:r>
      <w:r w:rsidR="00096865" w:rsidRPr="005E1F72">
        <w:rPr>
          <w:rFonts w:ascii="GHEA Grapalat" w:hAnsi="GHEA Grapalat" w:cs="Sylfaen"/>
          <w:i w:val="0"/>
          <w:szCs w:val="24"/>
          <w:lang w:val="af-ZA"/>
        </w:rPr>
        <w:t>может</w:t>
      </w:r>
      <w:r w:rsidR="00096865" w:rsidRPr="005E1F72">
        <w:rPr>
          <w:rFonts w:ascii="GHEA Grapalat" w:hAnsi="GHEA Grapalat" w:cs="Sylfaen"/>
          <w:i w:val="0"/>
          <w:szCs w:val="24"/>
          <w:lang w:val="ru-RU"/>
        </w:rPr>
        <w:t>​</w:t>
      </w:r>
      <w:r w:rsidR="00096865" w:rsidRPr="005E1F72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5E1F72">
        <w:rPr>
          <w:rFonts w:ascii="GHEA Grapalat" w:hAnsi="GHEA Grapalat" w:cs="Sylfaen"/>
          <w:i w:val="0"/>
          <w:szCs w:val="24"/>
          <w:lang w:val="ru-RU"/>
        </w:rPr>
        <w:t>является</w:t>
      </w:r>
      <w:r w:rsidR="00096865" w:rsidRPr="005E1F72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5E1F72">
        <w:rPr>
          <w:rFonts w:ascii="GHEA Grapalat" w:hAnsi="GHEA Grapalat" w:cs="Sylfaen"/>
          <w:i w:val="0"/>
          <w:szCs w:val="24"/>
          <w:lang w:val="ru-RU"/>
        </w:rPr>
        <w:t>изменить</w:t>
      </w:r>
      <w:r w:rsidR="00096865" w:rsidRPr="005E1F72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5E1F72">
        <w:rPr>
          <w:rFonts w:ascii="GHEA Grapalat" w:hAnsi="GHEA Grapalat" w:cs="Sylfaen"/>
          <w:i w:val="0"/>
          <w:szCs w:val="24"/>
          <w:lang w:val="ru-RU"/>
        </w:rPr>
        <w:t>или</w:t>
      </w:r>
      <w:r w:rsidR="00096865" w:rsidRPr="005E1F72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5E1F72">
        <w:rPr>
          <w:rFonts w:ascii="GHEA Grapalat" w:hAnsi="GHEA Grapalat" w:cs="Sylfaen"/>
          <w:i w:val="0"/>
          <w:szCs w:val="24"/>
          <w:lang w:val="ru-RU"/>
        </w:rPr>
        <w:t>с</w:t>
      </w:r>
      <w:r w:rsidR="00096865" w:rsidRPr="005E1F72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5E1F72">
        <w:rPr>
          <w:rFonts w:ascii="GHEA Grapalat" w:hAnsi="GHEA Grapalat" w:cs="Sylfaen"/>
          <w:i w:val="0"/>
          <w:szCs w:val="24"/>
          <w:lang w:val="ru-RU"/>
        </w:rPr>
        <w:t>взять</w:t>
      </w:r>
      <w:r w:rsidR="00096865" w:rsidRPr="005E1F72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5E1F72">
        <w:rPr>
          <w:rFonts w:ascii="GHEA Grapalat" w:hAnsi="GHEA Grapalat" w:cs="Sylfaen"/>
          <w:i w:val="0"/>
          <w:szCs w:val="24"/>
          <w:lang w:val="ru-RU"/>
        </w:rPr>
        <w:t>его</w:t>
      </w:r>
      <w:r w:rsidR="00096865" w:rsidRPr="005E1F72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5E1F72">
        <w:rPr>
          <w:rFonts w:ascii="GHEA Grapalat" w:hAnsi="GHEA Grapalat" w:cs="Sylfaen"/>
          <w:i w:val="0"/>
          <w:szCs w:val="24"/>
          <w:lang w:val="ru-RU"/>
        </w:rPr>
        <w:t>приложение.</w:t>
      </w:r>
    </w:p>
    <w:p w:rsidR="00FA0E41" w:rsidRPr="005E1F72" w:rsidRDefault="00FA0E41" w:rsidP="00EF3662">
      <w:pPr>
        <w:ind w:firstLine="567"/>
        <w:jc w:val="center"/>
        <w:rPr>
          <w:rFonts w:ascii="GHEA Grapalat" w:hAnsi="GHEA Grapalat"/>
          <w:b/>
          <w:sz w:val="20"/>
          <w:lang w:val="af-ZA"/>
        </w:rPr>
      </w:pPr>
    </w:p>
    <w:p w:rsidR="00807178" w:rsidRPr="005E1F72" w:rsidRDefault="00FD2748" w:rsidP="00EF3662">
      <w:pPr>
        <w:ind w:firstLine="567"/>
        <w:jc w:val="center"/>
        <w:rPr>
          <w:rFonts w:ascii="GHEA Grapalat" w:hAnsi="GHEA Grapalat"/>
          <w:b/>
          <w:sz w:val="20"/>
          <w:lang w:val="hy-AM"/>
        </w:rPr>
      </w:pPr>
      <w:r w:rsidRPr="005E1F72">
        <w:rPr>
          <w:rFonts w:ascii="GHEA Grapalat" w:hAnsi="GHEA Grapalat"/>
          <w:b/>
          <w:sz w:val="20"/>
          <w:lang w:val="af-ZA"/>
        </w:rPr>
        <w:t xml:space="preserve">8. ОТКРЫТИЕ ЗАЯВОК </w:t>
      </w:r>
      <w:r w:rsidR="00807178" w:rsidRPr="005E1F72">
        <w:rPr>
          <w:rFonts w:ascii="GHEA Grapalat" w:hAnsi="GHEA Grapalat"/>
          <w:b/>
          <w:sz w:val="20"/>
          <w:lang w:val="hy-AM"/>
        </w:rPr>
        <w:t xml:space="preserve">, </w:t>
      </w:r>
      <w:r w:rsidR="00807178" w:rsidRPr="005E1F72">
        <w:rPr>
          <w:rFonts w:ascii="GHEA Grapalat" w:hAnsi="GHEA Grapalat"/>
          <w:b/>
          <w:sz w:val="20"/>
          <w:lang w:val="af-ZA"/>
        </w:rPr>
        <w:t>ОЦЕНКА И</w:t>
      </w:r>
    </w:p>
    <w:p w:rsidR="00096865" w:rsidRPr="005E1F72" w:rsidRDefault="00807178" w:rsidP="00EF3662">
      <w:pPr>
        <w:ind w:firstLine="567"/>
        <w:jc w:val="center"/>
        <w:rPr>
          <w:rFonts w:ascii="GHEA Grapalat" w:hAnsi="GHEA Grapalat"/>
          <w:b/>
          <w:sz w:val="20"/>
          <w:lang w:val="af-ZA"/>
        </w:rPr>
      </w:pPr>
      <w:r w:rsidRPr="005E1F72">
        <w:rPr>
          <w:rFonts w:ascii="GHEA Grapalat" w:hAnsi="GHEA Grapalat"/>
          <w:b/>
          <w:sz w:val="20"/>
          <w:lang w:val="af-ZA"/>
        </w:rPr>
        <w:t>РЕЗУЛЬТАТЫ РЕЗУЛЬТАТОВ</w:t>
      </w:r>
    </w:p>
    <w:p w:rsidR="00096865" w:rsidRPr="005E1F72" w:rsidRDefault="00096865" w:rsidP="00EF3662">
      <w:pPr>
        <w:ind w:firstLine="567"/>
        <w:jc w:val="both"/>
        <w:rPr>
          <w:rFonts w:ascii="GHEA Grapalat" w:hAnsi="GHEA Grapalat"/>
          <w:b/>
          <w:sz w:val="20"/>
          <w:lang w:val="af-ZA"/>
        </w:rPr>
      </w:pPr>
    </w:p>
    <w:p w:rsidR="00A11B7B" w:rsidRPr="001F7DFC" w:rsidRDefault="00A11B7B" w:rsidP="00A11B7B">
      <w:pPr>
        <w:pStyle w:val="23"/>
        <w:spacing w:line="240" w:lineRule="auto"/>
        <w:ind w:firstLine="567"/>
        <w:rPr>
          <w:rFonts w:ascii="GHEA Grapalat" w:hAnsi="GHEA Grapalat"/>
          <w:b/>
          <w:i/>
          <w:color w:val="000000" w:themeColor="text1"/>
        </w:rPr>
      </w:pPr>
      <w:r w:rsidRPr="00236781">
        <w:rPr>
          <w:rFonts w:ascii="GHEA Grapalat" w:hAnsi="GHEA Grapalat"/>
          <w:color w:val="000000" w:themeColor="text1"/>
        </w:rPr>
        <w:t xml:space="preserve">8.1 </w:t>
      </w:r>
      <w:r w:rsidRPr="00236781">
        <w:rPr>
          <w:rFonts w:ascii="GHEA Grapalat" w:hAnsi="GHEA Grapalat" w:cs="Sylfaen"/>
          <w:color w:val="000000" w:themeColor="text1"/>
          <w:lang w:val="ru-RU"/>
        </w:rPr>
        <w:t>Приложения</w:t>
      </w:r>
      <w:r w:rsidRPr="00236781">
        <w:rPr>
          <w:rFonts w:ascii="GHEA Grapalat" w:hAnsi="GHEA Grapalat" w:cs="Sylfaen"/>
          <w:color w:val="000000" w:themeColor="text1"/>
        </w:rPr>
        <w:t xml:space="preserve"> </w:t>
      </w:r>
      <w:r w:rsidRPr="00236781">
        <w:rPr>
          <w:rFonts w:ascii="GHEA Grapalat" w:hAnsi="GHEA Grapalat" w:cs="Sylfaen"/>
          <w:color w:val="000000" w:themeColor="text1"/>
          <w:lang w:val="ru-RU"/>
        </w:rPr>
        <w:t>открытие</w:t>
      </w:r>
      <w:r w:rsidRPr="00236781">
        <w:rPr>
          <w:rFonts w:ascii="GHEA Grapalat" w:hAnsi="GHEA Grapalat" w:cs="Sylfaen"/>
          <w:color w:val="000000" w:themeColor="text1"/>
        </w:rPr>
        <w:t xml:space="preserve"> </w:t>
      </w:r>
      <w:r w:rsidRPr="00236781">
        <w:rPr>
          <w:rFonts w:ascii="GHEA Grapalat" w:hAnsi="GHEA Grapalat" w:cs="Sylfaen"/>
          <w:color w:val="000000" w:themeColor="text1"/>
          <w:lang w:val="ru-RU"/>
        </w:rPr>
        <w:t>будет сделано</w:t>
      </w:r>
      <w:r w:rsidRPr="00236781">
        <w:rPr>
          <w:rFonts w:ascii="GHEA Grapalat" w:hAnsi="GHEA Grapalat" w:cs="Sylfaen"/>
          <w:color w:val="000000" w:themeColor="text1"/>
        </w:rPr>
        <w:t xml:space="preserve"> </w:t>
      </w:r>
      <w:r w:rsidRPr="0024733B">
        <w:rPr>
          <w:rFonts w:ascii="GHEA Grapalat" w:hAnsi="GHEA Grapalat" w:cs="Sylfaen"/>
          <w:color w:val="000000" w:themeColor="text1"/>
          <w:szCs w:val="24"/>
          <w:lang w:val="ru-RU"/>
        </w:rPr>
        <w:t>система</w:t>
      </w:r>
      <w:r w:rsidRPr="00236781">
        <w:rPr>
          <w:rFonts w:ascii="GHEA Grapalat" w:hAnsi="GHEA Grapalat" w:cs="Sylfaen"/>
          <w:color w:val="000000" w:themeColor="text1"/>
          <w:szCs w:val="24"/>
        </w:rPr>
        <w:t xml:space="preserve"> </w:t>
      </w:r>
      <w:r w:rsidRPr="0024733B">
        <w:rPr>
          <w:rFonts w:ascii="GHEA Grapalat" w:hAnsi="GHEA Grapalat" w:cs="Sylfaen"/>
          <w:color w:val="000000" w:themeColor="text1"/>
          <w:szCs w:val="24"/>
          <w:lang w:val="ru-RU"/>
        </w:rPr>
        <w:t>до</w:t>
      </w:r>
      <w:r w:rsidR="005A592C">
        <w:rPr>
          <w:rFonts w:ascii="GHEA Grapalat" w:hAnsi="GHEA Grapalat" w:cs="Sylfaen"/>
          <w:color w:val="000000" w:themeColor="text1"/>
          <w:szCs w:val="24"/>
          <w:lang w:val="hy-AM"/>
        </w:rPr>
        <w:t xml:space="preserve"> 26</w:t>
      </w:r>
      <w:bookmarkStart w:id="7" w:name="_GoBack"/>
      <w:bookmarkEnd w:id="7"/>
      <w:r w:rsidRPr="0024733B">
        <w:rPr>
          <w:rFonts w:ascii="GHEA Grapalat" w:hAnsi="GHEA Grapalat" w:cs="Sylfaen"/>
          <w:color w:val="000000" w:themeColor="text1"/>
          <w:szCs w:val="24"/>
          <w:lang w:val="ru-RU"/>
        </w:rPr>
        <w:t xml:space="preserve"> сентября </w:t>
      </w:r>
      <w:r w:rsidRPr="00236781">
        <w:rPr>
          <w:rFonts w:ascii="GHEA Grapalat" w:hAnsi="GHEA Grapalat" w:cs="Sylfaen"/>
          <w:color w:val="000000" w:themeColor="text1"/>
          <w:szCs w:val="24"/>
        </w:rPr>
        <w:t xml:space="preserve">2024 </w:t>
      </w:r>
      <w:proofErr w:type="gramStart"/>
      <w:r w:rsidRPr="00236781">
        <w:rPr>
          <w:rFonts w:ascii="GHEA Grapalat" w:hAnsi="GHEA Grapalat" w:cs="Sylfaen"/>
          <w:color w:val="000000" w:themeColor="text1"/>
          <w:szCs w:val="24"/>
        </w:rPr>
        <w:t xml:space="preserve">г. </w:t>
      </w:r>
      <w:r w:rsidR="00C76438">
        <w:rPr>
          <w:rFonts w:ascii="GHEA Grapalat" w:hAnsi="GHEA Grapalat"/>
          <w:b/>
          <w:i/>
          <w:color w:val="000000" w:themeColor="text1"/>
        </w:rPr>
        <w:t>,</w:t>
      </w:r>
      <w:proofErr w:type="gramEnd"/>
      <w:r w:rsidR="00C76438">
        <w:rPr>
          <w:rFonts w:ascii="GHEA Grapalat" w:hAnsi="GHEA Grapalat"/>
          <w:b/>
          <w:i/>
          <w:color w:val="000000" w:themeColor="text1"/>
        </w:rPr>
        <w:t xml:space="preserve"> </w:t>
      </w:r>
      <w:r w:rsidR="005A592C">
        <w:rPr>
          <w:rFonts w:ascii="GHEA Grapalat" w:hAnsi="GHEA Grapalat"/>
          <w:b/>
          <w:i/>
          <w:color w:val="000000" w:themeColor="text1"/>
          <w:lang w:val="hy-AM"/>
        </w:rPr>
        <w:t>15</w:t>
      </w:r>
      <w:r w:rsidR="00C76438">
        <w:rPr>
          <w:rFonts w:ascii="GHEA Grapalat" w:hAnsi="GHEA Grapalat"/>
          <w:b/>
          <w:i/>
          <w:color w:val="000000" w:themeColor="text1"/>
        </w:rPr>
        <w:t>:</w:t>
      </w:r>
      <w:r w:rsidR="005A592C">
        <w:rPr>
          <w:rFonts w:ascii="GHEA Grapalat" w:hAnsi="GHEA Grapalat"/>
          <w:b/>
          <w:i/>
          <w:color w:val="000000" w:themeColor="text1"/>
          <w:lang w:val="hy-AM"/>
        </w:rPr>
        <w:t>15</w:t>
      </w:r>
      <w:r w:rsidR="00C76438">
        <w:rPr>
          <w:rFonts w:ascii="GHEA Grapalat" w:hAnsi="GHEA Grapalat"/>
          <w:b/>
          <w:i/>
          <w:color w:val="000000" w:themeColor="text1"/>
        </w:rPr>
        <w:t>.</w:t>
      </w:r>
    </w:p>
    <w:p w:rsidR="00ED6836" w:rsidRPr="005E1F72" w:rsidRDefault="009B6D58" w:rsidP="00EF3662">
      <w:pPr>
        <w:ind w:firstLine="567"/>
        <w:jc w:val="both"/>
        <w:rPr>
          <w:rFonts w:ascii="GHEA Grapalat" w:hAnsi="GHEA Grapalat" w:cs="Sylfaen"/>
          <w:sz w:val="20"/>
          <w:lang w:val="hy-AM"/>
        </w:rPr>
      </w:pPr>
      <w:r w:rsidRPr="005E1F72">
        <w:rPr>
          <w:rFonts w:ascii="GHEA Grapalat" w:hAnsi="GHEA Grapalat" w:cs="Sylfaen"/>
          <w:sz w:val="20"/>
          <w:lang w:val="ru-RU"/>
        </w:rPr>
        <w:t>Приложения</w:t>
      </w:r>
      <w:r w:rsidRPr="005E1F72">
        <w:rPr>
          <w:rFonts w:ascii="GHEA Grapalat" w:hAnsi="GHEA Grapalat" w:cs="Sylfae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  <w:lang w:val="ru-RU"/>
        </w:rPr>
        <w:t xml:space="preserve">открытие </w:t>
      </w:r>
      <w:r w:rsidR="00CC3419">
        <w:rPr>
          <w:rFonts w:ascii="GHEA Grapalat" w:hAnsi="GHEA Grapalat" w:cs="Sylfaen"/>
          <w:sz w:val="20"/>
          <w:lang w:val="hy-AM"/>
        </w:rPr>
        <w:t>и оценка</w:t>
      </w:r>
      <w:r w:rsidRPr="005E1F72">
        <w:rPr>
          <w:rFonts w:ascii="GHEA Grapalat" w:hAnsi="GHEA Grapalat" w:cs="Sylfae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  <w:lang w:val="ru-RU"/>
        </w:rPr>
        <w:t>на сессии</w:t>
      </w:r>
      <w:r w:rsidRPr="005E1F72">
        <w:rPr>
          <w:rFonts w:ascii="GHEA Grapalat" w:hAnsi="GHEA Grapalat" w:cs="Sylfae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комиссии</w:t>
      </w:r>
      <w:r w:rsidRPr="005E1F72">
        <w:rPr>
          <w:rFonts w:ascii="GHEA Grapalat" w:hAnsi="GHEA Grapalat" w:cs="Sylfae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 xml:space="preserve">президент </w:t>
      </w:r>
      <w:r w:rsidRPr="005E1F72">
        <w:rPr>
          <w:rFonts w:ascii="GHEA Grapalat" w:hAnsi="GHEA Grapalat" w:cs="Sylfaen"/>
          <w:sz w:val="20"/>
          <w:lang w:val="af-ZA"/>
        </w:rPr>
        <w:t xml:space="preserve">( </w:t>
      </w:r>
      <w:r w:rsidRPr="005E1F72">
        <w:rPr>
          <w:rFonts w:ascii="GHEA Grapalat" w:hAnsi="GHEA Grapalat" w:cs="Sylfaen"/>
          <w:sz w:val="20"/>
          <w:lang w:val="hy-AM"/>
        </w:rPr>
        <w:t>сессия:</w:t>
      </w:r>
      <w:r w:rsidRPr="005E1F72">
        <w:rPr>
          <w:rFonts w:ascii="GHEA Grapalat" w:hAnsi="GHEA Grapalat" w:cs="Sylfae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  <w:lang w:val="hy-AM"/>
        </w:rPr>
        <w:t xml:space="preserve">председатель </w:t>
      </w:r>
      <w:r w:rsidRPr="005E1F72">
        <w:rPr>
          <w:rFonts w:ascii="GHEA Grapalat" w:hAnsi="GHEA Grapalat" w:cs="Sylfaen"/>
          <w:sz w:val="20"/>
          <w:lang w:val="af-ZA"/>
        </w:rPr>
        <w:t xml:space="preserve">) </w:t>
      </w:r>
      <w:r w:rsidRPr="005E1F72">
        <w:rPr>
          <w:rFonts w:ascii="GHEA Grapalat" w:hAnsi="GHEA Grapalat" w:cs="Sylfaen"/>
          <w:sz w:val="20"/>
          <w:lang w:val="hy-AM"/>
        </w:rPr>
        <w:t>сессия</w:t>
      </w:r>
      <w:r w:rsidRPr="005E1F72">
        <w:rPr>
          <w:rFonts w:ascii="GHEA Grapalat" w:hAnsi="GHEA Grapalat" w:cs="Sylfae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  <w:lang w:val="hy-AM"/>
        </w:rPr>
        <w:t>объявление</w:t>
      </w:r>
      <w:r w:rsidRPr="005E1F72">
        <w:rPr>
          <w:rFonts w:ascii="GHEA Grapalat" w:hAnsi="GHEA Grapalat" w:cs="Sylfae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  <w:lang w:val="hy-AM"/>
        </w:rPr>
        <w:t>является</w:t>
      </w:r>
      <w:r w:rsidRPr="005E1F72">
        <w:rPr>
          <w:rFonts w:ascii="GHEA Grapalat" w:hAnsi="GHEA Grapalat" w:cs="Sylfae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  <w:lang w:val="hy-AM"/>
        </w:rPr>
        <w:t>открыт</w:t>
      </w:r>
      <w:r w:rsidRPr="005E1F72">
        <w:rPr>
          <w:rFonts w:ascii="GHEA Grapalat" w:hAnsi="GHEA Grapalat" w:cs="Sylfae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  <w:lang w:val="hy-AM"/>
        </w:rPr>
        <w:t>и:</w:t>
      </w:r>
      <w:r w:rsidRPr="005E1F72">
        <w:rPr>
          <w:rFonts w:ascii="GHEA Grapalat" w:hAnsi="GHEA Grapalat" w:cs="Sylfaen"/>
          <w:sz w:val="20"/>
          <w:lang w:val="af-ZA"/>
        </w:rPr>
        <w:t xml:space="preserve"> В </w:t>
      </w:r>
      <w:r w:rsidRPr="005E1F72">
        <w:rPr>
          <w:rFonts w:ascii="GHEA Grapalat" w:hAnsi="GHEA Grapalat" w:cs="Sylfaen"/>
          <w:sz w:val="20"/>
          <w:lang w:val="hy-AM"/>
        </w:rPr>
        <w:t xml:space="preserve">заказе </w:t>
      </w:r>
      <w:r w:rsidRPr="005E1F72">
        <w:rPr>
          <w:rFonts w:ascii="GHEA Grapalat" w:hAnsi="GHEA Grapalat" w:cs="Sylfaen"/>
          <w:sz w:val="20"/>
          <w:lang w:val="hy-AM"/>
        </w:rPr>
        <w:softHyphen/>
      </w:r>
      <w:r w:rsidR="00A222D7" w:rsidRPr="005E1F72">
        <w:rPr>
          <w:rFonts w:ascii="GHEA Grapalat" w:hAnsi="GHEA Grapalat" w:cs="Sylfaen"/>
          <w:sz w:val="20"/>
          <w:lang w:val="hy-AM"/>
        </w:rPr>
        <w:t xml:space="preserve">на закупку </w:t>
      </w:r>
      <w:r w:rsidRPr="005E1F72">
        <w:rPr>
          <w:rFonts w:ascii="GHEA Grapalat" w:hAnsi="GHEA Grapalat" w:cs="Sylfaen"/>
          <w:sz w:val="20"/>
          <w:lang w:val="hy-AM"/>
        </w:rPr>
        <w:t xml:space="preserve">указано </w:t>
      </w:r>
      <w:r w:rsidR="00A222D7" w:rsidRPr="00337B83">
        <w:rPr>
          <w:rFonts w:ascii="GHEA Grapalat" w:hAnsi="GHEA Grapalat" w:cs="Sylfaen"/>
          <w:sz w:val="20"/>
          <w:lang w:val="af-ZA"/>
        </w:rPr>
        <w:t>:</w:t>
      </w:r>
      <w:r w:rsidR="00A222D7" w:rsidRPr="00337B83">
        <w:rPr>
          <w:rFonts w:ascii="GHEA Grapalat" w:hAnsi="GHEA Grapalat" w:cs="Sylfaen"/>
          <w:sz w:val="20"/>
          <w:lang w:val="hy-AM"/>
        </w:rPr>
        <w:t xml:space="preserve"> </w:t>
      </w:r>
      <w:r w:rsidR="00A222D7" w:rsidRPr="00337B83">
        <w:rPr>
          <w:rFonts w:ascii="GHEA Grapalat" w:hAnsi="GHEA Grapalat" w:cs="Sylfaen"/>
          <w:sz w:val="20"/>
        </w:rPr>
        <w:t>настоящим</w:t>
      </w:r>
      <w:r w:rsidR="00A222D7" w:rsidRPr="00475521">
        <w:rPr>
          <w:rFonts w:ascii="GHEA Grapalat" w:hAnsi="GHEA Grapalat" w:cs="Sylfaen"/>
          <w:sz w:val="20"/>
          <w:lang w:val="af-ZA"/>
        </w:rPr>
        <w:t xml:space="preserve"> </w:t>
      </w:r>
      <w:r w:rsidR="00A222D7" w:rsidRPr="00A14278">
        <w:rPr>
          <w:rFonts w:ascii="GHEA Grapalat" w:hAnsi="GHEA Grapalat" w:cs="Sylfaen"/>
          <w:sz w:val="20"/>
        </w:rPr>
        <w:t>процедуры</w:t>
      </w:r>
      <w:r w:rsidR="00A222D7" w:rsidRPr="000C3293">
        <w:rPr>
          <w:rFonts w:ascii="GHEA Grapalat" w:hAnsi="GHEA Grapalat" w:cs="Sylfaen"/>
          <w:sz w:val="20"/>
          <w:lang w:val="af-ZA"/>
        </w:rPr>
        <w:t xml:space="preserve"> </w:t>
      </w:r>
      <w:r w:rsidR="00A222D7" w:rsidRPr="000C3293">
        <w:rPr>
          <w:rFonts w:ascii="GHEA Grapalat" w:hAnsi="GHEA Grapalat" w:cs="Sylfaen"/>
          <w:sz w:val="20"/>
        </w:rPr>
        <w:t>в кадре</w:t>
      </w:r>
      <w:r w:rsidR="00A222D7" w:rsidRPr="000C3293">
        <w:rPr>
          <w:rFonts w:ascii="GHEA Grapalat" w:hAnsi="GHEA Grapalat" w:cs="Sylfaen"/>
          <w:sz w:val="20"/>
          <w:lang w:val="af-ZA"/>
        </w:rPr>
        <w:t xml:space="preserve"> </w:t>
      </w:r>
      <w:r w:rsidR="00A222D7" w:rsidRPr="000C3293">
        <w:rPr>
          <w:rFonts w:ascii="GHEA Grapalat" w:hAnsi="GHEA Grapalat" w:cs="Sylfaen"/>
          <w:sz w:val="20"/>
        </w:rPr>
        <w:t>купить</w:t>
      </w:r>
      <w:r w:rsidR="00A222D7" w:rsidRPr="000C3293">
        <w:rPr>
          <w:rFonts w:ascii="GHEA Grapalat" w:hAnsi="GHEA Grapalat" w:cs="Sylfaen"/>
          <w:sz w:val="20"/>
          <w:lang w:val="af-ZA"/>
        </w:rPr>
        <w:t xml:space="preserve"> </w:t>
      </w:r>
      <w:r w:rsidR="00A222D7" w:rsidRPr="000C3293">
        <w:rPr>
          <w:rFonts w:ascii="GHEA Grapalat" w:hAnsi="GHEA Grapalat" w:cs="Sylfaen"/>
          <w:sz w:val="20"/>
        </w:rPr>
        <w:t>товаров</w:t>
      </w:r>
      <w:r w:rsidR="00A222D7" w:rsidRPr="000C3293">
        <w:rPr>
          <w:rFonts w:ascii="GHEA Grapalat" w:hAnsi="GHEA Grapalat" w:cs="Sylfaen"/>
          <w:sz w:val="20"/>
          <w:lang w:val="af-ZA"/>
        </w:rPr>
        <w:t xml:space="preserve"> </w:t>
      </w:r>
      <w:r w:rsidR="000C3293" w:rsidRPr="001F3550">
        <w:rPr>
          <w:rFonts w:ascii="GHEA Grapalat" w:hAnsi="GHEA Grapalat" w:cs="Sylfaen"/>
          <w:sz w:val="20"/>
          <w:lang w:val="hy-AM"/>
        </w:rPr>
        <w:t>цена покупки:</w:t>
      </w:r>
      <w:r w:rsidRPr="00854796">
        <w:rPr>
          <w:rFonts w:ascii="GHEA Grapalat" w:hAnsi="GHEA Grapalat" w:cs="Sylfaen"/>
          <w:sz w:val="20"/>
          <w:lang w:val="af-ZA"/>
        </w:rPr>
        <w:t xml:space="preserve"> </w:t>
      </w:r>
      <w:r w:rsidRPr="00337B83">
        <w:rPr>
          <w:rFonts w:ascii="GHEA Grapalat" w:hAnsi="GHEA Grapalat" w:cs="Sylfaen"/>
          <w:sz w:val="20"/>
          <w:lang w:val="hy-AM"/>
        </w:rPr>
        <w:t>один</w:t>
      </w:r>
      <w:r w:rsidRPr="00337B83">
        <w:rPr>
          <w:rFonts w:ascii="GHEA Grapalat" w:hAnsi="GHEA Grapalat" w:cs="Sylfaen"/>
          <w:sz w:val="20"/>
          <w:lang w:val="af-ZA"/>
        </w:rPr>
        <w:t xml:space="preserve"> </w:t>
      </w:r>
      <w:r w:rsidRPr="00337B83">
        <w:rPr>
          <w:rFonts w:ascii="GHEA Grapalat" w:hAnsi="GHEA Grapalat" w:cs="Sylfaen"/>
          <w:sz w:val="20"/>
          <w:lang w:val="hy-AM"/>
        </w:rPr>
        <w:t>по номеру</w:t>
      </w:r>
      <w:r w:rsidRPr="00475521">
        <w:rPr>
          <w:rFonts w:ascii="GHEA Grapalat" w:hAnsi="GHEA Grapalat" w:cs="Sylfaen"/>
          <w:sz w:val="20"/>
          <w:lang w:val="af-ZA"/>
        </w:rPr>
        <w:t xml:space="preserve"> </w:t>
      </w:r>
      <w:r w:rsidRPr="00A14278">
        <w:rPr>
          <w:rFonts w:ascii="GHEA Grapalat" w:hAnsi="GHEA Grapalat" w:cs="Sylfaen"/>
          <w:sz w:val="20"/>
          <w:lang w:val="hy-AM"/>
        </w:rPr>
        <w:t xml:space="preserve">выражается </w:t>
      </w:r>
      <w:r w:rsidR="00745561" w:rsidRPr="000C3293">
        <w:rPr>
          <w:rFonts w:ascii="GHEA Grapalat" w:hAnsi="GHEA Grapalat" w:cs="Sylfaen"/>
          <w:sz w:val="20"/>
          <w:lang w:val="af-ZA"/>
        </w:rPr>
        <w:t xml:space="preserve">как </w:t>
      </w:r>
      <w:r w:rsidR="00745561" w:rsidRPr="000C3293">
        <w:rPr>
          <w:rFonts w:ascii="GHEA Grapalat" w:hAnsi="GHEA Grapalat" w:cs="Sylfaen"/>
          <w:sz w:val="20"/>
        </w:rPr>
        <w:t>также</w:t>
      </w:r>
      <w:r w:rsidR="00F20DA5" w:rsidRPr="000C3293">
        <w:rPr>
          <w:rFonts w:ascii="GHEA Grapalat" w:hAnsi="GHEA Grapalat" w:cs="Sylfaen"/>
          <w:sz w:val="20"/>
          <w:lang w:val="af-ZA"/>
        </w:rPr>
        <w:t xml:space="preserve"> </w:t>
      </w:r>
      <w:r w:rsidR="00745561" w:rsidRPr="000C3293">
        <w:rPr>
          <w:rFonts w:ascii="GHEA Grapalat" w:hAnsi="GHEA Grapalat" w:cs="Sylfaen"/>
          <w:sz w:val="20"/>
          <w:lang w:val="hy-AM"/>
        </w:rPr>
        <w:t xml:space="preserve">ценовые предложения участников, подавших заявки, выраженные одним числом на основании написанного буквами </w:t>
      </w:r>
      <w:r w:rsidR="00745561" w:rsidRPr="000C3293">
        <w:rPr>
          <w:rFonts w:ascii="GHEA Grapalat" w:hAnsi="GHEA Grapalat" w:cs="Sylfaen"/>
          <w:sz w:val="20"/>
          <w:lang w:val="af-ZA"/>
        </w:rPr>
        <w:t>.</w:t>
      </w:r>
    </w:p>
    <w:p w:rsidR="003B60D5" w:rsidRPr="005E1F72" w:rsidRDefault="00ED6836" w:rsidP="00EF3662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5E1F72">
        <w:rPr>
          <w:rFonts w:ascii="GHEA Grapalat" w:hAnsi="GHEA Grapalat"/>
          <w:sz w:val="20"/>
          <w:lang w:val="hy-AM"/>
        </w:rPr>
        <w:t xml:space="preserve">классифицированы функции вводящих членов комиссии . </w:t>
      </w:r>
      <w:r w:rsidRPr="005E1F72">
        <w:rPr>
          <w:rFonts w:ascii="GHEA Grapalat" w:hAnsi="GHEA Grapalat"/>
          <w:sz w:val="20"/>
          <w:lang w:val="hy-AM"/>
        </w:rPr>
        <w:softHyphen/>
        <w:t xml:space="preserve">Оценка определяется председателем комиссии. </w:t>
      </w:r>
      <w:r w:rsidR="004C3803" w:rsidRPr="005E1F72">
        <w:rPr>
          <w:rFonts w:ascii="GHEA Grapalat" w:hAnsi="GHEA Grapalat"/>
          <w:sz w:val="20"/>
          <w:lang w:val="hy-AM"/>
        </w:rPr>
        <w:t>Комиссии</w:t>
      </w:r>
      <w:r w:rsidR="003B60D5" w:rsidRPr="005E1F72">
        <w:rPr>
          <w:rFonts w:ascii="GHEA Grapalat" w:hAnsi="GHEA Grapalat"/>
          <w:sz w:val="20"/>
          <w:lang w:val="af-ZA"/>
        </w:rPr>
        <w:t xml:space="preserve"> </w:t>
      </w:r>
      <w:r w:rsidR="003B60D5" w:rsidRPr="005E1F72">
        <w:rPr>
          <w:rFonts w:ascii="GHEA Grapalat" w:hAnsi="GHEA Grapalat"/>
          <w:sz w:val="20"/>
          <w:lang w:val="hy-AM"/>
        </w:rPr>
        <w:t>первый</w:t>
      </w:r>
      <w:r w:rsidR="003B60D5" w:rsidRPr="005E1F72">
        <w:rPr>
          <w:rFonts w:ascii="GHEA Grapalat" w:hAnsi="GHEA Grapalat"/>
          <w:sz w:val="20"/>
          <w:lang w:val="af-ZA"/>
        </w:rPr>
        <w:t xml:space="preserve"> </w:t>
      </w:r>
      <w:r w:rsidR="003B60D5" w:rsidRPr="005E1F72">
        <w:rPr>
          <w:rFonts w:ascii="GHEA Grapalat" w:hAnsi="GHEA Grapalat"/>
          <w:sz w:val="20"/>
          <w:lang w:val="hy-AM"/>
        </w:rPr>
        <w:t>открывалка</w:t>
      </w:r>
      <w:r w:rsidR="003B60D5" w:rsidRPr="005E1F72">
        <w:rPr>
          <w:rFonts w:ascii="GHEA Grapalat" w:hAnsi="GHEA Grapalat"/>
          <w:sz w:val="20"/>
          <w:lang w:val="af-ZA"/>
        </w:rPr>
        <w:t xml:space="preserve"> </w:t>
      </w:r>
      <w:r w:rsidR="003B60D5" w:rsidRPr="005E1F72">
        <w:rPr>
          <w:rFonts w:ascii="GHEA Grapalat" w:hAnsi="GHEA Grapalat"/>
          <w:sz w:val="20"/>
          <w:lang w:val="hy-AM"/>
        </w:rPr>
        <w:t>член</w:t>
      </w:r>
      <w:r w:rsidR="003B60D5" w:rsidRPr="005E1F72">
        <w:rPr>
          <w:rFonts w:ascii="GHEA Grapalat" w:hAnsi="GHEA Grapalat"/>
          <w:sz w:val="20"/>
          <w:lang w:val="af-ZA"/>
        </w:rPr>
        <w:t xml:space="preserve"> </w:t>
      </w:r>
      <w:r w:rsidR="003B60D5" w:rsidRPr="005E1F72">
        <w:rPr>
          <w:rFonts w:ascii="GHEA Grapalat" w:hAnsi="GHEA Grapalat"/>
          <w:sz w:val="20"/>
          <w:lang w:val="hy-AM"/>
        </w:rPr>
        <w:t>его</w:t>
      </w:r>
      <w:r w:rsidR="003B60D5" w:rsidRPr="005E1F72">
        <w:rPr>
          <w:rFonts w:ascii="GHEA Grapalat" w:hAnsi="GHEA Grapalat"/>
          <w:sz w:val="20"/>
          <w:lang w:val="af-ZA"/>
        </w:rPr>
        <w:t xml:space="preserve"> </w:t>
      </w:r>
      <w:r w:rsidR="003B60D5" w:rsidRPr="005E1F72">
        <w:rPr>
          <w:rFonts w:ascii="GHEA Grapalat" w:hAnsi="GHEA Grapalat"/>
          <w:sz w:val="20"/>
          <w:lang w:val="hy-AM"/>
        </w:rPr>
        <w:t>сделанный</w:t>
      </w:r>
      <w:r w:rsidR="003B60D5" w:rsidRPr="005E1F72">
        <w:rPr>
          <w:rFonts w:ascii="GHEA Grapalat" w:hAnsi="GHEA Grapalat"/>
          <w:sz w:val="20"/>
          <w:lang w:val="af-ZA"/>
        </w:rPr>
        <w:t xml:space="preserve"> </w:t>
      </w:r>
      <w:r w:rsidR="003B60D5" w:rsidRPr="005E1F72">
        <w:rPr>
          <w:rFonts w:ascii="GHEA Grapalat" w:hAnsi="GHEA Grapalat"/>
          <w:sz w:val="20"/>
          <w:lang w:val="hy-AM"/>
        </w:rPr>
        <w:t>с примечаниями</w:t>
      </w:r>
      <w:r w:rsidR="003B60D5" w:rsidRPr="005E1F72">
        <w:rPr>
          <w:rFonts w:ascii="GHEA Grapalat" w:hAnsi="GHEA Grapalat"/>
          <w:sz w:val="20"/>
          <w:lang w:val="af-ZA"/>
        </w:rPr>
        <w:t xml:space="preserve"> </w:t>
      </w:r>
      <w:r w:rsidR="003B60D5" w:rsidRPr="005E1F72">
        <w:rPr>
          <w:rFonts w:ascii="GHEA Grapalat" w:hAnsi="GHEA Grapalat"/>
          <w:sz w:val="20"/>
          <w:lang w:val="hy-AM"/>
        </w:rPr>
        <w:t>второй</w:t>
      </w:r>
      <w:r w:rsidR="003B60D5" w:rsidRPr="005E1F72">
        <w:rPr>
          <w:rFonts w:ascii="GHEA Grapalat" w:hAnsi="GHEA Grapalat"/>
          <w:sz w:val="20"/>
          <w:lang w:val="af-ZA"/>
        </w:rPr>
        <w:t xml:space="preserve"> </w:t>
      </w:r>
      <w:r w:rsidR="003B60D5" w:rsidRPr="005E1F72">
        <w:rPr>
          <w:rFonts w:ascii="GHEA Grapalat" w:hAnsi="GHEA Grapalat"/>
          <w:sz w:val="20"/>
          <w:lang w:val="hy-AM"/>
        </w:rPr>
        <w:t>открывалка</w:t>
      </w:r>
      <w:r w:rsidR="003B60D5" w:rsidRPr="005E1F72">
        <w:rPr>
          <w:rFonts w:ascii="GHEA Grapalat" w:hAnsi="GHEA Grapalat"/>
          <w:sz w:val="20"/>
          <w:lang w:val="af-ZA"/>
        </w:rPr>
        <w:t xml:space="preserve"> </w:t>
      </w:r>
      <w:r w:rsidR="003B60D5" w:rsidRPr="005E1F72">
        <w:rPr>
          <w:rFonts w:ascii="GHEA Grapalat" w:hAnsi="GHEA Grapalat"/>
          <w:sz w:val="20"/>
          <w:lang w:val="hy-AM"/>
        </w:rPr>
        <w:t>член</w:t>
      </w:r>
      <w:r w:rsidR="003B60D5" w:rsidRPr="005E1F72">
        <w:rPr>
          <w:rFonts w:ascii="GHEA Grapalat" w:hAnsi="GHEA Grapalat"/>
          <w:sz w:val="20"/>
          <w:lang w:val="af-ZA"/>
        </w:rPr>
        <w:t xml:space="preserve"> </w:t>
      </w:r>
      <w:r w:rsidR="003B60D5" w:rsidRPr="005E1F72">
        <w:rPr>
          <w:rFonts w:ascii="GHEA Grapalat" w:hAnsi="GHEA Grapalat"/>
          <w:sz w:val="20"/>
          <w:lang w:val="hy-AM"/>
        </w:rPr>
        <w:t>наблюдение</w:t>
      </w:r>
      <w:r w:rsidR="003B60D5" w:rsidRPr="005E1F72">
        <w:rPr>
          <w:rFonts w:ascii="GHEA Grapalat" w:hAnsi="GHEA Grapalat"/>
          <w:sz w:val="20"/>
          <w:lang w:val="af-ZA"/>
        </w:rPr>
        <w:t xml:space="preserve"> </w:t>
      </w:r>
      <w:r w:rsidR="003B60D5" w:rsidRPr="005E1F72">
        <w:rPr>
          <w:rFonts w:ascii="GHEA Grapalat" w:hAnsi="GHEA Grapalat"/>
          <w:sz w:val="20"/>
          <w:lang w:val="hy-AM"/>
        </w:rPr>
        <w:t>является</w:t>
      </w:r>
      <w:r w:rsidR="003B60D5" w:rsidRPr="005E1F72">
        <w:rPr>
          <w:rFonts w:ascii="GHEA Grapalat" w:hAnsi="GHEA Grapalat"/>
          <w:sz w:val="20"/>
          <w:lang w:val="af-ZA"/>
        </w:rPr>
        <w:t xml:space="preserve"> </w:t>
      </w:r>
      <w:r w:rsidR="003B60D5" w:rsidRPr="005E1F72">
        <w:rPr>
          <w:rFonts w:ascii="GHEA Grapalat" w:hAnsi="GHEA Grapalat"/>
          <w:sz w:val="20"/>
          <w:lang w:val="hy-AM"/>
        </w:rPr>
        <w:lastRenderedPageBreak/>
        <w:t>подарок</w:t>
      </w:r>
      <w:r w:rsidR="003B60D5" w:rsidRPr="005E1F72">
        <w:rPr>
          <w:rFonts w:ascii="GHEA Grapalat" w:hAnsi="GHEA Grapalat"/>
          <w:sz w:val="20"/>
          <w:lang w:val="af-ZA"/>
        </w:rPr>
        <w:t xml:space="preserve"> </w:t>
      </w:r>
      <w:r w:rsidR="003B60D5" w:rsidRPr="005E1F72">
        <w:rPr>
          <w:rFonts w:ascii="GHEA Grapalat" w:hAnsi="GHEA Grapalat"/>
          <w:sz w:val="20"/>
          <w:lang w:val="hy-AM"/>
        </w:rPr>
        <w:t>открытие</w:t>
      </w:r>
      <w:r w:rsidR="003B60D5" w:rsidRPr="005E1F72">
        <w:rPr>
          <w:rFonts w:ascii="GHEA Grapalat" w:hAnsi="GHEA Grapalat"/>
          <w:sz w:val="20"/>
          <w:lang w:val="af-ZA"/>
        </w:rPr>
        <w:t xml:space="preserve"> </w:t>
      </w:r>
      <w:r w:rsidR="003B60D5" w:rsidRPr="005E1F72">
        <w:rPr>
          <w:rFonts w:ascii="GHEA Grapalat" w:hAnsi="GHEA Grapalat"/>
          <w:sz w:val="20"/>
          <w:lang w:val="hy-AM"/>
        </w:rPr>
        <w:t>при условии</w:t>
      </w:r>
      <w:r w:rsidR="003B60D5" w:rsidRPr="005E1F72">
        <w:rPr>
          <w:rFonts w:ascii="GHEA Grapalat" w:hAnsi="GHEA Grapalat"/>
          <w:sz w:val="20"/>
          <w:lang w:val="af-ZA"/>
        </w:rPr>
        <w:t xml:space="preserve"> </w:t>
      </w:r>
      <w:r w:rsidR="003B60D5" w:rsidRPr="005E1F72">
        <w:rPr>
          <w:rFonts w:ascii="GHEA Grapalat" w:hAnsi="GHEA Grapalat"/>
          <w:sz w:val="20"/>
          <w:lang w:val="hy-AM"/>
        </w:rPr>
        <w:t>это</w:t>
      </w:r>
      <w:r w:rsidR="003B60D5" w:rsidRPr="005E1F72">
        <w:rPr>
          <w:rFonts w:ascii="GHEA Grapalat" w:hAnsi="GHEA Grapalat"/>
          <w:sz w:val="20"/>
          <w:lang w:val="af-ZA"/>
        </w:rPr>
        <w:t xml:space="preserve"> </w:t>
      </w:r>
      <w:r w:rsidR="003B60D5" w:rsidRPr="005E1F72">
        <w:rPr>
          <w:rFonts w:ascii="GHEA Grapalat" w:hAnsi="GHEA Grapalat"/>
          <w:sz w:val="20"/>
          <w:lang w:val="hy-AM"/>
        </w:rPr>
        <w:t>приложения</w:t>
      </w:r>
      <w:r w:rsidR="003B60D5" w:rsidRPr="005E1F72">
        <w:rPr>
          <w:rFonts w:ascii="GHEA Grapalat" w:hAnsi="GHEA Grapalat"/>
          <w:sz w:val="20"/>
          <w:lang w:val="af-ZA"/>
        </w:rPr>
        <w:t xml:space="preserve"> </w:t>
      </w:r>
      <w:r w:rsidR="003B60D5" w:rsidRPr="005E1F72">
        <w:rPr>
          <w:rFonts w:ascii="GHEA Grapalat" w:hAnsi="GHEA Grapalat"/>
          <w:sz w:val="20"/>
          <w:lang w:val="hy-AM"/>
        </w:rPr>
        <w:t xml:space="preserve">список </w:t>
      </w:r>
      <w:r w:rsidR="003B60D5" w:rsidRPr="005E1F72">
        <w:rPr>
          <w:rFonts w:ascii="GHEA Grapalat" w:hAnsi="GHEA Grapalat"/>
          <w:sz w:val="20"/>
          <w:lang w:val="af-ZA"/>
        </w:rPr>
        <w:t>которых</w:t>
      </w:r>
      <w:r w:rsidR="003B60D5" w:rsidRPr="005E1F72">
        <w:rPr>
          <w:rFonts w:ascii="GHEA Grapalat" w:hAnsi="GHEA Grapalat"/>
          <w:sz w:val="20"/>
          <w:lang w:val="hy-AM"/>
        </w:rPr>
        <w:t>​</w:t>
      </w:r>
      <w:r w:rsidR="003B60D5" w:rsidRPr="005E1F72">
        <w:rPr>
          <w:rFonts w:ascii="GHEA Grapalat" w:hAnsi="GHEA Grapalat"/>
          <w:sz w:val="20"/>
          <w:lang w:val="af-ZA"/>
        </w:rPr>
        <w:t xml:space="preserve"> </w:t>
      </w:r>
      <w:r w:rsidR="004C3803" w:rsidRPr="005E1F72">
        <w:rPr>
          <w:rFonts w:ascii="GHEA Grapalat" w:hAnsi="GHEA Grapalat"/>
          <w:sz w:val="20"/>
          <w:lang w:val="hy-AM"/>
        </w:rPr>
        <w:t>система</w:t>
      </w:r>
      <w:r w:rsidR="004C3803" w:rsidRPr="005E1F72">
        <w:rPr>
          <w:rFonts w:ascii="GHEA Grapalat" w:hAnsi="GHEA Grapalat"/>
          <w:sz w:val="20"/>
          <w:lang w:val="af-ZA"/>
        </w:rPr>
        <w:t xml:space="preserve"> </w:t>
      </w:r>
      <w:r w:rsidR="003B60D5" w:rsidRPr="005E1F72">
        <w:rPr>
          <w:rFonts w:ascii="GHEA Grapalat" w:hAnsi="GHEA Grapalat"/>
          <w:sz w:val="20"/>
          <w:lang w:val="hy-AM"/>
        </w:rPr>
        <w:t>смотреть</w:t>
      </w:r>
      <w:r w:rsidR="003B60D5" w:rsidRPr="005E1F72">
        <w:rPr>
          <w:rFonts w:ascii="GHEA Grapalat" w:hAnsi="GHEA Grapalat"/>
          <w:sz w:val="20"/>
          <w:lang w:val="af-ZA"/>
        </w:rPr>
        <w:t xml:space="preserve"> </w:t>
      </w:r>
      <w:r w:rsidR="003B60D5" w:rsidRPr="005E1F72">
        <w:rPr>
          <w:rFonts w:ascii="GHEA Grapalat" w:hAnsi="GHEA Grapalat"/>
          <w:sz w:val="20"/>
          <w:lang w:val="hy-AM"/>
        </w:rPr>
        <w:t>является</w:t>
      </w:r>
      <w:r w:rsidR="003B60D5" w:rsidRPr="005E1F72">
        <w:rPr>
          <w:rFonts w:ascii="GHEA Grapalat" w:hAnsi="GHEA Grapalat"/>
          <w:sz w:val="20"/>
          <w:lang w:val="af-ZA"/>
        </w:rPr>
        <w:t xml:space="preserve"> </w:t>
      </w:r>
      <w:r w:rsidR="003B60D5" w:rsidRPr="005E1F72">
        <w:rPr>
          <w:rFonts w:ascii="GHEA Grapalat" w:hAnsi="GHEA Grapalat"/>
          <w:sz w:val="20"/>
          <w:lang w:val="hy-AM"/>
        </w:rPr>
        <w:t>как</w:t>
      </w:r>
      <w:r w:rsidR="003B60D5" w:rsidRPr="005E1F72">
        <w:rPr>
          <w:rFonts w:ascii="GHEA Grapalat" w:hAnsi="GHEA Grapalat"/>
          <w:sz w:val="20"/>
          <w:lang w:val="af-ZA"/>
        </w:rPr>
        <w:t xml:space="preserve"> </w:t>
      </w:r>
      <w:r w:rsidR="003B60D5" w:rsidRPr="005E1F72">
        <w:rPr>
          <w:rFonts w:ascii="GHEA Grapalat" w:hAnsi="GHEA Grapalat"/>
          <w:sz w:val="20"/>
          <w:lang w:val="hy-AM"/>
        </w:rPr>
        <w:t xml:space="preserve">Подаются </w:t>
      </w:r>
      <w:r w:rsidR="003B60D5" w:rsidRPr="005E1F72">
        <w:rPr>
          <w:rFonts w:ascii="GHEA Grapalat" w:hAnsi="GHEA Grapalat"/>
          <w:sz w:val="20"/>
          <w:lang w:val="af-ZA"/>
        </w:rPr>
        <w:t xml:space="preserve">( </w:t>
      </w:r>
      <w:r w:rsidR="003B60D5" w:rsidRPr="005E1F72">
        <w:rPr>
          <w:rFonts w:ascii="GHEA Grapalat" w:hAnsi="GHEA Grapalat"/>
          <w:sz w:val="20"/>
          <w:lang w:val="hy-AM"/>
        </w:rPr>
        <w:t xml:space="preserve">подходящие </w:t>
      </w:r>
      <w:r w:rsidR="003B60D5" w:rsidRPr="005E1F72">
        <w:rPr>
          <w:rFonts w:ascii="GHEA Grapalat" w:hAnsi="GHEA Grapalat"/>
          <w:sz w:val="20"/>
          <w:lang w:val="af-ZA"/>
        </w:rPr>
        <w:t xml:space="preserve">) </w:t>
      </w:r>
      <w:r w:rsidR="003B60D5" w:rsidRPr="005E1F72">
        <w:rPr>
          <w:rFonts w:ascii="GHEA Grapalat" w:hAnsi="GHEA Grapalat"/>
          <w:sz w:val="20"/>
          <w:lang w:val="hy-AM"/>
        </w:rPr>
        <w:t xml:space="preserve">заявки </w:t>
      </w:r>
      <w:r w:rsidR="003B60D5" w:rsidRPr="005E1F72">
        <w:rPr>
          <w:rFonts w:ascii="GHEA Grapalat" w:hAnsi="GHEA Grapalat"/>
          <w:sz w:val="20"/>
          <w:lang w:val="af-ZA"/>
        </w:rPr>
        <w:t xml:space="preserve">, </w:t>
      </w:r>
      <w:r w:rsidR="003B60D5" w:rsidRPr="005E1F72">
        <w:rPr>
          <w:rFonts w:ascii="GHEA Grapalat" w:hAnsi="GHEA Grapalat"/>
          <w:sz w:val="20"/>
          <w:lang w:val="hy-AM"/>
        </w:rPr>
        <w:t>из которых:</w:t>
      </w:r>
      <w:r w:rsidR="003B60D5" w:rsidRPr="005E1F72">
        <w:rPr>
          <w:rFonts w:ascii="GHEA Grapalat" w:hAnsi="GHEA Grapalat"/>
          <w:sz w:val="20"/>
          <w:lang w:val="af-ZA"/>
        </w:rPr>
        <w:t xml:space="preserve"> </w:t>
      </w:r>
      <w:r w:rsidR="003B60D5" w:rsidRPr="005E1F72">
        <w:rPr>
          <w:rFonts w:ascii="GHEA Grapalat" w:hAnsi="GHEA Grapalat"/>
          <w:sz w:val="20"/>
          <w:lang w:val="hy-AM"/>
        </w:rPr>
        <w:t>после</w:t>
      </w:r>
      <w:r w:rsidR="003B60D5" w:rsidRPr="005E1F72">
        <w:rPr>
          <w:rFonts w:ascii="GHEA Grapalat" w:hAnsi="GHEA Grapalat"/>
          <w:sz w:val="20"/>
          <w:lang w:val="af-ZA"/>
        </w:rPr>
        <w:t xml:space="preserve"> </w:t>
      </w:r>
      <w:r w:rsidR="003B60D5" w:rsidRPr="005E1F72">
        <w:rPr>
          <w:rFonts w:ascii="GHEA Grapalat" w:hAnsi="GHEA Grapalat"/>
          <w:sz w:val="20"/>
          <w:lang w:val="hy-AM"/>
        </w:rPr>
        <w:t>второй</w:t>
      </w:r>
      <w:r w:rsidR="003B60D5" w:rsidRPr="005E1F72">
        <w:rPr>
          <w:rFonts w:ascii="GHEA Grapalat" w:hAnsi="GHEA Grapalat"/>
          <w:sz w:val="20"/>
          <w:lang w:val="af-ZA"/>
        </w:rPr>
        <w:t xml:space="preserve"> </w:t>
      </w:r>
      <w:r w:rsidR="003B60D5" w:rsidRPr="005E1F72">
        <w:rPr>
          <w:rFonts w:ascii="GHEA Grapalat" w:hAnsi="GHEA Grapalat"/>
          <w:sz w:val="20"/>
          <w:lang w:val="hy-AM"/>
        </w:rPr>
        <w:t>открывалка</w:t>
      </w:r>
      <w:r w:rsidR="003B60D5" w:rsidRPr="005E1F72">
        <w:rPr>
          <w:rFonts w:ascii="GHEA Grapalat" w:hAnsi="GHEA Grapalat"/>
          <w:sz w:val="20"/>
          <w:lang w:val="af-ZA"/>
        </w:rPr>
        <w:t xml:space="preserve"> </w:t>
      </w:r>
      <w:r w:rsidR="003B60D5" w:rsidRPr="005E1F72">
        <w:rPr>
          <w:rFonts w:ascii="GHEA Grapalat" w:hAnsi="GHEA Grapalat"/>
          <w:sz w:val="20"/>
          <w:lang w:val="hy-AM"/>
        </w:rPr>
        <w:t>член</w:t>
      </w:r>
      <w:r w:rsidR="003B60D5" w:rsidRPr="005E1F72">
        <w:rPr>
          <w:rFonts w:ascii="GHEA Grapalat" w:hAnsi="GHEA Grapalat"/>
          <w:sz w:val="20"/>
          <w:lang w:val="af-ZA"/>
        </w:rPr>
        <w:t xml:space="preserve"> </w:t>
      </w:r>
      <w:r w:rsidR="003B60D5" w:rsidRPr="005E1F72">
        <w:rPr>
          <w:rFonts w:ascii="GHEA Grapalat" w:hAnsi="GHEA Grapalat"/>
          <w:sz w:val="20"/>
          <w:lang w:val="hy-AM"/>
        </w:rPr>
        <w:t>подтверждение</w:t>
      </w:r>
      <w:r w:rsidR="003B60D5" w:rsidRPr="005E1F72">
        <w:rPr>
          <w:rFonts w:ascii="GHEA Grapalat" w:hAnsi="GHEA Grapalat"/>
          <w:sz w:val="20"/>
          <w:lang w:val="af-ZA"/>
        </w:rPr>
        <w:t xml:space="preserve"> </w:t>
      </w:r>
      <w:r w:rsidR="003B60D5" w:rsidRPr="005E1F72">
        <w:rPr>
          <w:rFonts w:ascii="GHEA Grapalat" w:hAnsi="GHEA Grapalat"/>
          <w:sz w:val="20"/>
          <w:lang w:val="hy-AM"/>
        </w:rPr>
        <w:t>является</w:t>
      </w:r>
      <w:r w:rsidR="003B60D5" w:rsidRPr="005E1F72">
        <w:rPr>
          <w:rFonts w:ascii="GHEA Grapalat" w:hAnsi="GHEA Grapalat"/>
          <w:sz w:val="20"/>
          <w:lang w:val="af-ZA"/>
        </w:rPr>
        <w:t xml:space="preserve"> </w:t>
      </w:r>
      <w:r w:rsidR="003B60D5" w:rsidRPr="005E1F72">
        <w:rPr>
          <w:rFonts w:ascii="GHEA Grapalat" w:hAnsi="GHEA Grapalat"/>
          <w:sz w:val="20"/>
          <w:lang w:val="hy-AM"/>
        </w:rPr>
        <w:t>сам</w:t>
      </w:r>
      <w:r w:rsidR="003B60D5" w:rsidRPr="005E1F72">
        <w:rPr>
          <w:rFonts w:ascii="GHEA Grapalat" w:hAnsi="GHEA Grapalat"/>
          <w:sz w:val="20"/>
          <w:lang w:val="af-ZA"/>
        </w:rPr>
        <w:t xml:space="preserve"> </w:t>
      </w:r>
      <w:r w:rsidR="003B60D5" w:rsidRPr="005E1F72">
        <w:rPr>
          <w:rFonts w:ascii="GHEA Grapalat" w:hAnsi="GHEA Grapalat" w:cs="Sylfaen"/>
          <w:sz w:val="20"/>
          <w:lang w:val="hy-AM"/>
        </w:rPr>
        <w:t>представлен</w:t>
      </w:r>
      <w:r w:rsidR="003B60D5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3B60D5" w:rsidRPr="005E1F72">
        <w:rPr>
          <w:rFonts w:ascii="GHEA Grapalat" w:hAnsi="GHEA Grapalat" w:cs="Sylfaen"/>
          <w:sz w:val="20"/>
          <w:lang w:val="hy-AM"/>
        </w:rPr>
        <w:t>приложения</w:t>
      </w:r>
      <w:r w:rsidR="003B60D5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3B60D5" w:rsidRPr="005E1F72">
        <w:rPr>
          <w:rFonts w:ascii="GHEA Grapalat" w:hAnsi="GHEA Grapalat" w:cs="Sylfaen"/>
          <w:sz w:val="20"/>
          <w:lang w:val="hy-AM"/>
        </w:rPr>
        <w:t>список</w:t>
      </w:r>
      <w:r w:rsidR="003B60D5" w:rsidRPr="005E1F72">
        <w:rPr>
          <w:rFonts w:ascii="GHEA Grapalat" w:hAnsi="GHEA Grapalat" w:cs="Sylfaen"/>
          <w:sz w:val="20"/>
          <w:lang w:val="af-ZA"/>
        </w:rPr>
        <w:t xml:space="preserve">​ </w:t>
      </w:r>
      <w:r w:rsidR="003B60D5" w:rsidRPr="005E1F72">
        <w:rPr>
          <w:rFonts w:ascii="GHEA Grapalat" w:hAnsi="GHEA Grapalat" w:cs="Sylfaen"/>
          <w:sz w:val="20"/>
          <w:lang w:val="hy-AM"/>
        </w:rPr>
        <w:t>Из подтверждения</w:t>
      </w:r>
      <w:r w:rsidR="003B60D5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3B60D5" w:rsidRPr="005E1F72">
        <w:rPr>
          <w:rFonts w:ascii="GHEA Grapalat" w:hAnsi="GHEA Grapalat" w:cs="Sylfaen"/>
          <w:sz w:val="20"/>
          <w:lang w:val="hy-AM"/>
        </w:rPr>
        <w:t>после</w:t>
      </w:r>
      <w:r w:rsidR="003B60D5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3B60D5" w:rsidRPr="005E1F72">
        <w:rPr>
          <w:rFonts w:ascii="GHEA Grapalat" w:hAnsi="GHEA Grapalat" w:cs="Sylfaen"/>
          <w:sz w:val="20"/>
          <w:lang w:val="hy-AM"/>
        </w:rPr>
        <w:t>загрузка</w:t>
      </w:r>
      <w:r w:rsidR="003B60D5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3B60D5" w:rsidRPr="005E1F72">
        <w:rPr>
          <w:rFonts w:ascii="GHEA Grapalat" w:hAnsi="GHEA Grapalat" w:cs="Sylfaen"/>
          <w:sz w:val="20"/>
          <w:lang w:val="hy-AM"/>
        </w:rPr>
        <w:t>является</w:t>
      </w:r>
      <w:r w:rsidR="003B60D5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3B60D5" w:rsidRPr="005E1F72">
        <w:rPr>
          <w:rFonts w:ascii="GHEA Grapalat" w:hAnsi="GHEA Grapalat" w:cs="Sylfaen"/>
          <w:sz w:val="20"/>
          <w:lang w:val="hy-AM"/>
        </w:rPr>
        <w:t>приложения</w:t>
      </w:r>
      <w:r w:rsidR="003B60D5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3B60D5" w:rsidRPr="005E1F72">
        <w:rPr>
          <w:rFonts w:ascii="GHEA Grapalat" w:hAnsi="GHEA Grapalat" w:cs="Sylfaen"/>
          <w:sz w:val="20"/>
          <w:lang w:val="hy-AM"/>
        </w:rPr>
        <w:t>открытие</w:t>
      </w:r>
      <w:r w:rsidR="003B60D5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3B60D5" w:rsidRPr="005E1F72">
        <w:rPr>
          <w:rFonts w:ascii="GHEA Grapalat" w:hAnsi="GHEA Grapalat" w:cs="Sylfaen"/>
          <w:sz w:val="20"/>
          <w:lang w:val="hy-AM"/>
        </w:rPr>
        <w:t>о</w:t>
      </w:r>
      <w:r w:rsidR="003B60D5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3B60D5" w:rsidRPr="005E1F72">
        <w:rPr>
          <w:rFonts w:ascii="GHEA Grapalat" w:hAnsi="GHEA Grapalat" w:cs="Sylfaen"/>
          <w:sz w:val="20"/>
          <w:lang w:val="hy-AM"/>
        </w:rPr>
        <w:t xml:space="preserve">протокол </w:t>
      </w:r>
      <w:r w:rsidR="003B60D5" w:rsidRPr="005E1F72">
        <w:rPr>
          <w:rFonts w:ascii="GHEA Grapalat" w:hAnsi="GHEA Grapalat" w:cs="Sylfaen"/>
          <w:sz w:val="20"/>
          <w:lang w:val="af-ZA"/>
        </w:rPr>
        <w:t xml:space="preserve">( </w:t>
      </w:r>
      <w:r w:rsidR="00CB79A4" w:rsidRPr="005E1F72">
        <w:rPr>
          <w:rFonts w:ascii="GHEA Grapalat" w:hAnsi="GHEA Grapalat" w:cs="Sylfaen"/>
          <w:sz w:val="20"/>
          <w:lang w:val="hy-AM"/>
        </w:rPr>
        <w:t>система:</w:t>
      </w:r>
      <w:r w:rsidR="003B60D5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3B60D5" w:rsidRPr="005E1F72">
        <w:rPr>
          <w:rFonts w:ascii="GHEA Grapalat" w:hAnsi="GHEA Grapalat" w:cs="Sylfaen"/>
          <w:sz w:val="20"/>
          <w:lang w:val="hy-AM"/>
        </w:rPr>
        <w:t xml:space="preserve">отчет </w:t>
      </w:r>
      <w:r w:rsidR="003B60D5" w:rsidRPr="005E1F72">
        <w:rPr>
          <w:rFonts w:ascii="GHEA Grapalat" w:hAnsi="GHEA Grapalat" w:cs="Sylfaen"/>
          <w:sz w:val="20"/>
          <w:lang w:val="af-ZA"/>
        </w:rPr>
        <w:t xml:space="preserve">), </w:t>
      </w:r>
      <w:r w:rsidR="003B60D5" w:rsidRPr="005E1F72">
        <w:rPr>
          <w:rFonts w:ascii="GHEA Grapalat" w:hAnsi="GHEA Grapalat" w:cs="Sylfaen"/>
          <w:sz w:val="20"/>
          <w:lang w:val="hy-AM"/>
        </w:rPr>
        <w:t>который</w:t>
      </w:r>
      <w:r w:rsidR="003B60D5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3B60D5" w:rsidRPr="005E1F72">
        <w:rPr>
          <w:rFonts w:ascii="GHEA Grapalat" w:hAnsi="GHEA Grapalat" w:cs="Sylfaen"/>
          <w:sz w:val="20"/>
          <w:lang w:val="hy-AM"/>
        </w:rPr>
        <w:t>приложения</w:t>
      </w:r>
      <w:r w:rsidR="003B60D5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3B60D5" w:rsidRPr="005E1F72">
        <w:rPr>
          <w:rFonts w:ascii="GHEA Grapalat" w:hAnsi="GHEA Grapalat" w:cs="Sylfaen"/>
          <w:sz w:val="20"/>
          <w:lang w:val="hy-AM"/>
        </w:rPr>
        <w:t>открытие</w:t>
      </w:r>
      <w:r w:rsidR="003B60D5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3B60D5" w:rsidRPr="005E1F72">
        <w:rPr>
          <w:rFonts w:ascii="GHEA Grapalat" w:hAnsi="GHEA Grapalat" w:cs="Sylfaen"/>
          <w:sz w:val="20"/>
          <w:lang w:val="hy-AM"/>
        </w:rPr>
        <w:t>день</w:t>
      </w:r>
      <w:r w:rsidR="003B60D5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3B60D5" w:rsidRPr="005E1F72">
        <w:rPr>
          <w:rFonts w:ascii="GHEA Grapalat" w:hAnsi="GHEA Grapalat" w:cs="Sylfaen"/>
          <w:sz w:val="20"/>
          <w:lang w:val="hy-AM"/>
        </w:rPr>
        <w:t>комиссии</w:t>
      </w:r>
      <w:r w:rsidR="003B60D5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3B60D5" w:rsidRPr="005E1F72">
        <w:rPr>
          <w:rFonts w:ascii="GHEA Grapalat" w:hAnsi="GHEA Grapalat" w:cs="Sylfaen"/>
          <w:sz w:val="20"/>
          <w:lang w:val="hy-AM"/>
        </w:rPr>
        <w:t>секретарь</w:t>
      </w:r>
      <w:r w:rsidR="003B60D5" w:rsidRPr="005E1F72">
        <w:rPr>
          <w:rFonts w:ascii="GHEA Grapalat" w:hAnsi="GHEA Grapalat" w:cs="Sylfae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  <w:lang w:val="hy-AM"/>
        </w:rPr>
        <w:t>через систему</w:t>
      </w:r>
      <w:r w:rsidR="003B60D5" w:rsidRPr="005E1F72">
        <w:rPr>
          <w:rFonts w:ascii="GHEA Grapalat" w:hAnsi="GHEA Grapalat" w:cs="Sylfae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  <w:lang w:val="hy-AM"/>
        </w:rPr>
        <w:t xml:space="preserve">рассылается на электронную почту участников </w:t>
      </w:r>
      <w:r w:rsidR="003B60D5" w:rsidRPr="005E1F72">
        <w:rPr>
          <w:rFonts w:ascii="GHEA Grapalat" w:hAnsi="GHEA Grapalat" w:cs="Sylfaen"/>
          <w:sz w:val="20"/>
          <w:lang w:val="af-ZA"/>
        </w:rPr>
        <w:t>.</w:t>
      </w:r>
    </w:p>
    <w:p w:rsidR="009A796C" w:rsidRPr="005E1F72" w:rsidRDefault="00FD2748" w:rsidP="00EF3662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5E1F72">
        <w:rPr>
          <w:rFonts w:ascii="GHEA Grapalat" w:hAnsi="GHEA Grapalat" w:cs="Sylfaen"/>
          <w:sz w:val="20"/>
          <w:lang w:val="af-ZA"/>
        </w:rPr>
        <w:t xml:space="preserve">8.2 </w:t>
      </w:r>
      <w:r w:rsidR="00F61898" w:rsidRPr="005E1F72">
        <w:rPr>
          <w:rFonts w:ascii="GHEA Grapalat" w:hAnsi="GHEA Grapalat" w:cs="Sylfaen"/>
          <w:sz w:val="20"/>
        </w:rPr>
        <w:t>Приложения</w:t>
      </w:r>
      <w:r w:rsidR="00F61898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F61898" w:rsidRPr="005E1F72">
        <w:rPr>
          <w:rFonts w:ascii="GHEA Grapalat" w:hAnsi="GHEA Grapalat" w:cs="Sylfaen"/>
          <w:sz w:val="20"/>
        </w:rPr>
        <w:t>оценил</w:t>
      </w:r>
      <w:r w:rsidR="00F61898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F61898" w:rsidRPr="005E1F72">
        <w:rPr>
          <w:rFonts w:ascii="GHEA Grapalat" w:hAnsi="GHEA Grapalat" w:cs="Sylfaen"/>
          <w:sz w:val="20"/>
        </w:rPr>
        <w:t>являются</w:t>
      </w:r>
      <w:r w:rsidR="00F61898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F61898" w:rsidRPr="005E1F72">
        <w:rPr>
          <w:rFonts w:ascii="GHEA Grapalat" w:hAnsi="GHEA Grapalat" w:cs="Sylfaen"/>
          <w:sz w:val="20"/>
        </w:rPr>
        <w:t>настоящим</w:t>
      </w:r>
      <w:r w:rsidR="00F61898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F61898" w:rsidRPr="005E1F72">
        <w:rPr>
          <w:rFonts w:ascii="GHEA Grapalat" w:hAnsi="GHEA Grapalat" w:cs="Sylfaen"/>
          <w:sz w:val="20"/>
        </w:rPr>
        <w:t>по приглашению</w:t>
      </w:r>
      <w:r w:rsidR="00F61898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F61898" w:rsidRPr="005E1F72">
        <w:rPr>
          <w:rFonts w:ascii="GHEA Grapalat" w:hAnsi="GHEA Grapalat" w:cs="Sylfaen"/>
          <w:sz w:val="20"/>
        </w:rPr>
        <w:t>определенный</w:t>
      </w:r>
      <w:r w:rsidR="00F61898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F61898" w:rsidRPr="005E1F72">
        <w:rPr>
          <w:rFonts w:ascii="GHEA Grapalat" w:hAnsi="GHEA Grapalat" w:cs="Sylfaen"/>
          <w:sz w:val="20"/>
        </w:rPr>
        <w:t>чтобы</w:t>
      </w:r>
      <w:r w:rsidR="00152564" w:rsidRPr="005E1F72">
        <w:rPr>
          <w:rFonts w:ascii="GHEA Grapalat" w:hAnsi="GHEA Grapalat" w:cs="Sylfaen"/>
          <w:sz w:val="20"/>
          <w:lang w:val="af-ZA"/>
        </w:rPr>
        <w:t>​</w:t>
      </w:r>
    </w:p>
    <w:p w:rsidR="009A796C" w:rsidRPr="005E1F72" w:rsidRDefault="00F7009A" w:rsidP="00F7009A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F213D0">
        <w:rPr>
          <w:rFonts w:ascii="GHEA Grapalat" w:hAnsi="GHEA Grapalat" w:cs="Sylfaen"/>
          <w:sz w:val="20"/>
        </w:rPr>
        <w:t>Покупка</w:t>
      </w:r>
      <w:r w:rsidRPr="000058C9">
        <w:rPr>
          <w:rFonts w:ascii="GHEA Grapalat" w:hAnsi="GHEA Grapalat" w:cs="Sylfaen"/>
          <w:sz w:val="20"/>
          <w:lang w:val="af-ZA"/>
        </w:rPr>
        <w:t xml:space="preserve"> </w:t>
      </w:r>
      <w:r w:rsidRPr="00F213D0">
        <w:rPr>
          <w:rFonts w:ascii="GHEA Grapalat" w:hAnsi="GHEA Grapalat" w:cs="Sylfaen"/>
          <w:sz w:val="20"/>
        </w:rPr>
        <w:t>процедуры</w:t>
      </w:r>
      <w:r w:rsidRPr="000058C9">
        <w:rPr>
          <w:rFonts w:ascii="GHEA Grapalat" w:hAnsi="GHEA Grapalat" w:cs="Sylfaen"/>
          <w:sz w:val="20"/>
          <w:lang w:val="af-ZA"/>
        </w:rPr>
        <w:t xml:space="preserve"> </w:t>
      </w:r>
      <w:r w:rsidRPr="00F213D0">
        <w:rPr>
          <w:rFonts w:ascii="GHEA Grapalat" w:hAnsi="GHEA Grapalat" w:cs="Sylfaen"/>
          <w:sz w:val="20"/>
        </w:rPr>
        <w:t>порции</w:t>
      </w:r>
      <w:r w:rsidRPr="000058C9">
        <w:rPr>
          <w:rFonts w:ascii="GHEA Grapalat" w:hAnsi="GHEA Grapalat" w:cs="Sylfaen"/>
          <w:sz w:val="20"/>
          <w:lang w:val="af-ZA"/>
        </w:rPr>
        <w:t xml:space="preserve"> </w:t>
      </w:r>
      <w:r w:rsidRPr="00F213D0">
        <w:rPr>
          <w:rFonts w:ascii="GHEA Grapalat" w:hAnsi="GHEA Grapalat" w:cs="Sylfaen"/>
          <w:sz w:val="20"/>
        </w:rPr>
        <w:t>количество</w:t>
      </w:r>
      <w:r w:rsidRPr="000058C9">
        <w:rPr>
          <w:rFonts w:ascii="GHEA Grapalat" w:hAnsi="GHEA Grapalat" w:cs="Sylfaen"/>
          <w:sz w:val="20"/>
          <w:lang w:val="af-ZA"/>
        </w:rPr>
        <w:t xml:space="preserve"> </w:t>
      </w:r>
      <w:r w:rsidRPr="00F213D0">
        <w:rPr>
          <w:rFonts w:ascii="GHEA Grapalat" w:hAnsi="GHEA Grapalat" w:cs="Sylfaen"/>
          <w:sz w:val="20"/>
        </w:rPr>
        <w:t>семьдесят пять</w:t>
      </w:r>
      <w:r w:rsidRPr="000058C9">
        <w:rPr>
          <w:rFonts w:ascii="GHEA Grapalat" w:hAnsi="GHEA Grapalat" w:cs="Sylfaen"/>
          <w:sz w:val="20"/>
          <w:lang w:val="af-ZA"/>
        </w:rPr>
        <w:t xml:space="preserve"> </w:t>
      </w:r>
      <w:r w:rsidRPr="00F213D0">
        <w:rPr>
          <w:rFonts w:ascii="GHEA Grapalat" w:hAnsi="GHEA Grapalat" w:cs="Sylfaen"/>
          <w:sz w:val="20"/>
        </w:rPr>
        <w:t>не превышать</w:t>
      </w:r>
      <w:r w:rsidRPr="000058C9">
        <w:rPr>
          <w:rFonts w:ascii="GHEA Grapalat" w:hAnsi="GHEA Grapalat" w:cs="Sylfaen"/>
          <w:sz w:val="20"/>
          <w:lang w:val="af-ZA"/>
        </w:rPr>
        <w:t xml:space="preserve"> </w:t>
      </w:r>
      <w:r w:rsidRPr="00F213D0">
        <w:rPr>
          <w:rFonts w:ascii="GHEA Grapalat" w:hAnsi="GHEA Grapalat" w:cs="Sylfaen"/>
          <w:sz w:val="20"/>
        </w:rPr>
        <w:t>случай</w:t>
      </w:r>
      <w:r w:rsidRPr="000058C9">
        <w:rPr>
          <w:rFonts w:ascii="GHEA Grapalat" w:hAnsi="GHEA Grapalat" w:cs="Sylfaen"/>
          <w:sz w:val="20"/>
          <w:lang w:val="af-ZA"/>
        </w:rPr>
        <w:t xml:space="preserve"> </w:t>
      </w:r>
      <w:r w:rsidRPr="00F213D0">
        <w:rPr>
          <w:rFonts w:ascii="GHEA Grapalat" w:hAnsi="GHEA Grapalat" w:cs="Sylfaen"/>
          <w:sz w:val="20"/>
        </w:rPr>
        <w:t>приложения</w:t>
      </w:r>
      <w:r w:rsidR="009A796C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9A796C" w:rsidRPr="005E1F72">
        <w:rPr>
          <w:rFonts w:ascii="GHEA Grapalat" w:hAnsi="GHEA Grapalat" w:cs="Sylfaen"/>
          <w:sz w:val="20"/>
        </w:rPr>
        <w:t>оценка</w:t>
      </w:r>
      <w:r w:rsidR="009A796C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9A796C" w:rsidRPr="005E1F72">
        <w:rPr>
          <w:rFonts w:ascii="GHEA Grapalat" w:hAnsi="GHEA Grapalat" w:cs="Sylfaen"/>
          <w:sz w:val="20"/>
        </w:rPr>
        <w:t>реализуется</w:t>
      </w:r>
      <w:r w:rsidR="009A796C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9A796C" w:rsidRPr="005E1F72">
        <w:rPr>
          <w:rFonts w:ascii="GHEA Grapalat" w:hAnsi="GHEA Grapalat" w:cs="Sylfaen"/>
          <w:sz w:val="20"/>
        </w:rPr>
        <w:t>является</w:t>
      </w:r>
      <w:r w:rsidR="009A796C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9A796C" w:rsidRPr="005E1F72">
        <w:rPr>
          <w:rFonts w:ascii="GHEA Grapalat" w:hAnsi="GHEA Grapalat" w:cs="Sylfaen"/>
          <w:sz w:val="20"/>
        </w:rPr>
        <w:t>им</w:t>
      </w:r>
      <w:r w:rsidR="009A796C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9A796C" w:rsidRPr="005E1F72">
        <w:rPr>
          <w:rFonts w:ascii="GHEA Grapalat" w:hAnsi="GHEA Grapalat" w:cs="Sylfaen"/>
          <w:sz w:val="20"/>
        </w:rPr>
        <w:t>презентация</w:t>
      </w:r>
      <w:r w:rsidR="009A796C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9A796C" w:rsidRPr="005E1F72">
        <w:rPr>
          <w:rFonts w:ascii="GHEA Grapalat" w:hAnsi="GHEA Grapalat" w:cs="Sylfaen"/>
          <w:sz w:val="20"/>
        </w:rPr>
        <w:t>крайний срок</w:t>
      </w:r>
      <w:r w:rsidR="009A796C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9A796C" w:rsidRPr="005E1F72">
        <w:rPr>
          <w:rFonts w:ascii="GHEA Grapalat" w:hAnsi="GHEA Grapalat" w:cs="Sylfaen"/>
          <w:sz w:val="20"/>
        </w:rPr>
        <w:t>истечь</w:t>
      </w:r>
      <w:r w:rsidR="009A796C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9A796C" w:rsidRPr="005E1F72">
        <w:rPr>
          <w:rFonts w:ascii="GHEA Grapalat" w:hAnsi="GHEA Grapalat" w:cs="Sylfaen"/>
          <w:sz w:val="20"/>
        </w:rPr>
        <w:t>с даты</w:t>
      </w:r>
      <w:r w:rsidR="009A796C" w:rsidRPr="005E1F72">
        <w:rPr>
          <w:rFonts w:ascii="GHEA Grapalat" w:hAnsi="GHEA Grapalat" w:cs="Sylfaen"/>
          <w:sz w:val="20"/>
          <w:lang w:val="af-ZA"/>
        </w:rPr>
        <w:t xml:space="preserve"> </w:t>
      </w:r>
      <w:proofErr w:type="gramStart"/>
      <w:r w:rsidR="009A796C" w:rsidRPr="005E1F72">
        <w:rPr>
          <w:rFonts w:ascii="GHEA Grapalat" w:hAnsi="GHEA Grapalat" w:cs="Sylfaen"/>
          <w:sz w:val="20"/>
        </w:rPr>
        <w:t>включая</w:t>
      </w:r>
      <w:r w:rsidR="009A796C" w:rsidRPr="005E1F72">
        <w:rPr>
          <w:rFonts w:ascii="GHEA Grapalat" w:hAnsi="GHEA Grapalat" w:cs="Sylfaen"/>
          <w:sz w:val="20"/>
          <w:lang w:val="af-ZA"/>
        </w:rPr>
        <w:t xml:space="preserve">  </w:t>
      </w:r>
      <w:r w:rsidR="009A796C" w:rsidRPr="005E1F72">
        <w:rPr>
          <w:rFonts w:ascii="GHEA Grapalat" w:hAnsi="GHEA Grapalat" w:cs="Sylfaen"/>
          <w:sz w:val="20"/>
        </w:rPr>
        <w:t>без</w:t>
      </w:r>
      <w:proofErr w:type="gramEnd"/>
      <w:r w:rsidR="009A796C" w:rsidRPr="005E1F72">
        <w:rPr>
          <w:rFonts w:ascii="GHEA Grapalat" w:hAnsi="GHEA Grapalat" w:cs="Sylfaen"/>
          <w:sz w:val="20"/>
        </w:rPr>
        <w:t xml:space="preserve"> десяти </w:t>
      </w:r>
      <w:r w:rsidR="009F5155">
        <w:rPr>
          <w:rFonts w:ascii="GHEA Grapalat" w:hAnsi="GHEA Grapalat" w:cs="Sylfaen"/>
          <w:sz w:val="20"/>
          <w:lang w:val="hy-AM"/>
        </w:rPr>
        <w:t xml:space="preserve">пять </w:t>
      </w:r>
      <w:r w:rsidRPr="000058C9">
        <w:rPr>
          <w:rFonts w:ascii="GHEA Grapalat" w:hAnsi="GHEA Grapalat" w:cs="Sylfaen"/>
          <w:sz w:val="20"/>
          <w:lang w:val="af-ZA"/>
        </w:rPr>
        <w:t xml:space="preserve">, </w:t>
      </w:r>
      <w:r>
        <w:rPr>
          <w:rFonts w:ascii="GHEA Grapalat" w:hAnsi="GHEA Grapalat" w:cs="Sylfaen"/>
          <w:sz w:val="20"/>
        </w:rPr>
        <w:t>да?</w:t>
      </w:r>
      <w:r w:rsidRPr="000058C9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</w:rPr>
        <w:t>превзойти</w:t>
      </w:r>
      <w:r w:rsidRPr="000058C9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</w:rPr>
        <w:t>в случае</w:t>
      </w:r>
      <w:r w:rsidR="009A796C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9F5155">
        <w:rPr>
          <w:rFonts w:ascii="GHEA Grapalat" w:hAnsi="GHEA Grapalat" w:cs="Sylfaen"/>
          <w:sz w:val="20"/>
          <w:lang w:val="hy-AM"/>
        </w:rPr>
        <w:t>двадцать</w:t>
      </w:r>
      <w:r>
        <w:rPr>
          <w:rFonts w:ascii="GHEA Grapalat" w:hAnsi="GHEA Grapalat" w:cs="Sylfaen"/>
          <w:sz w:val="20"/>
          <w:lang w:val="af-ZA"/>
        </w:rPr>
        <w:t xml:space="preserve"> </w:t>
      </w:r>
      <w:r w:rsidR="009A796C" w:rsidRPr="005E1F72">
        <w:rPr>
          <w:rFonts w:ascii="GHEA Grapalat" w:hAnsi="GHEA Grapalat" w:cs="Sylfaen"/>
          <w:sz w:val="20"/>
        </w:rPr>
        <w:t>работающий</w:t>
      </w:r>
      <w:r w:rsidR="009A796C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9A796C" w:rsidRPr="005E1F72">
        <w:rPr>
          <w:rFonts w:ascii="GHEA Grapalat" w:hAnsi="GHEA Grapalat" w:cs="Sylfaen"/>
          <w:sz w:val="20"/>
        </w:rPr>
        <w:t>дня</w:t>
      </w:r>
      <w:r w:rsidR="009A796C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9A796C" w:rsidRPr="005E1F72">
        <w:rPr>
          <w:rFonts w:ascii="GHEA Grapalat" w:hAnsi="GHEA Grapalat" w:cs="Sylfaen"/>
          <w:sz w:val="20"/>
        </w:rPr>
        <w:t>во время</w:t>
      </w:r>
    </w:p>
    <w:p w:rsidR="00ED6836" w:rsidRPr="005E1F72" w:rsidRDefault="00745561" w:rsidP="00EF3662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5E1F72">
        <w:rPr>
          <w:rFonts w:ascii="GHEA Grapalat" w:hAnsi="GHEA Grapalat" w:cs="Sylfaen"/>
          <w:sz w:val="20"/>
        </w:rPr>
        <w:t>достаточно</w:t>
      </w:r>
      <w:r w:rsidRPr="005E1F72">
        <w:rPr>
          <w:rFonts w:ascii="GHEA Grapalat" w:hAnsi="GHEA Grapalat" w:cs="Sylfae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являются</w:t>
      </w:r>
      <w:r w:rsidRPr="005E1F72">
        <w:rPr>
          <w:rFonts w:ascii="GHEA Grapalat" w:hAnsi="GHEA Grapalat" w:cs="Sylfae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оценил</w:t>
      </w:r>
      <w:r w:rsidRPr="005E1F72">
        <w:rPr>
          <w:rFonts w:ascii="GHEA Grapalat" w:hAnsi="GHEA Grapalat" w:cs="Sylfae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настоящим</w:t>
      </w:r>
      <w:r w:rsidRPr="005E1F72">
        <w:rPr>
          <w:rFonts w:ascii="GHEA Grapalat" w:hAnsi="GHEA Grapalat" w:cs="Sylfae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по приглашению</w:t>
      </w:r>
      <w:r w:rsidRPr="005E1F72">
        <w:rPr>
          <w:rFonts w:ascii="GHEA Grapalat" w:hAnsi="GHEA Grapalat" w:cs="Sylfae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запланировано</w:t>
      </w:r>
      <w:r w:rsidRPr="005E1F72">
        <w:rPr>
          <w:rFonts w:ascii="GHEA Grapalat" w:hAnsi="GHEA Grapalat" w:cs="Sylfae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условия</w:t>
      </w:r>
      <w:r w:rsidRPr="005E1F72">
        <w:rPr>
          <w:rFonts w:ascii="GHEA Grapalat" w:hAnsi="GHEA Grapalat" w:cs="Sylfae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соответствие</w:t>
      </w:r>
      <w:r w:rsidRPr="005E1F72">
        <w:rPr>
          <w:rFonts w:ascii="GHEA Grapalat" w:hAnsi="GHEA Grapalat" w:cs="Sylfaen"/>
          <w:sz w:val="20"/>
          <w:lang w:val="af-ZA"/>
        </w:rPr>
        <w:t xml:space="preserve"> </w:t>
      </w:r>
      <w:proofErr w:type="gramStart"/>
      <w:r w:rsidRPr="005E1F72">
        <w:rPr>
          <w:rFonts w:ascii="GHEA Grapalat" w:hAnsi="GHEA Grapalat" w:cs="Sylfaen"/>
          <w:sz w:val="20"/>
        </w:rPr>
        <w:t xml:space="preserve">ставки </w:t>
      </w:r>
      <w:r w:rsidRPr="005E1F72">
        <w:rPr>
          <w:rFonts w:ascii="GHEA Grapalat" w:hAnsi="GHEA Grapalat" w:cs="Sylfaen"/>
          <w:sz w:val="20"/>
          <w:lang w:val="af-ZA"/>
        </w:rPr>
        <w:t>,</w:t>
      </w:r>
      <w:proofErr w:type="gramEnd"/>
      <w:r w:rsidRPr="005E1F72">
        <w:rPr>
          <w:rFonts w:ascii="GHEA Grapalat" w:hAnsi="GHEA Grapalat" w:cs="Sylfae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противоположный</w:t>
      </w:r>
      <w:r w:rsidRPr="005E1F72">
        <w:rPr>
          <w:rFonts w:ascii="GHEA Grapalat" w:hAnsi="GHEA Grapalat" w:cs="Sylfae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случай</w:t>
      </w:r>
      <w:r w:rsidRPr="005E1F72">
        <w:rPr>
          <w:rFonts w:ascii="GHEA Grapalat" w:hAnsi="GHEA Grapalat" w:cs="Sylfae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приложения</w:t>
      </w:r>
      <w:r w:rsidRPr="005E1F72">
        <w:rPr>
          <w:rFonts w:ascii="GHEA Grapalat" w:hAnsi="GHEA Grapalat" w:cs="Sylfae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оценил</w:t>
      </w:r>
      <w:r w:rsidRPr="005E1F72">
        <w:rPr>
          <w:rFonts w:ascii="GHEA Grapalat" w:hAnsi="GHEA Grapalat" w:cs="Sylfae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являются</w:t>
      </w:r>
      <w:r w:rsidRPr="005E1F72">
        <w:rPr>
          <w:rFonts w:ascii="GHEA Grapalat" w:hAnsi="GHEA Grapalat" w:cs="Sylfae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недостаточный</w:t>
      </w:r>
      <w:r w:rsidRPr="005E1F72">
        <w:rPr>
          <w:rFonts w:ascii="GHEA Grapalat" w:hAnsi="GHEA Grapalat" w:cs="Sylfae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и:</w:t>
      </w:r>
      <w:r w:rsidRPr="005E1F72">
        <w:rPr>
          <w:rFonts w:ascii="GHEA Grapalat" w:hAnsi="GHEA Grapalat" w:cs="Sylfae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отклоненный</w:t>
      </w:r>
      <w:r w:rsidRPr="005E1F72">
        <w:rPr>
          <w:rFonts w:ascii="GHEA Grapalat" w:hAnsi="GHEA Grapalat" w:cs="Sylfae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 xml:space="preserve">являются </w:t>
      </w:r>
      <w:r w:rsidR="00B46279" w:rsidRPr="005E1F72">
        <w:rPr>
          <w:rFonts w:ascii="GHEA Grapalat" w:hAnsi="GHEA Grapalat" w:cs="Sylfaen"/>
          <w:sz w:val="20"/>
        </w:rPr>
        <w:t xml:space="preserve">При этом </w:t>
      </w:r>
      <w:r w:rsidR="00B46279" w:rsidRPr="005E1F72">
        <w:rPr>
          <w:rFonts w:ascii="GHEA Grapalat" w:hAnsi="GHEA Grapalat" w:cs="Sylfaen"/>
          <w:sz w:val="20"/>
          <w:lang w:val="af-ZA"/>
        </w:rPr>
        <w:t xml:space="preserve">на заседании вскрытия и оценки заявок комиссия отклоняет те заявки, </w:t>
      </w:r>
      <w:r w:rsidR="00B46279" w:rsidRPr="005E1F72">
        <w:rPr>
          <w:rFonts w:ascii="GHEA Grapalat" w:hAnsi="GHEA Grapalat" w:cs="Sylfaen"/>
          <w:sz w:val="20"/>
        </w:rPr>
        <w:t>в которых</w:t>
      </w:r>
      <w:r w:rsidR="00B46279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ED6836" w:rsidRPr="005E1F72">
        <w:rPr>
          <w:rFonts w:ascii="GHEA Grapalat" w:hAnsi="GHEA Grapalat" w:cs="Sylfaen"/>
          <w:sz w:val="20"/>
        </w:rPr>
        <w:t>отсутствующий</w:t>
      </w:r>
      <w:r w:rsidR="00ED6836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18602E">
        <w:rPr>
          <w:rFonts w:ascii="GHEA Grapalat" w:hAnsi="GHEA Grapalat" w:cs="Sylfaen"/>
          <w:sz w:val="20"/>
          <w:lang w:val="hy-AM"/>
        </w:rPr>
        <w:t>являются</w:t>
      </w:r>
      <w:r w:rsidR="00763EF7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ED6836" w:rsidRPr="005E1F72">
        <w:rPr>
          <w:rFonts w:ascii="GHEA Grapalat" w:hAnsi="GHEA Grapalat" w:cs="Sylfaen"/>
          <w:sz w:val="20"/>
        </w:rPr>
        <w:t>цена</w:t>
      </w:r>
      <w:r w:rsidR="00ED6836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ED6836" w:rsidRPr="005E1F72">
        <w:rPr>
          <w:rFonts w:ascii="GHEA Grapalat" w:hAnsi="GHEA Grapalat" w:cs="Sylfaen"/>
          <w:sz w:val="20"/>
        </w:rPr>
        <w:t>предложения</w:t>
      </w:r>
      <w:r w:rsidR="00ED6836" w:rsidRPr="005E1F72">
        <w:rPr>
          <w:rFonts w:ascii="GHEA Grapalat" w:hAnsi="GHEA Grapalat" w:cs="Sylfaen"/>
          <w:sz w:val="20"/>
          <w:lang w:val="af-ZA"/>
        </w:rPr>
        <w:t xml:space="preserve"> и </w:t>
      </w:r>
      <w:r w:rsidR="00ED6836" w:rsidRPr="005E1F72">
        <w:rPr>
          <w:rFonts w:ascii="GHEA Grapalat" w:hAnsi="GHEA Grapalat" w:cs="Sylfaen"/>
          <w:sz w:val="20"/>
        </w:rPr>
        <w:t xml:space="preserve">/ </w:t>
      </w:r>
      <w:r w:rsidR="0018602E">
        <w:rPr>
          <w:rFonts w:ascii="GHEA Grapalat" w:hAnsi="GHEA Grapalat" w:cs="Sylfaen"/>
          <w:sz w:val="20"/>
          <w:lang w:val="hy-AM"/>
        </w:rPr>
        <w:t xml:space="preserve">или предоставление заявления </w:t>
      </w:r>
      <w:r w:rsidR="00ED6836" w:rsidRPr="005E1F72">
        <w:rPr>
          <w:rFonts w:ascii="GHEA Grapalat" w:hAnsi="GHEA Grapalat" w:cs="Sylfaen"/>
          <w:sz w:val="20"/>
        </w:rPr>
        <w:t xml:space="preserve">или </w:t>
      </w:r>
      <w:r w:rsidR="00ED6836" w:rsidRPr="005E1F72">
        <w:rPr>
          <w:rFonts w:ascii="GHEA Grapalat" w:hAnsi="GHEA Grapalat" w:cs="Sylfaen"/>
          <w:sz w:val="20"/>
          <w:lang w:val="af-ZA"/>
        </w:rPr>
        <w:t xml:space="preserve">поданных </w:t>
      </w:r>
      <w:r w:rsidR="00ED6836" w:rsidRPr="005E1F72">
        <w:rPr>
          <w:rFonts w:ascii="GHEA Grapalat" w:hAnsi="GHEA Grapalat" w:cs="Sylfaen"/>
          <w:sz w:val="20"/>
        </w:rPr>
        <w:t>являются</w:t>
      </w:r>
      <w:r w:rsidR="00B1695D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ED6836" w:rsidRPr="005E1F72">
        <w:rPr>
          <w:rFonts w:ascii="GHEA Grapalat" w:hAnsi="GHEA Grapalat" w:cs="Sylfaen"/>
          <w:sz w:val="20"/>
        </w:rPr>
        <w:t>приглашения</w:t>
      </w:r>
      <w:r w:rsidR="00ED6836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ED6836" w:rsidRPr="005E1F72">
        <w:rPr>
          <w:rFonts w:ascii="GHEA Grapalat" w:hAnsi="GHEA Grapalat" w:cs="Sylfaen"/>
          <w:sz w:val="20"/>
        </w:rPr>
        <w:t>требования</w:t>
      </w:r>
      <w:r w:rsidR="00ED6836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ED6836" w:rsidRPr="005E1F72">
        <w:rPr>
          <w:rFonts w:ascii="GHEA Grapalat" w:hAnsi="GHEA Grapalat" w:cs="Sylfaen"/>
          <w:sz w:val="20"/>
        </w:rPr>
        <w:t xml:space="preserve">несогласованными </w:t>
      </w:r>
      <w:r w:rsidR="00B5713B">
        <w:rPr>
          <w:rFonts w:ascii="GHEA Grapalat" w:hAnsi="GHEA Grapalat" w:cs="Sylfaen"/>
          <w:sz w:val="20"/>
          <w:lang w:val="hy-AM"/>
        </w:rPr>
        <w:t xml:space="preserve">, за исключением </w:t>
      </w:r>
      <w:r w:rsidR="00270AF6">
        <w:rPr>
          <w:rFonts w:ascii="GHEA Grapalat" w:hAnsi="GHEA Grapalat" w:cs="Sylfaen"/>
          <w:sz w:val="20"/>
          <w:lang w:val="hy-AM"/>
        </w:rPr>
        <w:t xml:space="preserve">случая, определенного пунктом 8.9 части 1 </w:t>
      </w:r>
      <w:r w:rsidR="00B5713B">
        <w:rPr>
          <w:rFonts w:ascii="GHEA Grapalat" w:hAnsi="GHEA Grapalat" w:cs="Sylfaen"/>
          <w:sz w:val="20"/>
          <w:lang w:val="hy-AM"/>
        </w:rPr>
        <w:t>настоящего приглашения.</w:t>
      </w:r>
    </w:p>
    <w:p w:rsidR="00096865" w:rsidRPr="005E1F72" w:rsidRDefault="00FD2748" w:rsidP="00EF3662">
      <w:pPr>
        <w:pStyle w:val="norm"/>
        <w:spacing w:line="240" w:lineRule="auto"/>
        <w:ind w:firstLine="567"/>
        <w:rPr>
          <w:rFonts w:ascii="GHEA Grapalat" w:hAnsi="GHEA Grapalat" w:cs="Sylfaen"/>
          <w:szCs w:val="24"/>
          <w:lang w:val="af-ZA"/>
        </w:rPr>
      </w:pPr>
      <w:r w:rsidRPr="00771A92">
        <w:rPr>
          <w:rFonts w:ascii="GHEA Grapalat" w:hAnsi="GHEA Grapalat" w:cs="Sylfaen"/>
          <w:sz w:val="20"/>
          <w:lang w:val="af-ZA"/>
        </w:rPr>
        <w:t xml:space="preserve">8.3 </w:t>
      </w:r>
      <w:r w:rsidR="001669C1" w:rsidRPr="00771A92">
        <w:rPr>
          <w:rFonts w:ascii="GHEA Grapalat" w:hAnsi="GHEA Grapalat" w:cs="Sylfaen"/>
          <w:sz w:val="20"/>
          <w:szCs w:val="24"/>
          <w:lang w:val="ru-RU" w:eastAsia="en-US"/>
        </w:rPr>
        <w:t>Выбрано</w:t>
      </w:r>
      <w:r w:rsidR="001669C1" w:rsidRPr="003E093F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3755FD" w:rsidRPr="003E093F">
        <w:rPr>
          <w:rFonts w:ascii="GHEA Grapalat" w:hAnsi="GHEA Grapalat" w:cs="Sylfaen"/>
          <w:sz w:val="20"/>
          <w:szCs w:val="24"/>
          <w:lang w:eastAsia="en-US"/>
        </w:rPr>
        <w:t>и:</w:t>
      </w:r>
      <w:r w:rsidR="003755FD" w:rsidRPr="003E093F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18602E">
        <w:rPr>
          <w:rFonts w:ascii="GHEA Grapalat" w:hAnsi="GHEA Grapalat" w:cs="Sylfaen"/>
          <w:sz w:val="20"/>
          <w:szCs w:val="24"/>
          <w:lang w:val="hy-AM" w:eastAsia="en-US"/>
        </w:rPr>
        <w:t xml:space="preserve">такие непризнанные </w:t>
      </w:r>
      <w:r w:rsidR="003755FD" w:rsidRPr="003E093F">
        <w:rPr>
          <w:rFonts w:ascii="GHEA Grapalat" w:hAnsi="GHEA Grapalat" w:cs="Sylfaen"/>
          <w:sz w:val="20"/>
          <w:szCs w:val="24"/>
          <w:lang w:eastAsia="en-US"/>
        </w:rPr>
        <w:t>участники</w:t>
      </w:r>
      <w:r w:rsidR="003755FD" w:rsidRPr="003E093F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3755FD" w:rsidRPr="003E093F">
        <w:rPr>
          <w:rFonts w:ascii="GHEA Grapalat" w:hAnsi="GHEA Grapalat" w:cs="Sylfaen"/>
          <w:sz w:val="20"/>
          <w:szCs w:val="24"/>
          <w:lang w:eastAsia="en-US"/>
        </w:rPr>
        <w:t>решение</w:t>
      </w:r>
      <w:r w:rsidR="003755FD" w:rsidRPr="003E093F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3755FD" w:rsidRPr="003E093F">
        <w:rPr>
          <w:rFonts w:ascii="GHEA Grapalat" w:hAnsi="GHEA Grapalat" w:cs="Sylfaen"/>
          <w:sz w:val="20"/>
          <w:szCs w:val="24"/>
          <w:lang w:eastAsia="en-US"/>
        </w:rPr>
        <w:t>цель</w:t>
      </w:r>
      <w:r w:rsidR="003755FD" w:rsidRPr="003E093F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3755FD" w:rsidRPr="003E093F">
        <w:rPr>
          <w:rFonts w:ascii="GHEA Grapalat" w:hAnsi="GHEA Grapalat" w:cs="Sylfaen"/>
          <w:sz w:val="20"/>
          <w:szCs w:val="24"/>
          <w:lang w:eastAsia="en-US"/>
        </w:rPr>
        <w:t>комиссии</w:t>
      </w:r>
      <w:r w:rsidR="003755FD" w:rsidRPr="003E093F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3755FD" w:rsidRPr="00F05954">
        <w:rPr>
          <w:rFonts w:ascii="GHEA Grapalat" w:hAnsi="GHEA Grapalat" w:cs="Sylfaen"/>
          <w:sz w:val="20"/>
          <w:szCs w:val="24"/>
          <w:lang w:eastAsia="en-US"/>
        </w:rPr>
        <w:t>президент</w:t>
      </w:r>
      <w:r w:rsidR="003755FD" w:rsidRPr="00F05954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3755FD" w:rsidRPr="00F05954">
        <w:rPr>
          <w:rFonts w:ascii="GHEA Grapalat" w:hAnsi="GHEA Grapalat" w:cs="Sylfaen"/>
          <w:sz w:val="20"/>
          <w:szCs w:val="24"/>
          <w:lang w:eastAsia="en-US"/>
        </w:rPr>
        <w:t>автоматический</w:t>
      </w:r>
      <w:r w:rsidR="003755FD" w:rsidRPr="00F05954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3755FD" w:rsidRPr="00F05954">
        <w:rPr>
          <w:rFonts w:ascii="GHEA Grapalat" w:hAnsi="GHEA Grapalat" w:cs="Sylfaen"/>
          <w:sz w:val="20"/>
          <w:szCs w:val="24"/>
          <w:lang w:eastAsia="en-US"/>
        </w:rPr>
        <w:t>манера</w:t>
      </w:r>
      <w:r w:rsidR="003755FD" w:rsidRPr="00F05954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3755FD" w:rsidRPr="00F05954">
        <w:rPr>
          <w:rFonts w:ascii="GHEA Grapalat" w:hAnsi="GHEA Grapalat" w:cs="Sylfaen"/>
          <w:sz w:val="20"/>
          <w:szCs w:val="24"/>
          <w:lang w:eastAsia="en-US"/>
        </w:rPr>
        <w:t>создает</w:t>
      </w:r>
      <w:r w:rsidR="003755FD" w:rsidRPr="00F05954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3755FD" w:rsidRPr="00D26E4A">
        <w:rPr>
          <w:rFonts w:ascii="GHEA Grapalat" w:hAnsi="GHEA Grapalat" w:cs="Sylfaen"/>
          <w:sz w:val="20"/>
          <w:szCs w:val="24"/>
          <w:lang w:eastAsia="en-US"/>
        </w:rPr>
        <w:t>является</w:t>
      </w:r>
      <w:r w:rsidR="003755FD" w:rsidRPr="00D26E4A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3755FD" w:rsidRPr="00D26E4A">
        <w:rPr>
          <w:rFonts w:ascii="GHEA Grapalat" w:hAnsi="GHEA Grapalat" w:cs="Sylfaen"/>
          <w:sz w:val="20"/>
          <w:szCs w:val="24"/>
          <w:lang w:eastAsia="en-US"/>
        </w:rPr>
        <w:t>приложения</w:t>
      </w:r>
      <w:r w:rsidR="003755FD" w:rsidRPr="00D26E4A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3755FD" w:rsidRPr="005670AA">
        <w:rPr>
          <w:rFonts w:ascii="GHEA Grapalat" w:hAnsi="GHEA Grapalat" w:cs="Sylfaen"/>
          <w:sz w:val="20"/>
          <w:szCs w:val="24"/>
          <w:lang w:eastAsia="en-US"/>
        </w:rPr>
        <w:t>оценка</w:t>
      </w:r>
      <w:r w:rsidR="003755FD" w:rsidRPr="005670AA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3755FD" w:rsidRPr="006C135E">
        <w:rPr>
          <w:rFonts w:ascii="GHEA Grapalat" w:hAnsi="GHEA Grapalat" w:cs="Sylfaen"/>
          <w:sz w:val="20"/>
          <w:szCs w:val="24"/>
          <w:lang w:eastAsia="en-US"/>
        </w:rPr>
        <w:t>о</w:t>
      </w:r>
      <w:r w:rsidR="003755FD" w:rsidRPr="006C135E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3755FD" w:rsidRPr="004E4706">
        <w:rPr>
          <w:rFonts w:ascii="GHEA Grapalat" w:hAnsi="GHEA Grapalat" w:cs="Sylfaen"/>
          <w:sz w:val="20"/>
          <w:szCs w:val="24"/>
          <w:lang w:eastAsia="en-US"/>
        </w:rPr>
        <w:t xml:space="preserve">протокол </w:t>
      </w:r>
      <w:r w:rsidR="003755FD" w:rsidRPr="004E4706">
        <w:rPr>
          <w:rFonts w:ascii="GHEA Grapalat" w:hAnsi="GHEA Grapalat" w:cs="Sylfaen"/>
          <w:sz w:val="20"/>
          <w:szCs w:val="24"/>
          <w:lang w:val="af-ZA" w:eastAsia="en-US"/>
        </w:rPr>
        <w:t>, который</w:t>
      </w:r>
      <w:r w:rsidR="003755FD" w:rsidRPr="00376D5B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153C87" w:rsidRPr="00376D5B">
        <w:rPr>
          <w:rFonts w:ascii="GHEA Grapalat" w:hAnsi="GHEA Grapalat" w:cs="Sylfaen"/>
          <w:sz w:val="20"/>
          <w:szCs w:val="24"/>
          <w:lang w:eastAsia="en-US"/>
        </w:rPr>
        <w:t>система</w:t>
      </w:r>
      <w:r w:rsidR="003755FD" w:rsidRPr="00AF27D0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3755FD" w:rsidRPr="00AF27D0">
        <w:rPr>
          <w:rFonts w:ascii="GHEA Grapalat" w:hAnsi="GHEA Grapalat" w:cs="Sylfaen"/>
          <w:sz w:val="20"/>
          <w:szCs w:val="24"/>
          <w:lang w:eastAsia="en-US"/>
        </w:rPr>
        <w:t>подлежит подтверждению</w:t>
      </w:r>
      <w:r w:rsidR="003755FD" w:rsidRPr="000677B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3755FD" w:rsidRPr="000677B2">
        <w:rPr>
          <w:rFonts w:ascii="GHEA Grapalat" w:hAnsi="GHEA Grapalat" w:cs="Sylfaen"/>
          <w:sz w:val="20"/>
          <w:szCs w:val="24"/>
          <w:lang w:eastAsia="en-US"/>
        </w:rPr>
        <w:t>является</w:t>
      </w:r>
      <w:r w:rsidR="003755FD" w:rsidRPr="000677B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3755FD" w:rsidRPr="000677B2">
        <w:rPr>
          <w:rFonts w:ascii="GHEA Grapalat" w:hAnsi="GHEA Grapalat" w:cs="Sylfaen"/>
          <w:sz w:val="20"/>
          <w:szCs w:val="24"/>
          <w:lang w:eastAsia="en-US"/>
        </w:rPr>
        <w:t>комиссии</w:t>
      </w:r>
      <w:r w:rsidR="003755FD" w:rsidRPr="000677B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3755FD" w:rsidRPr="000677B2">
        <w:rPr>
          <w:rFonts w:ascii="GHEA Grapalat" w:hAnsi="GHEA Grapalat" w:cs="Sylfaen"/>
          <w:sz w:val="20"/>
          <w:szCs w:val="24"/>
          <w:lang w:eastAsia="en-US"/>
        </w:rPr>
        <w:t>члены</w:t>
      </w:r>
      <w:r w:rsidR="003755FD" w:rsidRPr="000677B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3755FD" w:rsidRPr="000677B2">
        <w:rPr>
          <w:rFonts w:ascii="GHEA Grapalat" w:hAnsi="GHEA Grapalat" w:cs="Sylfaen"/>
          <w:sz w:val="20"/>
          <w:szCs w:val="24"/>
          <w:lang w:eastAsia="en-US"/>
        </w:rPr>
        <w:t xml:space="preserve">автор </w:t>
      </w:r>
      <w:r w:rsidR="003755FD" w:rsidRPr="000677B2">
        <w:rPr>
          <w:rFonts w:ascii="GHEA Grapalat" w:hAnsi="GHEA Grapalat" w:cs="Sylfaen"/>
          <w:sz w:val="20"/>
          <w:szCs w:val="24"/>
          <w:lang w:val="af-ZA" w:eastAsia="en-US"/>
        </w:rPr>
        <w:t xml:space="preserve">: </w:t>
      </w:r>
      <w:r w:rsidR="00AE4008" w:rsidRPr="000677B2">
        <w:rPr>
          <w:rFonts w:ascii="GHEA Grapalat" w:hAnsi="GHEA Grapalat" w:cs="Sylfaen"/>
          <w:sz w:val="20"/>
          <w:szCs w:val="24"/>
          <w:lang w:eastAsia="en-US"/>
        </w:rPr>
        <w:t>в системе</w:t>
      </w:r>
      <w:r w:rsidR="003755FD" w:rsidRPr="000677B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3755FD" w:rsidRPr="000677B2">
        <w:rPr>
          <w:rFonts w:ascii="GHEA Grapalat" w:hAnsi="GHEA Grapalat" w:cs="Sylfaen"/>
          <w:sz w:val="20"/>
          <w:szCs w:val="24"/>
          <w:lang w:eastAsia="en-US"/>
        </w:rPr>
        <w:t>примечание</w:t>
      </w:r>
      <w:r w:rsidR="003755FD" w:rsidRPr="000677B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3755FD" w:rsidRPr="000677B2">
        <w:rPr>
          <w:rFonts w:ascii="GHEA Grapalat" w:hAnsi="GHEA Grapalat" w:cs="Sylfaen"/>
          <w:sz w:val="20"/>
          <w:szCs w:val="24"/>
          <w:lang w:eastAsia="en-US"/>
        </w:rPr>
        <w:t>выполнять</w:t>
      </w:r>
      <w:r w:rsidR="003755FD" w:rsidRPr="000677B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3755FD" w:rsidRPr="000677B2">
        <w:rPr>
          <w:rFonts w:ascii="GHEA Grapalat" w:hAnsi="GHEA Grapalat" w:cs="Sylfaen"/>
          <w:sz w:val="20"/>
          <w:szCs w:val="24"/>
          <w:lang w:eastAsia="en-US"/>
        </w:rPr>
        <w:t>через</w:t>
      </w:r>
    </w:p>
    <w:p w:rsidR="00B514E8" w:rsidRPr="005E1F72" w:rsidRDefault="00FD2748" w:rsidP="00EF3662">
      <w:pPr>
        <w:pStyle w:val="23"/>
        <w:spacing w:line="240" w:lineRule="auto"/>
        <w:ind w:firstLine="567"/>
        <w:rPr>
          <w:rFonts w:ascii="GHEA Grapalat" w:hAnsi="GHEA Grapalat" w:cs="Sylfaen"/>
          <w:szCs w:val="24"/>
          <w:lang w:val="hy-AM"/>
        </w:rPr>
      </w:pPr>
      <w:r w:rsidRPr="005E1F72">
        <w:rPr>
          <w:rFonts w:ascii="GHEA Grapalat" w:hAnsi="GHEA Grapalat" w:cs="Sylfaen"/>
          <w:szCs w:val="24"/>
        </w:rPr>
        <w:t xml:space="preserve">8. </w:t>
      </w:r>
      <w:r w:rsidR="00D770E9" w:rsidRPr="005E1F72">
        <w:rPr>
          <w:rFonts w:ascii="GHEA Grapalat" w:hAnsi="GHEA Grapalat" w:cs="Sylfaen"/>
          <w:szCs w:val="24"/>
          <w:lang w:val="hy-AM"/>
        </w:rPr>
        <w:t>4:</w:t>
      </w:r>
      <w:r w:rsidR="00D7435F" w:rsidRPr="005E1F72">
        <w:rPr>
          <w:rFonts w:ascii="GHEA Grapalat" w:hAnsi="GHEA Grapalat" w:cs="Sylfaen"/>
          <w:szCs w:val="24"/>
        </w:rPr>
        <w:t xml:space="preserve"> </w:t>
      </w:r>
      <w:r w:rsidR="00A85E5D">
        <w:rPr>
          <w:rFonts w:ascii="GHEA Grapalat" w:hAnsi="GHEA Grapalat" w:cs="Sylfaen"/>
          <w:szCs w:val="24"/>
          <w:lang w:val="hy-AM"/>
        </w:rPr>
        <w:t>Выбрано</w:t>
      </w:r>
      <w:r w:rsidR="00B514E8" w:rsidRPr="005E1F72">
        <w:rPr>
          <w:rFonts w:ascii="GHEA Grapalat" w:hAnsi="GHEA Grapalat" w:cs="Sylfaen"/>
          <w:szCs w:val="24"/>
        </w:rPr>
        <w:t xml:space="preserve"> </w:t>
      </w:r>
      <w:r w:rsidR="00B514E8" w:rsidRPr="005E1F72">
        <w:rPr>
          <w:rFonts w:ascii="GHEA Grapalat" w:hAnsi="GHEA Grapalat" w:cs="Sylfaen"/>
          <w:szCs w:val="24"/>
          <w:lang w:val="ru-RU"/>
        </w:rPr>
        <w:t>участник</w:t>
      </w:r>
      <w:r w:rsidR="00B514E8" w:rsidRPr="005E1F72">
        <w:rPr>
          <w:rFonts w:ascii="GHEA Grapalat" w:hAnsi="GHEA Grapalat" w:cs="Sylfaen"/>
          <w:szCs w:val="24"/>
        </w:rPr>
        <w:t xml:space="preserve"> </w:t>
      </w:r>
      <w:r w:rsidR="00B514E8" w:rsidRPr="005E1F72">
        <w:rPr>
          <w:rFonts w:ascii="GHEA Grapalat" w:hAnsi="GHEA Grapalat" w:cs="Sylfaen"/>
          <w:szCs w:val="24"/>
          <w:lang w:val="ru-RU"/>
        </w:rPr>
        <w:t>определенный</w:t>
      </w:r>
      <w:r w:rsidR="00B514E8" w:rsidRPr="005E1F72">
        <w:rPr>
          <w:rFonts w:ascii="GHEA Grapalat" w:hAnsi="GHEA Grapalat" w:cs="Sylfaen"/>
          <w:szCs w:val="24"/>
        </w:rPr>
        <w:t xml:space="preserve"> </w:t>
      </w:r>
      <w:r w:rsidR="00B514E8" w:rsidRPr="005E1F72">
        <w:rPr>
          <w:rFonts w:ascii="GHEA Grapalat" w:hAnsi="GHEA Grapalat" w:cs="Sylfaen"/>
          <w:szCs w:val="24"/>
          <w:lang w:val="ru-RU"/>
        </w:rPr>
        <w:t>достаточно</w:t>
      </w:r>
      <w:r w:rsidR="00B514E8" w:rsidRPr="005E1F72">
        <w:rPr>
          <w:rFonts w:ascii="GHEA Grapalat" w:hAnsi="GHEA Grapalat" w:cs="Sylfaen"/>
          <w:szCs w:val="24"/>
        </w:rPr>
        <w:t xml:space="preserve">​ </w:t>
      </w:r>
      <w:r w:rsidR="00B514E8" w:rsidRPr="005E1F72">
        <w:rPr>
          <w:rFonts w:ascii="GHEA Grapalat" w:hAnsi="GHEA Grapalat" w:cs="Sylfaen"/>
          <w:szCs w:val="24"/>
          <w:lang w:val="ru-RU"/>
        </w:rPr>
        <w:t>оценил</w:t>
      </w:r>
      <w:r w:rsidR="00B514E8" w:rsidRPr="005E1F72">
        <w:rPr>
          <w:rFonts w:ascii="GHEA Grapalat" w:hAnsi="GHEA Grapalat" w:cs="Sylfaen"/>
          <w:szCs w:val="24"/>
        </w:rPr>
        <w:t xml:space="preserve"> </w:t>
      </w:r>
      <w:r w:rsidR="00B514E8" w:rsidRPr="005E1F72">
        <w:rPr>
          <w:rFonts w:ascii="GHEA Grapalat" w:hAnsi="GHEA Grapalat" w:cs="Sylfaen"/>
          <w:szCs w:val="24"/>
          <w:lang w:val="ru-RU"/>
        </w:rPr>
        <w:t>приложения</w:t>
      </w:r>
      <w:r w:rsidR="00B514E8" w:rsidRPr="005E1F72">
        <w:rPr>
          <w:rFonts w:ascii="GHEA Grapalat" w:hAnsi="GHEA Grapalat" w:cs="Sylfaen"/>
          <w:szCs w:val="24"/>
        </w:rPr>
        <w:t xml:space="preserve"> </w:t>
      </w:r>
      <w:r w:rsidR="00B514E8" w:rsidRPr="005E1F72">
        <w:rPr>
          <w:rFonts w:ascii="GHEA Grapalat" w:hAnsi="GHEA Grapalat" w:cs="Sylfaen"/>
          <w:szCs w:val="24"/>
          <w:lang w:val="ru-RU"/>
        </w:rPr>
        <w:t>представлено</w:t>
      </w:r>
      <w:r w:rsidR="00B514E8" w:rsidRPr="005E1F72">
        <w:rPr>
          <w:rFonts w:ascii="GHEA Grapalat" w:hAnsi="GHEA Grapalat" w:cs="Sylfaen"/>
          <w:szCs w:val="24"/>
        </w:rPr>
        <w:t xml:space="preserve"> </w:t>
      </w:r>
      <w:r w:rsidR="00B514E8" w:rsidRPr="005E1F72">
        <w:rPr>
          <w:rFonts w:ascii="GHEA Grapalat" w:hAnsi="GHEA Grapalat" w:cs="Sylfaen"/>
          <w:szCs w:val="24"/>
          <w:lang w:val="ru-RU"/>
        </w:rPr>
        <w:t>участники</w:t>
      </w:r>
      <w:r w:rsidR="00B514E8" w:rsidRPr="005E1F72">
        <w:rPr>
          <w:rFonts w:ascii="GHEA Grapalat" w:hAnsi="GHEA Grapalat" w:cs="Sylfaen"/>
          <w:szCs w:val="24"/>
        </w:rPr>
        <w:t xml:space="preserve"> </w:t>
      </w:r>
      <w:r w:rsidR="00B514E8" w:rsidRPr="005E1F72">
        <w:rPr>
          <w:rFonts w:ascii="GHEA Grapalat" w:hAnsi="GHEA Grapalat" w:cs="Sylfaen"/>
          <w:szCs w:val="24"/>
          <w:lang w:val="ru-RU"/>
        </w:rPr>
        <w:t xml:space="preserve">количества </w:t>
      </w:r>
      <w:r w:rsidR="00B514E8" w:rsidRPr="005E1F72">
        <w:rPr>
          <w:rFonts w:ascii="GHEA Grapalat" w:hAnsi="GHEA Grapalat" w:cs="Sylfaen"/>
          <w:szCs w:val="24"/>
        </w:rPr>
        <w:t xml:space="preserve">- </w:t>
      </w:r>
      <w:r w:rsidR="00B514E8" w:rsidRPr="005E1F72">
        <w:rPr>
          <w:rFonts w:ascii="GHEA Grapalat" w:hAnsi="GHEA Grapalat" w:cs="Sylfaen"/>
          <w:szCs w:val="24"/>
          <w:lang w:val="ru-RU"/>
        </w:rPr>
        <w:t>минимум</w:t>
      </w:r>
      <w:r w:rsidR="00B514E8" w:rsidRPr="005E1F72">
        <w:rPr>
          <w:rFonts w:ascii="GHEA Grapalat" w:hAnsi="GHEA Grapalat" w:cs="Sylfaen"/>
          <w:szCs w:val="24"/>
        </w:rPr>
        <w:t xml:space="preserve"> </w:t>
      </w:r>
      <w:r w:rsidR="00B514E8" w:rsidRPr="005E1F72">
        <w:rPr>
          <w:rFonts w:ascii="GHEA Grapalat" w:hAnsi="GHEA Grapalat" w:cs="Sylfaen"/>
          <w:szCs w:val="24"/>
          <w:lang w:val="ru-RU"/>
        </w:rPr>
        <w:t>цена</w:t>
      </w:r>
      <w:r w:rsidR="00B514E8" w:rsidRPr="005E1F72">
        <w:rPr>
          <w:rFonts w:ascii="GHEA Grapalat" w:hAnsi="GHEA Grapalat" w:cs="Sylfaen"/>
          <w:szCs w:val="24"/>
        </w:rPr>
        <w:t xml:space="preserve"> </w:t>
      </w:r>
      <w:r w:rsidR="00B514E8" w:rsidRPr="005E1F72">
        <w:rPr>
          <w:rFonts w:ascii="GHEA Grapalat" w:hAnsi="GHEA Grapalat" w:cs="Sylfaen"/>
          <w:szCs w:val="24"/>
          <w:lang w:val="ru-RU"/>
        </w:rPr>
        <w:t>предложение</w:t>
      </w:r>
      <w:r w:rsidR="00B514E8" w:rsidRPr="005E1F72">
        <w:rPr>
          <w:rFonts w:ascii="GHEA Grapalat" w:hAnsi="GHEA Grapalat" w:cs="Sylfaen"/>
          <w:szCs w:val="24"/>
        </w:rPr>
        <w:t xml:space="preserve"> </w:t>
      </w:r>
      <w:r w:rsidR="00B514E8" w:rsidRPr="005E1F72">
        <w:rPr>
          <w:rFonts w:ascii="GHEA Grapalat" w:hAnsi="GHEA Grapalat" w:cs="Sylfaen"/>
          <w:szCs w:val="24"/>
          <w:lang w:val="ru-RU"/>
        </w:rPr>
        <w:t>представлено</w:t>
      </w:r>
      <w:r w:rsidR="00B514E8" w:rsidRPr="005E1F72">
        <w:rPr>
          <w:rFonts w:ascii="GHEA Grapalat" w:hAnsi="GHEA Grapalat" w:cs="Sylfaen"/>
          <w:szCs w:val="24"/>
        </w:rPr>
        <w:t xml:space="preserve"> </w:t>
      </w:r>
      <w:r w:rsidR="00153C87" w:rsidRPr="0024733B">
        <w:rPr>
          <w:rFonts w:ascii="GHEA Grapalat" w:hAnsi="GHEA Grapalat" w:cs="Sylfaen"/>
          <w:szCs w:val="24"/>
          <w:lang w:val="ru-RU"/>
        </w:rPr>
        <w:t xml:space="preserve">моему </w:t>
      </w:r>
      <w:r w:rsidR="00153C87" w:rsidRPr="005E1F72">
        <w:rPr>
          <w:rFonts w:ascii="GHEA Grapalat" w:hAnsi="GHEA Grapalat" w:cs="Sylfaen"/>
          <w:szCs w:val="24"/>
          <w:lang w:val="ru-RU"/>
        </w:rPr>
        <w:t>партнеру</w:t>
      </w:r>
      <w:r w:rsidR="00153C87" w:rsidRPr="005E1F72">
        <w:rPr>
          <w:rFonts w:ascii="GHEA Grapalat" w:hAnsi="GHEA Grapalat" w:cs="Sylfaen"/>
          <w:szCs w:val="24"/>
        </w:rPr>
        <w:t xml:space="preserve"> </w:t>
      </w:r>
      <w:r w:rsidR="00B514E8" w:rsidRPr="005E1F72">
        <w:rPr>
          <w:rFonts w:ascii="GHEA Grapalat" w:hAnsi="GHEA Grapalat" w:cs="Sylfaen"/>
          <w:szCs w:val="24"/>
          <w:lang w:val="ru-RU"/>
        </w:rPr>
        <w:t>предпочтение</w:t>
      </w:r>
      <w:r w:rsidR="00B514E8" w:rsidRPr="005E1F72">
        <w:rPr>
          <w:rFonts w:ascii="GHEA Grapalat" w:hAnsi="GHEA Grapalat" w:cs="Sylfaen"/>
          <w:szCs w:val="24"/>
        </w:rPr>
        <w:t xml:space="preserve"> </w:t>
      </w:r>
      <w:r w:rsidR="00B514E8" w:rsidRPr="005E1F72">
        <w:rPr>
          <w:rFonts w:ascii="GHEA Grapalat" w:hAnsi="GHEA Grapalat" w:cs="Sylfaen"/>
          <w:szCs w:val="24"/>
          <w:lang w:val="ru-RU"/>
        </w:rPr>
        <w:t>дать</w:t>
      </w:r>
      <w:r w:rsidR="00B514E8" w:rsidRPr="005E1F72">
        <w:rPr>
          <w:rFonts w:ascii="GHEA Grapalat" w:hAnsi="GHEA Grapalat" w:cs="Sylfaen"/>
          <w:szCs w:val="24"/>
        </w:rPr>
        <w:t xml:space="preserve"> </w:t>
      </w:r>
      <w:r w:rsidR="00B514E8" w:rsidRPr="005E1F72">
        <w:rPr>
          <w:rFonts w:ascii="GHEA Grapalat" w:hAnsi="GHEA Grapalat" w:cs="Sylfaen"/>
          <w:szCs w:val="24"/>
          <w:lang w:val="ru-RU"/>
        </w:rPr>
        <w:t>в принципе.</w:t>
      </w:r>
      <w:r w:rsidR="00B514E8" w:rsidRPr="005E1F72">
        <w:rPr>
          <w:rFonts w:ascii="GHEA Grapalat" w:hAnsi="GHEA Grapalat" w:cs="Sylfaen"/>
          <w:szCs w:val="24"/>
        </w:rPr>
        <w:t xml:space="preserve"> </w:t>
      </w:r>
      <w:r w:rsidR="00B514E8" w:rsidRPr="005E1F72">
        <w:rPr>
          <w:rFonts w:ascii="GHEA Grapalat" w:hAnsi="GHEA Grapalat" w:cs="Sylfaen"/>
          <w:szCs w:val="24"/>
          <w:lang w:val="ru-RU"/>
        </w:rPr>
        <w:t>И</w:t>
      </w:r>
      <w:r w:rsidR="00B514E8" w:rsidRPr="005E1F72">
        <w:rPr>
          <w:rFonts w:ascii="GHEA Grapalat" w:hAnsi="GHEA Grapalat" w:cs="Sylfaen"/>
          <w:szCs w:val="24"/>
        </w:rPr>
        <w:t xml:space="preserve"> </w:t>
      </w:r>
      <w:r w:rsidR="00B514E8" w:rsidRPr="005E1F72">
        <w:rPr>
          <w:rFonts w:ascii="GHEA Grapalat" w:hAnsi="GHEA Grapalat" w:cs="Sylfaen"/>
          <w:szCs w:val="24"/>
          <w:lang w:val="ru-RU"/>
        </w:rPr>
        <w:t xml:space="preserve">в котором </w:t>
      </w:r>
      <w:r w:rsidR="00B514E8" w:rsidRPr="005E1F72">
        <w:rPr>
          <w:rFonts w:ascii="GHEA Grapalat" w:hAnsi="GHEA Grapalat" w:cs="Sylfaen"/>
          <w:szCs w:val="24"/>
        </w:rPr>
        <w:t xml:space="preserve">комиссия </w:t>
      </w:r>
      <w:r w:rsidR="00B514E8" w:rsidRPr="005E1F72">
        <w:rPr>
          <w:rFonts w:ascii="GHEA Grapalat" w:hAnsi="GHEA Grapalat" w:cs="Sylfaen"/>
          <w:szCs w:val="24"/>
          <w:lang w:val="ru-RU"/>
        </w:rPr>
        <w:t>к</w:t>
      </w:r>
      <w:r w:rsidR="00B514E8" w:rsidRPr="005E1F72">
        <w:rPr>
          <w:rFonts w:ascii="GHEA Grapalat" w:hAnsi="GHEA Grapalat" w:cs="Sylfaen"/>
          <w:szCs w:val="24"/>
        </w:rPr>
        <w:t xml:space="preserve"> </w:t>
      </w:r>
      <w:r w:rsidR="00A85E5D">
        <w:rPr>
          <w:rFonts w:ascii="GHEA Grapalat" w:hAnsi="GHEA Grapalat" w:cs="Sylfaen"/>
          <w:szCs w:val="24"/>
          <w:lang w:val="hy-AM"/>
        </w:rPr>
        <w:t>выбрано</w:t>
      </w:r>
      <w:r w:rsidR="00A85E5D" w:rsidRPr="005E1F72">
        <w:rPr>
          <w:rFonts w:ascii="GHEA Grapalat" w:hAnsi="GHEA Grapalat" w:cs="Sylfaen"/>
          <w:szCs w:val="24"/>
        </w:rPr>
        <w:t xml:space="preserve"> </w:t>
      </w:r>
      <w:r w:rsidR="00B514E8" w:rsidRPr="0024733B">
        <w:rPr>
          <w:rFonts w:ascii="GHEA Grapalat" w:hAnsi="GHEA Grapalat" w:cs="Sylfaen"/>
          <w:szCs w:val="24"/>
          <w:lang w:val="ru-RU"/>
        </w:rPr>
        <w:t>и:</w:t>
      </w:r>
      <w:r w:rsidR="00B514E8" w:rsidRPr="005E1F72">
        <w:rPr>
          <w:rFonts w:ascii="GHEA Grapalat" w:hAnsi="GHEA Grapalat" w:cs="Sylfaen"/>
          <w:szCs w:val="24"/>
        </w:rPr>
        <w:t xml:space="preserve"> </w:t>
      </w:r>
      <w:r w:rsidR="00B514E8" w:rsidRPr="005E1F72">
        <w:rPr>
          <w:rFonts w:ascii="GHEA Grapalat" w:hAnsi="GHEA Grapalat" w:cs="Sylfaen"/>
          <w:szCs w:val="24"/>
          <w:lang w:val="ru-RU"/>
        </w:rPr>
        <w:t xml:space="preserve">участникам, </w:t>
      </w:r>
      <w:r w:rsidR="0018602E">
        <w:rPr>
          <w:rFonts w:ascii="GHEA Grapalat" w:hAnsi="GHEA Grapalat" w:cs="Sylfaen"/>
          <w:szCs w:val="24"/>
          <w:lang w:val="hy-AM"/>
        </w:rPr>
        <w:t>не признанным таковыми</w:t>
      </w:r>
      <w:r w:rsidR="00B514E8" w:rsidRPr="005E1F72">
        <w:rPr>
          <w:rFonts w:ascii="GHEA Grapalat" w:hAnsi="GHEA Grapalat" w:cs="Sylfaen"/>
          <w:szCs w:val="24"/>
        </w:rPr>
        <w:t xml:space="preserve"> </w:t>
      </w:r>
      <w:r w:rsidR="00B514E8" w:rsidRPr="005E1F72">
        <w:rPr>
          <w:rFonts w:ascii="GHEA Grapalat" w:hAnsi="GHEA Grapalat" w:cs="Sylfaen"/>
          <w:szCs w:val="24"/>
          <w:lang w:val="ru-RU"/>
        </w:rPr>
        <w:t>при принятии решения</w:t>
      </w:r>
      <w:r w:rsidR="00B514E8" w:rsidRPr="005E1F72">
        <w:rPr>
          <w:rFonts w:ascii="GHEA Grapalat" w:hAnsi="GHEA Grapalat" w:cs="Sylfaen"/>
          <w:szCs w:val="24"/>
        </w:rPr>
        <w:t xml:space="preserve"> </w:t>
      </w:r>
      <w:r w:rsidR="00B514E8" w:rsidRPr="005E1F72">
        <w:rPr>
          <w:rFonts w:ascii="GHEA Grapalat" w:hAnsi="GHEA Grapalat" w:cs="Sylfaen"/>
          <w:szCs w:val="24"/>
          <w:lang w:val="ru-RU"/>
        </w:rPr>
        <w:t>цена</w:t>
      </w:r>
      <w:r w:rsidR="00B514E8" w:rsidRPr="005E1F72">
        <w:rPr>
          <w:rFonts w:ascii="GHEA Grapalat" w:hAnsi="GHEA Grapalat" w:cs="Sylfaen"/>
          <w:szCs w:val="24"/>
        </w:rPr>
        <w:t xml:space="preserve"> </w:t>
      </w:r>
      <w:proofErr w:type="gramStart"/>
      <w:r w:rsidR="00B514E8" w:rsidRPr="005E1F72">
        <w:rPr>
          <w:rFonts w:ascii="GHEA Grapalat" w:hAnsi="GHEA Grapalat" w:cs="Sylfaen"/>
          <w:szCs w:val="24"/>
        </w:rPr>
        <w:t xml:space="preserve">оценка и </w:t>
      </w:r>
      <w:r w:rsidR="00B514E8" w:rsidRPr="005E1F72">
        <w:rPr>
          <w:rFonts w:ascii="GHEA Grapalat" w:hAnsi="GHEA Grapalat" w:cs="Sylfaen"/>
          <w:szCs w:val="24"/>
          <w:lang w:val="ru-RU"/>
        </w:rPr>
        <w:t>сравнение предложений</w:t>
      </w:r>
      <w:proofErr w:type="gramEnd"/>
      <w:r w:rsidR="00B514E8" w:rsidRPr="005E1F72">
        <w:rPr>
          <w:rFonts w:ascii="GHEA Grapalat" w:hAnsi="GHEA Grapalat" w:cs="Sylfaen"/>
          <w:szCs w:val="24"/>
        </w:rPr>
        <w:t xml:space="preserve"> </w:t>
      </w:r>
      <w:r w:rsidR="00B514E8" w:rsidRPr="005E1F72">
        <w:rPr>
          <w:rFonts w:ascii="GHEA Grapalat" w:hAnsi="GHEA Grapalat" w:cs="Sylfaen"/>
          <w:szCs w:val="24"/>
          <w:lang w:val="ru-RU"/>
        </w:rPr>
        <w:t>реализуется</w:t>
      </w:r>
      <w:r w:rsidR="00B514E8" w:rsidRPr="005E1F72">
        <w:rPr>
          <w:rFonts w:ascii="GHEA Grapalat" w:hAnsi="GHEA Grapalat" w:cs="Sylfaen"/>
          <w:szCs w:val="24"/>
        </w:rPr>
        <w:t xml:space="preserve"> </w:t>
      </w:r>
      <w:r w:rsidR="00B514E8" w:rsidRPr="005E1F72">
        <w:rPr>
          <w:rFonts w:ascii="GHEA Grapalat" w:hAnsi="GHEA Grapalat" w:cs="Sylfaen"/>
          <w:szCs w:val="24"/>
          <w:lang w:val="ru-RU"/>
        </w:rPr>
        <w:t>является</w:t>
      </w:r>
      <w:r w:rsidR="00B514E8" w:rsidRPr="005E1F72">
        <w:rPr>
          <w:rFonts w:ascii="GHEA Grapalat" w:hAnsi="GHEA Grapalat" w:cs="Sylfaen"/>
          <w:szCs w:val="24"/>
        </w:rPr>
        <w:t xml:space="preserve"> </w:t>
      </w:r>
      <w:r w:rsidR="00B514E8" w:rsidRPr="005E1F72">
        <w:rPr>
          <w:rFonts w:ascii="GHEA Grapalat" w:hAnsi="GHEA Grapalat" w:cs="Sylfaen"/>
          <w:szCs w:val="24"/>
          <w:lang w:val="ru-RU"/>
        </w:rPr>
        <w:t>без</w:t>
      </w:r>
      <w:r w:rsidR="00B514E8" w:rsidRPr="005E1F72">
        <w:rPr>
          <w:rFonts w:ascii="GHEA Grapalat" w:hAnsi="GHEA Grapalat" w:cs="Sylfaen"/>
          <w:szCs w:val="24"/>
        </w:rPr>
        <w:t xml:space="preserve"> </w:t>
      </w:r>
      <w:r w:rsidR="00B514E8" w:rsidRPr="005E1F72">
        <w:rPr>
          <w:rFonts w:ascii="GHEA Grapalat" w:hAnsi="GHEA Grapalat" w:cs="Sylfaen"/>
          <w:szCs w:val="24"/>
          <w:lang w:val="ru-RU"/>
        </w:rPr>
        <w:t>настоящим</w:t>
      </w:r>
      <w:r w:rsidR="00B514E8" w:rsidRPr="005E1F72">
        <w:rPr>
          <w:rFonts w:ascii="GHEA Grapalat" w:hAnsi="GHEA Grapalat" w:cs="Sylfaen"/>
          <w:szCs w:val="24"/>
        </w:rPr>
        <w:t xml:space="preserve"> </w:t>
      </w:r>
      <w:r w:rsidR="00B514E8" w:rsidRPr="005E1F72">
        <w:rPr>
          <w:rFonts w:ascii="GHEA Grapalat" w:hAnsi="GHEA Grapalat" w:cs="Sylfaen"/>
          <w:szCs w:val="24"/>
          <w:lang w:val="ru-RU"/>
        </w:rPr>
        <w:t xml:space="preserve">в пункте </w:t>
      </w:r>
      <w:r w:rsidR="00B514E8" w:rsidRPr="005E1F72">
        <w:rPr>
          <w:rFonts w:ascii="GHEA Grapalat" w:hAnsi="GHEA Grapalat" w:cs="Sylfaen"/>
          <w:szCs w:val="24"/>
        </w:rPr>
        <w:t xml:space="preserve">5.2 </w:t>
      </w:r>
      <w:r w:rsidR="00B514E8" w:rsidRPr="005E1F72">
        <w:rPr>
          <w:rFonts w:ascii="GHEA Grapalat" w:hAnsi="GHEA Grapalat" w:cs="Sylfaen"/>
          <w:szCs w:val="24"/>
          <w:lang w:val="ru-RU"/>
        </w:rPr>
        <w:t xml:space="preserve">части </w:t>
      </w:r>
      <w:r w:rsidR="00B514E8" w:rsidRPr="005E1F72">
        <w:rPr>
          <w:rFonts w:ascii="GHEA Grapalat" w:hAnsi="GHEA Grapalat" w:cs="Sylfaen"/>
          <w:szCs w:val="24"/>
        </w:rPr>
        <w:t xml:space="preserve">1 </w:t>
      </w:r>
      <w:r w:rsidR="00B514E8" w:rsidRPr="005E1F72">
        <w:rPr>
          <w:rFonts w:ascii="GHEA Grapalat" w:hAnsi="GHEA Grapalat" w:cs="Sylfaen"/>
          <w:szCs w:val="24"/>
          <w:lang w:val="ru-RU"/>
        </w:rPr>
        <w:t>приглашения</w:t>
      </w:r>
      <w:r w:rsidR="00B514E8" w:rsidRPr="005E1F72">
        <w:rPr>
          <w:rFonts w:ascii="GHEA Grapalat" w:hAnsi="GHEA Grapalat" w:cs="Sylfaen"/>
          <w:szCs w:val="24"/>
        </w:rPr>
        <w:t xml:space="preserve"> </w:t>
      </w:r>
      <w:r w:rsidR="00B514E8" w:rsidRPr="005E1F72">
        <w:rPr>
          <w:rFonts w:ascii="GHEA Grapalat" w:hAnsi="GHEA Grapalat" w:cs="Sylfaen"/>
          <w:szCs w:val="24"/>
          <w:lang w:val="ru-RU"/>
        </w:rPr>
        <w:t>указанный</w:t>
      </w:r>
      <w:r w:rsidR="00B514E8" w:rsidRPr="005E1F72">
        <w:rPr>
          <w:rFonts w:ascii="GHEA Grapalat" w:hAnsi="GHEA Grapalat" w:cs="Sylfaen"/>
          <w:szCs w:val="24"/>
        </w:rPr>
        <w:t xml:space="preserve"> </w:t>
      </w:r>
      <w:r w:rsidR="00B514E8" w:rsidRPr="005E1F72">
        <w:rPr>
          <w:rFonts w:ascii="GHEA Grapalat" w:hAnsi="GHEA Grapalat" w:cs="Sylfaen"/>
          <w:szCs w:val="24"/>
          <w:lang w:val="ru-RU"/>
        </w:rPr>
        <w:t>налог</w:t>
      </w:r>
      <w:r w:rsidR="00B514E8" w:rsidRPr="005E1F72">
        <w:rPr>
          <w:rFonts w:ascii="GHEA Grapalat" w:hAnsi="GHEA Grapalat" w:cs="Sylfaen"/>
          <w:szCs w:val="24"/>
        </w:rPr>
        <w:t xml:space="preserve"> </w:t>
      </w:r>
      <w:r w:rsidR="00B514E8" w:rsidRPr="005E1F72">
        <w:rPr>
          <w:rFonts w:ascii="GHEA Grapalat" w:hAnsi="GHEA Grapalat" w:cs="Sylfaen"/>
          <w:szCs w:val="24"/>
          <w:lang w:val="ru-RU"/>
        </w:rPr>
        <w:t>денег</w:t>
      </w:r>
      <w:r w:rsidR="00B514E8" w:rsidRPr="005E1F72">
        <w:rPr>
          <w:rFonts w:ascii="GHEA Grapalat" w:hAnsi="GHEA Grapalat" w:cs="Sylfaen"/>
          <w:szCs w:val="24"/>
        </w:rPr>
        <w:t xml:space="preserve"> </w:t>
      </w:r>
      <w:r w:rsidR="00B514E8" w:rsidRPr="005E1F72">
        <w:rPr>
          <w:rFonts w:ascii="GHEA Grapalat" w:hAnsi="GHEA Grapalat" w:cs="Sylfaen"/>
          <w:szCs w:val="24"/>
          <w:lang w:val="ru-RU"/>
        </w:rPr>
        <w:t xml:space="preserve">расчет </w:t>
      </w:r>
      <w:r w:rsidR="00F61898" w:rsidRPr="005E1F72">
        <w:rPr>
          <w:rFonts w:ascii="GHEA Grapalat" w:hAnsi="GHEA Grapalat" w:cs="Sylfaen"/>
          <w:szCs w:val="24"/>
          <w:lang w:val="hy-AM"/>
        </w:rPr>
        <w:t>и</w:t>
      </w:r>
      <w:r w:rsidR="00F61898" w:rsidRPr="005E1F72">
        <w:rPr>
          <w:rFonts w:ascii="GHEA Grapalat" w:hAnsi="GHEA Grapalat" w:cs="Sylfaen"/>
          <w:szCs w:val="24"/>
        </w:rPr>
        <w:t xml:space="preserve"> </w:t>
      </w:r>
      <w:r w:rsidR="00F61898" w:rsidRPr="0024733B">
        <w:rPr>
          <w:rFonts w:ascii="GHEA Grapalat" w:hAnsi="GHEA Grapalat" w:cs="Sylfaen"/>
          <w:lang w:val="ru-RU"/>
        </w:rPr>
        <w:t xml:space="preserve">основа </w:t>
      </w:r>
      <w:r w:rsidR="00F61898" w:rsidRPr="005E1F72">
        <w:rPr>
          <w:rFonts w:ascii="GHEA Grapalat" w:hAnsi="GHEA Grapalat" w:cs="Sylfaen"/>
        </w:rPr>
        <w:t xml:space="preserve">для оценки предложений </w:t>
      </w:r>
      <w:r w:rsidR="00F61898" w:rsidRPr="0024733B">
        <w:rPr>
          <w:rFonts w:ascii="GHEA Grapalat" w:hAnsi="GHEA Grapalat" w:cs="Sylfaen"/>
          <w:lang w:val="ru-RU"/>
        </w:rPr>
        <w:t>является</w:t>
      </w:r>
      <w:r w:rsidR="00F61898" w:rsidRPr="005E1F72">
        <w:rPr>
          <w:rFonts w:ascii="GHEA Grapalat" w:hAnsi="GHEA Grapalat" w:cs="Sylfaen"/>
        </w:rPr>
        <w:t xml:space="preserve"> </w:t>
      </w:r>
      <w:r w:rsidR="00F61898" w:rsidRPr="0024733B">
        <w:rPr>
          <w:rFonts w:ascii="GHEA Grapalat" w:hAnsi="GHEA Grapalat" w:cs="Sylfaen"/>
          <w:lang w:val="ru-RU"/>
        </w:rPr>
        <w:t xml:space="preserve">принятие </w:t>
      </w:r>
      <w:r w:rsidR="00F61898" w:rsidRPr="005E1F72">
        <w:rPr>
          <w:rFonts w:ascii="GHEA Grapalat" w:hAnsi="GHEA Grapalat" w:cs="Sylfaen"/>
        </w:rPr>
        <w:t xml:space="preserve">в </w:t>
      </w:r>
      <w:r w:rsidR="00153C87" w:rsidRPr="0024733B">
        <w:rPr>
          <w:rFonts w:ascii="GHEA Grapalat" w:hAnsi="GHEA Grapalat" w:cs="Sylfaen"/>
          <w:lang w:val="ru-RU"/>
        </w:rPr>
        <w:t>систему</w:t>
      </w:r>
      <w:r w:rsidR="00153C87" w:rsidRPr="005E1F72">
        <w:rPr>
          <w:rFonts w:ascii="GHEA Grapalat" w:hAnsi="GHEA Grapalat" w:cs="Sylfaen"/>
        </w:rPr>
        <w:t xml:space="preserve"> </w:t>
      </w:r>
      <w:r w:rsidR="00F61898" w:rsidRPr="0024733B">
        <w:rPr>
          <w:rFonts w:ascii="GHEA Grapalat" w:hAnsi="GHEA Grapalat" w:cs="Sylfaen"/>
          <w:lang w:val="ru-RU"/>
        </w:rPr>
        <w:t xml:space="preserve">прикреплен </w:t>
      </w:r>
      <w:r w:rsidR="00F61898" w:rsidRPr="005E1F72">
        <w:rPr>
          <w:rFonts w:ascii="GHEA Grapalat" w:hAnsi="GHEA Grapalat" w:cs="Sylfaen"/>
        </w:rPr>
        <w:t xml:space="preserve">к </w:t>
      </w:r>
      <w:r w:rsidR="00AE4008" w:rsidRPr="0024733B">
        <w:rPr>
          <w:rFonts w:ascii="GHEA Grapalat" w:hAnsi="GHEA Grapalat" w:cs="Sylfaen"/>
          <w:lang w:val="ru-RU"/>
        </w:rPr>
        <w:t>участнику</w:t>
      </w:r>
      <w:r w:rsidR="00F61898" w:rsidRPr="005E1F72">
        <w:rPr>
          <w:rFonts w:ascii="GHEA Grapalat" w:hAnsi="GHEA Grapalat" w:cs="Sylfaen"/>
        </w:rPr>
        <w:t xml:space="preserve"> </w:t>
      </w:r>
      <w:r w:rsidR="00F61898" w:rsidRPr="0024733B">
        <w:rPr>
          <w:rFonts w:ascii="GHEA Grapalat" w:hAnsi="GHEA Grapalat" w:cs="Sylfaen"/>
          <w:lang w:val="ru-RU"/>
        </w:rPr>
        <w:t>к</w:t>
      </w:r>
      <w:r w:rsidR="00F61898" w:rsidRPr="005E1F72">
        <w:rPr>
          <w:rFonts w:ascii="GHEA Grapalat" w:hAnsi="GHEA Grapalat" w:cs="Sylfaen"/>
        </w:rPr>
        <w:t xml:space="preserve"> </w:t>
      </w:r>
      <w:r w:rsidR="00F61898" w:rsidRPr="0024733B">
        <w:rPr>
          <w:rFonts w:ascii="GHEA Grapalat" w:hAnsi="GHEA Grapalat" w:cs="Sylfaen"/>
          <w:lang w:val="ru-RU"/>
        </w:rPr>
        <w:t>одобренный</w:t>
      </w:r>
      <w:r w:rsidR="00F61898" w:rsidRPr="005E1F72">
        <w:rPr>
          <w:rFonts w:ascii="GHEA Grapalat" w:hAnsi="GHEA Grapalat" w:cs="Sylfaen"/>
        </w:rPr>
        <w:t xml:space="preserve"> </w:t>
      </w:r>
      <w:r w:rsidR="00F61898" w:rsidRPr="0024733B">
        <w:rPr>
          <w:rFonts w:ascii="GHEA Grapalat" w:hAnsi="GHEA Grapalat" w:cs="Sylfaen"/>
          <w:lang w:val="ru-RU"/>
        </w:rPr>
        <w:t>цена</w:t>
      </w:r>
      <w:r w:rsidR="00F61898" w:rsidRPr="005E1F72">
        <w:rPr>
          <w:rFonts w:ascii="GHEA Grapalat" w:hAnsi="GHEA Grapalat" w:cs="Sylfaen"/>
        </w:rPr>
        <w:t xml:space="preserve"> </w:t>
      </w:r>
      <w:r w:rsidR="00F61898" w:rsidRPr="0024733B">
        <w:rPr>
          <w:rFonts w:ascii="GHEA Grapalat" w:hAnsi="GHEA Grapalat" w:cs="Sylfaen"/>
          <w:lang w:val="ru-RU"/>
        </w:rPr>
        <w:t>предложение</w:t>
      </w:r>
      <w:r w:rsidR="00F61898" w:rsidRPr="005E1F72">
        <w:rPr>
          <w:rFonts w:ascii="GHEA Grapalat" w:hAnsi="GHEA Grapalat" w:cs="Sylfaen"/>
          <w:lang w:val="hy-AM"/>
        </w:rPr>
        <w:t>​</w:t>
      </w:r>
    </w:p>
    <w:p w:rsidR="00FD2212" w:rsidRPr="00236781" w:rsidRDefault="00FD2748" w:rsidP="00FD2212">
      <w:pPr>
        <w:pStyle w:val="a3"/>
        <w:spacing w:line="240" w:lineRule="auto"/>
        <w:ind w:firstLine="567"/>
        <w:rPr>
          <w:rFonts w:ascii="GHEA Grapalat" w:hAnsi="GHEA Grapalat" w:cs="Sylfaen"/>
          <w:i w:val="0"/>
          <w:color w:val="000000" w:themeColor="text1"/>
          <w:lang w:val="af-ZA"/>
        </w:rPr>
      </w:pPr>
      <w:r w:rsidRPr="005E1F72">
        <w:rPr>
          <w:rFonts w:ascii="GHEA Grapalat" w:hAnsi="GHEA Grapalat" w:cs="Sylfaen"/>
          <w:i w:val="0"/>
          <w:szCs w:val="24"/>
          <w:lang w:val="af-ZA"/>
        </w:rPr>
        <w:t xml:space="preserve">8: </w:t>
      </w:r>
      <w:r w:rsidR="00D770E9" w:rsidRPr="005E1F72">
        <w:rPr>
          <w:rFonts w:ascii="GHEA Grapalat" w:hAnsi="GHEA Grapalat" w:cs="Sylfaen"/>
          <w:i w:val="0"/>
          <w:szCs w:val="24"/>
          <w:lang w:val="hy-AM"/>
        </w:rPr>
        <w:t>5</w:t>
      </w:r>
      <w:r w:rsidR="00D7435F" w:rsidRPr="005E1F72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5E1F72">
        <w:rPr>
          <w:rFonts w:ascii="GHEA Grapalat" w:hAnsi="GHEA Grapalat" w:cs="Sylfaen"/>
          <w:i w:val="0"/>
          <w:szCs w:val="24"/>
          <w:lang w:val="hy-AM"/>
        </w:rPr>
        <w:t>Если:</w:t>
      </w:r>
      <w:r w:rsidR="00096865" w:rsidRPr="005E1F72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5E1F72">
        <w:rPr>
          <w:rFonts w:ascii="GHEA Grapalat" w:hAnsi="GHEA Grapalat" w:cs="Sylfaen"/>
          <w:i w:val="0"/>
          <w:szCs w:val="24"/>
          <w:lang w:val="hy-AM"/>
        </w:rPr>
        <w:t>приложение</w:t>
      </w:r>
      <w:r w:rsidR="00096865" w:rsidRPr="005E1F72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5E1F72">
        <w:rPr>
          <w:rFonts w:ascii="GHEA Grapalat" w:hAnsi="GHEA Grapalat" w:cs="Sylfaen"/>
          <w:i w:val="0"/>
          <w:szCs w:val="24"/>
          <w:lang w:val="hy-AM"/>
        </w:rPr>
        <w:t>непоследовательность</w:t>
      </w:r>
      <w:r w:rsidR="00096865" w:rsidRPr="005E1F72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5E1F72">
        <w:rPr>
          <w:rFonts w:ascii="GHEA Grapalat" w:hAnsi="GHEA Grapalat" w:cs="Sylfaen"/>
          <w:i w:val="0"/>
          <w:szCs w:val="24"/>
          <w:lang w:val="hy-AM"/>
        </w:rPr>
        <w:t>является</w:t>
      </w:r>
      <w:r w:rsidR="00096865" w:rsidRPr="005E1F72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5E1F72">
        <w:rPr>
          <w:rFonts w:ascii="GHEA Grapalat" w:hAnsi="GHEA Grapalat" w:cs="Sylfaen"/>
          <w:i w:val="0"/>
          <w:szCs w:val="24"/>
          <w:lang w:val="hy-AM"/>
        </w:rPr>
        <w:t>место</w:t>
      </w:r>
      <w:r w:rsidR="00096865" w:rsidRPr="005E1F72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5E1F72">
        <w:rPr>
          <w:rFonts w:ascii="GHEA Grapalat" w:hAnsi="GHEA Grapalat" w:cs="Sylfaen"/>
          <w:i w:val="0"/>
          <w:szCs w:val="24"/>
          <w:lang w:val="hy-AM"/>
        </w:rPr>
        <w:t>найденный</w:t>
      </w:r>
      <w:r w:rsidR="00096865" w:rsidRPr="005E1F72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5E1F72">
        <w:rPr>
          <w:rFonts w:ascii="GHEA Grapalat" w:hAnsi="GHEA Grapalat" w:cs="Sylfaen"/>
          <w:i w:val="0"/>
          <w:szCs w:val="24"/>
          <w:lang w:val="hy-AM"/>
        </w:rPr>
        <w:t>в буквах</w:t>
      </w:r>
      <w:r w:rsidR="00096865" w:rsidRPr="005E1F72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5E1F72">
        <w:rPr>
          <w:rFonts w:ascii="GHEA Grapalat" w:hAnsi="GHEA Grapalat" w:cs="Sylfaen"/>
          <w:i w:val="0"/>
          <w:szCs w:val="24"/>
          <w:lang w:val="hy-AM"/>
        </w:rPr>
        <w:t>и:</w:t>
      </w:r>
      <w:r w:rsidR="00096865" w:rsidRPr="005E1F72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5E1F72">
        <w:rPr>
          <w:rFonts w:ascii="GHEA Grapalat" w:hAnsi="GHEA Grapalat" w:cs="Sylfaen"/>
          <w:i w:val="0"/>
          <w:szCs w:val="24"/>
          <w:lang w:val="hy-AM"/>
        </w:rPr>
        <w:t>в цифрах</w:t>
      </w:r>
      <w:r w:rsidR="00096865" w:rsidRPr="005E1F72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5E1F72">
        <w:rPr>
          <w:rFonts w:ascii="GHEA Grapalat" w:hAnsi="GHEA Grapalat" w:cs="Sylfaen"/>
          <w:i w:val="0"/>
          <w:szCs w:val="24"/>
          <w:lang w:val="hy-AM"/>
        </w:rPr>
        <w:t>написано</w:t>
      </w:r>
      <w:r w:rsidR="00096865" w:rsidRPr="005E1F72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5E1F72">
        <w:rPr>
          <w:rFonts w:ascii="GHEA Grapalat" w:hAnsi="GHEA Grapalat" w:cs="Sylfaen"/>
          <w:i w:val="0"/>
          <w:szCs w:val="24"/>
          <w:lang w:val="hy-AM"/>
        </w:rPr>
        <w:t>денег</w:t>
      </w:r>
      <w:r w:rsidR="00096865" w:rsidRPr="005E1F72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5E1F72">
        <w:rPr>
          <w:rFonts w:ascii="GHEA Grapalat" w:hAnsi="GHEA Grapalat" w:cs="Sylfaen"/>
          <w:i w:val="0"/>
          <w:szCs w:val="24"/>
          <w:lang w:val="hy-AM"/>
        </w:rPr>
        <w:t xml:space="preserve">между </w:t>
      </w:r>
      <w:r w:rsidR="00096865" w:rsidRPr="005E1F72">
        <w:rPr>
          <w:rFonts w:ascii="GHEA Grapalat" w:hAnsi="GHEA Grapalat" w:cs="Sylfaen"/>
          <w:i w:val="0"/>
          <w:szCs w:val="24"/>
          <w:lang w:val="af-ZA"/>
        </w:rPr>
        <w:t xml:space="preserve">, </w:t>
      </w:r>
      <w:r w:rsidR="00096865" w:rsidRPr="005E1F72">
        <w:rPr>
          <w:rFonts w:ascii="GHEA Grapalat" w:hAnsi="GHEA Grapalat" w:cs="Sylfaen"/>
          <w:i w:val="0"/>
          <w:szCs w:val="24"/>
          <w:lang w:val="hy-AM"/>
        </w:rPr>
        <w:t>тогда</w:t>
      </w:r>
      <w:r w:rsidR="00096865" w:rsidRPr="005E1F72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5E1F72">
        <w:rPr>
          <w:rFonts w:ascii="GHEA Grapalat" w:hAnsi="GHEA Grapalat" w:cs="Sylfaen"/>
          <w:i w:val="0"/>
          <w:szCs w:val="24"/>
          <w:lang w:val="hy-AM"/>
        </w:rPr>
        <w:t>основа</w:t>
      </w:r>
      <w:r w:rsidR="00096865" w:rsidRPr="005E1F72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5E1F72">
        <w:rPr>
          <w:rFonts w:ascii="GHEA Grapalat" w:hAnsi="GHEA Grapalat" w:cs="Sylfaen"/>
          <w:i w:val="0"/>
          <w:szCs w:val="24"/>
          <w:lang w:val="hy-AM"/>
        </w:rPr>
        <w:t>является</w:t>
      </w:r>
      <w:r w:rsidR="00096865" w:rsidRPr="005E1F72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5E1F72">
        <w:rPr>
          <w:rFonts w:ascii="GHEA Grapalat" w:hAnsi="GHEA Grapalat" w:cs="Sylfaen"/>
          <w:i w:val="0"/>
          <w:szCs w:val="24"/>
          <w:lang w:val="hy-AM"/>
        </w:rPr>
        <w:t>принял</w:t>
      </w:r>
      <w:r w:rsidR="00096865" w:rsidRPr="005E1F72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5E1F72">
        <w:rPr>
          <w:rFonts w:ascii="GHEA Grapalat" w:hAnsi="GHEA Grapalat" w:cs="Sylfaen"/>
          <w:i w:val="0"/>
          <w:szCs w:val="24"/>
          <w:lang w:val="hy-AM"/>
        </w:rPr>
        <w:t>в буквах</w:t>
      </w:r>
      <w:r w:rsidR="00096865" w:rsidRPr="005E1F72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5E1F72">
        <w:rPr>
          <w:rFonts w:ascii="GHEA Grapalat" w:hAnsi="GHEA Grapalat" w:cs="Sylfaen"/>
          <w:i w:val="0"/>
          <w:szCs w:val="24"/>
          <w:lang w:val="hy-AM"/>
        </w:rPr>
        <w:t>написано</w:t>
      </w:r>
      <w:r w:rsidR="00096865" w:rsidRPr="005E1F72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5E1F72">
        <w:rPr>
          <w:rFonts w:ascii="GHEA Grapalat" w:hAnsi="GHEA Grapalat" w:cs="Sylfaen"/>
          <w:i w:val="0"/>
          <w:szCs w:val="24"/>
          <w:lang w:val="hy-AM"/>
        </w:rPr>
        <w:t>количество.</w:t>
      </w:r>
      <w:r w:rsidR="00096865" w:rsidRPr="005E1F72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5E1F72">
        <w:rPr>
          <w:rFonts w:ascii="GHEA Grapalat" w:hAnsi="GHEA Grapalat" w:cs="Sylfaen"/>
          <w:i w:val="0"/>
          <w:szCs w:val="24"/>
          <w:lang w:val="ru-RU"/>
        </w:rPr>
        <w:t>Если:</w:t>
      </w:r>
      <w:r w:rsidR="00096865" w:rsidRPr="005E1F72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5E1F72">
        <w:rPr>
          <w:rFonts w:ascii="GHEA Grapalat" w:hAnsi="GHEA Grapalat" w:cs="Sylfaen"/>
          <w:i w:val="0"/>
          <w:szCs w:val="24"/>
          <w:lang w:val="ru-RU"/>
        </w:rPr>
        <w:t>предложенный</w:t>
      </w:r>
      <w:r w:rsidR="00096865" w:rsidRPr="005E1F72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5E1F72">
        <w:rPr>
          <w:rFonts w:ascii="GHEA Grapalat" w:hAnsi="GHEA Grapalat" w:cs="Sylfaen"/>
          <w:i w:val="0"/>
          <w:szCs w:val="24"/>
          <w:lang w:val="ru-RU"/>
        </w:rPr>
        <w:t>цены</w:t>
      </w:r>
      <w:r w:rsidR="00096865" w:rsidRPr="005E1F72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5E1F72">
        <w:rPr>
          <w:rFonts w:ascii="GHEA Grapalat" w:hAnsi="GHEA Grapalat" w:cs="Sylfaen"/>
          <w:i w:val="0"/>
          <w:szCs w:val="24"/>
          <w:lang w:val="ru-RU"/>
        </w:rPr>
        <w:t>представлен</w:t>
      </w:r>
      <w:r w:rsidR="00096865" w:rsidRPr="005E1F72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5E1F72">
        <w:rPr>
          <w:rFonts w:ascii="GHEA Grapalat" w:hAnsi="GHEA Grapalat" w:cs="Sylfaen"/>
          <w:i w:val="0"/>
          <w:szCs w:val="24"/>
          <w:lang w:val="ru-RU"/>
        </w:rPr>
        <w:t>являются</w:t>
      </w:r>
      <w:r w:rsidR="00096865" w:rsidRPr="005E1F72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5E1F72">
        <w:rPr>
          <w:rFonts w:ascii="GHEA Grapalat" w:hAnsi="GHEA Grapalat" w:cs="Sylfaen"/>
          <w:i w:val="0"/>
          <w:szCs w:val="24"/>
          <w:lang w:val="ru-RU"/>
        </w:rPr>
        <w:t>два</w:t>
      </w:r>
      <w:r w:rsidR="00096865" w:rsidRPr="005E1F72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5E1F72">
        <w:rPr>
          <w:rFonts w:ascii="GHEA Grapalat" w:hAnsi="GHEA Grapalat" w:cs="Sylfaen"/>
          <w:i w:val="0"/>
          <w:szCs w:val="24"/>
          <w:lang w:val="ru-RU"/>
        </w:rPr>
        <w:t>или</w:t>
      </w:r>
      <w:r w:rsidR="00096865" w:rsidRPr="005E1F72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5E1F72">
        <w:rPr>
          <w:rFonts w:ascii="GHEA Grapalat" w:hAnsi="GHEA Grapalat" w:cs="Sylfaen"/>
          <w:i w:val="0"/>
          <w:szCs w:val="24"/>
          <w:lang w:val="ru-RU"/>
        </w:rPr>
        <w:t>более</w:t>
      </w:r>
      <w:r w:rsidR="00096865" w:rsidRPr="005E1F72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5E1F72">
        <w:rPr>
          <w:rFonts w:ascii="GHEA Grapalat" w:hAnsi="GHEA Grapalat" w:cs="Sylfaen"/>
          <w:i w:val="0"/>
          <w:szCs w:val="24"/>
          <w:lang w:val="ru-RU"/>
        </w:rPr>
        <w:t xml:space="preserve">в </w:t>
      </w:r>
      <w:proofErr w:type="gramStart"/>
      <w:r w:rsidR="00096865" w:rsidRPr="005E1F72">
        <w:rPr>
          <w:rFonts w:ascii="GHEA Grapalat" w:hAnsi="GHEA Grapalat" w:cs="Sylfaen"/>
          <w:i w:val="0"/>
          <w:szCs w:val="24"/>
          <w:lang w:val="ru-RU"/>
        </w:rPr>
        <w:t xml:space="preserve">валюте </w:t>
      </w:r>
      <w:r w:rsidR="00096865" w:rsidRPr="005E1F72">
        <w:rPr>
          <w:rFonts w:ascii="GHEA Grapalat" w:hAnsi="GHEA Grapalat" w:cs="Sylfaen"/>
          <w:i w:val="0"/>
          <w:szCs w:val="24"/>
          <w:lang w:val="af-ZA"/>
        </w:rPr>
        <w:t>,</w:t>
      </w:r>
      <w:proofErr w:type="gramEnd"/>
      <w:r w:rsidR="00096865" w:rsidRPr="005E1F72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5E1F72">
        <w:rPr>
          <w:rFonts w:ascii="GHEA Grapalat" w:hAnsi="GHEA Grapalat" w:cs="Sylfaen"/>
          <w:i w:val="0"/>
          <w:szCs w:val="24"/>
          <w:lang w:val="ru-RU"/>
        </w:rPr>
        <w:t>то</w:t>
      </w:r>
      <w:r w:rsidR="00096865" w:rsidRPr="005E1F72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5E1F72">
        <w:rPr>
          <w:rFonts w:ascii="GHEA Grapalat" w:hAnsi="GHEA Grapalat" w:cs="Sylfaen"/>
          <w:i w:val="0"/>
          <w:szCs w:val="24"/>
          <w:lang w:val="ru-RU"/>
        </w:rPr>
        <w:t>их</w:t>
      </w:r>
      <w:r w:rsidR="00096865" w:rsidRPr="005E1F72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5E1F72">
        <w:rPr>
          <w:rFonts w:ascii="GHEA Grapalat" w:hAnsi="GHEA Grapalat" w:cs="Sylfaen"/>
          <w:i w:val="0"/>
          <w:szCs w:val="24"/>
          <w:lang w:val="ru-RU"/>
        </w:rPr>
        <w:t>по сравнению с</w:t>
      </w:r>
      <w:r w:rsidR="00096865" w:rsidRPr="005E1F72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5E1F72">
        <w:rPr>
          <w:rFonts w:ascii="GHEA Grapalat" w:hAnsi="GHEA Grapalat" w:cs="Sylfaen"/>
          <w:i w:val="0"/>
          <w:szCs w:val="24"/>
          <w:lang w:val="ru-RU"/>
        </w:rPr>
        <w:t>являются</w:t>
      </w:r>
      <w:r w:rsidR="00096865" w:rsidRPr="005E1F72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5E1F72">
        <w:rPr>
          <w:rFonts w:ascii="GHEA Grapalat" w:hAnsi="GHEA Grapalat" w:cs="Sylfaen"/>
          <w:i w:val="0"/>
          <w:szCs w:val="24"/>
          <w:lang w:val="ru-RU"/>
        </w:rPr>
        <w:t>Армении</w:t>
      </w:r>
      <w:r w:rsidR="00096865" w:rsidRPr="005E1F72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5E1F72">
        <w:rPr>
          <w:rFonts w:ascii="GHEA Grapalat" w:hAnsi="GHEA Grapalat" w:cs="Sylfaen"/>
          <w:i w:val="0"/>
          <w:szCs w:val="24"/>
          <w:lang w:val="ru-RU"/>
        </w:rPr>
        <w:t>Республика</w:t>
      </w:r>
      <w:r w:rsidR="00096865" w:rsidRPr="005E1F72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FD2212" w:rsidRPr="0024733B">
        <w:rPr>
          <w:rFonts w:ascii="GHEA Grapalat" w:hAnsi="GHEA Grapalat" w:cs="Sylfaen"/>
          <w:i w:val="0"/>
          <w:szCs w:val="24"/>
          <w:lang w:val="ru-RU"/>
        </w:rPr>
        <w:t xml:space="preserve">в </w:t>
      </w:r>
      <w:r w:rsidR="00096865" w:rsidRPr="005E1F72">
        <w:rPr>
          <w:rFonts w:ascii="GHEA Grapalat" w:hAnsi="GHEA Grapalat" w:cs="Sylfaen"/>
          <w:i w:val="0"/>
          <w:szCs w:val="24"/>
          <w:lang w:val="ru-RU"/>
        </w:rPr>
        <w:t>AMD</w:t>
      </w:r>
      <w:r w:rsidR="00FD2212" w:rsidRPr="00FD2212">
        <w:rPr>
          <w:rFonts w:ascii="GHEA Grapalat" w:hAnsi="GHEA Grapalat" w:cs="Sylfaen"/>
          <w:b/>
          <w:i w:val="0"/>
          <w:color w:val="000000" w:themeColor="text1"/>
          <w:lang w:val="af-ZA"/>
        </w:rPr>
        <w:t xml:space="preserve"> </w:t>
      </w:r>
      <w:r w:rsidR="00FD2212" w:rsidRPr="00236781">
        <w:rPr>
          <w:rFonts w:ascii="GHEA Grapalat" w:hAnsi="GHEA Grapalat" w:cs="Sylfaen"/>
          <w:b/>
          <w:i w:val="0"/>
          <w:color w:val="000000" w:themeColor="text1"/>
          <w:lang w:val="ru-RU"/>
        </w:rPr>
        <w:t>РА:</w:t>
      </w:r>
      <w:r w:rsidR="00FD2212" w:rsidRPr="00236781">
        <w:rPr>
          <w:rFonts w:ascii="GHEA Grapalat" w:hAnsi="GHEA Grapalat" w:cs="Sylfaen"/>
          <w:b/>
          <w:i w:val="0"/>
          <w:color w:val="000000" w:themeColor="text1"/>
          <w:lang w:val="af-ZA"/>
        </w:rPr>
        <w:t xml:space="preserve"> </w:t>
      </w:r>
      <w:r w:rsidR="00FD2212" w:rsidRPr="00236781">
        <w:rPr>
          <w:rFonts w:ascii="GHEA Grapalat" w:hAnsi="GHEA Grapalat" w:cs="Sylfaen"/>
          <w:b/>
          <w:i w:val="0"/>
          <w:color w:val="000000" w:themeColor="text1"/>
          <w:lang w:val="ru-RU"/>
        </w:rPr>
        <w:t>центральный</w:t>
      </w:r>
      <w:r w:rsidR="00FD2212" w:rsidRPr="00236781">
        <w:rPr>
          <w:rFonts w:ascii="GHEA Grapalat" w:hAnsi="GHEA Grapalat" w:cs="Sylfaen"/>
          <w:b/>
          <w:i w:val="0"/>
          <w:color w:val="000000" w:themeColor="text1"/>
          <w:lang w:val="af-ZA"/>
        </w:rPr>
        <w:t xml:space="preserve"> </w:t>
      </w:r>
      <w:r w:rsidR="00FD2212" w:rsidRPr="00236781">
        <w:rPr>
          <w:rFonts w:ascii="GHEA Grapalat" w:hAnsi="GHEA Grapalat" w:cs="Sylfaen"/>
          <w:b/>
          <w:i w:val="0"/>
          <w:color w:val="000000" w:themeColor="text1"/>
          <w:lang w:val="ru-RU"/>
        </w:rPr>
        <w:t>банк</w:t>
      </w:r>
      <w:r w:rsidR="00FD2212" w:rsidRPr="00236781">
        <w:rPr>
          <w:rFonts w:ascii="GHEA Grapalat" w:hAnsi="GHEA Grapalat" w:cs="Sylfaen"/>
          <w:b/>
          <w:i w:val="0"/>
          <w:color w:val="000000" w:themeColor="text1"/>
          <w:lang w:val="af-ZA"/>
        </w:rPr>
        <w:t xml:space="preserve"> </w:t>
      </w:r>
      <w:r w:rsidR="00FD2212" w:rsidRPr="00236781">
        <w:rPr>
          <w:rFonts w:ascii="GHEA Grapalat" w:hAnsi="GHEA Grapalat" w:cs="Sylfaen"/>
          <w:b/>
          <w:i w:val="0"/>
          <w:color w:val="000000" w:themeColor="text1"/>
          <w:lang w:val="ru-RU"/>
        </w:rPr>
        <w:t>к</w:t>
      </w:r>
      <w:r w:rsidR="00FD2212" w:rsidRPr="00236781">
        <w:rPr>
          <w:rFonts w:ascii="GHEA Grapalat" w:hAnsi="GHEA Grapalat" w:cs="Sylfaen"/>
          <w:b/>
          <w:i w:val="0"/>
          <w:color w:val="000000" w:themeColor="text1"/>
          <w:lang w:val="af-ZA"/>
        </w:rPr>
        <w:t xml:space="preserve"> </w:t>
      </w:r>
      <w:r w:rsidR="00FD2212" w:rsidRPr="00236781">
        <w:rPr>
          <w:rFonts w:ascii="GHEA Grapalat" w:hAnsi="GHEA Grapalat" w:cs="Sylfaen"/>
          <w:b/>
          <w:i w:val="0"/>
          <w:color w:val="000000" w:themeColor="text1"/>
          <w:lang w:val="ru-RU"/>
        </w:rPr>
        <w:t xml:space="preserve">комплект </w:t>
      </w:r>
      <w:r w:rsidR="00FD2212" w:rsidRPr="00236781">
        <w:rPr>
          <w:rFonts w:ascii="GHEA Grapalat" w:hAnsi="GHEA Grapalat" w:cs="Sylfaen"/>
          <w:b/>
          <w:i w:val="0"/>
          <w:color w:val="000000" w:themeColor="text1"/>
          <w:lang w:val="af-ZA"/>
        </w:rPr>
        <w:t xml:space="preserve">, </w:t>
      </w:r>
      <w:r w:rsidR="00FD2212" w:rsidRPr="00236781">
        <w:rPr>
          <w:rFonts w:ascii="GHEA Grapalat" w:hAnsi="GHEA Grapalat" w:cs="Sylfaen"/>
          <w:b/>
          <w:i w:val="0"/>
          <w:color w:val="000000" w:themeColor="text1"/>
          <w:lang w:val="ru-RU"/>
        </w:rPr>
        <w:t>открытие ставок</w:t>
      </w:r>
      <w:r w:rsidR="00FD2212" w:rsidRPr="00236781">
        <w:rPr>
          <w:rFonts w:ascii="GHEA Grapalat" w:hAnsi="GHEA Grapalat" w:cs="Sylfaen"/>
          <w:b/>
          <w:i w:val="0"/>
          <w:color w:val="000000" w:themeColor="text1"/>
          <w:lang w:val="af-ZA"/>
        </w:rPr>
        <w:t xml:space="preserve"> </w:t>
      </w:r>
      <w:r w:rsidR="00FD2212" w:rsidRPr="00236781">
        <w:rPr>
          <w:rFonts w:ascii="GHEA Grapalat" w:hAnsi="GHEA Grapalat" w:cs="Sylfaen"/>
          <w:b/>
          <w:i w:val="0"/>
          <w:color w:val="000000" w:themeColor="text1"/>
          <w:lang w:val="ru-RU"/>
        </w:rPr>
        <w:t>дня</w:t>
      </w:r>
      <w:r w:rsidR="00FD2212" w:rsidRPr="00236781">
        <w:rPr>
          <w:rFonts w:ascii="GHEA Grapalat" w:hAnsi="GHEA Grapalat" w:cs="Sylfaen"/>
          <w:b/>
          <w:i w:val="0"/>
          <w:color w:val="000000" w:themeColor="text1"/>
          <w:lang w:val="af-ZA"/>
        </w:rPr>
        <w:t xml:space="preserve"> </w:t>
      </w:r>
      <w:r w:rsidR="00FD2212" w:rsidRPr="00236781">
        <w:rPr>
          <w:rFonts w:ascii="GHEA Grapalat" w:hAnsi="GHEA Grapalat" w:cs="Sylfaen"/>
          <w:b/>
          <w:i w:val="0"/>
          <w:color w:val="000000" w:themeColor="text1"/>
          <w:lang w:val="ru-RU"/>
        </w:rPr>
        <w:t xml:space="preserve">по обменному курсу </w:t>
      </w:r>
      <w:r w:rsidR="00FD2212" w:rsidRPr="00236781">
        <w:rPr>
          <w:rFonts w:ascii="GHEA Grapalat" w:hAnsi="GHEA Grapalat" w:cs="Sylfaen"/>
          <w:i w:val="0"/>
          <w:color w:val="000000" w:themeColor="text1"/>
          <w:lang w:val="ru-RU"/>
        </w:rPr>
        <w:t>.</w:t>
      </w:r>
      <w:r w:rsidR="00FD2212" w:rsidRPr="00236781">
        <w:rPr>
          <w:rFonts w:ascii="GHEA Grapalat" w:hAnsi="GHEA Grapalat" w:cs="Sylfaen"/>
          <w:i w:val="0"/>
          <w:color w:val="000000" w:themeColor="text1"/>
          <w:lang w:val="af-ZA"/>
        </w:rPr>
        <w:t xml:space="preserve">  </w:t>
      </w:r>
    </w:p>
    <w:p w:rsidR="009B6D58" w:rsidRPr="005E1F72" w:rsidRDefault="00FD2748" w:rsidP="00FD2212">
      <w:pPr>
        <w:pStyle w:val="a3"/>
        <w:spacing w:line="240" w:lineRule="auto"/>
        <w:ind w:firstLine="567"/>
        <w:rPr>
          <w:rFonts w:ascii="GHEA Grapalat" w:hAnsi="GHEA Grapalat" w:cs="Sylfaen"/>
          <w:szCs w:val="24"/>
          <w:lang w:val="af-ZA"/>
        </w:rPr>
      </w:pPr>
      <w:r w:rsidRPr="005E1F72">
        <w:rPr>
          <w:rFonts w:ascii="GHEA Grapalat" w:hAnsi="GHEA Grapalat"/>
          <w:lang w:val="af-ZA"/>
        </w:rPr>
        <w:t xml:space="preserve">8. </w:t>
      </w:r>
      <w:r w:rsidR="005306F3">
        <w:rPr>
          <w:rFonts w:ascii="GHEA Grapalat" w:hAnsi="GHEA Grapalat"/>
          <w:lang w:val="hy-AM"/>
        </w:rPr>
        <w:t xml:space="preserve">6- </w:t>
      </w:r>
      <w:r w:rsidR="00D7435F" w:rsidRPr="005E1F72">
        <w:rPr>
          <w:rFonts w:ascii="GHEA Grapalat" w:hAnsi="GHEA Grapalat"/>
          <w:lang w:val="af-ZA"/>
        </w:rPr>
        <w:t xml:space="preserve">часовая </w:t>
      </w:r>
      <w:r w:rsidR="00973FB1" w:rsidRPr="005E1F72">
        <w:rPr>
          <w:rFonts w:ascii="GHEA Grapalat" w:hAnsi="GHEA Grapalat" w:cs="Sylfaen"/>
          <w:szCs w:val="24"/>
          <w:lang w:val="ru-RU"/>
        </w:rPr>
        <w:t>комиссия</w:t>
      </w:r>
      <w:r w:rsidR="00973FB1" w:rsidRPr="005E1F72">
        <w:rPr>
          <w:rFonts w:ascii="GHEA Grapalat" w:hAnsi="GHEA Grapalat" w:cs="Sylfaen"/>
          <w:szCs w:val="24"/>
          <w:lang w:val="af-ZA"/>
        </w:rPr>
        <w:t xml:space="preserve"> </w:t>
      </w:r>
      <w:r w:rsidR="00973FB1" w:rsidRPr="005E1F72">
        <w:rPr>
          <w:rFonts w:ascii="GHEA Grapalat" w:hAnsi="GHEA Grapalat" w:cs="Sylfaen"/>
          <w:szCs w:val="24"/>
          <w:lang w:val="ru-RU"/>
        </w:rPr>
        <w:t>приглашения</w:t>
      </w:r>
      <w:r w:rsidR="00973FB1" w:rsidRPr="005E1F72">
        <w:rPr>
          <w:rFonts w:ascii="GHEA Grapalat" w:hAnsi="GHEA Grapalat" w:cs="Sylfaen"/>
          <w:szCs w:val="24"/>
          <w:lang w:val="af-ZA"/>
        </w:rPr>
        <w:t xml:space="preserve"> </w:t>
      </w:r>
      <w:r w:rsidR="00973FB1" w:rsidRPr="005E1F72">
        <w:rPr>
          <w:rFonts w:ascii="GHEA Grapalat" w:hAnsi="GHEA Grapalat" w:cs="Sylfaen"/>
          <w:szCs w:val="24"/>
          <w:lang w:val="ru-RU"/>
        </w:rPr>
        <w:t>требования</w:t>
      </w:r>
      <w:r w:rsidR="00973FB1" w:rsidRPr="005E1F72">
        <w:rPr>
          <w:rFonts w:ascii="GHEA Grapalat" w:hAnsi="GHEA Grapalat" w:cs="Sylfaen"/>
          <w:szCs w:val="24"/>
          <w:lang w:val="af-ZA"/>
        </w:rPr>
        <w:t xml:space="preserve"> </w:t>
      </w:r>
      <w:r w:rsidR="00973FB1" w:rsidRPr="005E1F72">
        <w:rPr>
          <w:rFonts w:ascii="GHEA Grapalat" w:hAnsi="GHEA Grapalat" w:cs="Sylfaen"/>
          <w:szCs w:val="24"/>
          <w:lang w:val="ru-RU"/>
        </w:rPr>
        <w:t>к</w:t>
      </w:r>
      <w:r w:rsidR="00973FB1" w:rsidRPr="005E1F72">
        <w:rPr>
          <w:rFonts w:ascii="GHEA Grapalat" w:hAnsi="GHEA Grapalat" w:cs="Sylfaen"/>
          <w:szCs w:val="24"/>
          <w:lang w:val="af-ZA"/>
        </w:rPr>
        <w:t xml:space="preserve"> </w:t>
      </w:r>
      <w:r w:rsidR="00973FB1" w:rsidRPr="005E1F72">
        <w:rPr>
          <w:rFonts w:ascii="GHEA Grapalat" w:hAnsi="GHEA Grapalat" w:cs="Sylfaen"/>
          <w:szCs w:val="24"/>
          <w:lang w:val="ru-RU"/>
        </w:rPr>
        <w:t>достаточно</w:t>
      </w:r>
      <w:r w:rsidR="00973FB1" w:rsidRPr="005E1F72">
        <w:rPr>
          <w:rFonts w:ascii="GHEA Grapalat" w:hAnsi="GHEA Grapalat" w:cs="Sylfaen"/>
          <w:szCs w:val="24"/>
          <w:lang w:val="af-ZA"/>
        </w:rPr>
        <w:t xml:space="preserve"> </w:t>
      </w:r>
      <w:r w:rsidR="00973FB1" w:rsidRPr="005E1F72">
        <w:rPr>
          <w:rFonts w:ascii="GHEA Grapalat" w:hAnsi="GHEA Grapalat" w:cs="Sylfaen"/>
          <w:szCs w:val="24"/>
          <w:lang w:val="ru-RU"/>
        </w:rPr>
        <w:t>оценил</w:t>
      </w:r>
      <w:r w:rsidR="00973FB1" w:rsidRPr="005E1F72">
        <w:rPr>
          <w:rFonts w:ascii="GHEA Grapalat" w:hAnsi="GHEA Grapalat" w:cs="Sylfaen"/>
          <w:szCs w:val="24"/>
          <w:lang w:val="af-ZA"/>
        </w:rPr>
        <w:t xml:space="preserve"> </w:t>
      </w:r>
      <w:r w:rsidR="00973FB1" w:rsidRPr="005E1F72">
        <w:rPr>
          <w:rFonts w:ascii="GHEA Grapalat" w:hAnsi="GHEA Grapalat" w:cs="Sylfaen"/>
          <w:szCs w:val="24"/>
          <w:lang w:val="ru-RU"/>
        </w:rPr>
        <w:t>приложения</w:t>
      </w:r>
      <w:r w:rsidR="00973FB1" w:rsidRPr="005E1F72">
        <w:rPr>
          <w:rFonts w:ascii="GHEA Grapalat" w:hAnsi="GHEA Grapalat" w:cs="Sylfaen"/>
          <w:szCs w:val="24"/>
          <w:lang w:val="af-ZA"/>
        </w:rPr>
        <w:t xml:space="preserve"> </w:t>
      </w:r>
      <w:r w:rsidR="00973FB1" w:rsidRPr="005E1F72">
        <w:rPr>
          <w:rFonts w:ascii="GHEA Grapalat" w:hAnsi="GHEA Grapalat" w:cs="Sylfaen"/>
          <w:szCs w:val="24"/>
          <w:lang w:val="ru-RU"/>
        </w:rPr>
        <w:t>представлено</w:t>
      </w:r>
      <w:r w:rsidR="00973FB1" w:rsidRPr="005E1F72">
        <w:rPr>
          <w:rFonts w:ascii="GHEA Grapalat" w:hAnsi="GHEA Grapalat" w:cs="Sylfaen"/>
          <w:szCs w:val="24"/>
          <w:lang w:val="af-ZA"/>
        </w:rPr>
        <w:t xml:space="preserve"> </w:t>
      </w:r>
      <w:r w:rsidR="00973FB1" w:rsidRPr="005E1F72">
        <w:rPr>
          <w:rFonts w:ascii="GHEA Grapalat" w:hAnsi="GHEA Grapalat" w:cs="Sylfaen"/>
          <w:szCs w:val="24"/>
          <w:lang w:val="ru-RU"/>
        </w:rPr>
        <w:t xml:space="preserve">от </w:t>
      </w:r>
      <w:r w:rsidRPr="005E1F72">
        <w:rPr>
          <w:rFonts w:ascii="GHEA Grapalat" w:hAnsi="GHEA Grapalat" w:cs="Sylfaen"/>
          <w:szCs w:val="24"/>
        </w:rPr>
        <w:t>коллег</w:t>
      </w:r>
      <w:r w:rsidR="00973FB1" w:rsidRPr="005E1F72">
        <w:rPr>
          <w:rFonts w:ascii="GHEA Grapalat" w:hAnsi="GHEA Grapalat" w:cs="Sylfaen"/>
          <w:szCs w:val="24"/>
          <w:lang w:val="af-ZA"/>
        </w:rPr>
        <w:t xml:space="preserve"> </w:t>
      </w:r>
      <w:r w:rsidR="00973FB1" w:rsidRPr="005E1F72">
        <w:rPr>
          <w:rFonts w:ascii="GHEA Grapalat" w:hAnsi="GHEA Grapalat" w:cs="Sylfaen"/>
          <w:szCs w:val="24"/>
          <w:lang w:val="ru-RU"/>
        </w:rPr>
        <w:t>решение</w:t>
      </w:r>
      <w:r w:rsidR="00973FB1" w:rsidRPr="005E1F72">
        <w:rPr>
          <w:rFonts w:ascii="GHEA Grapalat" w:hAnsi="GHEA Grapalat" w:cs="Sylfaen"/>
          <w:szCs w:val="24"/>
          <w:lang w:val="af-ZA"/>
        </w:rPr>
        <w:t xml:space="preserve"> </w:t>
      </w:r>
      <w:r w:rsidR="00973FB1" w:rsidRPr="005E1F72">
        <w:rPr>
          <w:rFonts w:ascii="GHEA Grapalat" w:hAnsi="GHEA Grapalat" w:cs="Sylfaen"/>
          <w:szCs w:val="24"/>
          <w:lang w:val="ru-RU"/>
        </w:rPr>
        <w:t>и:</w:t>
      </w:r>
      <w:r w:rsidR="00973FB1" w:rsidRPr="005E1F72">
        <w:rPr>
          <w:rFonts w:ascii="GHEA Grapalat" w:hAnsi="GHEA Grapalat" w:cs="Sylfaen"/>
          <w:szCs w:val="24"/>
          <w:lang w:val="af-ZA"/>
        </w:rPr>
        <w:t xml:space="preserve"> </w:t>
      </w:r>
      <w:r w:rsidR="00973FB1" w:rsidRPr="005E1F72">
        <w:rPr>
          <w:rFonts w:ascii="GHEA Grapalat" w:hAnsi="GHEA Grapalat" w:cs="Sylfaen"/>
          <w:szCs w:val="24"/>
          <w:lang w:val="ru-RU"/>
        </w:rPr>
        <w:t>объявление</w:t>
      </w:r>
      <w:r w:rsidR="00973FB1" w:rsidRPr="005E1F72">
        <w:rPr>
          <w:rFonts w:ascii="GHEA Grapalat" w:hAnsi="GHEA Grapalat" w:cs="Sylfaen"/>
          <w:szCs w:val="24"/>
          <w:lang w:val="af-ZA"/>
        </w:rPr>
        <w:t xml:space="preserve"> </w:t>
      </w:r>
      <w:r w:rsidR="00973FB1" w:rsidRPr="005E1F72">
        <w:rPr>
          <w:rFonts w:ascii="GHEA Grapalat" w:hAnsi="GHEA Grapalat" w:cs="Sylfaen"/>
          <w:szCs w:val="24"/>
          <w:lang w:val="ru-RU"/>
        </w:rPr>
        <w:t>является</w:t>
      </w:r>
      <w:r w:rsidR="00973FB1" w:rsidRPr="005E1F72">
        <w:rPr>
          <w:rFonts w:ascii="GHEA Grapalat" w:hAnsi="GHEA Grapalat" w:cs="Sylfaen"/>
          <w:szCs w:val="24"/>
          <w:lang w:val="af-ZA"/>
        </w:rPr>
        <w:t xml:space="preserve"> </w:t>
      </w:r>
      <w:r w:rsidR="00D32414">
        <w:rPr>
          <w:rFonts w:ascii="GHEA Grapalat" w:hAnsi="GHEA Grapalat" w:cs="Sylfaen"/>
          <w:szCs w:val="24"/>
          <w:lang w:val="hy-AM"/>
        </w:rPr>
        <w:t>выбрано</w:t>
      </w:r>
      <w:r w:rsidR="00D32414" w:rsidRPr="005E1F72">
        <w:rPr>
          <w:rFonts w:ascii="GHEA Grapalat" w:hAnsi="GHEA Grapalat" w:cs="Sylfaen"/>
          <w:szCs w:val="24"/>
          <w:lang w:val="af-ZA"/>
        </w:rPr>
        <w:t xml:space="preserve"> </w:t>
      </w:r>
      <w:r w:rsidR="00973FB1" w:rsidRPr="005E1F72">
        <w:rPr>
          <w:rFonts w:ascii="GHEA Grapalat" w:hAnsi="GHEA Grapalat" w:cs="Sylfaen"/>
          <w:szCs w:val="24"/>
          <w:lang w:val="ru-RU"/>
        </w:rPr>
        <w:t>и:</w:t>
      </w:r>
      <w:r w:rsidR="00973FB1" w:rsidRPr="005E1F72">
        <w:rPr>
          <w:rFonts w:ascii="GHEA Grapalat" w:hAnsi="GHEA Grapalat" w:cs="Sylfaen"/>
          <w:szCs w:val="24"/>
          <w:lang w:val="af-ZA"/>
        </w:rPr>
        <w:t xml:space="preserve"> </w:t>
      </w:r>
      <w:r w:rsidR="009E4E2D">
        <w:rPr>
          <w:rFonts w:ascii="GHEA Grapalat" w:hAnsi="GHEA Grapalat" w:cs="Sylfaen"/>
          <w:szCs w:val="24"/>
          <w:lang w:val="hy-AM"/>
        </w:rPr>
        <w:t>не признан таковым</w:t>
      </w:r>
      <w:r w:rsidR="00973FB1" w:rsidRPr="005E1F72">
        <w:rPr>
          <w:rFonts w:ascii="GHEA Grapalat" w:hAnsi="GHEA Grapalat" w:cs="Sylfaen"/>
          <w:szCs w:val="24"/>
          <w:lang w:val="af-ZA"/>
        </w:rPr>
        <w:t xml:space="preserve"> </w:t>
      </w:r>
      <w:r w:rsidR="00973FB1" w:rsidRPr="005E1F72">
        <w:rPr>
          <w:rFonts w:ascii="GHEA Grapalat" w:hAnsi="GHEA Grapalat" w:cs="Sylfaen"/>
          <w:szCs w:val="24"/>
          <w:lang w:val="ru-RU"/>
        </w:rPr>
        <w:t xml:space="preserve">участникам </w:t>
      </w:r>
      <w:r w:rsidR="00973FB1" w:rsidRPr="000058C9">
        <w:rPr>
          <w:rFonts w:ascii="GHEA Grapalat" w:hAnsi="GHEA Grapalat" w:cs="Sylfaen"/>
          <w:szCs w:val="24"/>
          <w:lang w:val="af-ZA"/>
        </w:rPr>
        <w:t xml:space="preserve">. </w:t>
      </w:r>
      <w:r w:rsidR="00D32414" w:rsidRPr="00616808">
        <w:rPr>
          <w:rFonts w:ascii="GHEA Grapalat" w:hAnsi="GHEA Grapalat" w:cs="Sylfaen"/>
          <w:szCs w:val="24"/>
          <w:lang w:val="ru-RU"/>
        </w:rPr>
        <w:t>продуктов</w:t>
      </w:r>
      <w:r w:rsidR="00D32414" w:rsidRPr="000058C9">
        <w:rPr>
          <w:rFonts w:ascii="GHEA Grapalat" w:hAnsi="GHEA Grapalat" w:cs="Sylfaen"/>
          <w:szCs w:val="24"/>
          <w:lang w:val="af-ZA"/>
        </w:rPr>
        <w:t xml:space="preserve"> </w:t>
      </w:r>
      <w:r w:rsidR="00D32414" w:rsidRPr="00616808">
        <w:rPr>
          <w:rFonts w:ascii="GHEA Grapalat" w:hAnsi="GHEA Grapalat" w:cs="Sylfaen"/>
          <w:szCs w:val="24"/>
          <w:lang w:val="ru-RU"/>
        </w:rPr>
        <w:t>покупки</w:t>
      </w:r>
      <w:r w:rsidR="00D32414" w:rsidRPr="000058C9">
        <w:rPr>
          <w:rFonts w:ascii="GHEA Grapalat" w:hAnsi="GHEA Grapalat" w:cs="Sylfaen"/>
          <w:szCs w:val="24"/>
          <w:lang w:val="af-ZA"/>
        </w:rPr>
        <w:t xml:space="preserve"> </w:t>
      </w:r>
      <w:r w:rsidR="00D32414" w:rsidRPr="00616808">
        <w:rPr>
          <w:rFonts w:ascii="GHEA Grapalat" w:hAnsi="GHEA Grapalat" w:cs="Sylfaen"/>
          <w:szCs w:val="24"/>
          <w:lang w:val="ru-RU"/>
        </w:rPr>
        <w:t>случай</w:t>
      </w:r>
      <w:r w:rsidR="00D32414" w:rsidRPr="000058C9">
        <w:rPr>
          <w:rFonts w:ascii="GHEA Grapalat" w:hAnsi="GHEA Grapalat" w:cs="Sylfaen"/>
          <w:szCs w:val="24"/>
          <w:lang w:val="af-ZA"/>
        </w:rPr>
        <w:t xml:space="preserve"> </w:t>
      </w:r>
      <w:r w:rsidR="00D32414" w:rsidRPr="00616808">
        <w:rPr>
          <w:rFonts w:ascii="GHEA Grapalat" w:hAnsi="GHEA Grapalat" w:cs="Sylfaen"/>
          <w:szCs w:val="24"/>
          <w:lang w:val="ru-RU"/>
        </w:rPr>
        <w:t>комиссия</w:t>
      </w:r>
      <w:r w:rsidR="00D32414" w:rsidRPr="000058C9">
        <w:rPr>
          <w:rFonts w:ascii="GHEA Grapalat" w:hAnsi="GHEA Grapalat" w:cs="Sylfaen"/>
          <w:szCs w:val="24"/>
          <w:lang w:val="af-ZA"/>
        </w:rPr>
        <w:t xml:space="preserve"> </w:t>
      </w:r>
      <w:r w:rsidR="00D32414" w:rsidRPr="00616808">
        <w:rPr>
          <w:rFonts w:ascii="GHEA Grapalat" w:hAnsi="GHEA Grapalat" w:cs="Sylfaen"/>
          <w:szCs w:val="24"/>
          <w:lang w:val="ru-RU"/>
        </w:rPr>
        <w:t>оценка</w:t>
      </w:r>
      <w:r w:rsidR="00D32414" w:rsidRPr="000058C9">
        <w:rPr>
          <w:rFonts w:ascii="GHEA Grapalat" w:hAnsi="GHEA Grapalat" w:cs="Sylfaen"/>
          <w:szCs w:val="24"/>
          <w:lang w:val="af-ZA"/>
        </w:rPr>
        <w:t xml:space="preserve"> </w:t>
      </w:r>
      <w:r w:rsidR="00D32414" w:rsidRPr="00616808">
        <w:rPr>
          <w:rFonts w:ascii="GHEA Grapalat" w:hAnsi="GHEA Grapalat" w:cs="Sylfaen"/>
          <w:szCs w:val="24"/>
          <w:lang w:val="ru-RU"/>
        </w:rPr>
        <w:t>является</w:t>
      </w:r>
      <w:r w:rsidR="00D32414" w:rsidRPr="000058C9">
        <w:rPr>
          <w:rFonts w:ascii="GHEA Grapalat" w:hAnsi="GHEA Grapalat" w:cs="Sylfaen"/>
          <w:szCs w:val="24"/>
          <w:lang w:val="af-ZA"/>
        </w:rPr>
        <w:t xml:space="preserve"> </w:t>
      </w:r>
      <w:r w:rsidR="00D32414" w:rsidRPr="00616808">
        <w:rPr>
          <w:rFonts w:ascii="GHEA Grapalat" w:hAnsi="GHEA Grapalat" w:cs="Sylfaen"/>
          <w:szCs w:val="24"/>
          <w:lang w:val="ru-RU"/>
        </w:rPr>
        <w:t>также</w:t>
      </w:r>
      <w:r w:rsidR="00D32414" w:rsidRPr="000058C9">
        <w:rPr>
          <w:rFonts w:ascii="GHEA Grapalat" w:hAnsi="GHEA Grapalat" w:cs="Sylfaen"/>
          <w:szCs w:val="24"/>
          <w:lang w:val="af-ZA"/>
        </w:rPr>
        <w:t xml:space="preserve"> </w:t>
      </w:r>
      <w:r w:rsidR="00D32414" w:rsidRPr="00616808">
        <w:rPr>
          <w:rFonts w:ascii="GHEA Grapalat" w:hAnsi="GHEA Grapalat" w:cs="Sylfaen"/>
          <w:szCs w:val="24"/>
          <w:lang w:val="ru-RU"/>
        </w:rPr>
        <w:t>представлен</w:t>
      </w:r>
      <w:r w:rsidR="00D32414" w:rsidRPr="000058C9">
        <w:rPr>
          <w:rFonts w:ascii="GHEA Grapalat" w:hAnsi="GHEA Grapalat" w:cs="Sylfaen"/>
          <w:szCs w:val="24"/>
          <w:lang w:val="af-ZA"/>
        </w:rPr>
        <w:t xml:space="preserve"> </w:t>
      </w:r>
      <w:r w:rsidR="00D32414" w:rsidRPr="00616808">
        <w:rPr>
          <w:rFonts w:ascii="GHEA Grapalat" w:hAnsi="GHEA Grapalat" w:cs="Sylfaen"/>
          <w:szCs w:val="24"/>
          <w:lang w:val="ru-RU"/>
        </w:rPr>
        <w:t>продукта</w:t>
      </w:r>
      <w:r w:rsidR="00D32414" w:rsidRPr="000058C9">
        <w:rPr>
          <w:rFonts w:ascii="GHEA Grapalat" w:hAnsi="GHEA Grapalat" w:cs="Sylfaen"/>
          <w:szCs w:val="24"/>
          <w:lang w:val="af-ZA"/>
        </w:rPr>
        <w:t xml:space="preserve"> </w:t>
      </w:r>
      <w:r w:rsidR="00D32414" w:rsidRPr="00616808">
        <w:rPr>
          <w:rFonts w:ascii="GHEA Grapalat" w:hAnsi="GHEA Grapalat" w:cs="Sylfaen"/>
          <w:szCs w:val="24"/>
          <w:lang w:val="ru-RU"/>
        </w:rPr>
        <w:t>полный</w:t>
      </w:r>
      <w:r w:rsidR="00D32414" w:rsidRPr="000058C9">
        <w:rPr>
          <w:rFonts w:ascii="GHEA Grapalat" w:hAnsi="GHEA Grapalat" w:cs="Sylfaen"/>
          <w:szCs w:val="24"/>
          <w:lang w:val="af-ZA"/>
        </w:rPr>
        <w:t xml:space="preserve"> </w:t>
      </w:r>
      <w:r w:rsidR="00D32414" w:rsidRPr="00616808">
        <w:rPr>
          <w:rFonts w:ascii="GHEA Grapalat" w:hAnsi="GHEA Grapalat" w:cs="Sylfaen"/>
          <w:szCs w:val="24"/>
          <w:lang w:val="ru-RU"/>
        </w:rPr>
        <w:t>описаний</w:t>
      </w:r>
      <w:r w:rsidR="00D32414" w:rsidRPr="000058C9">
        <w:rPr>
          <w:rFonts w:ascii="GHEA Grapalat" w:hAnsi="GHEA Grapalat" w:cs="Sylfaen"/>
          <w:szCs w:val="24"/>
          <w:lang w:val="af-ZA"/>
        </w:rPr>
        <w:t xml:space="preserve"> </w:t>
      </w:r>
      <w:r w:rsidR="00D32414" w:rsidRPr="00616808">
        <w:rPr>
          <w:rFonts w:ascii="GHEA Grapalat" w:hAnsi="GHEA Grapalat" w:cs="Sylfaen"/>
          <w:szCs w:val="24"/>
          <w:lang w:val="ru-RU"/>
        </w:rPr>
        <w:t>согласие</w:t>
      </w:r>
      <w:r w:rsidR="00D32414" w:rsidRPr="000058C9">
        <w:rPr>
          <w:rFonts w:ascii="GHEA Grapalat" w:hAnsi="GHEA Grapalat" w:cs="Sylfaen"/>
          <w:szCs w:val="24"/>
          <w:lang w:val="af-ZA"/>
        </w:rPr>
        <w:t xml:space="preserve"> </w:t>
      </w:r>
      <w:r w:rsidR="00D32414" w:rsidRPr="00616808">
        <w:rPr>
          <w:rFonts w:ascii="GHEA Grapalat" w:hAnsi="GHEA Grapalat" w:cs="Sylfaen"/>
          <w:szCs w:val="24"/>
          <w:lang w:val="ru-RU"/>
        </w:rPr>
        <w:t>приглашения</w:t>
      </w:r>
      <w:r w:rsidR="00D32414" w:rsidRPr="000058C9">
        <w:rPr>
          <w:rFonts w:ascii="GHEA Grapalat" w:hAnsi="GHEA Grapalat" w:cs="Sylfaen"/>
          <w:szCs w:val="24"/>
          <w:lang w:val="af-ZA"/>
        </w:rPr>
        <w:t xml:space="preserve"> </w:t>
      </w:r>
      <w:r w:rsidR="00D32414" w:rsidRPr="00616808">
        <w:rPr>
          <w:rFonts w:ascii="GHEA Grapalat" w:hAnsi="GHEA Grapalat" w:cs="Sylfaen"/>
          <w:szCs w:val="24"/>
          <w:lang w:val="ru-RU"/>
        </w:rPr>
        <w:t xml:space="preserve">требования </w:t>
      </w:r>
      <w:r w:rsidR="00D32414" w:rsidRPr="000058C9">
        <w:rPr>
          <w:rFonts w:ascii="GHEA Grapalat" w:hAnsi="GHEA Grapalat" w:cs="Sylfaen"/>
          <w:szCs w:val="24"/>
          <w:lang w:val="af-ZA"/>
        </w:rPr>
        <w:t xml:space="preserve">. </w:t>
      </w:r>
      <w:r w:rsidR="009B6D58" w:rsidRPr="005E1F72">
        <w:rPr>
          <w:rFonts w:ascii="GHEA Grapalat" w:hAnsi="GHEA Grapalat" w:cs="Sylfaen"/>
          <w:szCs w:val="24"/>
          <w:lang w:val="ru-RU"/>
        </w:rPr>
        <w:t>Рекомендуется</w:t>
      </w:r>
      <w:r w:rsidR="009B6D58" w:rsidRPr="005E1F72">
        <w:rPr>
          <w:rFonts w:ascii="GHEA Grapalat" w:hAnsi="GHEA Grapalat" w:cs="Sylfaen"/>
          <w:szCs w:val="24"/>
          <w:lang w:val="af-ZA"/>
        </w:rPr>
        <w:t xml:space="preserve"> </w:t>
      </w:r>
      <w:r w:rsidR="009B6D58" w:rsidRPr="005E1F72">
        <w:rPr>
          <w:rFonts w:ascii="GHEA Grapalat" w:hAnsi="GHEA Grapalat" w:cs="Sylfaen"/>
          <w:szCs w:val="24"/>
          <w:lang w:val="ru-RU"/>
        </w:rPr>
        <w:t>минимум</w:t>
      </w:r>
      <w:r w:rsidR="009B6D58" w:rsidRPr="005E1F72">
        <w:rPr>
          <w:rFonts w:ascii="GHEA Grapalat" w:hAnsi="GHEA Grapalat" w:cs="Sylfaen"/>
          <w:szCs w:val="24"/>
          <w:lang w:val="af-ZA"/>
        </w:rPr>
        <w:t xml:space="preserve"> </w:t>
      </w:r>
      <w:r w:rsidR="009B6D58" w:rsidRPr="005E1F72">
        <w:rPr>
          <w:rFonts w:ascii="GHEA Grapalat" w:hAnsi="GHEA Grapalat" w:cs="Sylfaen"/>
          <w:szCs w:val="24"/>
          <w:lang w:val="ru-RU"/>
        </w:rPr>
        <w:t>цен</w:t>
      </w:r>
      <w:r w:rsidR="009B6D58" w:rsidRPr="005E1F72">
        <w:rPr>
          <w:rFonts w:ascii="GHEA Grapalat" w:hAnsi="GHEA Grapalat" w:cs="Sylfaen"/>
          <w:szCs w:val="24"/>
          <w:lang w:val="af-ZA"/>
        </w:rPr>
        <w:t xml:space="preserve"> </w:t>
      </w:r>
      <w:r w:rsidR="009B6D58" w:rsidRPr="005E1F72">
        <w:rPr>
          <w:rFonts w:ascii="GHEA Grapalat" w:hAnsi="GHEA Grapalat" w:cs="Sylfaen"/>
          <w:szCs w:val="24"/>
          <w:lang w:val="ru-RU"/>
        </w:rPr>
        <w:t>равенства</w:t>
      </w:r>
      <w:r w:rsidR="009B6D58" w:rsidRPr="005E1F72">
        <w:rPr>
          <w:rFonts w:ascii="GHEA Grapalat" w:hAnsi="GHEA Grapalat" w:cs="Sylfaen"/>
          <w:szCs w:val="24"/>
          <w:lang w:val="af-ZA"/>
        </w:rPr>
        <w:t xml:space="preserve"> </w:t>
      </w:r>
      <w:r w:rsidR="009B6D58" w:rsidRPr="005E1F72">
        <w:rPr>
          <w:rFonts w:ascii="GHEA Grapalat" w:hAnsi="GHEA Grapalat" w:cs="Sylfaen"/>
          <w:szCs w:val="24"/>
          <w:lang w:val="ru-RU"/>
        </w:rPr>
        <w:t>случай</w:t>
      </w:r>
      <w:r w:rsidR="009B6D58" w:rsidRPr="005E1F72">
        <w:rPr>
          <w:rFonts w:ascii="GHEA Grapalat" w:hAnsi="GHEA Grapalat" w:cs="Sylfaen"/>
          <w:szCs w:val="24"/>
          <w:lang w:val="af-ZA"/>
        </w:rPr>
        <w:t xml:space="preserve"> </w:t>
      </w:r>
    </w:p>
    <w:p w:rsidR="009B6D58" w:rsidRPr="005E1F72" w:rsidRDefault="009B6D58" w:rsidP="00EF3662">
      <w:pPr>
        <w:pStyle w:val="norm"/>
        <w:spacing w:line="240" w:lineRule="auto"/>
        <w:rPr>
          <w:rFonts w:ascii="GHEA Grapalat" w:hAnsi="GHEA Grapalat" w:cs="Sylfaen"/>
          <w:sz w:val="20"/>
          <w:szCs w:val="24"/>
          <w:lang w:val="af-ZA" w:eastAsia="en-US"/>
        </w:rPr>
      </w:pPr>
      <w:r w:rsidRPr="005E1F72">
        <w:rPr>
          <w:rFonts w:ascii="GHEA Grapalat" w:hAnsi="GHEA Grapalat" w:cs="Sylfaen"/>
          <w:sz w:val="20"/>
          <w:szCs w:val="24"/>
          <w:lang w:val="ru-RU" w:eastAsia="en-US"/>
        </w:rPr>
        <w:t xml:space="preserve">а </w:t>
      </w:r>
      <w:r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. </w:t>
      </w:r>
      <w:r w:rsidR="00E34189">
        <w:rPr>
          <w:rFonts w:ascii="GHEA Grapalat" w:hAnsi="GHEA Grapalat" w:cs="Sylfaen"/>
          <w:sz w:val="20"/>
          <w:szCs w:val="24"/>
          <w:lang w:val="hy-AM" w:eastAsia="en-US"/>
        </w:rPr>
        <w:t>выбрано</w:t>
      </w:r>
      <w:r w:rsidR="00E34189"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5E1F72">
        <w:rPr>
          <w:rFonts w:ascii="GHEA Grapalat" w:hAnsi="GHEA Grapalat" w:cs="Sylfaen"/>
          <w:sz w:val="20"/>
          <w:szCs w:val="24"/>
          <w:lang w:val="ru-RU" w:eastAsia="en-US"/>
        </w:rPr>
        <w:t>и:</w:t>
      </w:r>
      <w:r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 участникам </w:t>
      </w:r>
      <w:r w:rsidRPr="005E1F72">
        <w:rPr>
          <w:rFonts w:ascii="GHEA Grapalat" w:hAnsi="GHEA Grapalat" w:cs="Sylfaen"/>
          <w:sz w:val="20"/>
          <w:szCs w:val="24"/>
          <w:lang w:val="ru-RU" w:eastAsia="en-US"/>
        </w:rPr>
        <w:t xml:space="preserve">, </w:t>
      </w:r>
      <w:r w:rsidR="009E4E2D">
        <w:rPr>
          <w:rFonts w:ascii="GHEA Grapalat" w:hAnsi="GHEA Grapalat" w:cs="Sylfaen"/>
          <w:sz w:val="20"/>
          <w:szCs w:val="24"/>
          <w:lang w:val="hy-AM" w:eastAsia="en-US"/>
        </w:rPr>
        <w:t>не признанным таковыми</w:t>
      </w:r>
      <w:r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5E1F72">
        <w:rPr>
          <w:rFonts w:ascii="GHEA Grapalat" w:hAnsi="GHEA Grapalat" w:cs="Sylfaen"/>
          <w:sz w:val="20"/>
          <w:szCs w:val="24"/>
          <w:lang w:val="ru-RU" w:eastAsia="en-US"/>
        </w:rPr>
        <w:t>решать</w:t>
      </w:r>
      <w:r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5E1F72">
        <w:rPr>
          <w:rFonts w:ascii="GHEA Grapalat" w:hAnsi="GHEA Grapalat" w:cs="Sylfaen"/>
          <w:sz w:val="20"/>
          <w:szCs w:val="24"/>
          <w:lang w:val="ru-RU" w:eastAsia="en-US"/>
        </w:rPr>
        <w:t>цель</w:t>
      </w:r>
      <w:r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5E1F72">
        <w:rPr>
          <w:rFonts w:ascii="GHEA Grapalat" w:hAnsi="GHEA Grapalat" w:cs="Sylfaen"/>
          <w:sz w:val="20"/>
          <w:szCs w:val="24"/>
          <w:lang w:val="ru-RU" w:eastAsia="en-US"/>
        </w:rPr>
        <w:t>комиссии</w:t>
      </w:r>
      <w:r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5E1F72">
        <w:rPr>
          <w:rFonts w:ascii="GHEA Grapalat" w:hAnsi="GHEA Grapalat" w:cs="Sylfaen"/>
          <w:sz w:val="20"/>
          <w:szCs w:val="24"/>
          <w:lang w:val="ru-RU" w:eastAsia="en-US"/>
        </w:rPr>
        <w:t>на сессии</w:t>
      </w:r>
      <w:r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FD2748"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участники </w:t>
      </w:r>
      <w:r w:rsidR="005306F3">
        <w:rPr>
          <w:rFonts w:ascii="GHEA Grapalat" w:hAnsi="GHEA Grapalat" w:cs="Sylfaen"/>
          <w:sz w:val="20"/>
          <w:szCs w:val="24"/>
          <w:lang w:val="hy-AM" w:eastAsia="en-US"/>
        </w:rPr>
        <w:t xml:space="preserve">, представившие равные </w:t>
      </w:r>
      <w:r w:rsidRPr="005E1F72">
        <w:rPr>
          <w:rFonts w:ascii="GHEA Grapalat" w:hAnsi="GHEA Grapalat" w:cs="Sylfaen"/>
          <w:sz w:val="20"/>
          <w:szCs w:val="24"/>
          <w:lang w:val="ru-RU" w:eastAsia="en-US"/>
        </w:rPr>
        <w:t>цены</w:t>
      </w:r>
      <w:r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5E1F72">
        <w:rPr>
          <w:rFonts w:ascii="GHEA Grapalat" w:hAnsi="GHEA Grapalat" w:cs="Sylfaen"/>
          <w:sz w:val="20"/>
          <w:szCs w:val="24"/>
          <w:lang w:val="ru-RU" w:eastAsia="en-US"/>
        </w:rPr>
        <w:t>с</w:t>
      </w:r>
      <w:r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5E1F72">
        <w:rPr>
          <w:rFonts w:ascii="GHEA Grapalat" w:hAnsi="GHEA Grapalat" w:cs="Sylfaen"/>
          <w:sz w:val="20"/>
          <w:szCs w:val="24"/>
          <w:lang w:val="ru-RU" w:eastAsia="en-US"/>
        </w:rPr>
        <w:t>руководить</w:t>
      </w:r>
      <w:r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5E1F72">
        <w:rPr>
          <w:rFonts w:ascii="GHEA Grapalat" w:hAnsi="GHEA Grapalat" w:cs="Sylfaen"/>
          <w:sz w:val="20"/>
          <w:szCs w:val="24"/>
          <w:lang w:val="ru-RU" w:eastAsia="en-US"/>
        </w:rPr>
        <w:t>являются</w:t>
      </w:r>
      <w:r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5E1F72">
        <w:rPr>
          <w:rFonts w:ascii="GHEA Grapalat" w:hAnsi="GHEA Grapalat" w:cs="Sylfaen"/>
          <w:sz w:val="20"/>
          <w:szCs w:val="24"/>
          <w:lang w:val="ru-RU" w:eastAsia="en-US"/>
        </w:rPr>
        <w:t>одновременный</w:t>
      </w:r>
      <w:r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5E1F72">
        <w:rPr>
          <w:rFonts w:ascii="GHEA Grapalat" w:hAnsi="GHEA Grapalat" w:cs="Sylfaen"/>
          <w:sz w:val="20"/>
          <w:szCs w:val="24"/>
          <w:lang w:val="ru-RU" w:eastAsia="en-US"/>
        </w:rPr>
        <w:t xml:space="preserve">переговоры </w:t>
      </w:r>
      <w:r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, если </w:t>
      </w:r>
      <w:r w:rsidRPr="005E1F72">
        <w:rPr>
          <w:rFonts w:ascii="GHEA Grapalat" w:hAnsi="GHEA Grapalat" w:cs="Sylfaen"/>
          <w:sz w:val="20"/>
          <w:szCs w:val="24"/>
          <w:lang w:val="ru-RU" w:eastAsia="en-US"/>
        </w:rPr>
        <w:t>на сессии</w:t>
      </w:r>
      <w:r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5E1F72">
        <w:rPr>
          <w:rFonts w:ascii="GHEA Grapalat" w:hAnsi="GHEA Grapalat" w:cs="Sylfaen"/>
          <w:sz w:val="20"/>
          <w:szCs w:val="24"/>
          <w:lang w:val="ru-RU" w:eastAsia="en-US"/>
        </w:rPr>
        <w:t>подарок</w:t>
      </w:r>
      <w:r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5E1F72">
        <w:rPr>
          <w:rFonts w:ascii="GHEA Grapalat" w:hAnsi="GHEA Grapalat" w:cs="Sylfaen"/>
          <w:sz w:val="20"/>
          <w:szCs w:val="24"/>
          <w:lang w:val="ru-RU" w:eastAsia="en-US"/>
        </w:rPr>
        <w:t>являются</w:t>
      </w:r>
      <w:r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733DB1">
        <w:rPr>
          <w:rFonts w:ascii="GHEA Grapalat" w:hAnsi="GHEA Grapalat" w:cs="Sylfaen"/>
          <w:sz w:val="20"/>
          <w:szCs w:val="24"/>
          <w:lang w:val="hy-AM" w:eastAsia="en-US"/>
        </w:rPr>
        <w:t xml:space="preserve">эти </w:t>
      </w:r>
      <w:r w:rsidR="00733DB1"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участники </w:t>
      </w:r>
      <w:r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( </w:t>
      </w:r>
      <w:r w:rsidRPr="005E1F72">
        <w:rPr>
          <w:rFonts w:ascii="GHEA Grapalat" w:hAnsi="GHEA Grapalat" w:cs="Sylfaen"/>
          <w:sz w:val="20"/>
          <w:szCs w:val="24"/>
          <w:lang w:val="ru-RU" w:eastAsia="en-US"/>
        </w:rPr>
        <w:t>соответственно</w:t>
      </w:r>
      <w:r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5E1F72">
        <w:rPr>
          <w:rFonts w:ascii="GHEA Grapalat" w:hAnsi="GHEA Grapalat" w:cs="Sylfaen"/>
          <w:sz w:val="20"/>
          <w:szCs w:val="24"/>
          <w:lang w:val="ru-RU" w:eastAsia="en-US"/>
        </w:rPr>
        <w:t>власть</w:t>
      </w:r>
      <w:r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5E1F72">
        <w:rPr>
          <w:rFonts w:ascii="GHEA Grapalat" w:hAnsi="GHEA Grapalat" w:cs="Sylfaen"/>
          <w:sz w:val="20"/>
          <w:szCs w:val="24"/>
          <w:lang w:val="ru-RU" w:eastAsia="en-US"/>
        </w:rPr>
        <w:t>имея</w:t>
      </w:r>
      <w:r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5E1F72">
        <w:rPr>
          <w:rFonts w:ascii="GHEA Grapalat" w:hAnsi="GHEA Grapalat" w:cs="Sylfaen"/>
          <w:sz w:val="20"/>
          <w:szCs w:val="24"/>
          <w:lang w:val="ru-RU" w:eastAsia="en-US"/>
        </w:rPr>
        <w:t xml:space="preserve">представители </w:t>
      </w:r>
      <w:r w:rsidRPr="005E1F72">
        <w:rPr>
          <w:rFonts w:ascii="GHEA Grapalat" w:hAnsi="GHEA Grapalat" w:cs="Sylfaen"/>
          <w:sz w:val="20"/>
          <w:szCs w:val="24"/>
          <w:lang w:val="af-ZA" w:eastAsia="en-US"/>
        </w:rPr>
        <w:t>),</w:t>
      </w:r>
    </w:p>
    <w:p w:rsidR="009B6D58" w:rsidRPr="005E1F72" w:rsidRDefault="009B6D58" w:rsidP="00EF3662">
      <w:pPr>
        <w:pStyle w:val="norm"/>
        <w:spacing w:line="240" w:lineRule="auto"/>
        <w:rPr>
          <w:rFonts w:ascii="GHEA Grapalat" w:hAnsi="GHEA Grapalat" w:cs="Sylfaen"/>
          <w:sz w:val="20"/>
          <w:szCs w:val="24"/>
          <w:lang w:val="af-ZA" w:eastAsia="en-US"/>
        </w:rPr>
      </w:pPr>
      <w:r w:rsidRPr="005E1F72">
        <w:rPr>
          <w:rFonts w:ascii="GHEA Grapalat" w:hAnsi="GHEA Grapalat" w:cs="Sylfaen"/>
          <w:sz w:val="20"/>
          <w:szCs w:val="24"/>
          <w:lang w:val="ru-RU" w:eastAsia="en-US"/>
        </w:rPr>
        <w:t xml:space="preserve">б </w:t>
      </w:r>
      <w:r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. </w:t>
      </w:r>
      <w:r w:rsidRPr="005E1F72">
        <w:rPr>
          <w:rFonts w:ascii="GHEA Grapalat" w:hAnsi="GHEA Grapalat" w:cs="Sylfaen"/>
          <w:sz w:val="20"/>
          <w:szCs w:val="24"/>
          <w:lang w:val="ru-RU" w:eastAsia="en-US"/>
        </w:rPr>
        <w:t>противоположный</w:t>
      </w:r>
      <w:r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5E1F72">
        <w:rPr>
          <w:rFonts w:ascii="GHEA Grapalat" w:hAnsi="GHEA Grapalat" w:cs="Sylfaen"/>
          <w:sz w:val="20"/>
          <w:szCs w:val="24"/>
          <w:lang w:val="ru-RU" w:eastAsia="en-US"/>
        </w:rPr>
        <w:t>случай</w:t>
      </w:r>
      <w:r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5E1F72">
        <w:rPr>
          <w:rFonts w:ascii="GHEA Grapalat" w:hAnsi="GHEA Grapalat" w:cs="Sylfaen"/>
          <w:sz w:val="20"/>
          <w:szCs w:val="24"/>
          <w:lang w:val="ru-RU" w:eastAsia="en-US"/>
        </w:rPr>
        <w:t>комиссии</w:t>
      </w:r>
      <w:r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5E1F72">
        <w:rPr>
          <w:rFonts w:ascii="GHEA Grapalat" w:hAnsi="GHEA Grapalat" w:cs="Sylfaen"/>
          <w:sz w:val="20"/>
          <w:szCs w:val="24"/>
          <w:lang w:val="ru-RU" w:eastAsia="en-US"/>
        </w:rPr>
        <w:t>сессия</w:t>
      </w:r>
      <w:r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5E1F72">
        <w:rPr>
          <w:rFonts w:ascii="GHEA Grapalat" w:hAnsi="GHEA Grapalat" w:cs="Sylfaen"/>
          <w:sz w:val="20"/>
          <w:szCs w:val="24"/>
          <w:lang w:val="ru-RU" w:eastAsia="en-US"/>
        </w:rPr>
        <w:t>приостановленный</w:t>
      </w:r>
      <w:r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5E1F72">
        <w:rPr>
          <w:rFonts w:ascii="GHEA Grapalat" w:hAnsi="GHEA Grapalat" w:cs="Sylfaen"/>
          <w:sz w:val="20"/>
          <w:szCs w:val="24"/>
          <w:lang w:val="ru-RU" w:eastAsia="en-US"/>
        </w:rPr>
        <w:t xml:space="preserve">есть </w:t>
      </w:r>
      <w:r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5E1F72">
        <w:rPr>
          <w:rFonts w:ascii="GHEA Grapalat" w:hAnsi="GHEA Grapalat" w:cs="Sylfaen"/>
          <w:sz w:val="20"/>
          <w:szCs w:val="24"/>
          <w:lang w:val="ru-RU" w:eastAsia="en-US"/>
        </w:rPr>
        <w:t>и</w:t>
      </w:r>
      <w:r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5E1F72">
        <w:rPr>
          <w:rFonts w:ascii="GHEA Grapalat" w:hAnsi="GHEA Grapalat" w:cs="Sylfaen"/>
          <w:sz w:val="20"/>
          <w:szCs w:val="24"/>
          <w:lang w:val="ru-RU" w:eastAsia="en-US"/>
        </w:rPr>
        <w:t>один</w:t>
      </w:r>
      <w:r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5E1F72">
        <w:rPr>
          <w:rFonts w:ascii="GHEA Grapalat" w:hAnsi="GHEA Grapalat" w:cs="Sylfaen"/>
          <w:sz w:val="20"/>
          <w:szCs w:val="24"/>
          <w:lang w:val="ru-RU" w:eastAsia="en-US"/>
        </w:rPr>
        <w:t>работающий</w:t>
      </w:r>
      <w:r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5E1F72">
        <w:rPr>
          <w:rFonts w:ascii="GHEA Grapalat" w:hAnsi="GHEA Grapalat" w:cs="Sylfaen"/>
          <w:sz w:val="20"/>
          <w:szCs w:val="24"/>
          <w:lang w:val="ru-RU" w:eastAsia="en-US"/>
        </w:rPr>
        <w:t>дня</w:t>
      </w:r>
      <w:r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5E1F72">
        <w:rPr>
          <w:rFonts w:ascii="GHEA Grapalat" w:hAnsi="GHEA Grapalat" w:cs="Sylfaen"/>
          <w:sz w:val="20"/>
          <w:szCs w:val="24"/>
          <w:lang w:val="ru-RU" w:eastAsia="en-US"/>
        </w:rPr>
        <w:t>в течение</w:t>
      </w:r>
      <w:r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5E1F72">
        <w:rPr>
          <w:rFonts w:ascii="GHEA Grapalat" w:hAnsi="GHEA Grapalat" w:cs="Sylfaen"/>
          <w:sz w:val="20"/>
          <w:szCs w:val="24"/>
          <w:lang w:val="ru-RU" w:eastAsia="en-US"/>
        </w:rPr>
        <w:t>комиссии</w:t>
      </w:r>
      <w:r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5E1F72">
        <w:rPr>
          <w:rFonts w:ascii="GHEA Grapalat" w:hAnsi="GHEA Grapalat" w:cs="Sylfaen"/>
          <w:sz w:val="20"/>
          <w:szCs w:val="24"/>
          <w:lang w:val="ru-RU" w:eastAsia="en-US"/>
        </w:rPr>
        <w:t>секретарь</w:t>
      </w:r>
      <w:r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733DB1">
        <w:rPr>
          <w:rFonts w:ascii="GHEA Grapalat" w:hAnsi="GHEA Grapalat" w:cs="Sylfaen"/>
          <w:sz w:val="20"/>
          <w:szCs w:val="24"/>
          <w:lang w:val="hy-AM" w:eastAsia="en-US"/>
        </w:rPr>
        <w:t>равные цены</w:t>
      </w:r>
      <w:r w:rsidR="00733DB1" w:rsidRPr="00AE4C57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143E8C" w:rsidRPr="005E1F72">
        <w:rPr>
          <w:rFonts w:ascii="GHEA Grapalat" w:hAnsi="GHEA Grapalat" w:cs="Sylfaen"/>
          <w:sz w:val="20"/>
          <w:szCs w:val="24"/>
          <w:lang w:val="ru-RU" w:eastAsia="en-US"/>
        </w:rPr>
        <w:t>представлено</w:t>
      </w:r>
      <w:r w:rsidR="007225EF" w:rsidRPr="007225EF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143E8C" w:rsidRPr="005E1F72">
        <w:rPr>
          <w:rFonts w:ascii="GHEA Grapalat" w:hAnsi="GHEA Grapalat" w:cs="Sylfaen"/>
          <w:sz w:val="20"/>
          <w:szCs w:val="24"/>
          <w:lang w:val="ru-RU" w:eastAsia="en-US"/>
        </w:rPr>
        <w:t>участники</w:t>
      </w:r>
      <w:r w:rsidR="00143E8C"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143E8C" w:rsidRPr="005E1F72">
        <w:rPr>
          <w:rFonts w:ascii="GHEA Grapalat" w:hAnsi="GHEA Grapalat" w:cs="Sylfaen"/>
          <w:sz w:val="20"/>
          <w:szCs w:val="24"/>
          <w:lang w:val="ru-RU" w:eastAsia="en-US"/>
        </w:rPr>
        <w:t>система</w:t>
      </w:r>
      <w:r w:rsidR="00143E8C"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5306F3">
        <w:rPr>
          <w:rFonts w:ascii="GHEA Grapalat" w:hAnsi="GHEA Grapalat" w:cs="Sylfaen"/>
          <w:sz w:val="20"/>
          <w:szCs w:val="24"/>
          <w:lang w:val="hy-AM" w:eastAsia="en-US"/>
        </w:rPr>
        <w:t xml:space="preserve">неавтоматическим способом </w:t>
      </w:r>
      <w:r w:rsidR="00143E8C" w:rsidRPr="005E1F72">
        <w:rPr>
          <w:rFonts w:ascii="GHEA Grapalat" w:hAnsi="GHEA Grapalat" w:cs="Sylfaen"/>
          <w:sz w:val="20"/>
          <w:szCs w:val="24"/>
          <w:lang w:val="ru-RU" w:eastAsia="en-US"/>
        </w:rPr>
        <w:t>уведомления</w:t>
      </w:r>
      <w:r w:rsidR="00143E8C"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5E1F72">
        <w:rPr>
          <w:rFonts w:ascii="GHEA Grapalat" w:hAnsi="GHEA Grapalat" w:cs="Sylfaen"/>
          <w:sz w:val="20"/>
          <w:szCs w:val="24"/>
          <w:lang w:val="ru-RU" w:eastAsia="en-US"/>
        </w:rPr>
        <w:t>в то же время</w:t>
      </w:r>
      <w:r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5E1F72">
        <w:rPr>
          <w:rFonts w:ascii="GHEA Grapalat" w:hAnsi="GHEA Grapalat" w:cs="Sylfaen"/>
          <w:sz w:val="20"/>
          <w:szCs w:val="24"/>
          <w:lang w:val="ru-RU" w:eastAsia="en-US"/>
        </w:rPr>
        <w:t>уведомление</w:t>
      </w:r>
      <w:r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5E1F72">
        <w:rPr>
          <w:rFonts w:ascii="GHEA Grapalat" w:hAnsi="GHEA Grapalat" w:cs="Sylfaen"/>
          <w:sz w:val="20"/>
          <w:szCs w:val="24"/>
          <w:lang w:val="ru-RU" w:eastAsia="en-US"/>
        </w:rPr>
        <w:t>является</w:t>
      </w:r>
      <w:r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5E1F72">
        <w:rPr>
          <w:rFonts w:ascii="GHEA Grapalat" w:hAnsi="GHEA Grapalat" w:cs="Sylfaen"/>
          <w:sz w:val="20"/>
          <w:szCs w:val="24"/>
          <w:lang w:val="ru-RU" w:eastAsia="en-US"/>
        </w:rPr>
        <w:t>цен</w:t>
      </w:r>
      <w:r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5E1F72">
        <w:rPr>
          <w:rFonts w:ascii="GHEA Grapalat" w:hAnsi="GHEA Grapalat" w:cs="Sylfaen"/>
          <w:sz w:val="20"/>
          <w:szCs w:val="24"/>
          <w:lang w:val="ru-RU" w:eastAsia="en-US"/>
        </w:rPr>
        <w:t>снижение</w:t>
      </w:r>
      <w:r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5E1F72">
        <w:rPr>
          <w:rFonts w:ascii="GHEA Grapalat" w:hAnsi="GHEA Grapalat" w:cs="Sylfaen"/>
          <w:sz w:val="20"/>
          <w:szCs w:val="24"/>
          <w:lang w:val="ru-RU" w:eastAsia="en-US"/>
        </w:rPr>
        <w:t>вокруг</w:t>
      </w:r>
      <w:r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5E1F72">
        <w:rPr>
          <w:rFonts w:ascii="GHEA Grapalat" w:hAnsi="GHEA Grapalat" w:cs="Sylfaen"/>
          <w:sz w:val="20"/>
          <w:szCs w:val="24"/>
          <w:lang w:val="ru-RU" w:eastAsia="en-US"/>
        </w:rPr>
        <w:t>одновременный</w:t>
      </w:r>
      <w:r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5E1F72">
        <w:rPr>
          <w:rFonts w:ascii="GHEA Grapalat" w:hAnsi="GHEA Grapalat" w:cs="Sylfaen"/>
          <w:sz w:val="20"/>
          <w:szCs w:val="24"/>
          <w:lang w:val="ru-RU" w:eastAsia="en-US"/>
        </w:rPr>
        <w:t>переговоров</w:t>
      </w:r>
      <w:r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5E1F72">
        <w:rPr>
          <w:rFonts w:ascii="GHEA Grapalat" w:hAnsi="GHEA Grapalat" w:cs="Sylfaen"/>
          <w:sz w:val="20"/>
          <w:szCs w:val="24"/>
          <w:lang w:val="ru-RU" w:eastAsia="en-US"/>
        </w:rPr>
        <w:t>вождение</w:t>
      </w:r>
      <w:r w:rsidR="009E4E2D" w:rsidRPr="001F3550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9E4E2D" w:rsidRPr="001F3550">
        <w:rPr>
          <w:rFonts w:ascii="GHEA Grapalat" w:hAnsi="GHEA Grapalat" w:cs="Sylfaen"/>
          <w:sz w:val="20"/>
          <w:szCs w:val="24"/>
          <w:lang w:val="ru-RU" w:eastAsia="en-US"/>
        </w:rPr>
        <w:t xml:space="preserve">условия </w:t>
      </w:r>
      <w:r w:rsidR="009E4E2D" w:rsidRPr="001F3550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="009E4E2D" w:rsidRPr="001F3550">
        <w:rPr>
          <w:rFonts w:ascii="GHEA Grapalat" w:hAnsi="GHEA Grapalat" w:cs="Sylfaen"/>
          <w:sz w:val="20"/>
          <w:szCs w:val="24"/>
          <w:lang w:val="ru-RU" w:eastAsia="en-US"/>
        </w:rPr>
        <w:t xml:space="preserve">продолжительность </w:t>
      </w:r>
      <w:r w:rsidR="009E4E2D" w:rsidRPr="001F3550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5E1F72">
        <w:rPr>
          <w:rFonts w:ascii="GHEA Grapalat" w:hAnsi="GHEA Grapalat" w:cs="Sylfaen"/>
          <w:sz w:val="20"/>
          <w:szCs w:val="24"/>
          <w:lang w:val="ru-RU" w:eastAsia="en-US"/>
        </w:rPr>
        <w:t xml:space="preserve">день </w:t>
      </w:r>
      <w:r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5E1F72">
        <w:rPr>
          <w:rFonts w:ascii="GHEA Grapalat" w:hAnsi="GHEA Grapalat" w:cs="Sylfaen"/>
          <w:sz w:val="20"/>
          <w:szCs w:val="24"/>
          <w:lang w:val="ru-RU" w:eastAsia="en-US"/>
        </w:rPr>
        <w:t>время</w:t>
      </w:r>
      <w:r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5E1F72">
        <w:rPr>
          <w:rFonts w:ascii="GHEA Grapalat" w:hAnsi="GHEA Grapalat" w:cs="Sylfaen"/>
          <w:sz w:val="20"/>
          <w:szCs w:val="24"/>
          <w:lang w:val="ru-RU" w:eastAsia="en-US"/>
        </w:rPr>
        <w:t>и:</w:t>
      </w:r>
      <w:r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5E1F72">
        <w:rPr>
          <w:rFonts w:ascii="GHEA Grapalat" w:hAnsi="GHEA Grapalat" w:cs="Sylfaen"/>
          <w:sz w:val="20"/>
          <w:szCs w:val="24"/>
          <w:lang w:val="ru-RU" w:eastAsia="en-US"/>
        </w:rPr>
        <w:t>дикий</w:t>
      </w:r>
      <w:r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5E1F72">
        <w:rPr>
          <w:rFonts w:ascii="GHEA Grapalat" w:hAnsi="GHEA Grapalat" w:cs="Sylfaen"/>
          <w:sz w:val="20"/>
          <w:szCs w:val="24"/>
          <w:lang w:val="ru-RU" w:eastAsia="en-US"/>
        </w:rPr>
        <w:t>о</w:t>
      </w:r>
    </w:p>
    <w:p w:rsidR="009B6D58" w:rsidRPr="005E1F72" w:rsidRDefault="009B6D58" w:rsidP="00EF3662">
      <w:pPr>
        <w:pStyle w:val="norm"/>
        <w:spacing w:line="240" w:lineRule="auto"/>
        <w:rPr>
          <w:rFonts w:ascii="GHEA Grapalat" w:hAnsi="GHEA Grapalat" w:cs="Sylfaen"/>
          <w:color w:val="FF0000"/>
          <w:sz w:val="20"/>
          <w:szCs w:val="24"/>
          <w:lang w:val="af-ZA" w:eastAsia="en-US"/>
        </w:rPr>
      </w:pPr>
      <w:r w:rsidRPr="005E1F72">
        <w:rPr>
          <w:rFonts w:ascii="GHEA Grapalat" w:hAnsi="GHEA Grapalat" w:cs="Sylfaen"/>
          <w:sz w:val="20"/>
          <w:szCs w:val="24"/>
          <w:lang w:val="ru-RU" w:eastAsia="en-US"/>
        </w:rPr>
        <w:t xml:space="preserve">в </w:t>
      </w:r>
      <w:r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. </w:t>
      </w:r>
      <w:r w:rsidRPr="005E1F72">
        <w:rPr>
          <w:rFonts w:ascii="GHEA Grapalat" w:hAnsi="GHEA Grapalat" w:cs="Sylfaen"/>
          <w:sz w:val="20"/>
          <w:szCs w:val="24"/>
          <w:lang w:val="ru-RU" w:eastAsia="en-US"/>
        </w:rPr>
        <w:t>переговоры</w:t>
      </w:r>
      <w:r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5E1F72">
        <w:rPr>
          <w:rFonts w:ascii="GHEA Grapalat" w:hAnsi="GHEA Grapalat" w:cs="Sylfaen"/>
          <w:sz w:val="20"/>
          <w:szCs w:val="24"/>
          <w:lang w:val="ru-RU" w:eastAsia="en-US"/>
        </w:rPr>
        <w:t>руководить</w:t>
      </w:r>
      <w:r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5E1F72">
        <w:rPr>
          <w:rFonts w:ascii="GHEA Grapalat" w:hAnsi="GHEA Grapalat" w:cs="Sylfaen"/>
          <w:sz w:val="20"/>
          <w:szCs w:val="24"/>
          <w:lang w:val="ru-RU" w:eastAsia="en-US"/>
        </w:rPr>
        <w:t>являются</w:t>
      </w:r>
      <w:r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5E1F72">
        <w:rPr>
          <w:rFonts w:ascii="GHEA Grapalat" w:hAnsi="GHEA Grapalat" w:cs="Sylfaen"/>
          <w:sz w:val="20"/>
          <w:szCs w:val="24"/>
          <w:lang w:val="ru-RU" w:eastAsia="en-US"/>
        </w:rPr>
        <w:t>нет</w:t>
      </w:r>
      <w:r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5E1F72">
        <w:rPr>
          <w:rFonts w:ascii="GHEA Grapalat" w:hAnsi="GHEA Grapalat" w:cs="Sylfaen"/>
          <w:sz w:val="20"/>
          <w:szCs w:val="24"/>
          <w:lang w:val="ru-RU" w:eastAsia="en-US"/>
        </w:rPr>
        <w:t xml:space="preserve">раньше </w:t>
      </w:r>
      <w:r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, чем </w:t>
      </w:r>
      <w:r w:rsidRPr="005E1F72">
        <w:rPr>
          <w:rFonts w:ascii="GHEA Grapalat" w:hAnsi="GHEA Grapalat" w:cs="Sylfaen"/>
          <w:sz w:val="20"/>
          <w:szCs w:val="24"/>
          <w:lang w:val="ru-RU" w:eastAsia="en-US"/>
        </w:rPr>
        <w:t>уведомление</w:t>
      </w:r>
      <w:r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5E1F72">
        <w:rPr>
          <w:rFonts w:ascii="GHEA Grapalat" w:hAnsi="GHEA Grapalat" w:cs="Sylfaen"/>
          <w:sz w:val="20"/>
          <w:szCs w:val="24"/>
          <w:lang w:val="ru-RU" w:eastAsia="en-US"/>
        </w:rPr>
        <w:t>быть отправленным</w:t>
      </w:r>
      <w:r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5E1F72">
        <w:rPr>
          <w:rFonts w:ascii="GHEA Grapalat" w:hAnsi="GHEA Grapalat" w:cs="Sylfaen"/>
          <w:sz w:val="20"/>
          <w:szCs w:val="24"/>
          <w:lang w:val="ru-RU" w:eastAsia="en-US"/>
        </w:rPr>
        <w:t>в день</w:t>
      </w:r>
      <w:r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5E1F72">
        <w:rPr>
          <w:rFonts w:ascii="GHEA Grapalat" w:hAnsi="GHEA Grapalat" w:cs="Sylfaen"/>
          <w:sz w:val="20"/>
          <w:szCs w:val="24"/>
          <w:lang w:val="ru-RU" w:eastAsia="en-US"/>
        </w:rPr>
        <w:t>следующий</w:t>
      </w:r>
      <w:r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5E1F72">
        <w:rPr>
          <w:rFonts w:ascii="GHEA Grapalat" w:hAnsi="GHEA Grapalat" w:cs="Sylfaen"/>
          <w:sz w:val="20"/>
          <w:szCs w:val="24"/>
          <w:lang w:val="ru-RU" w:eastAsia="en-US"/>
        </w:rPr>
        <w:t>с даты</w:t>
      </w:r>
      <w:r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  </w:t>
      </w:r>
      <w:r w:rsidRPr="005E1F72">
        <w:rPr>
          <w:rFonts w:ascii="GHEA Grapalat" w:hAnsi="GHEA Grapalat" w:cs="Sylfaen"/>
          <w:sz w:val="20"/>
          <w:szCs w:val="24"/>
          <w:lang w:val="ru-RU" w:eastAsia="en-US"/>
        </w:rPr>
        <w:t xml:space="preserve">второй </w:t>
      </w:r>
      <w:r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и не позднее </w:t>
      </w:r>
      <w:r w:rsidR="008A2FF1">
        <w:rPr>
          <w:rFonts w:ascii="GHEA Grapalat" w:hAnsi="GHEA Grapalat" w:cs="Sylfaen"/>
          <w:sz w:val="20"/>
          <w:szCs w:val="24"/>
          <w:lang w:val="hy-AM" w:eastAsia="en-US"/>
        </w:rPr>
        <w:t>пятого</w:t>
      </w:r>
      <w:r w:rsidR="008A2FF1"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5E1F72">
        <w:rPr>
          <w:rFonts w:ascii="GHEA Grapalat" w:hAnsi="GHEA Grapalat" w:cs="Sylfaen"/>
          <w:sz w:val="20"/>
          <w:szCs w:val="24"/>
          <w:lang w:val="ru-RU" w:eastAsia="en-US"/>
        </w:rPr>
        <w:t>работающий</w:t>
      </w:r>
      <w:r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5E1F72">
        <w:rPr>
          <w:rFonts w:ascii="GHEA Grapalat" w:hAnsi="GHEA Grapalat" w:cs="Sylfaen"/>
          <w:sz w:val="20"/>
          <w:szCs w:val="24"/>
          <w:lang w:val="ru-RU" w:eastAsia="en-US"/>
        </w:rPr>
        <w:t>день</w:t>
      </w:r>
      <w:r w:rsidRPr="005E1F72">
        <w:rPr>
          <w:rFonts w:ascii="GHEA Grapalat" w:hAnsi="GHEA Grapalat" w:cs="Sylfaen"/>
          <w:sz w:val="20"/>
          <w:szCs w:val="24"/>
          <w:lang w:val="af-ZA" w:eastAsia="en-US"/>
        </w:rPr>
        <w:t>​</w:t>
      </w:r>
    </w:p>
    <w:p w:rsidR="009B6D58" w:rsidRPr="005E1F72" w:rsidRDefault="009B6D58" w:rsidP="00EF3662">
      <w:pPr>
        <w:pStyle w:val="norm"/>
        <w:spacing w:line="240" w:lineRule="auto"/>
        <w:rPr>
          <w:rFonts w:ascii="GHEA Grapalat" w:hAnsi="GHEA Grapalat" w:cs="Sylfaen"/>
          <w:sz w:val="20"/>
          <w:szCs w:val="24"/>
          <w:lang w:val="af-ZA" w:eastAsia="en-US"/>
        </w:rPr>
      </w:pPr>
      <w:r w:rsidRPr="005E1F72">
        <w:rPr>
          <w:rFonts w:ascii="GHEA Grapalat" w:hAnsi="GHEA Grapalat" w:cs="Sylfaen"/>
          <w:sz w:val="20"/>
          <w:szCs w:val="24"/>
          <w:lang w:val="ru-RU" w:eastAsia="en-US"/>
        </w:rPr>
        <w:t xml:space="preserve">д </w:t>
      </w:r>
      <w:r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. </w:t>
      </w:r>
      <w:r w:rsidRPr="005E1F72">
        <w:rPr>
          <w:rFonts w:ascii="GHEA Grapalat" w:hAnsi="GHEA Grapalat" w:cs="Sylfaen"/>
          <w:sz w:val="20"/>
          <w:szCs w:val="24"/>
          <w:lang w:val="ru-RU" w:eastAsia="en-US"/>
        </w:rPr>
        <w:t>каждый</w:t>
      </w:r>
      <w:r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7210AC" w:rsidRPr="005E1F72">
        <w:rPr>
          <w:rFonts w:ascii="GHEA Grapalat" w:hAnsi="GHEA Grapalat" w:cs="Sylfaen"/>
          <w:sz w:val="20"/>
          <w:szCs w:val="24"/>
          <w:lang w:eastAsia="en-US"/>
        </w:rPr>
        <w:t xml:space="preserve">партнер </w:t>
      </w:r>
      <w:r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: </w:t>
      </w:r>
      <w:r w:rsidRPr="005E1F72">
        <w:rPr>
          <w:rFonts w:ascii="GHEA Grapalat" w:hAnsi="GHEA Grapalat" w:cs="Sylfaen"/>
          <w:sz w:val="20"/>
          <w:szCs w:val="24"/>
          <w:lang w:val="ru-RU" w:eastAsia="en-US"/>
        </w:rPr>
        <w:t>данные</w:t>
      </w:r>
      <w:r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5E1F72">
        <w:rPr>
          <w:rFonts w:ascii="GHEA Grapalat" w:hAnsi="GHEA Grapalat" w:cs="Sylfaen"/>
          <w:sz w:val="20"/>
          <w:szCs w:val="24"/>
          <w:lang w:val="ru-RU" w:eastAsia="en-US"/>
        </w:rPr>
        <w:t>в данный момент</w:t>
      </w:r>
      <w:r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5E1F72">
        <w:rPr>
          <w:rFonts w:ascii="GHEA Grapalat" w:hAnsi="GHEA Grapalat" w:cs="Sylfaen"/>
          <w:sz w:val="20"/>
          <w:szCs w:val="24"/>
          <w:lang w:val="ru-RU" w:eastAsia="en-US"/>
        </w:rPr>
        <w:t>представлено</w:t>
      </w:r>
      <w:r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5E1F72">
        <w:rPr>
          <w:rFonts w:ascii="GHEA Grapalat" w:hAnsi="GHEA Grapalat" w:cs="Sylfaen"/>
          <w:sz w:val="20"/>
          <w:szCs w:val="24"/>
          <w:lang w:val="ru-RU" w:eastAsia="en-US"/>
        </w:rPr>
        <w:t>цена</w:t>
      </w:r>
      <w:r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5E1F72">
        <w:rPr>
          <w:rFonts w:ascii="GHEA Grapalat" w:hAnsi="GHEA Grapalat" w:cs="Sylfaen"/>
          <w:sz w:val="20"/>
          <w:szCs w:val="24"/>
          <w:lang w:val="ru-RU" w:eastAsia="en-US"/>
        </w:rPr>
        <w:t>предложение</w:t>
      </w:r>
      <w:r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5E1F72">
        <w:rPr>
          <w:rFonts w:ascii="GHEA Grapalat" w:hAnsi="GHEA Grapalat" w:cs="Sylfaen"/>
          <w:sz w:val="20"/>
          <w:szCs w:val="24"/>
          <w:lang w:val="ru-RU" w:eastAsia="en-US"/>
        </w:rPr>
        <w:t>опубликовано</w:t>
      </w:r>
      <w:r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5E1F72">
        <w:rPr>
          <w:rFonts w:ascii="GHEA Grapalat" w:hAnsi="GHEA Grapalat" w:cs="Sylfaen"/>
          <w:sz w:val="20"/>
          <w:szCs w:val="24"/>
          <w:lang w:val="ru-RU" w:eastAsia="en-US"/>
        </w:rPr>
        <w:t>является</w:t>
      </w:r>
      <w:r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5E1F72">
        <w:rPr>
          <w:rFonts w:ascii="GHEA Grapalat" w:hAnsi="GHEA Grapalat" w:cs="Sylfaen"/>
          <w:sz w:val="20"/>
          <w:szCs w:val="24"/>
          <w:lang w:val="ru-RU" w:eastAsia="en-US"/>
        </w:rPr>
        <w:t xml:space="preserve">другая </w:t>
      </w:r>
      <w:r w:rsidRPr="005E1F72">
        <w:rPr>
          <w:rFonts w:ascii="GHEA Grapalat" w:hAnsi="GHEA Grapalat" w:cs="Sylfaen"/>
          <w:sz w:val="20"/>
          <w:szCs w:val="24"/>
          <w:lang w:val="af-ZA" w:eastAsia="en-US"/>
        </w:rPr>
        <w:t>часть</w:t>
      </w:r>
      <w:r w:rsidRPr="005E1F72">
        <w:rPr>
          <w:rFonts w:ascii="GHEA Grapalat" w:hAnsi="GHEA Grapalat" w:cs="Sylfaen"/>
          <w:sz w:val="20"/>
          <w:szCs w:val="24"/>
          <w:lang w:val="ru-RU" w:eastAsia="en-US"/>
        </w:rPr>
        <w:t>​</w:t>
      </w:r>
      <w:r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5E1F72">
        <w:rPr>
          <w:rFonts w:ascii="GHEA Grapalat" w:hAnsi="GHEA Grapalat" w:cs="Sylfaen"/>
          <w:sz w:val="20"/>
          <w:szCs w:val="24"/>
          <w:lang w:val="ru-RU" w:eastAsia="en-US"/>
        </w:rPr>
        <w:t xml:space="preserve">для </w:t>
      </w:r>
      <w:r w:rsidRPr="005E1F72">
        <w:rPr>
          <w:rFonts w:ascii="GHEA Grapalat" w:hAnsi="GHEA Grapalat" w:cs="Sylfaen"/>
          <w:sz w:val="20"/>
          <w:szCs w:val="24"/>
          <w:lang w:val="af-ZA" w:eastAsia="en-US"/>
        </w:rPr>
        <w:t>и</w:t>
      </w:r>
      <w:r w:rsidRPr="005E1F72">
        <w:rPr>
          <w:rFonts w:ascii="GHEA Grapalat" w:hAnsi="GHEA Grapalat" w:cs="Sylfaen"/>
          <w:sz w:val="20"/>
          <w:szCs w:val="24"/>
          <w:lang w:val="ru-RU" w:eastAsia="en-US"/>
        </w:rPr>
        <w:t>​</w:t>
      </w:r>
      <w:r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5E1F72">
        <w:rPr>
          <w:rFonts w:ascii="GHEA Grapalat" w:hAnsi="GHEA Grapalat" w:cs="Sylfaen"/>
          <w:sz w:val="20"/>
          <w:szCs w:val="24"/>
          <w:lang w:val="ru-RU" w:eastAsia="en-US"/>
        </w:rPr>
        <w:t>до</w:t>
      </w:r>
      <w:r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5E1F72">
        <w:rPr>
          <w:rFonts w:ascii="GHEA Grapalat" w:hAnsi="GHEA Grapalat" w:cs="Sylfaen"/>
          <w:sz w:val="20"/>
          <w:szCs w:val="24"/>
          <w:lang w:val="ru-RU" w:eastAsia="en-US"/>
        </w:rPr>
        <w:t>переговоров</w:t>
      </w:r>
      <w:r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5E1F72">
        <w:rPr>
          <w:rFonts w:ascii="GHEA Grapalat" w:hAnsi="GHEA Grapalat" w:cs="Sylfaen"/>
          <w:sz w:val="20"/>
          <w:szCs w:val="24"/>
          <w:lang w:val="ru-RU" w:eastAsia="en-US"/>
        </w:rPr>
        <w:t>для</w:t>
      </w:r>
      <w:r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5E1F72">
        <w:rPr>
          <w:rFonts w:ascii="GHEA Grapalat" w:hAnsi="GHEA Grapalat" w:cs="Sylfaen"/>
          <w:sz w:val="20"/>
          <w:szCs w:val="24"/>
          <w:lang w:val="ru-RU" w:eastAsia="en-US"/>
        </w:rPr>
        <w:t>запланировано</w:t>
      </w:r>
      <w:r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5E1F72">
        <w:rPr>
          <w:rFonts w:ascii="GHEA Grapalat" w:hAnsi="GHEA Grapalat" w:cs="Sylfaen"/>
          <w:sz w:val="20"/>
          <w:szCs w:val="24"/>
          <w:lang w:val="ru-RU" w:eastAsia="en-US"/>
        </w:rPr>
        <w:t>крайний срок</w:t>
      </w:r>
      <w:r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5E1F72">
        <w:rPr>
          <w:rFonts w:ascii="GHEA Grapalat" w:hAnsi="GHEA Grapalat" w:cs="Sylfaen"/>
          <w:sz w:val="20"/>
          <w:szCs w:val="24"/>
          <w:lang w:val="ru-RU" w:eastAsia="en-US"/>
        </w:rPr>
        <w:t xml:space="preserve">пополнение </w:t>
      </w:r>
      <w:r w:rsidRPr="005E1F72">
        <w:rPr>
          <w:rFonts w:ascii="GHEA Grapalat" w:hAnsi="GHEA Grapalat" w:cs="Sylfaen"/>
          <w:sz w:val="20"/>
          <w:szCs w:val="24"/>
          <w:lang w:val="af-ZA" w:eastAsia="en-US"/>
        </w:rPr>
        <w:t>участника</w:t>
      </w:r>
      <w:r w:rsidRPr="005E1F72">
        <w:rPr>
          <w:rFonts w:ascii="GHEA Grapalat" w:hAnsi="GHEA Grapalat" w:cs="Sylfaen"/>
          <w:sz w:val="20"/>
          <w:szCs w:val="24"/>
          <w:lang w:val="ru-RU" w:eastAsia="en-US"/>
        </w:rPr>
        <w:t>​</w:t>
      </w:r>
      <w:r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5E1F72">
        <w:rPr>
          <w:rFonts w:ascii="GHEA Grapalat" w:hAnsi="GHEA Grapalat" w:cs="Sylfaen"/>
          <w:sz w:val="20"/>
          <w:szCs w:val="24"/>
          <w:lang w:val="ru-RU" w:eastAsia="en-US"/>
        </w:rPr>
        <w:t>может</w:t>
      </w:r>
      <w:r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5E1F72">
        <w:rPr>
          <w:rFonts w:ascii="GHEA Grapalat" w:hAnsi="GHEA Grapalat" w:cs="Sylfaen"/>
          <w:sz w:val="20"/>
          <w:szCs w:val="24"/>
          <w:lang w:val="ru-RU" w:eastAsia="en-US"/>
        </w:rPr>
        <w:t>является</w:t>
      </w:r>
      <w:r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5E1F72">
        <w:rPr>
          <w:rFonts w:ascii="GHEA Grapalat" w:hAnsi="GHEA Grapalat" w:cs="Sylfaen"/>
          <w:sz w:val="20"/>
          <w:szCs w:val="24"/>
          <w:lang w:val="ru-RU" w:eastAsia="en-US"/>
        </w:rPr>
        <w:t>обзор</w:t>
      </w:r>
      <w:r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5E1F72">
        <w:rPr>
          <w:rFonts w:ascii="GHEA Grapalat" w:hAnsi="GHEA Grapalat" w:cs="Sylfaen"/>
          <w:sz w:val="20"/>
          <w:szCs w:val="24"/>
          <w:lang w:val="ru-RU" w:eastAsia="en-US"/>
        </w:rPr>
        <w:t>его</w:t>
      </w:r>
      <w:r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5E1F72">
        <w:rPr>
          <w:rFonts w:ascii="GHEA Grapalat" w:hAnsi="GHEA Grapalat" w:cs="Sylfaen"/>
          <w:sz w:val="20"/>
          <w:szCs w:val="24"/>
          <w:lang w:val="ru-RU" w:eastAsia="en-US"/>
        </w:rPr>
        <w:t>цена</w:t>
      </w:r>
      <w:r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5E1F72">
        <w:rPr>
          <w:rFonts w:ascii="GHEA Grapalat" w:hAnsi="GHEA Grapalat" w:cs="Sylfaen"/>
          <w:sz w:val="20"/>
          <w:szCs w:val="24"/>
          <w:lang w:val="ru-RU" w:eastAsia="en-US"/>
        </w:rPr>
        <w:t>предложение</w:t>
      </w:r>
      <w:r w:rsidRPr="005E1F72">
        <w:rPr>
          <w:rFonts w:ascii="GHEA Grapalat" w:hAnsi="GHEA Grapalat" w:cs="Sylfaen"/>
          <w:sz w:val="20"/>
          <w:szCs w:val="24"/>
          <w:lang w:val="af-ZA" w:eastAsia="en-US"/>
        </w:rPr>
        <w:t>​</w:t>
      </w:r>
    </w:p>
    <w:p w:rsidR="006F5660" w:rsidRDefault="009B6D58" w:rsidP="007225EF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Theme="minorHAnsi" w:hAnsiTheme="minorHAnsi"/>
          <w:color w:val="000000"/>
          <w:sz w:val="21"/>
          <w:szCs w:val="21"/>
          <w:lang w:val="af-ZA"/>
        </w:rPr>
      </w:pPr>
      <w:r w:rsidRPr="005E1F72">
        <w:rPr>
          <w:rFonts w:ascii="GHEA Grapalat" w:hAnsi="GHEA Grapalat" w:cs="Sylfaen"/>
          <w:sz w:val="20"/>
          <w:lang w:val="ru-RU"/>
        </w:rPr>
        <w:t xml:space="preserve">е </w:t>
      </w:r>
      <w:r w:rsidRPr="005E1F72">
        <w:rPr>
          <w:rFonts w:ascii="GHEA Grapalat" w:hAnsi="GHEA Grapalat" w:cs="Sylfaen"/>
          <w:sz w:val="20"/>
          <w:lang w:val="af-ZA"/>
        </w:rPr>
        <w:t xml:space="preserve">. </w:t>
      </w:r>
      <w:r w:rsidRPr="005E1F72">
        <w:rPr>
          <w:rFonts w:ascii="GHEA Grapalat" w:hAnsi="GHEA Grapalat" w:cs="Sylfaen"/>
          <w:sz w:val="20"/>
          <w:lang w:val="ru-RU"/>
        </w:rPr>
        <w:t>переговоров</w:t>
      </w:r>
      <w:r w:rsidRPr="005E1F72">
        <w:rPr>
          <w:rFonts w:ascii="GHEA Grapalat" w:hAnsi="GHEA Grapalat" w:cs="Sylfae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  <w:lang w:val="ru-RU"/>
        </w:rPr>
        <w:t>для</w:t>
      </w:r>
      <w:r w:rsidRPr="005E1F72">
        <w:rPr>
          <w:rFonts w:ascii="GHEA Grapalat" w:hAnsi="GHEA Grapalat" w:cs="Sylfae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  <w:lang w:val="ru-RU"/>
        </w:rPr>
        <w:t>определенный</w:t>
      </w:r>
      <w:r w:rsidRPr="005E1F72">
        <w:rPr>
          <w:rFonts w:ascii="GHEA Grapalat" w:hAnsi="GHEA Grapalat" w:cs="Sylfae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  <w:lang w:val="ru-RU"/>
        </w:rPr>
        <w:t>крайний срок</w:t>
      </w:r>
      <w:r w:rsidRPr="005E1F72">
        <w:rPr>
          <w:rFonts w:ascii="GHEA Grapalat" w:hAnsi="GHEA Grapalat" w:cs="Sylfae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  <w:lang w:val="ru-RU"/>
        </w:rPr>
        <w:t>истечь</w:t>
      </w:r>
      <w:r w:rsidRPr="005E1F72">
        <w:rPr>
          <w:rFonts w:ascii="GHEA Grapalat" w:hAnsi="GHEA Grapalat" w:cs="Sylfae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  <w:lang w:val="ru-RU"/>
        </w:rPr>
        <w:t xml:space="preserve">на данный момент </w:t>
      </w:r>
      <w:r w:rsidRPr="005E1F72">
        <w:rPr>
          <w:rFonts w:ascii="GHEA Grapalat" w:hAnsi="GHEA Grapalat" w:cs="Sylfaen"/>
          <w:sz w:val="20"/>
          <w:lang w:val="af-ZA"/>
        </w:rPr>
        <w:t xml:space="preserve">, </w:t>
      </w:r>
      <w:r w:rsidRPr="005E1F72">
        <w:rPr>
          <w:rFonts w:ascii="GHEA Grapalat" w:hAnsi="GHEA Grapalat" w:cs="Sylfaen"/>
          <w:sz w:val="20"/>
          <w:lang w:val="ru-RU"/>
        </w:rPr>
        <w:t xml:space="preserve">по словам </w:t>
      </w:r>
      <w:r w:rsidR="00F4506C">
        <w:rPr>
          <w:rFonts w:ascii="GHEA Grapalat" w:hAnsi="GHEA Grapalat" w:cs="Sylfaen"/>
          <w:sz w:val="20"/>
          <w:lang w:val="hy-AM"/>
        </w:rPr>
        <w:t xml:space="preserve">присутствующих </w:t>
      </w:r>
      <w:r w:rsidRPr="005E1F72">
        <w:rPr>
          <w:rFonts w:ascii="GHEA Grapalat" w:hAnsi="GHEA Grapalat" w:cs="Sylfaen"/>
          <w:sz w:val="20"/>
          <w:lang w:val="af-ZA"/>
        </w:rPr>
        <w:t xml:space="preserve">участников </w:t>
      </w:r>
      <w:r w:rsidRPr="005E1F72">
        <w:rPr>
          <w:rFonts w:ascii="GHEA Grapalat" w:hAnsi="GHEA Grapalat" w:cs="Sylfaen"/>
          <w:sz w:val="20"/>
          <w:lang w:val="ru-RU"/>
        </w:rPr>
        <w:t>представлено</w:t>
      </w:r>
      <w:r w:rsidRPr="007225EF">
        <w:rPr>
          <w:rFonts w:ascii="GHEA Grapalat" w:hAnsi="GHEA Grapalat" w:cs="Sylfae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  <w:lang w:val="ru-RU"/>
        </w:rPr>
        <w:t xml:space="preserve">цены </w:t>
      </w:r>
      <w:r w:rsidRPr="007225EF">
        <w:rPr>
          <w:rFonts w:ascii="GHEA Grapalat" w:hAnsi="GHEA Grapalat" w:cs="Sylfaen"/>
          <w:sz w:val="20"/>
          <w:lang w:val="af-ZA"/>
        </w:rPr>
        <w:t>определены</w:t>
      </w:r>
      <w:r w:rsidRPr="006C06D1">
        <w:rPr>
          <w:rFonts w:ascii="GHEA Grapalat" w:hAnsi="GHEA Grapalat" w:cs="Sylfaen"/>
          <w:sz w:val="20"/>
          <w:lang w:val="ru-RU"/>
        </w:rPr>
        <w:t>​</w:t>
      </w:r>
      <w:r w:rsidRPr="007225EF">
        <w:rPr>
          <w:rFonts w:ascii="GHEA Grapalat" w:hAnsi="GHEA Grapalat" w:cs="Sylfae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  <w:lang w:val="ru-RU"/>
        </w:rPr>
        <w:t>и:</w:t>
      </w:r>
      <w:r w:rsidRPr="007225EF">
        <w:rPr>
          <w:rFonts w:ascii="GHEA Grapalat" w:hAnsi="GHEA Grapalat" w:cs="Sylfae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  <w:lang w:val="ru-RU"/>
        </w:rPr>
        <w:t>объявлено</w:t>
      </w:r>
      <w:r w:rsidRPr="007225EF">
        <w:rPr>
          <w:rFonts w:ascii="GHEA Grapalat" w:hAnsi="GHEA Grapalat" w:cs="Sylfae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  <w:lang w:val="ru-RU"/>
        </w:rPr>
        <w:t>являются</w:t>
      </w:r>
      <w:r w:rsidRPr="007225EF">
        <w:rPr>
          <w:rFonts w:ascii="GHEA Grapalat" w:hAnsi="GHEA Grapalat" w:cs="Sylfaen"/>
          <w:sz w:val="20"/>
          <w:lang w:val="af-ZA"/>
        </w:rPr>
        <w:t xml:space="preserve"> </w:t>
      </w:r>
      <w:r w:rsidR="00AB1DD6" w:rsidRPr="007225EF">
        <w:rPr>
          <w:rFonts w:ascii="GHEA Grapalat" w:hAnsi="GHEA Grapalat" w:cs="Sylfaen"/>
          <w:sz w:val="20"/>
          <w:lang w:val="ru-RU"/>
        </w:rPr>
        <w:t>выбрано</w:t>
      </w:r>
      <w:r w:rsidR="00AB1DD6" w:rsidRPr="007225EF">
        <w:rPr>
          <w:rFonts w:ascii="GHEA Grapalat" w:hAnsi="GHEA Grapalat" w:cs="Sylfae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  <w:lang w:val="ru-RU"/>
        </w:rPr>
        <w:t>и:</w:t>
      </w:r>
      <w:r w:rsidRPr="007225EF">
        <w:rPr>
          <w:rFonts w:ascii="GHEA Grapalat" w:hAnsi="GHEA Grapalat" w:cs="Sylfaen"/>
          <w:sz w:val="20"/>
          <w:lang w:val="af-ZA"/>
        </w:rPr>
        <w:t xml:space="preserve"> </w:t>
      </w:r>
      <w:r w:rsidR="009E4E2D" w:rsidRPr="007225EF">
        <w:rPr>
          <w:rFonts w:ascii="GHEA Grapalat" w:hAnsi="GHEA Grapalat" w:cs="Sylfaen"/>
          <w:sz w:val="20"/>
          <w:lang w:val="ru-RU"/>
        </w:rPr>
        <w:t>такой</w:t>
      </w:r>
      <w:r w:rsidR="009E4E2D" w:rsidRPr="007225EF">
        <w:rPr>
          <w:rFonts w:ascii="GHEA Grapalat" w:hAnsi="GHEA Grapalat" w:cs="Sylfaen"/>
          <w:sz w:val="20"/>
          <w:lang w:val="af-ZA"/>
        </w:rPr>
        <w:t xml:space="preserve"> </w:t>
      </w:r>
      <w:r w:rsidR="009E4E2D" w:rsidRPr="007225EF">
        <w:rPr>
          <w:rFonts w:ascii="GHEA Grapalat" w:hAnsi="GHEA Grapalat" w:cs="Sylfaen"/>
          <w:sz w:val="20"/>
          <w:lang w:val="ru-RU"/>
        </w:rPr>
        <w:t>непризнанный</w:t>
      </w:r>
      <w:r w:rsidRPr="007225EF">
        <w:rPr>
          <w:rFonts w:ascii="GHEA Grapalat" w:hAnsi="GHEA Grapalat" w:cs="Sylfaen"/>
          <w:sz w:val="20"/>
          <w:lang w:val="af-ZA"/>
        </w:rPr>
        <w:t xml:space="preserve"> </w:t>
      </w:r>
      <w:r w:rsidR="007210AC" w:rsidRPr="007225EF">
        <w:rPr>
          <w:rFonts w:ascii="GHEA Grapalat" w:hAnsi="GHEA Grapalat" w:cs="Sylfaen"/>
          <w:sz w:val="20"/>
          <w:lang w:val="ru-RU"/>
        </w:rPr>
        <w:t xml:space="preserve">участники </w:t>
      </w:r>
      <w:r w:rsidR="006F5660" w:rsidRPr="007225EF">
        <w:rPr>
          <w:rFonts w:ascii="GHEA Grapalat" w:hAnsi="GHEA Grapalat" w:cs="Sylfaen"/>
          <w:sz w:val="20"/>
          <w:lang w:val="af-ZA"/>
        </w:rPr>
        <w:t xml:space="preserve">: </w:t>
      </w:r>
      <w:r w:rsidR="006F5660" w:rsidRPr="007225EF">
        <w:rPr>
          <w:rFonts w:ascii="GHEA Grapalat" w:hAnsi="GHEA Grapalat" w:cs="Sylfaen"/>
          <w:sz w:val="20"/>
          <w:lang w:val="ru-RU"/>
        </w:rPr>
        <w:t>Если:</w:t>
      </w:r>
      <w:r w:rsidR="006F5660" w:rsidRPr="007225EF">
        <w:rPr>
          <w:rFonts w:ascii="GHEA Grapalat" w:hAnsi="GHEA Grapalat" w:cs="Sylfaen"/>
          <w:sz w:val="20"/>
          <w:lang w:val="af-ZA"/>
        </w:rPr>
        <w:t xml:space="preserve"> </w:t>
      </w:r>
      <w:r w:rsidR="006F5660" w:rsidRPr="007225EF">
        <w:rPr>
          <w:rFonts w:ascii="GHEA Grapalat" w:hAnsi="GHEA Grapalat" w:cs="Sylfaen"/>
          <w:sz w:val="20"/>
          <w:lang w:val="ru-RU"/>
        </w:rPr>
        <w:t>переговоров</w:t>
      </w:r>
      <w:r w:rsidR="006F5660" w:rsidRPr="007225EF">
        <w:rPr>
          <w:rFonts w:ascii="GHEA Grapalat" w:hAnsi="GHEA Grapalat" w:cs="Sylfaen"/>
          <w:sz w:val="20"/>
          <w:lang w:val="af-ZA"/>
        </w:rPr>
        <w:t xml:space="preserve"> </w:t>
      </w:r>
      <w:r w:rsidR="006F5660" w:rsidRPr="007225EF">
        <w:rPr>
          <w:rFonts w:ascii="GHEA Grapalat" w:hAnsi="GHEA Grapalat" w:cs="Sylfaen"/>
          <w:sz w:val="20"/>
          <w:lang w:val="ru-RU"/>
        </w:rPr>
        <w:t>как результат</w:t>
      </w:r>
      <w:r w:rsidR="006F5660" w:rsidRPr="007225EF">
        <w:rPr>
          <w:rFonts w:ascii="GHEA Grapalat" w:hAnsi="GHEA Grapalat" w:cs="Sylfaen"/>
          <w:sz w:val="20"/>
          <w:lang w:val="af-ZA"/>
        </w:rPr>
        <w:t xml:space="preserve"> </w:t>
      </w:r>
      <w:r w:rsidR="006F5660" w:rsidRPr="007225EF">
        <w:rPr>
          <w:rFonts w:ascii="GHEA Grapalat" w:hAnsi="GHEA Grapalat" w:cs="Sylfaen"/>
          <w:sz w:val="20"/>
          <w:lang w:val="ru-RU"/>
        </w:rPr>
        <w:t>участники</w:t>
      </w:r>
      <w:r w:rsidR="006F5660" w:rsidRPr="007225EF">
        <w:rPr>
          <w:rFonts w:ascii="GHEA Grapalat" w:hAnsi="GHEA Grapalat" w:cs="Sylfaen"/>
          <w:sz w:val="20"/>
          <w:lang w:val="af-ZA"/>
        </w:rPr>
        <w:t xml:space="preserve"> </w:t>
      </w:r>
      <w:r w:rsidR="006F5660" w:rsidRPr="007225EF">
        <w:rPr>
          <w:rFonts w:ascii="GHEA Grapalat" w:hAnsi="GHEA Grapalat" w:cs="Sylfaen"/>
          <w:sz w:val="20"/>
          <w:lang w:val="ru-RU"/>
        </w:rPr>
        <w:t>представлено</w:t>
      </w:r>
      <w:r w:rsidR="006F5660" w:rsidRPr="007225EF">
        <w:rPr>
          <w:rFonts w:ascii="GHEA Grapalat" w:hAnsi="GHEA Grapalat" w:cs="Sylfaen"/>
          <w:sz w:val="20"/>
          <w:lang w:val="af-ZA"/>
        </w:rPr>
        <w:t xml:space="preserve"> </w:t>
      </w:r>
      <w:r w:rsidR="006F5660" w:rsidRPr="007225EF">
        <w:rPr>
          <w:rFonts w:ascii="GHEA Grapalat" w:hAnsi="GHEA Grapalat" w:cs="Sylfaen"/>
          <w:sz w:val="20"/>
          <w:lang w:val="ru-RU"/>
        </w:rPr>
        <w:t>цены</w:t>
      </w:r>
      <w:r w:rsidR="006F5660" w:rsidRPr="007225EF">
        <w:rPr>
          <w:rFonts w:ascii="GHEA Grapalat" w:hAnsi="GHEA Grapalat" w:cs="Sylfaen"/>
          <w:sz w:val="20"/>
          <w:lang w:val="af-ZA"/>
        </w:rPr>
        <w:t xml:space="preserve"> </w:t>
      </w:r>
      <w:r w:rsidR="006F5660" w:rsidRPr="007225EF">
        <w:rPr>
          <w:rFonts w:ascii="GHEA Grapalat" w:hAnsi="GHEA Grapalat" w:cs="Sylfaen"/>
          <w:sz w:val="20"/>
          <w:lang w:val="ru-RU"/>
        </w:rPr>
        <w:t>пребывание</w:t>
      </w:r>
      <w:r w:rsidR="006F5660" w:rsidRPr="007225EF">
        <w:rPr>
          <w:rFonts w:ascii="GHEA Grapalat" w:hAnsi="GHEA Grapalat" w:cs="Sylfaen"/>
          <w:sz w:val="20"/>
          <w:lang w:val="af-ZA"/>
        </w:rPr>
        <w:t xml:space="preserve"> </w:t>
      </w:r>
      <w:r w:rsidR="006F5660" w:rsidRPr="007225EF">
        <w:rPr>
          <w:rFonts w:ascii="GHEA Grapalat" w:hAnsi="GHEA Grapalat" w:cs="Sylfaen"/>
          <w:sz w:val="20"/>
          <w:lang w:val="ru-RU"/>
        </w:rPr>
        <w:t>являются</w:t>
      </w:r>
      <w:r w:rsidR="006F5660" w:rsidRPr="007225EF">
        <w:rPr>
          <w:rFonts w:ascii="GHEA Grapalat" w:hAnsi="GHEA Grapalat" w:cs="Sylfaen"/>
          <w:sz w:val="20"/>
          <w:lang w:val="af-ZA"/>
        </w:rPr>
        <w:t xml:space="preserve"> </w:t>
      </w:r>
      <w:r w:rsidR="006F5660" w:rsidRPr="007225EF">
        <w:rPr>
          <w:rFonts w:ascii="GHEA Grapalat" w:hAnsi="GHEA Grapalat" w:cs="Sylfaen"/>
          <w:sz w:val="20"/>
          <w:lang w:val="ru-RU"/>
        </w:rPr>
        <w:t xml:space="preserve">равно </w:t>
      </w:r>
      <w:r w:rsidR="006F5660" w:rsidRPr="007225EF">
        <w:rPr>
          <w:rFonts w:ascii="GHEA Grapalat" w:hAnsi="GHEA Grapalat" w:cs="Sylfaen"/>
          <w:sz w:val="20"/>
          <w:lang w:val="af-ZA"/>
        </w:rPr>
        <w:t>покупке</w:t>
      </w:r>
      <w:r w:rsidR="006F5660" w:rsidRPr="007225EF">
        <w:rPr>
          <w:rFonts w:ascii="GHEA Grapalat" w:hAnsi="GHEA Grapalat" w:cs="Sylfaen"/>
          <w:sz w:val="20"/>
          <w:lang w:val="ru-RU"/>
        </w:rPr>
        <w:t>​</w:t>
      </w:r>
      <w:r w:rsidR="006F5660" w:rsidRPr="007225EF">
        <w:rPr>
          <w:rFonts w:ascii="GHEA Grapalat" w:hAnsi="GHEA Grapalat" w:cs="Sylfaen"/>
          <w:sz w:val="20"/>
          <w:lang w:val="af-ZA"/>
        </w:rPr>
        <w:t xml:space="preserve"> </w:t>
      </w:r>
      <w:r w:rsidR="006F5660" w:rsidRPr="007225EF">
        <w:rPr>
          <w:rFonts w:ascii="GHEA Grapalat" w:hAnsi="GHEA Grapalat" w:cs="Sylfaen"/>
          <w:sz w:val="20"/>
          <w:lang w:val="ru-RU"/>
        </w:rPr>
        <w:t>процедура</w:t>
      </w:r>
      <w:r w:rsidR="006F5660" w:rsidRPr="007225EF">
        <w:rPr>
          <w:rFonts w:ascii="GHEA Grapalat" w:hAnsi="GHEA Grapalat" w:cs="Sylfaen"/>
          <w:sz w:val="20"/>
          <w:lang w:val="af-ZA"/>
        </w:rPr>
        <w:t xml:space="preserve"> 37 </w:t>
      </w:r>
      <w:r w:rsidR="006F5660" w:rsidRPr="007225EF">
        <w:rPr>
          <w:rFonts w:ascii="GHEA Grapalat" w:hAnsi="GHEA Grapalat" w:cs="Sylfaen"/>
          <w:sz w:val="20"/>
          <w:lang w:val="ru-RU"/>
        </w:rPr>
        <w:t>Закона​</w:t>
      </w:r>
      <w:r w:rsidR="006F5660" w:rsidRPr="007225EF">
        <w:rPr>
          <w:rFonts w:ascii="GHEA Grapalat" w:hAnsi="GHEA Grapalat" w:cs="Sylfaen"/>
          <w:sz w:val="20"/>
          <w:lang w:val="af-ZA"/>
        </w:rPr>
        <w:t xml:space="preserve"> 1 </w:t>
      </w:r>
      <w:r w:rsidR="006F5660" w:rsidRPr="007225EF">
        <w:rPr>
          <w:rFonts w:ascii="GHEA Grapalat" w:hAnsi="GHEA Grapalat" w:cs="Sylfaen"/>
          <w:sz w:val="20"/>
          <w:lang w:val="ru-RU"/>
        </w:rPr>
        <w:t>статьи​</w:t>
      </w:r>
      <w:r w:rsidR="006F5660" w:rsidRPr="007225EF">
        <w:rPr>
          <w:rFonts w:ascii="GHEA Grapalat" w:hAnsi="GHEA Grapalat" w:cs="Sylfaen"/>
          <w:sz w:val="20"/>
          <w:lang w:val="af-ZA"/>
        </w:rPr>
        <w:t xml:space="preserve"> </w:t>
      </w:r>
      <w:r w:rsidR="006F5660" w:rsidRPr="007225EF">
        <w:rPr>
          <w:rFonts w:ascii="GHEA Grapalat" w:hAnsi="GHEA Grapalat" w:cs="Sylfaen"/>
          <w:sz w:val="20"/>
          <w:lang w:val="ru-RU"/>
        </w:rPr>
        <w:t xml:space="preserve">к части </w:t>
      </w:r>
      <w:r w:rsidR="006F5660" w:rsidRPr="007225EF">
        <w:rPr>
          <w:rFonts w:ascii="GHEA Grapalat" w:hAnsi="GHEA Grapalat" w:cs="Sylfaen"/>
          <w:sz w:val="20"/>
          <w:lang w:val="af-ZA"/>
        </w:rPr>
        <w:t xml:space="preserve">1 </w:t>
      </w:r>
      <w:r w:rsidR="006F5660" w:rsidRPr="007225EF">
        <w:rPr>
          <w:rFonts w:ascii="GHEA Grapalat" w:hAnsi="GHEA Grapalat" w:cs="Sylfaen"/>
          <w:sz w:val="20"/>
          <w:lang w:val="ru-RU"/>
        </w:rPr>
        <w:t>точка</w:t>
      </w:r>
      <w:r w:rsidR="006F5660" w:rsidRPr="007225EF">
        <w:rPr>
          <w:rFonts w:ascii="GHEA Grapalat" w:hAnsi="GHEA Grapalat" w:cs="Sylfaen"/>
          <w:sz w:val="20"/>
          <w:lang w:val="af-ZA"/>
        </w:rPr>
        <w:t xml:space="preserve"> </w:t>
      </w:r>
      <w:r w:rsidR="006F5660" w:rsidRPr="007225EF">
        <w:rPr>
          <w:rFonts w:ascii="GHEA Grapalat" w:hAnsi="GHEA Grapalat" w:cs="Sylfaen"/>
          <w:sz w:val="20"/>
          <w:lang w:val="ru-RU"/>
        </w:rPr>
        <w:t>на основе</w:t>
      </w:r>
      <w:r w:rsidR="006F5660" w:rsidRPr="007225EF">
        <w:rPr>
          <w:rFonts w:ascii="GHEA Grapalat" w:hAnsi="GHEA Grapalat" w:cs="Sylfaen"/>
          <w:sz w:val="20"/>
          <w:lang w:val="af-ZA"/>
        </w:rPr>
        <w:t xml:space="preserve"> </w:t>
      </w:r>
      <w:r w:rsidR="006F5660" w:rsidRPr="007225EF">
        <w:rPr>
          <w:rFonts w:ascii="GHEA Grapalat" w:hAnsi="GHEA Grapalat" w:cs="Sylfaen"/>
          <w:sz w:val="20"/>
          <w:lang w:val="ru-RU"/>
        </w:rPr>
        <w:t>на</w:t>
      </w:r>
      <w:r w:rsidR="006F5660" w:rsidRPr="007225EF">
        <w:rPr>
          <w:rFonts w:ascii="GHEA Grapalat" w:hAnsi="GHEA Grapalat" w:cs="Sylfaen"/>
          <w:sz w:val="20"/>
          <w:lang w:val="af-ZA"/>
        </w:rPr>
        <w:t xml:space="preserve"> </w:t>
      </w:r>
      <w:r w:rsidR="006F5660" w:rsidRPr="007225EF">
        <w:rPr>
          <w:rFonts w:ascii="GHEA Grapalat" w:hAnsi="GHEA Grapalat" w:cs="Sylfaen"/>
          <w:sz w:val="20"/>
          <w:lang w:val="ru-RU"/>
        </w:rPr>
        <w:t>объявлено</w:t>
      </w:r>
      <w:r w:rsidR="006F5660" w:rsidRPr="007225EF">
        <w:rPr>
          <w:rFonts w:ascii="GHEA Grapalat" w:hAnsi="GHEA Grapalat" w:cs="Sylfaen"/>
          <w:sz w:val="20"/>
          <w:lang w:val="af-ZA"/>
        </w:rPr>
        <w:t xml:space="preserve"> </w:t>
      </w:r>
      <w:r w:rsidR="006F5660" w:rsidRPr="007225EF">
        <w:rPr>
          <w:rFonts w:ascii="GHEA Grapalat" w:hAnsi="GHEA Grapalat" w:cs="Sylfaen"/>
          <w:sz w:val="20"/>
          <w:lang w:val="ru-RU"/>
        </w:rPr>
        <w:t>является</w:t>
      </w:r>
      <w:r w:rsidR="006F5660" w:rsidRPr="007225EF">
        <w:rPr>
          <w:rFonts w:ascii="GHEA Grapalat" w:hAnsi="GHEA Grapalat" w:cs="Sylfaen"/>
          <w:sz w:val="20"/>
          <w:lang w:val="af-ZA"/>
        </w:rPr>
        <w:t xml:space="preserve"> </w:t>
      </w:r>
      <w:r w:rsidR="006F5660" w:rsidRPr="007225EF">
        <w:rPr>
          <w:rFonts w:ascii="GHEA Grapalat" w:hAnsi="GHEA Grapalat" w:cs="Sylfaen"/>
          <w:sz w:val="20"/>
          <w:lang w:val="ru-RU"/>
        </w:rPr>
        <w:t>несуществующий</w:t>
      </w:r>
      <w:r w:rsidR="006F5660" w:rsidRPr="007225EF">
        <w:rPr>
          <w:rFonts w:ascii="GHEA Grapalat" w:hAnsi="GHEA Grapalat" w:cs="Sylfaen"/>
          <w:sz w:val="20"/>
          <w:lang w:val="af-ZA"/>
        </w:rPr>
        <w:t>​</w:t>
      </w:r>
    </w:p>
    <w:p w:rsidR="006F5660" w:rsidRPr="007225EF" w:rsidRDefault="006F5660" w:rsidP="006F5660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sz w:val="20"/>
          <w:szCs w:val="20"/>
          <w:lang w:val="af-ZA"/>
        </w:rPr>
      </w:pPr>
      <w:r w:rsidRPr="007225EF">
        <w:rPr>
          <w:rFonts w:ascii="GHEA Grapalat" w:hAnsi="GHEA Grapalat"/>
          <w:sz w:val="20"/>
          <w:szCs w:val="20"/>
          <w:lang w:val="af-ZA"/>
        </w:rPr>
        <w:t>8:7</w:t>
      </w:r>
      <w:r w:rsidRPr="00F939A5">
        <w:rPr>
          <w:rFonts w:ascii="Arial Unicode" w:hAnsi="Arial Unicode"/>
          <w:color w:val="000000"/>
          <w:sz w:val="21"/>
          <w:szCs w:val="21"/>
          <w:lang w:val="af-ZA"/>
        </w:rPr>
        <w:t xml:space="preserve"> </w:t>
      </w:r>
      <w:r w:rsidRPr="007225EF">
        <w:rPr>
          <w:rFonts w:ascii="GHEA Grapalat" w:hAnsi="GHEA Grapalat"/>
          <w:sz w:val="20"/>
          <w:szCs w:val="20"/>
          <w:lang w:val="af-ZA"/>
        </w:rPr>
        <w:t>Если цены участников, подавших заявки, удовлетворяющие требованиям приглашения, превышают закупочную цену, оценочная комиссия может объявить отобранным участником участника, подавшего более низкое ценовое предложение, при условии соблюдения прав и обязанностей участника. стороны, предусмотренные в заключенном с последним договоре, вступают в силу в размере, превышающем покупную цену, в случае предоставления финансовых средств и заключения на его основе соглашения между сторонами. При этом договор заключается в течение пятнадцати рабочих дней после предоставления дополнительных финансовых средств, продлевая сроки поставки товаров на период с даты заключения договора до даты заключения договора. Договор, заключенный в соответствии с настоящим пунктом, прекращается, если в течение шестидесяти календарных дней после его заключения не предоставлены дополнительные финансовые ресурсы. Требования настоящего пункта не применяются в случае, если заявки были поданы более чем одним участником и только заявка одного участника была оценена как соответствующая требованиям приглашения.</w:t>
      </w:r>
    </w:p>
    <w:p w:rsidR="006F5660" w:rsidRPr="007225EF" w:rsidRDefault="006F5660" w:rsidP="006F5660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sz w:val="20"/>
          <w:szCs w:val="20"/>
          <w:lang w:val="af-ZA"/>
        </w:rPr>
      </w:pPr>
      <w:r w:rsidRPr="007225EF">
        <w:rPr>
          <w:rFonts w:ascii="GHEA Grapalat" w:hAnsi="GHEA Grapalat"/>
          <w:sz w:val="20"/>
          <w:szCs w:val="20"/>
          <w:lang w:val="af-ZA"/>
        </w:rPr>
        <w:lastRenderedPageBreak/>
        <w:t>В случае неприменения настоящего пункта процедура признается недействительной на основании пункта 1 части 1 статьи 37 Закона.</w:t>
      </w:r>
    </w:p>
    <w:p w:rsidR="00B514E8" w:rsidRPr="005E1F72" w:rsidRDefault="00FD2748" w:rsidP="00EF3662">
      <w:pPr>
        <w:ind w:firstLine="708"/>
        <w:jc w:val="both"/>
        <w:rPr>
          <w:rFonts w:ascii="GHEA Grapalat" w:hAnsi="GHEA Grapalat"/>
          <w:sz w:val="20"/>
          <w:szCs w:val="20"/>
          <w:lang w:val="hy-AM"/>
        </w:rPr>
      </w:pPr>
      <w:r w:rsidRPr="005E1F72">
        <w:rPr>
          <w:rFonts w:ascii="GHEA Grapalat" w:hAnsi="GHEA Grapalat"/>
          <w:sz w:val="20"/>
          <w:szCs w:val="20"/>
          <w:lang w:val="af-ZA"/>
        </w:rPr>
        <w:t xml:space="preserve">8. </w:t>
      </w:r>
      <w:r w:rsidR="00D770E9" w:rsidRPr="005E1F72">
        <w:rPr>
          <w:rFonts w:ascii="GHEA Grapalat" w:hAnsi="GHEA Grapalat"/>
          <w:sz w:val="20"/>
          <w:szCs w:val="20"/>
          <w:lang w:val="hy-AM"/>
        </w:rPr>
        <w:t xml:space="preserve">8 </w:t>
      </w:r>
      <w:r w:rsidR="00E24EBF" w:rsidRPr="005E1F72">
        <w:rPr>
          <w:rFonts w:ascii="GHEA Grapalat" w:hAnsi="GHEA Grapalat"/>
          <w:sz w:val="20"/>
          <w:szCs w:val="20"/>
          <w:lang w:val="af-ZA"/>
        </w:rPr>
        <w:t>По запросу любой заявки участника</w:t>
      </w:r>
      <w:r w:rsidR="00982FD1">
        <w:rPr>
          <w:rFonts w:ascii="GHEA Grapalat" w:hAnsi="GHEA Grapalat"/>
          <w:sz w:val="20"/>
          <w:szCs w:val="20"/>
          <w:lang w:val="hy-AM"/>
        </w:rPr>
        <w:t xml:space="preserve"> </w:t>
      </w:r>
      <w:r w:rsidR="00B514E8" w:rsidRPr="005E1F72">
        <w:rPr>
          <w:rFonts w:ascii="GHEA Grapalat" w:hAnsi="GHEA Grapalat"/>
          <w:sz w:val="20"/>
          <w:szCs w:val="20"/>
          <w:lang w:val="af-ZA"/>
        </w:rPr>
        <w:t>Секретарь комиссии незамедлительно передает копии другому участнику, подавшему такое требование.</w:t>
      </w:r>
      <w:r w:rsidR="007B6811" w:rsidRPr="005E1F72">
        <w:rPr>
          <w:rFonts w:ascii="GHEA Grapalat" w:hAnsi="GHEA Grapalat"/>
          <w:sz w:val="20"/>
          <w:szCs w:val="20"/>
          <w:lang w:val="hy-AM"/>
        </w:rPr>
        <w:t xml:space="preserve"> </w:t>
      </w:r>
      <w:r w:rsidR="007B6811" w:rsidRPr="005E1F72">
        <w:rPr>
          <w:rFonts w:ascii="GHEA Grapalat" w:hAnsi="GHEA Grapalat"/>
          <w:sz w:val="20"/>
          <w:szCs w:val="20"/>
          <w:lang w:val="af-ZA"/>
        </w:rPr>
        <w:t xml:space="preserve">В случае невозможности исполнения запроса лицу, обратившемуся с запросом, немедленно предоставляются </w:t>
      </w:r>
      <w:r w:rsidR="00410B68">
        <w:rPr>
          <w:rFonts w:ascii="GHEA Grapalat" w:hAnsi="GHEA Grapalat"/>
          <w:sz w:val="20"/>
          <w:szCs w:val="20"/>
          <w:lang w:val="hy-AM"/>
        </w:rPr>
        <w:t xml:space="preserve">включенные в запрос документы </w:t>
      </w:r>
      <w:r w:rsidR="007B6811" w:rsidRPr="005E1F72">
        <w:rPr>
          <w:rFonts w:ascii="GHEA Grapalat" w:hAnsi="GHEA Grapalat"/>
          <w:sz w:val="20"/>
          <w:szCs w:val="20"/>
          <w:lang w:val="af-ZA"/>
        </w:rPr>
        <w:t xml:space="preserve">, с которыми последний знакомится на месте, имеет право их сфотографировать и возвращает секретарю запроса. комитета во время заседания, не препятствуя нормальной деятельности комитета </w:t>
      </w:r>
      <w:r w:rsidR="007B6811" w:rsidRPr="005E1F72">
        <w:rPr>
          <w:rFonts w:ascii="GHEA Grapalat" w:hAnsi="GHEA Grapalat"/>
          <w:sz w:val="20"/>
          <w:szCs w:val="20"/>
          <w:lang w:val="hy-AM"/>
        </w:rPr>
        <w:t>.</w:t>
      </w:r>
    </w:p>
    <w:p w:rsidR="002B121D" w:rsidRPr="0026557B" w:rsidRDefault="00A150A9" w:rsidP="00EF3662">
      <w:pPr>
        <w:pStyle w:val="norm"/>
        <w:spacing w:line="240" w:lineRule="auto"/>
        <w:rPr>
          <w:rFonts w:ascii="GHEA Grapalat" w:hAnsi="GHEA Grapalat" w:cs="Sylfaen"/>
          <w:sz w:val="20"/>
          <w:szCs w:val="24"/>
          <w:lang w:val="hy-AM" w:eastAsia="en-US"/>
        </w:rPr>
      </w:pPr>
      <w:r w:rsidRPr="005E1F72">
        <w:rPr>
          <w:rFonts w:ascii="GHEA Grapalat" w:hAnsi="GHEA Grapalat"/>
          <w:sz w:val="20"/>
          <w:lang w:val="af-ZA"/>
        </w:rPr>
        <w:t xml:space="preserve">8. </w:t>
      </w:r>
      <w:r w:rsidR="00D770E9" w:rsidRPr="005E1F72">
        <w:rPr>
          <w:rFonts w:ascii="GHEA Grapalat" w:hAnsi="GHEA Grapalat"/>
          <w:sz w:val="20"/>
          <w:lang w:val="hy-AM"/>
        </w:rPr>
        <w:t xml:space="preserve">9 Если </w:t>
      </w:r>
      <w:r w:rsidR="002B121D" w:rsidRPr="005E1F72">
        <w:rPr>
          <w:rFonts w:ascii="GHEA Grapalat" w:hAnsi="GHEA Grapalat"/>
          <w:sz w:val="20"/>
          <w:lang w:val="af-ZA"/>
        </w:rPr>
        <w:t xml:space="preserve">во время вскрытия заявок </w:t>
      </w:r>
      <w:r w:rsidR="00DE1C00">
        <w:rPr>
          <w:rFonts w:ascii="GHEA Grapalat" w:hAnsi="GHEA Grapalat"/>
          <w:sz w:val="20"/>
          <w:lang w:val="hy-AM"/>
        </w:rPr>
        <w:t>и сессии оценки</w:t>
      </w:r>
      <w:r w:rsidR="002B121D"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2B121D" w:rsidRPr="005E1F72">
        <w:rPr>
          <w:rFonts w:ascii="GHEA Grapalat" w:hAnsi="GHEA Grapalat" w:cs="Sylfaen"/>
          <w:sz w:val="20"/>
          <w:szCs w:val="24"/>
          <w:lang w:val="hy-AM" w:eastAsia="en-US"/>
        </w:rPr>
        <w:t>реализован</w:t>
      </w:r>
      <w:r w:rsidR="002B121D"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2B121D" w:rsidRPr="005E1F72">
        <w:rPr>
          <w:rFonts w:ascii="GHEA Grapalat" w:hAnsi="GHEA Grapalat" w:cs="Sylfaen"/>
          <w:sz w:val="20"/>
          <w:szCs w:val="24"/>
          <w:lang w:val="hy-AM" w:eastAsia="en-US"/>
        </w:rPr>
        <w:t>оценка</w:t>
      </w:r>
      <w:r w:rsidR="002B121D"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2B121D" w:rsidRPr="005E1F72">
        <w:rPr>
          <w:rFonts w:ascii="GHEA Grapalat" w:hAnsi="GHEA Grapalat" w:cs="Sylfaen"/>
          <w:sz w:val="20"/>
          <w:szCs w:val="24"/>
          <w:lang w:val="hy-AM" w:eastAsia="en-US"/>
        </w:rPr>
        <w:t xml:space="preserve">результат </w:t>
      </w:r>
      <w:r w:rsidR="002B121D" w:rsidRPr="005E1F72">
        <w:rPr>
          <w:rFonts w:ascii="GHEA Grapalat" w:hAnsi="GHEA Grapalat" w:cs="Sylfaen"/>
          <w:sz w:val="20"/>
          <w:szCs w:val="24"/>
          <w:lang w:val="af-ZA" w:eastAsia="en-US"/>
        </w:rPr>
        <w:softHyphen/>
      </w:r>
      <w:r w:rsidR="002B121D" w:rsidRPr="005E1F72">
        <w:rPr>
          <w:rFonts w:ascii="GHEA Grapalat" w:hAnsi="GHEA Grapalat" w:cs="Sylfaen"/>
          <w:sz w:val="20"/>
          <w:szCs w:val="24"/>
          <w:lang w:val="hy-AM" w:eastAsia="en-US"/>
        </w:rPr>
        <w:t xml:space="preserve">в заявке </w:t>
      </w:r>
      <w:r w:rsidR="002B121D"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участника </w:t>
      </w:r>
      <w:r w:rsidR="002B121D" w:rsidRPr="005E1F72">
        <w:rPr>
          <w:rFonts w:ascii="GHEA Grapalat" w:hAnsi="GHEA Grapalat" w:cs="Sylfaen"/>
          <w:sz w:val="20"/>
          <w:szCs w:val="24"/>
          <w:lang w:val="hy-AM" w:eastAsia="en-US"/>
        </w:rPr>
        <w:t>записано</w:t>
      </w:r>
      <w:r w:rsidR="002B121D"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2B121D" w:rsidRPr="005E1F72">
        <w:rPr>
          <w:rFonts w:ascii="GHEA Grapalat" w:hAnsi="GHEA Grapalat" w:cs="Sylfaen"/>
          <w:sz w:val="20"/>
          <w:szCs w:val="24"/>
          <w:lang w:val="hy-AM" w:eastAsia="en-US"/>
        </w:rPr>
        <w:t>являются</w:t>
      </w:r>
      <w:r w:rsidR="002B121D"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2B121D" w:rsidRPr="005E1F72">
        <w:rPr>
          <w:rFonts w:ascii="GHEA Grapalat" w:hAnsi="GHEA Grapalat" w:cs="Sylfaen"/>
          <w:sz w:val="20"/>
          <w:szCs w:val="24"/>
          <w:lang w:val="hy-AM" w:eastAsia="en-US"/>
        </w:rPr>
        <w:t>несоответствия:</w:t>
      </w:r>
      <w:r w:rsidR="002B121D"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2B121D" w:rsidRPr="005E1F72">
        <w:rPr>
          <w:rFonts w:ascii="GHEA Grapalat" w:hAnsi="GHEA Grapalat" w:cs="Sylfaen"/>
          <w:sz w:val="20"/>
          <w:szCs w:val="24"/>
          <w:lang w:val="hy-AM" w:eastAsia="en-US"/>
        </w:rPr>
        <w:t>приглашения</w:t>
      </w:r>
      <w:r w:rsidR="002B121D"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2B121D" w:rsidRPr="005E1F72">
        <w:rPr>
          <w:rFonts w:ascii="GHEA Grapalat" w:hAnsi="GHEA Grapalat" w:cs="Sylfaen"/>
          <w:sz w:val="20"/>
          <w:szCs w:val="24"/>
          <w:lang w:val="hy-AM" w:eastAsia="en-US"/>
        </w:rPr>
        <w:t>требования</w:t>
      </w:r>
      <w:r w:rsidR="002B121D"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 , </w:t>
      </w:r>
      <w:bookmarkStart w:id="8" w:name="_Hlk9262487"/>
      <w:r w:rsidR="002B121D" w:rsidRPr="005E1F72">
        <w:rPr>
          <w:rFonts w:ascii="GHEA Grapalat" w:hAnsi="GHEA Grapalat" w:cs="Sylfaen"/>
          <w:sz w:val="20"/>
          <w:szCs w:val="24"/>
          <w:lang w:val="hy-AM" w:eastAsia="en-US"/>
        </w:rPr>
        <w:t xml:space="preserve">в том числе </w:t>
      </w:r>
      <w:r w:rsidR="00476579" w:rsidRPr="00476579">
        <w:rPr>
          <w:rFonts w:ascii="GHEA Grapalat" w:hAnsi="GHEA Grapalat" w:cs="Sylfaen"/>
          <w:sz w:val="20"/>
          <w:szCs w:val="24"/>
          <w:lang w:val="hy-AM" w:eastAsia="en-US"/>
        </w:rPr>
        <w:t xml:space="preserve">в случае, когда включенные в заявку документы, утвержденные участником-резидентом Республики Армения, или их часть не утверждены электронной цифровой подписью, </w:t>
      </w:r>
      <w:bookmarkEnd w:id="8"/>
      <w:r w:rsidR="00476579" w:rsidRPr="002A4619">
        <w:rPr>
          <w:rFonts w:ascii="GHEA Grapalat" w:hAnsi="GHEA Grapalat" w:cs="Sylfaen"/>
          <w:sz w:val="20"/>
          <w:szCs w:val="24"/>
          <w:lang w:val="hy-AM" w:eastAsia="en-US"/>
        </w:rPr>
        <w:t>то</w:t>
      </w:r>
      <w:r w:rsidR="002B121D"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2B121D" w:rsidRPr="005E1F72">
        <w:rPr>
          <w:rFonts w:ascii="GHEA Grapalat" w:hAnsi="GHEA Grapalat" w:cs="Sylfaen"/>
          <w:sz w:val="20"/>
          <w:szCs w:val="24"/>
          <w:lang w:val="hy-AM" w:eastAsia="en-US"/>
        </w:rPr>
        <w:t>комиссия</w:t>
      </w:r>
      <w:r w:rsidR="002B121D"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2B121D" w:rsidRPr="005E1F72">
        <w:rPr>
          <w:rFonts w:ascii="GHEA Grapalat" w:hAnsi="GHEA Grapalat" w:cs="Sylfaen"/>
          <w:sz w:val="20"/>
          <w:szCs w:val="24"/>
          <w:lang w:val="hy-AM" w:eastAsia="en-US"/>
        </w:rPr>
        <w:t>один</w:t>
      </w:r>
      <w:r w:rsidR="002B121D"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2B121D" w:rsidRPr="005E1F72">
        <w:rPr>
          <w:rFonts w:ascii="GHEA Grapalat" w:hAnsi="GHEA Grapalat" w:cs="Sylfaen"/>
          <w:sz w:val="20"/>
          <w:szCs w:val="24"/>
          <w:lang w:val="hy-AM" w:eastAsia="en-US"/>
        </w:rPr>
        <w:t>работающий</w:t>
      </w:r>
      <w:r w:rsidR="002B121D"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2B121D" w:rsidRPr="005E1F72">
        <w:rPr>
          <w:rFonts w:ascii="GHEA Grapalat" w:hAnsi="GHEA Grapalat" w:cs="Sylfaen"/>
          <w:sz w:val="20"/>
          <w:szCs w:val="24"/>
          <w:lang w:val="hy-AM" w:eastAsia="en-US"/>
        </w:rPr>
        <w:t>днем</w:t>
      </w:r>
      <w:r w:rsidR="002B121D"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2B121D" w:rsidRPr="005E1F72">
        <w:rPr>
          <w:rFonts w:ascii="GHEA Grapalat" w:hAnsi="GHEA Grapalat" w:cs="Sylfaen"/>
          <w:sz w:val="20"/>
          <w:szCs w:val="24"/>
          <w:lang w:val="hy-AM" w:eastAsia="en-US"/>
        </w:rPr>
        <w:t>приостановка</w:t>
      </w:r>
      <w:r w:rsidR="002B121D"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2B121D" w:rsidRPr="005E1F72">
        <w:rPr>
          <w:rFonts w:ascii="GHEA Grapalat" w:hAnsi="GHEA Grapalat" w:cs="Sylfaen"/>
          <w:sz w:val="20"/>
          <w:szCs w:val="24"/>
          <w:lang w:val="hy-AM" w:eastAsia="en-US"/>
        </w:rPr>
        <w:t>является</w:t>
      </w:r>
      <w:r w:rsidR="002B121D"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2B121D" w:rsidRPr="005E1F72">
        <w:rPr>
          <w:rFonts w:ascii="GHEA Grapalat" w:hAnsi="GHEA Grapalat" w:cs="Sylfaen"/>
          <w:sz w:val="20"/>
          <w:szCs w:val="24"/>
          <w:lang w:val="hy-AM" w:eastAsia="en-US"/>
        </w:rPr>
        <w:t xml:space="preserve">сессия </w:t>
      </w:r>
      <w:r w:rsidR="002B121D"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="002B121D" w:rsidRPr="005E1F72">
        <w:rPr>
          <w:rFonts w:ascii="GHEA Grapalat" w:hAnsi="GHEA Grapalat" w:cs="Sylfaen"/>
          <w:sz w:val="20"/>
          <w:szCs w:val="24"/>
          <w:lang w:val="hy-AM" w:eastAsia="en-US"/>
        </w:rPr>
        <w:t>что?</w:t>
      </w:r>
      <w:r w:rsidR="002B121D"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2B121D" w:rsidRPr="005E1F72">
        <w:rPr>
          <w:rFonts w:ascii="GHEA Grapalat" w:hAnsi="GHEA Grapalat" w:cs="Sylfaen"/>
          <w:sz w:val="20"/>
          <w:szCs w:val="24"/>
          <w:lang w:val="hy-AM" w:eastAsia="en-US"/>
        </w:rPr>
        <w:t>комиссии</w:t>
      </w:r>
      <w:r w:rsidR="002B121D"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2B121D" w:rsidRPr="005E1F72">
        <w:rPr>
          <w:rFonts w:ascii="GHEA Grapalat" w:hAnsi="GHEA Grapalat" w:cs="Sylfaen"/>
          <w:sz w:val="20"/>
          <w:szCs w:val="24"/>
          <w:lang w:val="hy-AM" w:eastAsia="en-US"/>
        </w:rPr>
        <w:t>секретарь</w:t>
      </w:r>
      <w:r w:rsidR="002B121D"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2B121D" w:rsidRPr="005E1F72">
        <w:rPr>
          <w:rFonts w:ascii="GHEA Grapalat" w:hAnsi="GHEA Grapalat" w:cs="Sylfaen"/>
          <w:sz w:val="20"/>
          <w:szCs w:val="24"/>
          <w:lang w:val="hy-AM" w:eastAsia="en-US"/>
        </w:rPr>
        <w:t>одинаковый</w:t>
      </w:r>
      <w:r w:rsidR="002B121D"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2B121D" w:rsidRPr="005E1F72">
        <w:rPr>
          <w:rFonts w:ascii="GHEA Grapalat" w:hAnsi="GHEA Grapalat" w:cs="Sylfaen"/>
          <w:sz w:val="20"/>
          <w:szCs w:val="24"/>
          <w:lang w:val="hy-AM" w:eastAsia="en-US"/>
        </w:rPr>
        <w:t>день</w:t>
      </w:r>
      <w:r w:rsidR="002B121D"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2B121D" w:rsidRPr="005E1F72">
        <w:rPr>
          <w:rFonts w:ascii="GHEA Grapalat" w:hAnsi="GHEA Grapalat" w:cs="Sylfaen"/>
          <w:sz w:val="20"/>
          <w:szCs w:val="24"/>
          <w:lang w:val="hy-AM" w:eastAsia="en-US"/>
        </w:rPr>
        <w:t>этого</w:t>
      </w:r>
      <w:r w:rsidR="002B121D"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2B121D" w:rsidRPr="005E1F72">
        <w:rPr>
          <w:rFonts w:ascii="GHEA Grapalat" w:hAnsi="GHEA Grapalat" w:cs="Sylfaen"/>
          <w:sz w:val="20"/>
          <w:szCs w:val="24"/>
          <w:lang w:val="hy-AM" w:eastAsia="en-US"/>
        </w:rPr>
        <w:t xml:space="preserve">примерно </w:t>
      </w:r>
      <w:r w:rsidR="002B121D"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через </w:t>
      </w:r>
      <w:r w:rsidR="002B121D" w:rsidRPr="005E1F72">
        <w:rPr>
          <w:rFonts w:ascii="GHEA Grapalat" w:hAnsi="GHEA Grapalat" w:cs="Sylfaen"/>
          <w:sz w:val="20"/>
          <w:szCs w:val="24"/>
          <w:lang w:val="hy-AM" w:eastAsia="en-US"/>
        </w:rPr>
        <w:t>систему</w:t>
      </w:r>
      <w:r w:rsidR="002B121D"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2B121D" w:rsidRPr="005E1F72">
        <w:rPr>
          <w:rFonts w:ascii="GHEA Grapalat" w:hAnsi="GHEA Grapalat" w:cs="Sylfaen"/>
          <w:sz w:val="20"/>
          <w:szCs w:val="24"/>
          <w:lang w:val="hy-AM" w:eastAsia="en-US"/>
        </w:rPr>
        <w:t>мой партнер</w:t>
      </w:r>
      <w:r w:rsidR="002B121D"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​ </w:t>
      </w:r>
      <w:r w:rsidR="002B121D" w:rsidRPr="005E1F72">
        <w:rPr>
          <w:rFonts w:ascii="GHEA Grapalat" w:hAnsi="GHEA Grapalat" w:cs="Sylfaen"/>
          <w:sz w:val="20"/>
          <w:szCs w:val="24"/>
          <w:lang w:val="hy-AM" w:eastAsia="en-US"/>
        </w:rPr>
        <w:t>предлагая</w:t>
      </w:r>
      <w:r w:rsidR="002B121D"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2B121D" w:rsidRPr="005E1F72">
        <w:rPr>
          <w:rFonts w:ascii="GHEA Grapalat" w:hAnsi="GHEA Grapalat" w:cs="Sylfaen"/>
          <w:sz w:val="20"/>
          <w:szCs w:val="24"/>
          <w:lang w:val="hy-AM" w:eastAsia="en-US"/>
        </w:rPr>
        <w:t>до</w:t>
      </w:r>
      <w:r w:rsidR="002B121D"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2B121D" w:rsidRPr="005E1F72">
        <w:rPr>
          <w:rFonts w:ascii="GHEA Grapalat" w:hAnsi="GHEA Grapalat" w:cs="Sylfaen"/>
          <w:sz w:val="20"/>
          <w:szCs w:val="24"/>
          <w:lang w:val="hy-AM" w:eastAsia="en-US"/>
        </w:rPr>
        <w:t>приостановка</w:t>
      </w:r>
      <w:r w:rsidR="002B121D"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2B121D" w:rsidRPr="005E1F72">
        <w:rPr>
          <w:rFonts w:ascii="GHEA Grapalat" w:hAnsi="GHEA Grapalat" w:cs="Sylfaen"/>
          <w:sz w:val="20"/>
          <w:szCs w:val="24"/>
          <w:lang w:val="hy-AM" w:eastAsia="en-US"/>
        </w:rPr>
        <w:t>период</w:t>
      </w:r>
      <w:r w:rsidR="002B121D" w:rsidRPr="001F3550">
        <w:rPr>
          <w:rFonts w:ascii="GHEA Grapalat" w:hAnsi="GHEA Grapalat" w:cs="Sylfaen"/>
          <w:sz w:val="20"/>
          <w:lang w:val="hy-AM"/>
        </w:rPr>
        <w:t xml:space="preserve"> </w:t>
      </w:r>
      <w:r w:rsidR="002B121D" w:rsidRPr="005E1F72">
        <w:rPr>
          <w:rFonts w:ascii="GHEA Grapalat" w:hAnsi="GHEA Grapalat" w:cs="Sylfaen"/>
          <w:sz w:val="20"/>
          <w:szCs w:val="24"/>
          <w:lang w:val="hy-AM" w:eastAsia="en-US"/>
        </w:rPr>
        <w:t>конец</w:t>
      </w:r>
      <w:r w:rsidR="002B121D" w:rsidRPr="001F3550">
        <w:rPr>
          <w:rFonts w:ascii="GHEA Grapalat" w:hAnsi="GHEA Grapalat" w:cs="Sylfaen"/>
          <w:sz w:val="20"/>
          <w:lang w:val="hy-AM"/>
        </w:rPr>
        <w:t xml:space="preserve"> </w:t>
      </w:r>
      <w:r w:rsidR="002B121D" w:rsidRPr="005E1F72">
        <w:rPr>
          <w:rFonts w:ascii="GHEA Grapalat" w:hAnsi="GHEA Grapalat" w:cs="Sylfaen"/>
          <w:sz w:val="20"/>
          <w:szCs w:val="24"/>
          <w:lang w:val="hy-AM" w:eastAsia="en-US"/>
        </w:rPr>
        <w:t>исправить</w:t>
      </w:r>
      <w:r w:rsidR="002B121D" w:rsidRPr="001F3550">
        <w:rPr>
          <w:rFonts w:ascii="GHEA Grapalat" w:hAnsi="GHEA Grapalat" w:cs="Sylfaen"/>
          <w:sz w:val="20"/>
          <w:lang w:val="hy-AM"/>
        </w:rPr>
        <w:t xml:space="preserve"> </w:t>
      </w:r>
      <w:r w:rsidR="002B121D" w:rsidRPr="005E1F72">
        <w:rPr>
          <w:rFonts w:ascii="GHEA Grapalat" w:hAnsi="GHEA Grapalat" w:cs="Sylfaen"/>
          <w:sz w:val="20"/>
          <w:szCs w:val="24"/>
          <w:lang w:val="hy-AM" w:eastAsia="en-US"/>
        </w:rPr>
        <w:t xml:space="preserve">несоответствие </w:t>
      </w:r>
      <w:r w:rsidR="002B121D" w:rsidRPr="001F3550">
        <w:rPr>
          <w:rFonts w:ascii="GHEA Grapalat" w:hAnsi="GHEA Grapalat" w:cs="Sylfaen"/>
          <w:sz w:val="20"/>
          <w:lang w:val="hy-AM"/>
        </w:rPr>
        <w:t xml:space="preserve">. </w:t>
      </w:r>
      <w:r w:rsidR="00116E47" w:rsidRPr="0026557B">
        <w:rPr>
          <w:rFonts w:ascii="GHEA Grapalat" w:hAnsi="GHEA Grapalat" w:cs="Sylfaen"/>
          <w:sz w:val="20"/>
          <w:szCs w:val="24"/>
          <w:lang w:val="hy-AM" w:eastAsia="en-US"/>
        </w:rPr>
        <w:t>В уведомлении, направляемом участнику, должны быть подробно описаны все несоответствия, обнаруженные при рассмотрении заявки.</w:t>
      </w:r>
      <w:r w:rsidR="00427B84" w:rsidRPr="006A26C5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2B121D" w:rsidRPr="0026557B">
        <w:rPr>
          <w:rFonts w:ascii="GHEA Grapalat" w:hAnsi="GHEA Grapalat" w:cs="Sylfaen"/>
          <w:sz w:val="20"/>
          <w:szCs w:val="24"/>
          <w:lang w:val="hy-AM" w:eastAsia="en-US"/>
        </w:rPr>
        <w:t xml:space="preserve">   </w:t>
      </w:r>
    </w:p>
    <w:p w:rsidR="00FC31D8" w:rsidRPr="000D2054" w:rsidRDefault="00A150A9" w:rsidP="00EF3662">
      <w:pPr>
        <w:pStyle w:val="norm"/>
        <w:spacing w:line="240" w:lineRule="auto"/>
        <w:ind w:firstLine="567"/>
        <w:rPr>
          <w:rFonts w:ascii="GHEA Grapalat" w:hAnsi="GHEA Grapalat" w:cs="Sylfaen"/>
          <w:sz w:val="20"/>
          <w:szCs w:val="24"/>
          <w:lang w:val="hy-AM" w:eastAsia="en-US"/>
        </w:rPr>
      </w:pPr>
      <w:r w:rsidRPr="0026557B">
        <w:rPr>
          <w:rFonts w:ascii="GHEA Grapalat" w:hAnsi="GHEA Grapalat" w:cs="Sylfaen"/>
          <w:sz w:val="20"/>
          <w:szCs w:val="24"/>
          <w:lang w:val="af-ZA" w:eastAsia="en-US"/>
        </w:rPr>
        <w:t xml:space="preserve">8. </w:t>
      </w:r>
      <w:r w:rsidR="00D770E9" w:rsidRPr="0026557B">
        <w:rPr>
          <w:rFonts w:ascii="GHEA Grapalat" w:hAnsi="GHEA Grapalat" w:cs="Sylfaen"/>
          <w:sz w:val="20"/>
          <w:szCs w:val="24"/>
          <w:lang w:val="hy-AM" w:eastAsia="en-US"/>
        </w:rPr>
        <w:t>10:</w:t>
      </w:r>
      <w:r w:rsidR="002B121D" w:rsidRPr="0026557B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2B121D" w:rsidRPr="0026557B">
        <w:rPr>
          <w:rFonts w:ascii="GHEA Grapalat" w:hAnsi="GHEA Grapalat" w:cs="Sylfaen"/>
          <w:sz w:val="20"/>
          <w:szCs w:val="24"/>
          <w:lang w:val="hy-AM" w:eastAsia="en-US"/>
        </w:rPr>
        <w:t>Если:</w:t>
      </w:r>
      <w:r w:rsidR="002B121D" w:rsidRPr="0026557B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2B121D" w:rsidRPr="0026557B">
        <w:rPr>
          <w:rFonts w:ascii="GHEA Grapalat" w:hAnsi="GHEA Grapalat" w:cs="Sylfaen"/>
          <w:sz w:val="20"/>
          <w:szCs w:val="24"/>
          <w:lang w:val="hy-AM" w:eastAsia="en-US"/>
        </w:rPr>
        <w:t>настоящим</w:t>
      </w:r>
      <w:r w:rsidR="002B121D" w:rsidRPr="0026557B">
        <w:rPr>
          <w:rFonts w:ascii="GHEA Grapalat" w:hAnsi="GHEA Grapalat" w:cs="Sylfaen"/>
          <w:sz w:val="20"/>
          <w:szCs w:val="24"/>
          <w:lang w:val="af-ZA" w:eastAsia="en-US"/>
        </w:rPr>
        <w:t xml:space="preserve"> 8. </w:t>
      </w:r>
      <w:r w:rsidR="00D770E9" w:rsidRPr="0026557B">
        <w:rPr>
          <w:rFonts w:ascii="GHEA Grapalat" w:hAnsi="GHEA Grapalat" w:cs="Sylfaen"/>
          <w:sz w:val="20"/>
          <w:szCs w:val="24"/>
          <w:lang w:val="hy-AM" w:eastAsia="en-US"/>
        </w:rPr>
        <w:t xml:space="preserve">9 </w:t>
      </w:r>
      <w:r w:rsidR="004E6A12" w:rsidRPr="00413A8A">
        <w:rPr>
          <w:rFonts w:ascii="GHEA Grapalat" w:hAnsi="GHEA Grapalat" w:cs="Sylfaen"/>
          <w:sz w:val="20"/>
          <w:szCs w:val="24"/>
          <w:lang w:val="hy-AM" w:eastAsia="en-US"/>
        </w:rPr>
        <w:t xml:space="preserve">- </w:t>
      </w:r>
      <w:r w:rsidR="004E6A12" w:rsidRPr="0026557B">
        <w:rPr>
          <w:rFonts w:ascii="GHEA Grapalat" w:hAnsi="GHEA Grapalat" w:cs="Sylfaen"/>
          <w:sz w:val="20"/>
          <w:szCs w:val="24"/>
          <w:lang w:val="af-ZA" w:eastAsia="en-US"/>
        </w:rPr>
        <w:t xml:space="preserve">е </w:t>
      </w:r>
      <w:r w:rsidR="002B121D" w:rsidRPr="00413A8A">
        <w:rPr>
          <w:rFonts w:ascii="GHEA Grapalat" w:hAnsi="GHEA Grapalat" w:cs="Sylfaen"/>
          <w:sz w:val="20"/>
          <w:szCs w:val="24"/>
          <w:lang w:val="hy-AM" w:eastAsia="en-US"/>
        </w:rPr>
        <w:t>приглашение</w:t>
      </w:r>
      <w:r w:rsidR="002B121D" w:rsidRPr="0026557B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2B121D" w:rsidRPr="00413A8A">
        <w:rPr>
          <w:rFonts w:ascii="GHEA Grapalat" w:hAnsi="GHEA Grapalat" w:cs="Sylfaen"/>
          <w:sz w:val="20"/>
          <w:szCs w:val="24"/>
          <w:lang w:val="hy-AM" w:eastAsia="en-US"/>
        </w:rPr>
        <w:t>с точкой</w:t>
      </w:r>
      <w:r w:rsidR="002B121D" w:rsidRPr="0026557B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2B121D" w:rsidRPr="00413A8A">
        <w:rPr>
          <w:rFonts w:ascii="GHEA Grapalat" w:hAnsi="GHEA Grapalat" w:cs="Sylfaen"/>
          <w:sz w:val="20"/>
          <w:szCs w:val="24"/>
          <w:lang w:val="hy-AM" w:eastAsia="en-US"/>
        </w:rPr>
        <w:t>определенный</w:t>
      </w:r>
      <w:r w:rsidR="002B121D" w:rsidRPr="0026557B">
        <w:rPr>
          <w:rFonts w:ascii="GHEA Grapalat" w:hAnsi="GHEA Grapalat" w:cs="Sylfaen"/>
          <w:sz w:val="20"/>
          <w:szCs w:val="24"/>
          <w:lang w:val="af-ZA" w:eastAsia="en-US"/>
        </w:rPr>
        <w:t xml:space="preserve"> участник </w:t>
      </w:r>
      <w:r w:rsidR="002B121D" w:rsidRPr="00413A8A">
        <w:rPr>
          <w:rFonts w:ascii="GHEA Grapalat" w:hAnsi="GHEA Grapalat" w:cs="Sylfaen"/>
          <w:sz w:val="20"/>
          <w:szCs w:val="24"/>
          <w:lang w:val="hy-AM" w:eastAsia="en-US"/>
        </w:rPr>
        <w:t>срока</w:t>
      </w:r>
      <w:r w:rsidR="002B121D" w:rsidRPr="0026557B">
        <w:rPr>
          <w:rFonts w:ascii="GHEA Grapalat" w:hAnsi="GHEA Grapalat" w:cs="Sylfaen"/>
          <w:sz w:val="20"/>
          <w:szCs w:val="24"/>
          <w:lang w:val="hy-AM" w:eastAsia="en-US"/>
        </w:rPr>
        <w:t>​</w:t>
      </w:r>
      <w:r w:rsidR="002B121D" w:rsidRPr="0026557B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2B121D" w:rsidRPr="0026557B">
        <w:rPr>
          <w:rFonts w:ascii="GHEA Grapalat" w:hAnsi="GHEA Grapalat" w:cs="Sylfaen"/>
          <w:sz w:val="20"/>
          <w:szCs w:val="24"/>
          <w:lang w:val="hy-AM" w:eastAsia="en-US"/>
        </w:rPr>
        <w:t>исправление</w:t>
      </w:r>
      <w:r w:rsidR="002B121D" w:rsidRPr="0026557B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2B121D" w:rsidRPr="0026557B">
        <w:rPr>
          <w:rFonts w:ascii="GHEA Grapalat" w:hAnsi="GHEA Grapalat" w:cs="Sylfaen"/>
          <w:sz w:val="20"/>
          <w:szCs w:val="24"/>
          <w:lang w:val="hy-AM" w:eastAsia="en-US"/>
        </w:rPr>
        <w:t>является</w:t>
      </w:r>
      <w:r w:rsidR="002B121D" w:rsidRPr="0026557B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2B121D" w:rsidRPr="0026557B">
        <w:rPr>
          <w:rFonts w:ascii="GHEA Grapalat" w:hAnsi="GHEA Grapalat" w:cs="Sylfaen"/>
          <w:sz w:val="20"/>
          <w:szCs w:val="24"/>
          <w:lang w:val="hy-AM" w:eastAsia="en-US"/>
        </w:rPr>
        <w:t>записано</w:t>
      </w:r>
      <w:r w:rsidR="002B121D" w:rsidRPr="0026557B">
        <w:rPr>
          <w:rFonts w:ascii="GHEA Grapalat" w:hAnsi="GHEA Grapalat" w:cs="Sylfaen"/>
          <w:sz w:val="20"/>
          <w:szCs w:val="24"/>
          <w:lang w:val="af-ZA" w:eastAsia="en-US"/>
        </w:rPr>
        <w:t xml:space="preserve"> тогда </w:t>
      </w:r>
      <w:r w:rsidR="002B121D" w:rsidRPr="0026557B">
        <w:rPr>
          <w:rFonts w:ascii="GHEA Grapalat" w:hAnsi="GHEA Grapalat" w:cs="Sylfaen"/>
          <w:sz w:val="20"/>
          <w:szCs w:val="24"/>
          <w:lang w:val="hy-AM" w:eastAsia="en-US"/>
        </w:rPr>
        <w:t>несоответствие​</w:t>
      </w:r>
      <w:r w:rsidR="002B121D" w:rsidRPr="0026557B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2B121D" w:rsidRPr="0026557B">
        <w:rPr>
          <w:rFonts w:ascii="GHEA Grapalat" w:hAnsi="GHEA Grapalat" w:cs="Sylfaen"/>
          <w:sz w:val="20"/>
          <w:szCs w:val="24"/>
          <w:lang w:val="hy-AM" w:eastAsia="en-US"/>
        </w:rPr>
        <w:t>последний</w:t>
      </w:r>
      <w:r w:rsidR="002B121D" w:rsidRPr="0026557B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2B121D" w:rsidRPr="0026557B">
        <w:rPr>
          <w:rFonts w:ascii="GHEA Grapalat" w:hAnsi="GHEA Grapalat" w:cs="Sylfaen"/>
          <w:sz w:val="20"/>
          <w:szCs w:val="24"/>
          <w:lang w:val="hy-AM" w:eastAsia="en-US"/>
        </w:rPr>
        <w:t>приложение</w:t>
      </w:r>
      <w:r w:rsidR="002B121D" w:rsidRPr="0026557B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2B121D" w:rsidRPr="0026557B">
        <w:rPr>
          <w:rFonts w:ascii="GHEA Grapalat" w:hAnsi="GHEA Grapalat" w:cs="Sylfaen"/>
          <w:sz w:val="20"/>
          <w:szCs w:val="24"/>
          <w:lang w:val="hy-AM" w:eastAsia="en-US"/>
        </w:rPr>
        <w:t>оценил</w:t>
      </w:r>
      <w:r w:rsidR="002B121D" w:rsidRPr="0026557B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2B121D" w:rsidRPr="0026557B">
        <w:rPr>
          <w:rFonts w:ascii="GHEA Grapalat" w:hAnsi="GHEA Grapalat" w:cs="Sylfaen"/>
          <w:sz w:val="20"/>
          <w:szCs w:val="24"/>
          <w:lang w:val="hy-AM" w:eastAsia="en-US"/>
        </w:rPr>
        <w:t>является</w:t>
      </w:r>
      <w:r w:rsidR="002B121D" w:rsidRPr="0026557B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2B121D" w:rsidRPr="0026557B">
        <w:rPr>
          <w:rFonts w:ascii="GHEA Grapalat" w:hAnsi="GHEA Grapalat" w:cs="Sylfaen"/>
          <w:sz w:val="20"/>
          <w:szCs w:val="24"/>
          <w:lang w:val="hy-AM" w:eastAsia="en-US"/>
        </w:rPr>
        <w:t>достаточно Противоположный</w:t>
      </w:r>
      <w:r w:rsidR="002B121D" w:rsidRPr="0026557B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2B121D" w:rsidRPr="0026557B">
        <w:rPr>
          <w:rFonts w:ascii="GHEA Grapalat" w:hAnsi="GHEA Grapalat" w:cs="Sylfaen"/>
          <w:sz w:val="20"/>
          <w:szCs w:val="24"/>
          <w:lang w:val="hy-AM" w:eastAsia="en-US"/>
        </w:rPr>
        <w:t>в случае данного участника</w:t>
      </w:r>
      <w:r w:rsidR="002B121D" w:rsidRPr="0026557B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2B121D" w:rsidRPr="0026557B">
        <w:rPr>
          <w:rFonts w:ascii="GHEA Grapalat" w:hAnsi="GHEA Grapalat" w:cs="Sylfaen"/>
          <w:sz w:val="20"/>
          <w:szCs w:val="24"/>
          <w:lang w:val="hy-AM" w:eastAsia="en-US"/>
        </w:rPr>
        <w:t>приложение</w:t>
      </w:r>
      <w:r w:rsidR="002B121D" w:rsidRPr="0026557B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2B121D" w:rsidRPr="0026557B">
        <w:rPr>
          <w:rFonts w:ascii="GHEA Grapalat" w:hAnsi="GHEA Grapalat" w:cs="Sylfaen"/>
          <w:sz w:val="20"/>
          <w:szCs w:val="24"/>
          <w:lang w:val="hy-AM" w:eastAsia="en-US"/>
        </w:rPr>
        <w:t>оценил</w:t>
      </w:r>
      <w:r w:rsidR="002B121D" w:rsidRPr="0026557B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2B121D" w:rsidRPr="0026557B">
        <w:rPr>
          <w:rFonts w:ascii="GHEA Grapalat" w:hAnsi="GHEA Grapalat" w:cs="Sylfaen"/>
          <w:sz w:val="20"/>
          <w:szCs w:val="24"/>
          <w:lang w:val="hy-AM" w:eastAsia="en-US"/>
        </w:rPr>
        <w:t>является</w:t>
      </w:r>
      <w:r w:rsidR="002B121D" w:rsidRPr="0026557B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2B121D" w:rsidRPr="0026557B">
        <w:rPr>
          <w:rFonts w:ascii="GHEA Grapalat" w:hAnsi="GHEA Grapalat" w:cs="Sylfaen"/>
          <w:sz w:val="20"/>
          <w:szCs w:val="24"/>
          <w:lang w:val="hy-AM" w:eastAsia="en-US"/>
        </w:rPr>
        <w:t>недостаточный</w:t>
      </w:r>
      <w:r w:rsidR="002B121D" w:rsidRPr="0026557B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2B121D" w:rsidRPr="0026557B">
        <w:rPr>
          <w:rFonts w:ascii="GHEA Grapalat" w:hAnsi="GHEA Grapalat" w:cs="Sylfaen"/>
          <w:sz w:val="20"/>
          <w:szCs w:val="24"/>
          <w:lang w:val="hy-AM" w:eastAsia="en-US"/>
        </w:rPr>
        <w:t>и:</w:t>
      </w:r>
      <w:r w:rsidR="002B121D" w:rsidRPr="0026557B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2B121D" w:rsidRPr="000F6770">
        <w:rPr>
          <w:rFonts w:ascii="GHEA Grapalat" w:hAnsi="GHEA Grapalat" w:cs="Sylfaen"/>
          <w:sz w:val="20"/>
          <w:szCs w:val="24"/>
          <w:lang w:val="hy-AM" w:eastAsia="en-US"/>
        </w:rPr>
        <w:t>отклоненный</w:t>
      </w:r>
      <w:r w:rsidR="009A05AC" w:rsidRPr="00854796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9A05AC" w:rsidRPr="00337B83">
        <w:rPr>
          <w:rFonts w:ascii="GHEA Grapalat" w:hAnsi="GHEA Grapalat" w:cs="Sylfaen"/>
          <w:sz w:val="20"/>
          <w:szCs w:val="24"/>
          <w:lang w:val="hy-AM" w:eastAsia="en-US"/>
        </w:rPr>
        <w:t>и участник, занявший следующее место, признается выбранным участником.</w:t>
      </w:r>
    </w:p>
    <w:p w:rsidR="005E0E50" w:rsidRPr="005E1F72" w:rsidRDefault="00A150A9" w:rsidP="00EF3662">
      <w:pPr>
        <w:pStyle w:val="23"/>
        <w:spacing w:line="240" w:lineRule="auto"/>
        <w:ind w:firstLine="567"/>
        <w:rPr>
          <w:rFonts w:ascii="GHEA Grapalat" w:hAnsi="GHEA Grapalat" w:cs="Sylfaen"/>
          <w:szCs w:val="24"/>
          <w:lang w:val="hy-AM"/>
        </w:rPr>
      </w:pPr>
      <w:r w:rsidRPr="005E1F72">
        <w:rPr>
          <w:rFonts w:ascii="GHEA Grapalat" w:hAnsi="GHEA Grapalat" w:cs="Sylfaen"/>
          <w:szCs w:val="24"/>
        </w:rPr>
        <w:t xml:space="preserve">8. </w:t>
      </w:r>
      <w:r w:rsidR="00D770E9" w:rsidRPr="005E1F72">
        <w:rPr>
          <w:rFonts w:ascii="GHEA Grapalat" w:hAnsi="GHEA Grapalat" w:cs="Sylfaen"/>
          <w:szCs w:val="24"/>
          <w:lang w:val="hy-AM"/>
        </w:rPr>
        <w:t>11:</w:t>
      </w:r>
      <w:r w:rsidR="002B121D" w:rsidRPr="005E1F72">
        <w:rPr>
          <w:rFonts w:ascii="GHEA Grapalat" w:hAnsi="GHEA Grapalat" w:cs="Sylfaen"/>
          <w:szCs w:val="24"/>
        </w:rPr>
        <w:t xml:space="preserve"> </w:t>
      </w:r>
      <w:r w:rsidR="00CA4AB2" w:rsidRPr="000D2054">
        <w:rPr>
          <w:rFonts w:ascii="GHEA Grapalat" w:hAnsi="GHEA Grapalat" w:cs="Sylfaen"/>
          <w:szCs w:val="24"/>
          <w:lang w:val="hy-AM"/>
        </w:rPr>
        <w:t>Комиссии</w:t>
      </w:r>
      <w:r w:rsidR="005E0E50" w:rsidRPr="005E1F72">
        <w:rPr>
          <w:rFonts w:ascii="GHEA Grapalat" w:hAnsi="GHEA Grapalat" w:cs="Sylfaen"/>
          <w:szCs w:val="24"/>
        </w:rPr>
        <w:t xml:space="preserve"> </w:t>
      </w:r>
      <w:r w:rsidR="005E0E50" w:rsidRPr="000D2054">
        <w:rPr>
          <w:rFonts w:ascii="GHEA Grapalat" w:hAnsi="GHEA Grapalat" w:cs="Sylfaen"/>
          <w:szCs w:val="24"/>
          <w:lang w:val="hy-AM"/>
        </w:rPr>
        <w:t>член</w:t>
      </w:r>
      <w:r w:rsidR="005E0E50" w:rsidRPr="005E1F72">
        <w:rPr>
          <w:rFonts w:ascii="GHEA Grapalat" w:hAnsi="GHEA Grapalat" w:cs="Sylfaen"/>
          <w:szCs w:val="24"/>
        </w:rPr>
        <w:t xml:space="preserve"> </w:t>
      </w:r>
      <w:r w:rsidR="005E0E50" w:rsidRPr="000D2054">
        <w:rPr>
          <w:rFonts w:ascii="GHEA Grapalat" w:hAnsi="GHEA Grapalat" w:cs="Sylfaen"/>
          <w:szCs w:val="24"/>
          <w:lang w:val="hy-AM"/>
        </w:rPr>
        <w:t>или</w:t>
      </w:r>
      <w:r w:rsidR="005E0E50" w:rsidRPr="005E1F72">
        <w:rPr>
          <w:rFonts w:ascii="GHEA Grapalat" w:hAnsi="GHEA Grapalat" w:cs="Sylfaen"/>
          <w:szCs w:val="24"/>
        </w:rPr>
        <w:t xml:space="preserve"> </w:t>
      </w:r>
      <w:r w:rsidR="005E0E50" w:rsidRPr="000D2054">
        <w:rPr>
          <w:rFonts w:ascii="GHEA Grapalat" w:hAnsi="GHEA Grapalat" w:cs="Sylfaen"/>
          <w:szCs w:val="24"/>
          <w:lang w:val="hy-AM"/>
        </w:rPr>
        <w:t>секретарь</w:t>
      </w:r>
      <w:r w:rsidR="005E0E50" w:rsidRPr="005E1F72">
        <w:rPr>
          <w:rFonts w:ascii="GHEA Grapalat" w:hAnsi="GHEA Grapalat" w:cs="Sylfaen"/>
          <w:szCs w:val="24"/>
        </w:rPr>
        <w:t xml:space="preserve"> </w:t>
      </w:r>
      <w:r w:rsidR="005E0E50" w:rsidRPr="000D2054">
        <w:rPr>
          <w:rFonts w:ascii="GHEA Grapalat" w:hAnsi="GHEA Grapalat" w:cs="Sylfaen"/>
          <w:szCs w:val="24"/>
          <w:lang w:val="hy-AM"/>
        </w:rPr>
        <w:t>нет</w:t>
      </w:r>
      <w:r w:rsidR="005E0E50" w:rsidRPr="005E1F72">
        <w:rPr>
          <w:rFonts w:ascii="GHEA Grapalat" w:hAnsi="GHEA Grapalat" w:cs="Sylfaen"/>
          <w:szCs w:val="24"/>
        </w:rPr>
        <w:t xml:space="preserve"> </w:t>
      </w:r>
      <w:r w:rsidR="005E0E50" w:rsidRPr="000D2054">
        <w:rPr>
          <w:rFonts w:ascii="GHEA Grapalat" w:hAnsi="GHEA Grapalat" w:cs="Sylfaen"/>
          <w:szCs w:val="24"/>
          <w:lang w:val="hy-AM"/>
        </w:rPr>
        <w:t>может</w:t>
      </w:r>
      <w:r w:rsidR="005E0E50" w:rsidRPr="005E1F72">
        <w:rPr>
          <w:rFonts w:ascii="GHEA Grapalat" w:hAnsi="GHEA Grapalat" w:cs="Sylfaen"/>
          <w:szCs w:val="24"/>
        </w:rPr>
        <w:t xml:space="preserve"> </w:t>
      </w:r>
      <w:r w:rsidR="005E0E50" w:rsidRPr="000D2054">
        <w:rPr>
          <w:rFonts w:ascii="GHEA Grapalat" w:hAnsi="GHEA Grapalat" w:cs="Sylfaen"/>
          <w:szCs w:val="24"/>
          <w:lang w:val="hy-AM"/>
        </w:rPr>
        <w:t>участвовать</w:t>
      </w:r>
      <w:r w:rsidR="005E0E50" w:rsidRPr="005E1F72">
        <w:rPr>
          <w:rFonts w:ascii="GHEA Grapalat" w:hAnsi="GHEA Grapalat" w:cs="Sylfaen"/>
          <w:szCs w:val="24"/>
        </w:rPr>
        <w:t xml:space="preserve"> </w:t>
      </w:r>
      <w:r w:rsidR="005E0E50" w:rsidRPr="000D2054">
        <w:rPr>
          <w:rFonts w:ascii="GHEA Grapalat" w:hAnsi="GHEA Grapalat" w:cs="Sylfaen"/>
          <w:szCs w:val="24"/>
          <w:lang w:val="hy-AM"/>
        </w:rPr>
        <w:t>комиссии</w:t>
      </w:r>
      <w:r w:rsidR="005E0E50" w:rsidRPr="005E1F72">
        <w:rPr>
          <w:rFonts w:ascii="GHEA Grapalat" w:hAnsi="GHEA Grapalat" w:cs="Sylfaen"/>
          <w:szCs w:val="24"/>
        </w:rPr>
        <w:t xml:space="preserve"> </w:t>
      </w:r>
      <w:r w:rsidR="005E0E50" w:rsidRPr="000D2054">
        <w:rPr>
          <w:rFonts w:ascii="GHEA Grapalat" w:hAnsi="GHEA Grapalat" w:cs="Sylfaen"/>
          <w:szCs w:val="24"/>
          <w:lang w:val="hy-AM"/>
        </w:rPr>
        <w:t xml:space="preserve">к работам </w:t>
      </w:r>
      <w:r w:rsidR="005E0E50" w:rsidRPr="005E1F72">
        <w:rPr>
          <w:rFonts w:ascii="GHEA Grapalat" w:hAnsi="GHEA Grapalat" w:cs="Sylfaen"/>
          <w:szCs w:val="24"/>
        </w:rPr>
        <w:t xml:space="preserve">, </w:t>
      </w:r>
      <w:r w:rsidR="00614A72">
        <w:rPr>
          <w:rFonts w:ascii="GHEA Grapalat" w:hAnsi="GHEA Grapalat" w:cs="Sylfaen"/>
          <w:szCs w:val="24"/>
          <w:lang w:val="hy-AM"/>
        </w:rPr>
        <w:t>если это выяснится в ходе работы комиссии</w:t>
      </w:r>
      <w:r w:rsidR="005E0E50" w:rsidRPr="005E1F72">
        <w:rPr>
          <w:rFonts w:ascii="GHEA Grapalat" w:hAnsi="GHEA Grapalat" w:cs="Sylfaen"/>
          <w:szCs w:val="24"/>
        </w:rPr>
        <w:t xml:space="preserve"> </w:t>
      </w:r>
      <w:r w:rsidR="005E0E50" w:rsidRPr="000D2054">
        <w:rPr>
          <w:rFonts w:ascii="GHEA Grapalat" w:hAnsi="GHEA Grapalat" w:cs="Sylfaen"/>
          <w:szCs w:val="24"/>
          <w:lang w:val="hy-AM"/>
        </w:rPr>
        <w:t>это</w:t>
      </w:r>
      <w:r w:rsidR="005E0E50" w:rsidRPr="005E1F72">
        <w:rPr>
          <w:rFonts w:ascii="GHEA Grapalat" w:hAnsi="GHEA Grapalat" w:cs="Sylfaen"/>
          <w:szCs w:val="24"/>
        </w:rPr>
        <w:t xml:space="preserve">​ </w:t>
      </w:r>
      <w:r w:rsidR="005E0E50" w:rsidRPr="000D2054">
        <w:rPr>
          <w:rFonts w:ascii="GHEA Grapalat" w:hAnsi="GHEA Grapalat" w:cs="Sylfaen"/>
          <w:szCs w:val="24"/>
          <w:lang w:val="hy-AM"/>
        </w:rPr>
        <w:t>последний</w:t>
      </w:r>
      <w:r w:rsidR="005E0E50" w:rsidRPr="005E1F72">
        <w:rPr>
          <w:rFonts w:ascii="GHEA Grapalat" w:hAnsi="GHEA Grapalat" w:cs="Sylfaen"/>
          <w:szCs w:val="24"/>
        </w:rPr>
        <w:t xml:space="preserve"> </w:t>
      </w:r>
      <w:r w:rsidR="005E0E50" w:rsidRPr="000D2054">
        <w:rPr>
          <w:rFonts w:ascii="GHEA Grapalat" w:hAnsi="GHEA Grapalat" w:cs="Sylfaen"/>
          <w:szCs w:val="24"/>
          <w:lang w:val="hy-AM"/>
        </w:rPr>
        <w:t>к</w:t>
      </w:r>
      <w:r w:rsidR="005E0E50" w:rsidRPr="005E1F72">
        <w:rPr>
          <w:rFonts w:ascii="GHEA Grapalat" w:hAnsi="GHEA Grapalat" w:cs="Sylfaen"/>
          <w:szCs w:val="24"/>
        </w:rPr>
        <w:t xml:space="preserve"> </w:t>
      </w:r>
      <w:r w:rsidR="005E0E50" w:rsidRPr="000D2054">
        <w:rPr>
          <w:rFonts w:ascii="GHEA Grapalat" w:hAnsi="GHEA Grapalat" w:cs="Sylfaen"/>
          <w:szCs w:val="24"/>
          <w:lang w:val="hy-AM"/>
        </w:rPr>
        <w:t>учредил</w:t>
      </w:r>
      <w:r w:rsidR="005E0E50" w:rsidRPr="005E1F72">
        <w:rPr>
          <w:rFonts w:ascii="GHEA Grapalat" w:hAnsi="GHEA Grapalat" w:cs="Sylfaen"/>
          <w:szCs w:val="24"/>
        </w:rPr>
        <w:t xml:space="preserve"> </w:t>
      </w:r>
      <w:r w:rsidR="005E0E50" w:rsidRPr="000D2054">
        <w:rPr>
          <w:rFonts w:ascii="GHEA Grapalat" w:hAnsi="GHEA Grapalat" w:cs="Sylfaen"/>
          <w:szCs w:val="24"/>
          <w:lang w:val="hy-AM"/>
        </w:rPr>
        <w:t>или</w:t>
      </w:r>
      <w:r w:rsidR="005E0E50" w:rsidRPr="005E1F72">
        <w:rPr>
          <w:rFonts w:ascii="GHEA Grapalat" w:hAnsi="GHEA Grapalat" w:cs="Sylfaen"/>
          <w:szCs w:val="24"/>
        </w:rPr>
        <w:t xml:space="preserve"> </w:t>
      </w:r>
      <w:r w:rsidR="005E0E50" w:rsidRPr="000D2054">
        <w:rPr>
          <w:rFonts w:ascii="GHEA Grapalat" w:hAnsi="GHEA Grapalat" w:cs="Sylfaen"/>
          <w:szCs w:val="24"/>
          <w:lang w:val="hy-AM"/>
        </w:rPr>
        <w:t>иметь долю</w:t>
      </w:r>
      <w:r w:rsidR="005E0E50" w:rsidRPr="005E1F72">
        <w:rPr>
          <w:rFonts w:ascii="GHEA Grapalat" w:hAnsi="GHEA Grapalat" w:cs="Sylfaen"/>
          <w:szCs w:val="24"/>
        </w:rPr>
        <w:t xml:space="preserve">​ </w:t>
      </w:r>
      <w:r w:rsidR="005E0E50" w:rsidRPr="000D2054">
        <w:rPr>
          <w:rFonts w:ascii="GHEA Grapalat" w:hAnsi="GHEA Grapalat" w:cs="Sylfaen"/>
          <w:szCs w:val="24"/>
          <w:lang w:val="hy-AM"/>
        </w:rPr>
        <w:t xml:space="preserve">организация </w:t>
      </w:r>
      <w:r w:rsidR="005E0E50" w:rsidRPr="005E1F72">
        <w:rPr>
          <w:rFonts w:ascii="GHEA Grapalat" w:hAnsi="GHEA Grapalat" w:cs="Sylfaen"/>
          <w:szCs w:val="24"/>
        </w:rPr>
        <w:t xml:space="preserve">, </w:t>
      </w:r>
      <w:r w:rsidR="005E0E50" w:rsidRPr="000D2054">
        <w:rPr>
          <w:rFonts w:ascii="GHEA Grapalat" w:hAnsi="GHEA Grapalat" w:cs="Sylfaen"/>
          <w:szCs w:val="24"/>
          <w:lang w:val="hy-AM"/>
        </w:rPr>
        <w:t>или</w:t>
      </w:r>
      <w:r w:rsidR="005E0E50" w:rsidRPr="005E1F72">
        <w:rPr>
          <w:rFonts w:ascii="GHEA Grapalat" w:hAnsi="GHEA Grapalat" w:cs="Sylfaen"/>
          <w:szCs w:val="24"/>
        </w:rPr>
        <w:t xml:space="preserve"> </w:t>
      </w:r>
      <w:r w:rsidR="005E0E50" w:rsidRPr="000D2054">
        <w:rPr>
          <w:rFonts w:ascii="GHEA Grapalat" w:hAnsi="GHEA Grapalat" w:cs="Sylfaen"/>
          <w:szCs w:val="24"/>
          <w:lang w:val="hy-AM"/>
        </w:rPr>
        <w:t>их</w:t>
      </w:r>
      <w:r w:rsidR="005E0E50" w:rsidRPr="005E1F72">
        <w:rPr>
          <w:rFonts w:ascii="GHEA Grapalat" w:hAnsi="GHEA Grapalat" w:cs="Sylfaen"/>
          <w:szCs w:val="24"/>
        </w:rPr>
        <w:t xml:space="preserve"> </w:t>
      </w:r>
      <w:r w:rsidR="005E0E50" w:rsidRPr="000D2054">
        <w:rPr>
          <w:rFonts w:ascii="GHEA Grapalat" w:hAnsi="GHEA Grapalat" w:cs="Sylfaen"/>
          <w:szCs w:val="24"/>
          <w:lang w:val="hy-AM"/>
        </w:rPr>
        <w:t>закрывать</w:t>
      </w:r>
      <w:r w:rsidR="005E0E50" w:rsidRPr="005E1F72">
        <w:rPr>
          <w:rFonts w:ascii="GHEA Grapalat" w:hAnsi="GHEA Grapalat" w:cs="Sylfaen"/>
          <w:szCs w:val="24"/>
        </w:rPr>
        <w:t xml:space="preserve"> </w:t>
      </w:r>
      <w:r w:rsidR="005E0E50" w:rsidRPr="000D2054">
        <w:rPr>
          <w:rFonts w:ascii="GHEA Grapalat" w:hAnsi="GHEA Grapalat" w:cs="Sylfaen"/>
          <w:szCs w:val="24"/>
          <w:lang w:val="hy-AM"/>
        </w:rPr>
        <w:t>по родству</w:t>
      </w:r>
      <w:r w:rsidR="005E0E50" w:rsidRPr="005E1F72">
        <w:rPr>
          <w:rFonts w:ascii="GHEA Grapalat" w:hAnsi="GHEA Grapalat" w:cs="Sylfaen"/>
          <w:szCs w:val="24"/>
        </w:rPr>
        <w:t xml:space="preserve"> </w:t>
      </w:r>
      <w:r w:rsidR="005E0E50" w:rsidRPr="000D2054">
        <w:rPr>
          <w:rFonts w:ascii="GHEA Grapalat" w:hAnsi="GHEA Grapalat" w:cs="Sylfaen"/>
          <w:szCs w:val="24"/>
          <w:lang w:val="hy-AM"/>
        </w:rPr>
        <w:t>или</w:t>
      </w:r>
      <w:r w:rsidR="005E0E50" w:rsidRPr="005E1F72">
        <w:rPr>
          <w:rFonts w:ascii="GHEA Grapalat" w:hAnsi="GHEA Grapalat" w:cs="Sylfaen"/>
          <w:szCs w:val="24"/>
        </w:rPr>
        <w:t xml:space="preserve"> </w:t>
      </w:r>
      <w:r w:rsidR="005E0E50" w:rsidRPr="000D2054">
        <w:rPr>
          <w:rFonts w:ascii="GHEA Grapalat" w:hAnsi="GHEA Grapalat" w:cs="Sylfaen"/>
          <w:szCs w:val="24"/>
          <w:lang w:val="hy-AM"/>
        </w:rPr>
        <w:t>с родственниками мужа</w:t>
      </w:r>
      <w:r w:rsidR="005E0E50" w:rsidRPr="005E1F72">
        <w:rPr>
          <w:rFonts w:ascii="GHEA Grapalat" w:hAnsi="GHEA Grapalat" w:cs="Sylfaen"/>
          <w:szCs w:val="24"/>
        </w:rPr>
        <w:t xml:space="preserve"> </w:t>
      </w:r>
      <w:r w:rsidR="005E0E50" w:rsidRPr="000D2054">
        <w:rPr>
          <w:rFonts w:ascii="GHEA Grapalat" w:hAnsi="GHEA Grapalat" w:cs="Sylfaen"/>
          <w:szCs w:val="24"/>
          <w:lang w:val="hy-AM"/>
        </w:rPr>
        <w:t>подключен</w:t>
      </w:r>
      <w:r w:rsidR="005E0E50" w:rsidRPr="005E1F72">
        <w:rPr>
          <w:rFonts w:ascii="GHEA Grapalat" w:hAnsi="GHEA Grapalat" w:cs="Sylfaen"/>
          <w:szCs w:val="24"/>
        </w:rPr>
        <w:t xml:space="preserve"> </w:t>
      </w:r>
      <w:r w:rsidR="005E0E50" w:rsidRPr="000D2054">
        <w:rPr>
          <w:rFonts w:ascii="GHEA Grapalat" w:hAnsi="GHEA Grapalat" w:cs="Sylfaen"/>
          <w:szCs w:val="24"/>
          <w:lang w:val="hy-AM"/>
        </w:rPr>
        <w:t xml:space="preserve">человек </w:t>
      </w:r>
      <w:r w:rsidR="005E0E50" w:rsidRPr="005E1F72">
        <w:rPr>
          <w:rFonts w:ascii="GHEA Grapalat" w:hAnsi="GHEA Grapalat" w:cs="Sylfaen"/>
          <w:szCs w:val="24"/>
        </w:rPr>
        <w:t xml:space="preserve">( </w:t>
      </w:r>
      <w:r w:rsidR="005E0E50" w:rsidRPr="000D2054">
        <w:rPr>
          <w:rFonts w:ascii="GHEA Grapalat" w:hAnsi="GHEA Grapalat" w:cs="Sylfaen"/>
          <w:szCs w:val="24"/>
          <w:lang w:val="hy-AM"/>
        </w:rPr>
        <w:t xml:space="preserve">родитель </w:t>
      </w:r>
      <w:r w:rsidR="005E0E50" w:rsidRPr="005E1F72">
        <w:rPr>
          <w:rFonts w:ascii="GHEA Grapalat" w:hAnsi="GHEA Grapalat" w:cs="Sylfaen"/>
          <w:szCs w:val="24"/>
        </w:rPr>
        <w:t xml:space="preserve">, </w:t>
      </w:r>
      <w:r w:rsidR="005E0E50" w:rsidRPr="000D2054">
        <w:rPr>
          <w:rFonts w:ascii="GHEA Grapalat" w:hAnsi="GHEA Grapalat" w:cs="Sylfaen"/>
          <w:szCs w:val="24"/>
          <w:lang w:val="hy-AM"/>
        </w:rPr>
        <w:t xml:space="preserve">супруг </w:t>
      </w:r>
      <w:r w:rsidR="005E0E50" w:rsidRPr="005E1F72">
        <w:rPr>
          <w:rFonts w:ascii="GHEA Grapalat" w:hAnsi="GHEA Grapalat" w:cs="Sylfaen"/>
          <w:szCs w:val="24"/>
        </w:rPr>
        <w:t xml:space="preserve">, </w:t>
      </w:r>
      <w:r w:rsidR="005E0E50" w:rsidRPr="000D2054">
        <w:rPr>
          <w:rFonts w:ascii="GHEA Grapalat" w:hAnsi="GHEA Grapalat" w:cs="Sylfaen"/>
          <w:szCs w:val="24"/>
          <w:lang w:val="hy-AM"/>
        </w:rPr>
        <w:t xml:space="preserve">ребенок </w:t>
      </w:r>
      <w:r w:rsidR="005E0E50" w:rsidRPr="005E1F72">
        <w:rPr>
          <w:rFonts w:ascii="GHEA Grapalat" w:hAnsi="GHEA Grapalat" w:cs="Sylfaen"/>
          <w:szCs w:val="24"/>
        </w:rPr>
        <w:t xml:space="preserve">, </w:t>
      </w:r>
      <w:r w:rsidR="005E0E50" w:rsidRPr="000D2054">
        <w:rPr>
          <w:rFonts w:ascii="GHEA Grapalat" w:hAnsi="GHEA Grapalat" w:cs="Sylfaen"/>
          <w:szCs w:val="24"/>
          <w:lang w:val="hy-AM"/>
        </w:rPr>
        <w:t xml:space="preserve">брат </w:t>
      </w:r>
      <w:r w:rsidR="005E0E50" w:rsidRPr="005E1F72">
        <w:rPr>
          <w:rFonts w:ascii="GHEA Grapalat" w:hAnsi="GHEA Grapalat" w:cs="Sylfaen"/>
          <w:szCs w:val="24"/>
        </w:rPr>
        <w:t xml:space="preserve">, </w:t>
      </w:r>
      <w:r w:rsidR="005E0E50" w:rsidRPr="000D2054">
        <w:rPr>
          <w:rFonts w:ascii="GHEA Grapalat" w:hAnsi="GHEA Grapalat" w:cs="Sylfaen"/>
          <w:szCs w:val="24"/>
          <w:lang w:val="hy-AM"/>
        </w:rPr>
        <w:t xml:space="preserve">сестра </w:t>
      </w:r>
      <w:r w:rsidR="005E0E50" w:rsidRPr="005E1F72">
        <w:rPr>
          <w:rFonts w:ascii="GHEA Grapalat" w:hAnsi="GHEA Grapalat" w:cs="Sylfaen"/>
          <w:szCs w:val="24"/>
        </w:rPr>
        <w:t xml:space="preserve">, </w:t>
      </w:r>
      <w:r w:rsidR="00614A72">
        <w:rPr>
          <w:rFonts w:ascii="GHEA Grapalat" w:hAnsi="GHEA Grapalat" w:cs="Sylfaen"/>
          <w:szCs w:val="24"/>
          <w:lang w:val="hy-AM"/>
        </w:rPr>
        <w:t>бабушка, дедушка, внук,</w:t>
      </w:r>
      <w:r w:rsidR="005E0E50" w:rsidRPr="005E1F72">
        <w:rPr>
          <w:rFonts w:ascii="GHEA Grapalat" w:hAnsi="GHEA Grapalat" w:cs="Sylfaen"/>
          <w:szCs w:val="24"/>
        </w:rPr>
        <w:t xml:space="preserve"> </w:t>
      </w:r>
      <w:r w:rsidR="005E0E50" w:rsidRPr="000D2054">
        <w:rPr>
          <w:rFonts w:ascii="GHEA Grapalat" w:hAnsi="GHEA Grapalat" w:cs="Sylfaen"/>
          <w:szCs w:val="24"/>
          <w:lang w:val="hy-AM"/>
        </w:rPr>
        <w:t>как</w:t>
      </w:r>
      <w:r w:rsidR="005E0E50" w:rsidRPr="005E1F72">
        <w:rPr>
          <w:rFonts w:ascii="GHEA Grapalat" w:hAnsi="GHEA Grapalat" w:cs="Sylfaen"/>
          <w:szCs w:val="24"/>
        </w:rPr>
        <w:t xml:space="preserve"> </w:t>
      </w:r>
      <w:r w:rsidR="005E0E50" w:rsidRPr="000D2054">
        <w:rPr>
          <w:rFonts w:ascii="GHEA Grapalat" w:hAnsi="GHEA Grapalat" w:cs="Sylfaen"/>
          <w:szCs w:val="24"/>
          <w:lang w:val="hy-AM"/>
        </w:rPr>
        <w:t>также</w:t>
      </w:r>
      <w:r w:rsidR="005E0E50" w:rsidRPr="005E1F72">
        <w:rPr>
          <w:rFonts w:ascii="GHEA Grapalat" w:hAnsi="GHEA Grapalat" w:cs="Sylfaen"/>
          <w:szCs w:val="24"/>
        </w:rPr>
        <w:t xml:space="preserve"> </w:t>
      </w:r>
      <w:r w:rsidR="005E0E50" w:rsidRPr="000D2054">
        <w:rPr>
          <w:rFonts w:ascii="GHEA Grapalat" w:hAnsi="GHEA Grapalat" w:cs="Sylfaen"/>
          <w:szCs w:val="24"/>
          <w:lang w:val="hy-AM"/>
        </w:rPr>
        <w:t>муж</w:t>
      </w:r>
      <w:r w:rsidR="005E0E50" w:rsidRPr="005E1F72">
        <w:rPr>
          <w:rFonts w:ascii="GHEA Grapalat" w:hAnsi="GHEA Grapalat" w:cs="Sylfaen"/>
          <w:szCs w:val="24"/>
        </w:rPr>
        <w:t xml:space="preserve"> </w:t>
      </w:r>
      <w:r w:rsidR="005E0E50" w:rsidRPr="000D2054">
        <w:rPr>
          <w:rFonts w:ascii="GHEA Grapalat" w:hAnsi="GHEA Grapalat" w:cs="Sylfaen"/>
          <w:szCs w:val="24"/>
          <w:lang w:val="hy-AM"/>
        </w:rPr>
        <w:t xml:space="preserve">родитель </w:t>
      </w:r>
      <w:r w:rsidR="005E0E50" w:rsidRPr="005E1F72">
        <w:rPr>
          <w:rFonts w:ascii="GHEA Grapalat" w:hAnsi="GHEA Grapalat" w:cs="Sylfaen"/>
          <w:szCs w:val="24"/>
        </w:rPr>
        <w:t xml:space="preserve">, </w:t>
      </w:r>
      <w:r w:rsidR="005E0E50" w:rsidRPr="000D2054">
        <w:rPr>
          <w:rFonts w:ascii="GHEA Grapalat" w:hAnsi="GHEA Grapalat" w:cs="Sylfaen"/>
          <w:szCs w:val="24"/>
          <w:lang w:val="hy-AM"/>
        </w:rPr>
        <w:t xml:space="preserve">ребенок </w:t>
      </w:r>
      <w:r w:rsidR="005E0E50" w:rsidRPr="005E1F72">
        <w:rPr>
          <w:rFonts w:ascii="GHEA Grapalat" w:hAnsi="GHEA Grapalat" w:cs="Sylfaen"/>
          <w:szCs w:val="24"/>
        </w:rPr>
        <w:t xml:space="preserve">, </w:t>
      </w:r>
      <w:r w:rsidR="005E0E50" w:rsidRPr="000D2054">
        <w:rPr>
          <w:rFonts w:ascii="GHEA Grapalat" w:hAnsi="GHEA Grapalat" w:cs="Sylfaen"/>
          <w:szCs w:val="24"/>
          <w:lang w:val="hy-AM"/>
        </w:rPr>
        <w:t>брат,</w:t>
      </w:r>
      <w:r w:rsidR="005E0E50" w:rsidRPr="005E1F72">
        <w:rPr>
          <w:rFonts w:ascii="GHEA Grapalat" w:hAnsi="GHEA Grapalat" w:cs="Sylfaen"/>
          <w:szCs w:val="24"/>
        </w:rPr>
        <w:t xml:space="preserve"> </w:t>
      </w:r>
      <w:r w:rsidR="005E0E50" w:rsidRPr="000D2054">
        <w:rPr>
          <w:rFonts w:ascii="GHEA Grapalat" w:hAnsi="GHEA Grapalat" w:cs="Sylfaen"/>
          <w:szCs w:val="24"/>
          <w:lang w:val="hy-AM"/>
        </w:rPr>
        <w:t xml:space="preserve">сестра, бабушка, дедушка, внук </w:t>
      </w:r>
      <w:r w:rsidR="005E0E50" w:rsidRPr="005E1F72">
        <w:rPr>
          <w:rFonts w:ascii="GHEA Grapalat" w:hAnsi="GHEA Grapalat" w:cs="Sylfaen"/>
          <w:szCs w:val="24"/>
        </w:rPr>
        <w:t xml:space="preserve">) </w:t>
      </w:r>
      <w:r w:rsidR="005E0E50" w:rsidRPr="000D2054">
        <w:rPr>
          <w:rFonts w:ascii="GHEA Grapalat" w:hAnsi="GHEA Grapalat" w:cs="Sylfaen"/>
          <w:szCs w:val="24"/>
          <w:lang w:val="hy-AM"/>
        </w:rPr>
        <w:t>или</w:t>
      </w:r>
      <w:r w:rsidR="005E0E50" w:rsidRPr="005E1F72">
        <w:rPr>
          <w:rFonts w:ascii="GHEA Grapalat" w:hAnsi="GHEA Grapalat" w:cs="Sylfaen"/>
          <w:szCs w:val="24"/>
        </w:rPr>
        <w:t xml:space="preserve"> </w:t>
      </w:r>
      <w:r w:rsidR="005E0E50" w:rsidRPr="000D2054">
        <w:rPr>
          <w:rFonts w:ascii="GHEA Grapalat" w:hAnsi="GHEA Grapalat" w:cs="Sylfaen"/>
          <w:szCs w:val="24"/>
          <w:lang w:val="hy-AM"/>
        </w:rPr>
        <w:t>что</w:t>
      </w:r>
      <w:r w:rsidR="005E0E50" w:rsidRPr="005E1F72">
        <w:rPr>
          <w:rFonts w:ascii="GHEA Grapalat" w:hAnsi="GHEA Grapalat" w:cs="Sylfaen"/>
          <w:szCs w:val="24"/>
        </w:rPr>
        <w:t xml:space="preserve"> </w:t>
      </w:r>
      <w:r w:rsidR="005E0E50" w:rsidRPr="000D2054">
        <w:rPr>
          <w:rFonts w:ascii="GHEA Grapalat" w:hAnsi="GHEA Grapalat" w:cs="Sylfaen"/>
          <w:szCs w:val="24"/>
          <w:lang w:val="hy-AM"/>
        </w:rPr>
        <w:t>человек</w:t>
      </w:r>
      <w:r w:rsidR="005E0E50" w:rsidRPr="005E1F72">
        <w:rPr>
          <w:rFonts w:ascii="GHEA Grapalat" w:hAnsi="GHEA Grapalat" w:cs="Sylfaen"/>
          <w:szCs w:val="24"/>
        </w:rPr>
        <w:t xml:space="preserve"> </w:t>
      </w:r>
      <w:r w:rsidR="005E0E50" w:rsidRPr="000D2054">
        <w:rPr>
          <w:rFonts w:ascii="GHEA Grapalat" w:hAnsi="GHEA Grapalat" w:cs="Sylfaen"/>
          <w:szCs w:val="24"/>
          <w:lang w:val="hy-AM"/>
        </w:rPr>
        <w:t>к</w:t>
      </w:r>
      <w:r w:rsidR="005E0E50" w:rsidRPr="005E1F72">
        <w:rPr>
          <w:rFonts w:ascii="GHEA Grapalat" w:hAnsi="GHEA Grapalat" w:cs="Sylfaen"/>
          <w:szCs w:val="24"/>
        </w:rPr>
        <w:t xml:space="preserve"> </w:t>
      </w:r>
      <w:r w:rsidR="005E0E50" w:rsidRPr="000D2054">
        <w:rPr>
          <w:rFonts w:ascii="GHEA Grapalat" w:hAnsi="GHEA Grapalat" w:cs="Sylfaen"/>
          <w:szCs w:val="24"/>
          <w:lang w:val="hy-AM"/>
        </w:rPr>
        <w:t>учредил</w:t>
      </w:r>
      <w:r w:rsidR="005E0E50" w:rsidRPr="005E1F72">
        <w:rPr>
          <w:rFonts w:ascii="GHEA Grapalat" w:hAnsi="GHEA Grapalat" w:cs="Sylfaen"/>
          <w:szCs w:val="24"/>
        </w:rPr>
        <w:t xml:space="preserve"> </w:t>
      </w:r>
      <w:r w:rsidR="005E0E50" w:rsidRPr="000D2054">
        <w:rPr>
          <w:rFonts w:ascii="GHEA Grapalat" w:hAnsi="GHEA Grapalat" w:cs="Sylfaen"/>
          <w:szCs w:val="24"/>
          <w:lang w:val="hy-AM"/>
        </w:rPr>
        <w:t>или</w:t>
      </w:r>
      <w:r w:rsidR="005E0E50" w:rsidRPr="005E1F72">
        <w:rPr>
          <w:rFonts w:ascii="GHEA Grapalat" w:hAnsi="GHEA Grapalat" w:cs="Sylfaen"/>
          <w:szCs w:val="24"/>
        </w:rPr>
        <w:t xml:space="preserve"> </w:t>
      </w:r>
      <w:r w:rsidR="005E0E50" w:rsidRPr="000D2054">
        <w:rPr>
          <w:rFonts w:ascii="GHEA Grapalat" w:hAnsi="GHEA Grapalat" w:cs="Sylfaen"/>
          <w:szCs w:val="24"/>
          <w:lang w:val="hy-AM"/>
        </w:rPr>
        <w:t>иметь долю</w:t>
      </w:r>
      <w:r w:rsidR="005E0E50" w:rsidRPr="005E1F72">
        <w:rPr>
          <w:rFonts w:ascii="GHEA Grapalat" w:hAnsi="GHEA Grapalat" w:cs="Sylfaen"/>
          <w:szCs w:val="24"/>
        </w:rPr>
        <w:t xml:space="preserve">​ </w:t>
      </w:r>
      <w:r w:rsidR="005E0E50" w:rsidRPr="000D2054">
        <w:rPr>
          <w:rFonts w:ascii="GHEA Grapalat" w:hAnsi="GHEA Grapalat" w:cs="Sylfaen"/>
          <w:szCs w:val="24"/>
          <w:lang w:val="hy-AM"/>
        </w:rPr>
        <w:t>организация</w:t>
      </w:r>
      <w:r w:rsidR="005E0E50" w:rsidRPr="005E1F72">
        <w:rPr>
          <w:rFonts w:ascii="GHEA Grapalat" w:hAnsi="GHEA Grapalat" w:cs="Sylfaen"/>
          <w:szCs w:val="24"/>
        </w:rPr>
        <w:t xml:space="preserve"> </w:t>
      </w:r>
      <w:r w:rsidR="00B625F2">
        <w:rPr>
          <w:rFonts w:ascii="GHEA Grapalat" w:hAnsi="GHEA Grapalat" w:cs="Sylfaen"/>
          <w:szCs w:val="24"/>
          <w:lang w:val="hy-AM"/>
        </w:rPr>
        <w:t>настоящим</w:t>
      </w:r>
      <w:r w:rsidR="00B625F2" w:rsidRPr="005E1F72">
        <w:rPr>
          <w:rFonts w:ascii="GHEA Grapalat" w:hAnsi="GHEA Grapalat" w:cs="Sylfaen"/>
          <w:szCs w:val="24"/>
        </w:rPr>
        <w:t xml:space="preserve"> </w:t>
      </w:r>
      <w:r w:rsidR="005E0E50" w:rsidRPr="000D2054">
        <w:rPr>
          <w:rFonts w:ascii="GHEA Grapalat" w:hAnsi="GHEA Grapalat" w:cs="Sylfaen"/>
          <w:szCs w:val="24"/>
          <w:lang w:val="hy-AM"/>
        </w:rPr>
        <w:t>к процедуре</w:t>
      </w:r>
      <w:r w:rsidR="005E0E50" w:rsidRPr="005E1F72">
        <w:rPr>
          <w:rFonts w:ascii="GHEA Grapalat" w:hAnsi="GHEA Grapalat" w:cs="Sylfaen"/>
          <w:szCs w:val="24"/>
        </w:rPr>
        <w:t xml:space="preserve"> </w:t>
      </w:r>
      <w:r w:rsidR="005E0E50" w:rsidRPr="000D2054">
        <w:rPr>
          <w:rFonts w:ascii="GHEA Grapalat" w:hAnsi="GHEA Grapalat" w:cs="Sylfaen"/>
          <w:szCs w:val="24"/>
          <w:lang w:val="hy-AM"/>
        </w:rPr>
        <w:t>участвовать</w:t>
      </w:r>
      <w:r w:rsidR="005E0E50" w:rsidRPr="005E1F72">
        <w:rPr>
          <w:rFonts w:ascii="GHEA Grapalat" w:hAnsi="GHEA Grapalat" w:cs="Sylfaen"/>
          <w:szCs w:val="24"/>
        </w:rPr>
        <w:t xml:space="preserve"> </w:t>
      </w:r>
      <w:r w:rsidR="005E0E50" w:rsidRPr="000D2054">
        <w:rPr>
          <w:rFonts w:ascii="GHEA Grapalat" w:hAnsi="GHEA Grapalat" w:cs="Sylfaen"/>
          <w:szCs w:val="24"/>
          <w:lang w:val="hy-AM"/>
        </w:rPr>
        <w:t>для</w:t>
      </w:r>
      <w:r w:rsidR="005E0E50" w:rsidRPr="005E1F72">
        <w:rPr>
          <w:rFonts w:ascii="GHEA Grapalat" w:hAnsi="GHEA Grapalat" w:cs="Sylfaen"/>
          <w:szCs w:val="24"/>
        </w:rPr>
        <w:t xml:space="preserve"> </w:t>
      </w:r>
      <w:r w:rsidR="005E0E50" w:rsidRPr="000D2054">
        <w:rPr>
          <w:rFonts w:ascii="GHEA Grapalat" w:hAnsi="GHEA Grapalat" w:cs="Sylfaen"/>
          <w:szCs w:val="24"/>
          <w:lang w:val="hy-AM"/>
        </w:rPr>
        <w:t>представлен</w:t>
      </w:r>
      <w:r w:rsidR="005E0E50" w:rsidRPr="005E1F72">
        <w:rPr>
          <w:rFonts w:ascii="GHEA Grapalat" w:hAnsi="GHEA Grapalat" w:cs="Sylfaen"/>
          <w:szCs w:val="24"/>
        </w:rPr>
        <w:t xml:space="preserve"> </w:t>
      </w:r>
      <w:r w:rsidR="005E0E50" w:rsidRPr="000D2054">
        <w:rPr>
          <w:rFonts w:ascii="GHEA Grapalat" w:hAnsi="GHEA Grapalat" w:cs="Sylfaen"/>
          <w:szCs w:val="24"/>
          <w:lang w:val="hy-AM"/>
        </w:rPr>
        <w:t>является</w:t>
      </w:r>
      <w:r w:rsidR="005E0E50" w:rsidRPr="005E1F72">
        <w:rPr>
          <w:rFonts w:ascii="GHEA Grapalat" w:hAnsi="GHEA Grapalat" w:cs="Sylfaen"/>
          <w:szCs w:val="24"/>
        </w:rPr>
        <w:t xml:space="preserve"> </w:t>
      </w:r>
      <w:r w:rsidR="005E0E50" w:rsidRPr="000D2054">
        <w:rPr>
          <w:rFonts w:ascii="GHEA Grapalat" w:hAnsi="GHEA Grapalat" w:cs="Sylfaen"/>
          <w:szCs w:val="24"/>
          <w:lang w:val="hy-AM"/>
        </w:rPr>
        <w:t xml:space="preserve">приложение </w:t>
      </w:r>
      <w:r w:rsidR="00E90FD0" w:rsidRPr="005E1F72">
        <w:rPr>
          <w:rFonts w:ascii="GHEA Grapalat" w:hAnsi="GHEA Grapalat" w:cs="Sylfaen"/>
          <w:szCs w:val="24"/>
          <w:lang w:val="hy-AM"/>
        </w:rPr>
        <w:t>Если:</w:t>
      </w:r>
      <w:r w:rsidR="00E90FD0" w:rsidRPr="005E1F72">
        <w:rPr>
          <w:rFonts w:ascii="GHEA Grapalat" w:hAnsi="GHEA Grapalat" w:cs="Sylfaen"/>
          <w:szCs w:val="24"/>
        </w:rPr>
        <w:t xml:space="preserve"> </w:t>
      </w:r>
      <w:r w:rsidR="00E90FD0" w:rsidRPr="000D2054">
        <w:rPr>
          <w:rFonts w:ascii="GHEA Grapalat" w:hAnsi="GHEA Grapalat" w:cs="Sylfaen"/>
          <w:szCs w:val="24"/>
          <w:lang w:val="hy-AM"/>
        </w:rPr>
        <w:t>доступный</w:t>
      </w:r>
      <w:r w:rsidR="00E90FD0" w:rsidRPr="005E1F72">
        <w:rPr>
          <w:rFonts w:ascii="GHEA Grapalat" w:hAnsi="GHEA Grapalat" w:cs="Sylfaen"/>
          <w:szCs w:val="24"/>
        </w:rPr>
        <w:t xml:space="preserve"> </w:t>
      </w:r>
      <w:r w:rsidR="00E90FD0" w:rsidRPr="000D2054">
        <w:rPr>
          <w:rFonts w:ascii="GHEA Grapalat" w:hAnsi="GHEA Grapalat" w:cs="Sylfaen"/>
          <w:szCs w:val="24"/>
          <w:lang w:val="hy-AM"/>
        </w:rPr>
        <w:t>является</w:t>
      </w:r>
      <w:r w:rsidR="00E90FD0" w:rsidRPr="005E1F72">
        <w:rPr>
          <w:rFonts w:ascii="GHEA Grapalat" w:hAnsi="GHEA Grapalat" w:cs="Sylfaen"/>
          <w:szCs w:val="24"/>
        </w:rPr>
        <w:t xml:space="preserve"> </w:t>
      </w:r>
      <w:r w:rsidR="00E90FD0" w:rsidRPr="000D2054">
        <w:rPr>
          <w:rFonts w:ascii="GHEA Grapalat" w:hAnsi="GHEA Grapalat" w:cs="Sylfaen"/>
          <w:szCs w:val="24"/>
          <w:lang w:val="hy-AM"/>
        </w:rPr>
        <w:t>настоящим</w:t>
      </w:r>
      <w:r w:rsidR="00E90FD0" w:rsidRPr="005E1F72">
        <w:rPr>
          <w:rFonts w:ascii="GHEA Grapalat" w:hAnsi="GHEA Grapalat" w:cs="Sylfaen"/>
          <w:szCs w:val="24"/>
        </w:rPr>
        <w:t xml:space="preserve"> </w:t>
      </w:r>
      <w:r w:rsidR="00E90FD0" w:rsidRPr="000D2054">
        <w:rPr>
          <w:rFonts w:ascii="GHEA Grapalat" w:hAnsi="GHEA Grapalat" w:cs="Sylfaen"/>
          <w:szCs w:val="24"/>
          <w:lang w:val="hy-AM"/>
        </w:rPr>
        <w:t>с точкой</w:t>
      </w:r>
      <w:r w:rsidR="00E90FD0" w:rsidRPr="005E1F72">
        <w:rPr>
          <w:rFonts w:ascii="GHEA Grapalat" w:hAnsi="GHEA Grapalat" w:cs="Sylfaen"/>
          <w:szCs w:val="24"/>
        </w:rPr>
        <w:t xml:space="preserve"> </w:t>
      </w:r>
      <w:r w:rsidR="00E90FD0" w:rsidRPr="000D2054">
        <w:rPr>
          <w:rFonts w:ascii="GHEA Grapalat" w:hAnsi="GHEA Grapalat" w:cs="Sylfaen"/>
          <w:szCs w:val="24"/>
          <w:lang w:val="hy-AM"/>
        </w:rPr>
        <w:t>запланировано</w:t>
      </w:r>
      <w:r w:rsidR="00E90FD0" w:rsidRPr="005E1F72">
        <w:rPr>
          <w:rFonts w:ascii="GHEA Grapalat" w:hAnsi="GHEA Grapalat" w:cs="Sylfaen"/>
          <w:szCs w:val="24"/>
        </w:rPr>
        <w:t xml:space="preserve"> тогда </w:t>
      </w:r>
      <w:r w:rsidR="00E90FD0" w:rsidRPr="000D2054">
        <w:rPr>
          <w:rFonts w:ascii="GHEA Grapalat" w:hAnsi="GHEA Grapalat" w:cs="Sylfaen"/>
          <w:szCs w:val="24"/>
          <w:lang w:val="hy-AM"/>
        </w:rPr>
        <w:t>условие​</w:t>
      </w:r>
      <w:r w:rsidR="00E90FD0" w:rsidRPr="005E1F72">
        <w:rPr>
          <w:rFonts w:ascii="GHEA Grapalat" w:hAnsi="GHEA Grapalat" w:cs="Sylfaen"/>
          <w:szCs w:val="24"/>
        </w:rPr>
        <w:t xml:space="preserve"> </w:t>
      </w:r>
      <w:r w:rsidR="00614A72">
        <w:rPr>
          <w:rFonts w:ascii="GHEA Grapalat" w:hAnsi="GHEA Grapalat" w:cs="Sylfaen"/>
          <w:szCs w:val="24"/>
          <w:lang w:val="hy-AM"/>
        </w:rPr>
        <w:t>этой процедуры</w:t>
      </w:r>
      <w:r w:rsidR="00E90FD0" w:rsidRPr="005E1F72">
        <w:rPr>
          <w:rFonts w:ascii="GHEA Grapalat" w:hAnsi="GHEA Grapalat" w:cs="Sylfaen"/>
          <w:szCs w:val="24"/>
        </w:rPr>
        <w:t xml:space="preserve"> </w:t>
      </w:r>
      <w:r w:rsidR="00E90FD0" w:rsidRPr="000D2054">
        <w:rPr>
          <w:rFonts w:ascii="GHEA Grapalat" w:hAnsi="GHEA Grapalat" w:cs="Sylfaen"/>
          <w:szCs w:val="24"/>
          <w:lang w:val="hy-AM"/>
        </w:rPr>
        <w:t>по отношению к</w:t>
      </w:r>
      <w:r w:rsidR="00E90FD0" w:rsidRPr="005E1F72">
        <w:rPr>
          <w:rFonts w:ascii="GHEA Grapalat" w:hAnsi="GHEA Grapalat" w:cs="Sylfaen"/>
          <w:szCs w:val="24"/>
        </w:rPr>
        <w:t xml:space="preserve"> </w:t>
      </w:r>
      <w:r w:rsidR="00E90FD0" w:rsidRPr="000D2054">
        <w:rPr>
          <w:rFonts w:ascii="GHEA Grapalat" w:hAnsi="GHEA Grapalat" w:cs="Sylfaen"/>
          <w:szCs w:val="24"/>
          <w:lang w:val="hy-AM"/>
        </w:rPr>
        <w:t>интересы</w:t>
      </w:r>
      <w:r w:rsidR="00E90FD0" w:rsidRPr="005E1F72">
        <w:rPr>
          <w:rFonts w:ascii="GHEA Grapalat" w:hAnsi="GHEA Grapalat" w:cs="Sylfaen"/>
          <w:szCs w:val="24"/>
        </w:rPr>
        <w:t xml:space="preserve"> </w:t>
      </w:r>
      <w:r w:rsidR="00E90FD0" w:rsidRPr="000D2054">
        <w:rPr>
          <w:rFonts w:ascii="GHEA Grapalat" w:hAnsi="GHEA Grapalat" w:cs="Sylfaen"/>
          <w:szCs w:val="24"/>
          <w:lang w:val="hy-AM"/>
        </w:rPr>
        <w:t>столкновение</w:t>
      </w:r>
      <w:r w:rsidR="00E90FD0" w:rsidRPr="005E1F72">
        <w:rPr>
          <w:rFonts w:ascii="GHEA Grapalat" w:hAnsi="GHEA Grapalat" w:cs="Sylfaen"/>
          <w:szCs w:val="24"/>
        </w:rPr>
        <w:t xml:space="preserve"> </w:t>
      </w:r>
      <w:r w:rsidR="00E90FD0" w:rsidRPr="000D2054">
        <w:rPr>
          <w:rFonts w:ascii="GHEA Grapalat" w:hAnsi="GHEA Grapalat" w:cs="Sylfaen"/>
          <w:szCs w:val="24"/>
          <w:lang w:val="hy-AM"/>
        </w:rPr>
        <w:t>имея</w:t>
      </w:r>
      <w:r w:rsidR="00E90FD0" w:rsidRPr="005E1F72">
        <w:rPr>
          <w:rFonts w:ascii="GHEA Grapalat" w:hAnsi="GHEA Grapalat" w:cs="Sylfaen"/>
          <w:szCs w:val="24"/>
        </w:rPr>
        <w:t xml:space="preserve"> </w:t>
      </w:r>
      <w:r w:rsidR="00E90FD0" w:rsidRPr="000D2054">
        <w:rPr>
          <w:rFonts w:ascii="GHEA Grapalat" w:hAnsi="GHEA Grapalat" w:cs="Sylfaen"/>
          <w:szCs w:val="24"/>
          <w:lang w:val="hy-AM"/>
        </w:rPr>
        <w:t>комиссии</w:t>
      </w:r>
      <w:r w:rsidR="00E90FD0" w:rsidRPr="005E1F72">
        <w:rPr>
          <w:rFonts w:ascii="GHEA Grapalat" w:hAnsi="GHEA Grapalat" w:cs="Sylfaen"/>
          <w:szCs w:val="24"/>
        </w:rPr>
        <w:t xml:space="preserve"> </w:t>
      </w:r>
      <w:r w:rsidR="00E90FD0" w:rsidRPr="000D2054">
        <w:rPr>
          <w:rFonts w:ascii="GHEA Grapalat" w:hAnsi="GHEA Grapalat" w:cs="Sylfaen"/>
          <w:szCs w:val="24"/>
          <w:lang w:val="hy-AM"/>
        </w:rPr>
        <w:t>член</w:t>
      </w:r>
      <w:r w:rsidR="00E90FD0" w:rsidRPr="005E1F72">
        <w:rPr>
          <w:rFonts w:ascii="GHEA Grapalat" w:hAnsi="GHEA Grapalat" w:cs="Sylfaen"/>
          <w:szCs w:val="24"/>
        </w:rPr>
        <w:t xml:space="preserve"> </w:t>
      </w:r>
      <w:r w:rsidR="00E90FD0" w:rsidRPr="000D2054">
        <w:rPr>
          <w:rFonts w:ascii="GHEA Grapalat" w:hAnsi="GHEA Grapalat" w:cs="Sylfaen"/>
          <w:szCs w:val="24"/>
          <w:lang w:val="hy-AM"/>
        </w:rPr>
        <w:t>или</w:t>
      </w:r>
      <w:r w:rsidR="00E90FD0" w:rsidRPr="005E1F72">
        <w:rPr>
          <w:rFonts w:ascii="GHEA Grapalat" w:hAnsi="GHEA Grapalat" w:cs="Sylfaen"/>
          <w:szCs w:val="24"/>
        </w:rPr>
        <w:t xml:space="preserve"> </w:t>
      </w:r>
      <w:r w:rsidR="00E90FD0" w:rsidRPr="000D2054">
        <w:rPr>
          <w:rFonts w:ascii="GHEA Grapalat" w:hAnsi="GHEA Grapalat" w:cs="Sylfaen"/>
          <w:szCs w:val="24"/>
          <w:lang w:val="hy-AM"/>
        </w:rPr>
        <w:t>секретарь немедленно</w:t>
      </w:r>
      <w:r w:rsidR="00E90FD0" w:rsidRPr="005E1F72">
        <w:rPr>
          <w:rFonts w:ascii="GHEA Grapalat" w:hAnsi="GHEA Grapalat" w:cs="Sylfaen"/>
          <w:szCs w:val="24"/>
        </w:rPr>
        <w:t xml:space="preserve"> </w:t>
      </w:r>
      <w:r w:rsidR="00E90FD0" w:rsidRPr="000D2054">
        <w:rPr>
          <w:rFonts w:ascii="GHEA Grapalat" w:hAnsi="GHEA Grapalat" w:cs="Sylfaen"/>
          <w:szCs w:val="24"/>
          <w:lang w:val="hy-AM"/>
        </w:rPr>
        <w:t>самонеприятие</w:t>
      </w:r>
      <w:r w:rsidR="00E90FD0" w:rsidRPr="005E1F72">
        <w:rPr>
          <w:rFonts w:ascii="GHEA Grapalat" w:hAnsi="GHEA Grapalat" w:cs="Sylfaen"/>
          <w:szCs w:val="24"/>
        </w:rPr>
        <w:t xml:space="preserve"> </w:t>
      </w:r>
      <w:r w:rsidR="00E90FD0" w:rsidRPr="000D2054">
        <w:rPr>
          <w:rFonts w:ascii="GHEA Grapalat" w:hAnsi="GHEA Grapalat" w:cs="Sylfaen"/>
          <w:szCs w:val="24"/>
          <w:lang w:val="hy-AM"/>
        </w:rPr>
        <w:t>является</w:t>
      </w:r>
      <w:r w:rsidR="00E90FD0" w:rsidRPr="005E1F72">
        <w:rPr>
          <w:rFonts w:ascii="GHEA Grapalat" w:hAnsi="GHEA Grapalat" w:cs="Sylfaen"/>
          <w:szCs w:val="24"/>
        </w:rPr>
        <w:t xml:space="preserve"> </w:t>
      </w:r>
      <w:r w:rsidR="00E90FD0" w:rsidRPr="000D2054">
        <w:rPr>
          <w:rFonts w:ascii="GHEA Grapalat" w:hAnsi="GHEA Grapalat" w:cs="Sylfaen"/>
          <w:szCs w:val="24"/>
          <w:lang w:val="hy-AM"/>
        </w:rPr>
        <w:t>отчеты</w:t>
      </w:r>
      <w:r w:rsidR="00E90FD0" w:rsidRPr="005E1F72">
        <w:rPr>
          <w:rFonts w:ascii="GHEA Grapalat" w:hAnsi="GHEA Grapalat" w:cs="Sylfaen"/>
          <w:szCs w:val="24"/>
        </w:rPr>
        <w:t xml:space="preserve"> </w:t>
      </w:r>
      <w:r w:rsidR="00614A72">
        <w:rPr>
          <w:rFonts w:ascii="GHEA Grapalat" w:hAnsi="GHEA Grapalat" w:cs="Sylfaen"/>
          <w:szCs w:val="24"/>
          <w:lang w:val="hy-AM"/>
        </w:rPr>
        <w:t xml:space="preserve">от этой процедуры </w:t>
      </w:r>
      <w:r w:rsidR="00E90FD0" w:rsidRPr="005E1F72">
        <w:rPr>
          <w:rFonts w:ascii="GHEA Grapalat" w:hAnsi="GHEA Grapalat" w:cs="Sylfaen"/>
          <w:szCs w:val="24"/>
        </w:rPr>
        <w:t>.</w:t>
      </w:r>
    </w:p>
    <w:p w:rsidR="00AA3CB2" w:rsidRDefault="00A150A9" w:rsidP="00D571F0">
      <w:pPr>
        <w:pStyle w:val="23"/>
        <w:spacing w:line="240" w:lineRule="auto"/>
        <w:ind w:firstLine="567"/>
        <w:rPr>
          <w:rFonts w:ascii="GHEA Grapalat" w:hAnsi="GHEA Grapalat" w:cs="Sylfaen"/>
          <w:szCs w:val="24"/>
          <w:lang w:val="hy-AM"/>
        </w:rPr>
      </w:pPr>
      <w:r w:rsidRPr="005E1F72">
        <w:rPr>
          <w:rFonts w:ascii="GHEA Grapalat" w:hAnsi="GHEA Grapalat" w:cs="Sylfaen"/>
          <w:szCs w:val="24"/>
          <w:lang w:val="hy-AM"/>
        </w:rPr>
        <w:t xml:space="preserve">8.12. </w:t>
      </w:r>
      <w:r w:rsidR="00EA58C8" w:rsidRPr="005E1F72">
        <w:rPr>
          <w:rFonts w:ascii="GHEA Grapalat" w:hAnsi="GHEA Grapalat" w:cs="Sylfaen"/>
          <w:szCs w:val="24"/>
          <w:lang w:val="es-ES"/>
        </w:rPr>
        <w:t xml:space="preserve">После вскрытия и оценки предложений составляется протокол </w:t>
      </w:r>
      <w:r w:rsidR="00EA58C8" w:rsidRPr="005E1F72">
        <w:rPr>
          <w:rFonts w:ascii="GHEA Grapalat" w:hAnsi="GHEA Grapalat" w:cs="Sylfaen"/>
        </w:rPr>
        <w:t xml:space="preserve">в порядке, установленном законодательством РА о закупках </w:t>
      </w:r>
      <w:r w:rsidR="00EA58C8" w:rsidRPr="005E1F72">
        <w:rPr>
          <w:rFonts w:ascii="GHEA Grapalat" w:hAnsi="GHEA Grapalat" w:cs="Sylfaen"/>
          <w:lang w:val="hy-AM"/>
        </w:rPr>
        <w:t xml:space="preserve">. При этом в протоколе заседания комиссии подробно описаны несоответствия, зафиксированные в результате рассмотрения заявок, и причины отклонения заявок, вызванные ими. </w:t>
      </w:r>
      <w:r w:rsidR="007A3F75" w:rsidRPr="000058C9">
        <w:rPr>
          <w:rFonts w:ascii="GHEA Grapalat" w:hAnsi="GHEA Grapalat" w:cs="Sylfaen"/>
          <w:szCs w:val="24"/>
          <w:lang w:val="hy-AM"/>
        </w:rPr>
        <w:t>Протокол</w:t>
      </w:r>
      <w:r w:rsidR="007A3F75" w:rsidRPr="005E1F72">
        <w:rPr>
          <w:rFonts w:ascii="GHEA Grapalat" w:hAnsi="GHEA Grapalat" w:cs="Sylfaen"/>
          <w:szCs w:val="24"/>
        </w:rPr>
        <w:t xml:space="preserve"> </w:t>
      </w:r>
      <w:r w:rsidR="007A3F75" w:rsidRPr="000058C9">
        <w:rPr>
          <w:rFonts w:ascii="GHEA Grapalat" w:hAnsi="GHEA Grapalat" w:cs="Sylfaen"/>
          <w:szCs w:val="24"/>
          <w:lang w:val="hy-AM"/>
        </w:rPr>
        <w:t>подписание</w:t>
      </w:r>
      <w:r w:rsidR="007A3F75" w:rsidRPr="005E1F72">
        <w:rPr>
          <w:rFonts w:ascii="GHEA Grapalat" w:hAnsi="GHEA Grapalat" w:cs="Sylfaen"/>
          <w:szCs w:val="24"/>
        </w:rPr>
        <w:t xml:space="preserve"> </w:t>
      </w:r>
      <w:r w:rsidR="007A3F75" w:rsidRPr="000058C9">
        <w:rPr>
          <w:rFonts w:ascii="GHEA Grapalat" w:hAnsi="GHEA Grapalat" w:cs="Sylfaen"/>
          <w:szCs w:val="24"/>
          <w:lang w:val="hy-AM"/>
        </w:rPr>
        <w:t>являются</w:t>
      </w:r>
      <w:r w:rsidR="007A3F75" w:rsidRPr="005E1F72">
        <w:rPr>
          <w:rFonts w:ascii="GHEA Grapalat" w:hAnsi="GHEA Grapalat" w:cs="Sylfaen"/>
          <w:szCs w:val="24"/>
        </w:rPr>
        <w:t xml:space="preserve"> </w:t>
      </w:r>
      <w:r w:rsidR="007A3F75" w:rsidRPr="000058C9">
        <w:rPr>
          <w:rFonts w:ascii="GHEA Grapalat" w:hAnsi="GHEA Grapalat" w:cs="Sylfaen"/>
          <w:szCs w:val="24"/>
          <w:lang w:val="hy-AM"/>
        </w:rPr>
        <w:t>комиссии</w:t>
      </w:r>
      <w:r w:rsidR="007A3F75" w:rsidRPr="005E1F72">
        <w:rPr>
          <w:rFonts w:ascii="GHEA Grapalat" w:hAnsi="GHEA Grapalat" w:cs="Sylfaen"/>
          <w:szCs w:val="24"/>
        </w:rPr>
        <w:t xml:space="preserve"> </w:t>
      </w:r>
      <w:r w:rsidR="007A3F75" w:rsidRPr="000058C9">
        <w:rPr>
          <w:rFonts w:ascii="GHEA Grapalat" w:hAnsi="GHEA Grapalat" w:cs="Sylfaen"/>
          <w:szCs w:val="24"/>
          <w:lang w:val="hy-AM"/>
        </w:rPr>
        <w:t>на сессии</w:t>
      </w:r>
      <w:r w:rsidR="007A3F75" w:rsidRPr="005E1F72">
        <w:rPr>
          <w:rFonts w:ascii="GHEA Grapalat" w:hAnsi="GHEA Grapalat" w:cs="Sylfaen"/>
          <w:szCs w:val="24"/>
        </w:rPr>
        <w:t xml:space="preserve"> </w:t>
      </w:r>
      <w:r w:rsidR="007A3F75" w:rsidRPr="000058C9">
        <w:rPr>
          <w:rFonts w:ascii="GHEA Grapalat" w:hAnsi="GHEA Grapalat" w:cs="Sylfaen"/>
          <w:szCs w:val="24"/>
          <w:lang w:val="hy-AM"/>
        </w:rPr>
        <w:t>подарок</w:t>
      </w:r>
      <w:r w:rsidR="007A3F75" w:rsidRPr="005E1F72">
        <w:rPr>
          <w:rFonts w:ascii="GHEA Grapalat" w:hAnsi="GHEA Grapalat" w:cs="Sylfaen"/>
          <w:szCs w:val="24"/>
        </w:rPr>
        <w:t xml:space="preserve"> </w:t>
      </w:r>
      <w:r w:rsidR="007A3F75" w:rsidRPr="000058C9">
        <w:rPr>
          <w:rFonts w:ascii="GHEA Grapalat" w:hAnsi="GHEA Grapalat" w:cs="Sylfaen"/>
          <w:szCs w:val="24"/>
          <w:lang w:val="hy-AM"/>
        </w:rPr>
        <w:t>члены.</w:t>
      </w:r>
    </w:p>
    <w:p w:rsidR="00E65F37" w:rsidRPr="005E1F72" w:rsidRDefault="00A150A9" w:rsidP="00D571F0">
      <w:pPr>
        <w:pStyle w:val="23"/>
        <w:spacing w:line="240" w:lineRule="auto"/>
        <w:ind w:firstLine="567"/>
        <w:rPr>
          <w:rFonts w:ascii="GHEA Grapalat" w:hAnsi="GHEA Grapalat" w:cs="Sylfaen"/>
          <w:szCs w:val="24"/>
          <w:lang w:val="hy-AM"/>
        </w:rPr>
      </w:pPr>
      <w:r w:rsidRPr="005E1F72">
        <w:rPr>
          <w:rFonts w:ascii="GHEA Grapalat" w:hAnsi="GHEA Grapalat" w:cs="Sylfaen"/>
          <w:szCs w:val="24"/>
          <w:lang w:val="hy-AM"/>
        </w:rPr>
        <w:t xml:space="preserve">8.13 Секретарь Комиссии </w:t>
      </w:r>
      <w:r w:rsidR="00D11611" w:rsidRPr="005E1F72">
        <w:rPr>
          <w:rFonts w:ascii="GHEA Grapalat" w:hAnsi="GHEA Grapalat" w:cs="Sylfaen"/>
          <w:szCs w:val="24"/>
        </w:rPr>
        <w:t xml:space="preserve">не позднее чем после окончания сессии </w:t>
      </w:r>
      <w:r w:rsidR="005E3501" w:rsidRPr="005E1F72">
        <w:rPr>
          <w:rFonts w:ascii="GHEA Grapalat" w:hAnsi="GHEA Grapalat" w:cs="Sylfaen"/>
          <w:szCs w:val="24"/>
        </w:rPr>
        <w:t xml:space="preserve">вскрытия заявок </w:t>
      </w:r>
      <w:r w:rsidR="006D5E0B">
        <w:rPr>
          <w:rFonts w:ascii="GHEA Grapalat" w:hAnsi="GHEA Grapalat" w:cs="Sylfaen"/>
          <w:szCs w:val="24"/>
          <w:lang w:val="hy-AM"/>
        </w:rPr>
        <w:t>и оценки</w:t>
      </w:r>
      <w:r w:rsidR="00D11611" w:rsidRPr="005E1F72">
        <w:rPr>
          <w:rFonts w:ascii="GHEA Grapalat" w:hAnsi="GHEA Grapalat" w:cs="Arial"/>
          <w:spacing w:val="-8"/>
          <w:sz w:val="24"/>
          <w:szCs w:val="24"/>
        </w:rPr>
        <w:t xml:space="preserve"> </w:t>
      </w:r>
      <w:r w:rsidR="00E65F37" w:rsidRPr="005E1F72">
        <w:rPr>
          <w:rFonts w:ascii="GHEA Grapalat" w:hAnsi="GHEA Grapalat" w:cs="Sylfaen"/>
          <w:szCs w:val="24"/>
        </w:rPr>
        <w:t>на следующий рабочий день</w:t>
      </w:r>
    </w:p>
    <w:p w:rsidR="00AA3CB2" w:rsidRDefault="00A24827" w:rsidP="00EF3662">
      <w:pPr>
        <w:pStyle w:val="23"/>
        <w:spacing w:line="240" w:lineRule="auto"/>
        <w:ind w:firstLine="567"/>
        <w:rPr>
          <w:rFonts w:ascii="GHEA Grapalat" w:hAnsi="GHEA Grapalat" w:cs="Sylfaen"/>
          <w:lang w:val="hy-AM"/>
        </w:rPr>
      </w:pPr>
      <w:r w:rsidRPr="00413A8A">
        <w:rPr>
          <w:rFonts w:ascii="GHEA Grapalat" w:hAnsi="GHEA Grapalat" w:cs="Sylfaen"/>
          <w:lang w:val="hy-AM"/>
        </w:rPr>
        <w:t xml:space="preserve">1) распечатанную (сканированную) версию протокола вскрытия </w:t>
      </w:r>
      <w:r w:rsidR="00960ED7">
        <w:rPr>
          <w:rFonts w:ascii="GHEA Grapalat" w:hAnsi="GHEA Grapalat" w:cs="Sylfaen"/>
        </w:rPr>
        <w:t xml:space="preserve">и заседания по оценке заявок и сводного листа обсуждения обоснований, указанных в пункте 3.5 части 1 настоящего приглашения, содержащую также информацию </w:t>
      </w:r>
      <w:r w:rsidR="009A30B4" w:rsidRPr="00413A8A">
        <w:rPr>
          <w:rFonts w:ascii="GHEA Grapalat" w:hAnsi="GHEA Grapalat" w:cs="Sylfaen"/>
          <w:lang w:val="hy-AM"/>
        </w:rPr>
        <w:t xml:space="preserve">о дате и электронном адресе адреса </w:t>
      </w:r>
      <w:r w:rsidRPr="00D571F0">
        <w:rPr>
          <w:rFonts w:ascii="GHEA Grapalat" w:hAnsi="GHEA Grapalat" w:cs="Sylfaen"/>
          <w:lang w:val="hy-AM"/>
        </w:rPr>
        <w:t xml:space="preserve">получения обоснований </w:t>
      </w:r>
      <w:r w:rsidRPr="00413A8A">
        <w:rPr>
          <w:rFonts w:ascii="GHEA Grapalat" w:hAnsi="GHEA Grapalat" w:cs="Sylfaen"/>
          <w:lang w:val="hy-AM"/>
        </w:rPr>
        <w:t>публикуются в информационном бюллетене. В случае непредставления обоснований об этом делается соответствующая запись в протоколе заседания комиссии.</w:t>
      </w:r>
    </w:p>
    <w:p w:rsidR="008B73CD" w:rsidRPr="005E1F72" w:rsidRDefault="008B73CD" w:rsidP="00EF3662">
      <w:pPr>
        <w:pStyle w:val="23"/>
        <w:spacing w:line="240" w:lineRule="auto"/>
        <w:ind w:firstLine="567"/>
        <w:rPr>
          <w:rFonts w:ascii="GHEA Grapalat" w:hAnsi="GHEA Grapalat" w:cs="Sylfaen"/>
          <w:szCs w:val="24"/>
        </w:rPr>
      </w:pPr>
      <w:r w:rsidRPr="005E1F72">
        <w:rPr>
          <w:rFonts w:ascii="GHEA Grapalat" w:hAnsi="GHEA Grapalat" w:cs="Sylfaen"/>
          <w:szCs w:val="24"/>
        </w:rPr>
        <w:t xml:space="preserve">публикует в информационном бюллетене распечатанные (сканированные) версии заключений об отсутствии конфликта интересов, подписанных им и членами оценочной комиссии, присутствовавшими на вскрытии заявок </w:t>
      </w:r>
      <w:r w:rsidR="007369EF">
        <w:rPr>
          <w:rFonts w:ascii="GHEA Grapalat" w:hAnsi="GHEA Grapalat" w:cs="Sylfaen"/>
          <w:szCs w:val="24"/>
          <w:lang w:val="hy-AM"/>
        </w:rPr>
        <w:t xml:space="preserve">и заседании по оценке . </w:t>
      </w:r>
      <w:r w:rsidRPr="005E1F72">
        <w:rPr>
          <w:rFonts w:ascii="GHEA Grapalat" w:hAnsi="GHEA Grapalat" w:cs="Sylfaen"/>
          <w:szCs w:val="24"/>
        </w:rPr>
        <w:t>Члены комиссии, участвующие в работе комиссии на заседаниях, созываемых после заседания по вскрытию заявок и оценке заявок, подписывают предусмотренные настоящим подразделом заключения, которые секретарь публикует в бюллетене на следующий за подписанием рабочий день.</w:t>
      </w:r>
    </w:p>
    <w:p w:rsidR="00A24194" w:rsidRPr="006E7F07" w:rsidRDefault="008769B4" w:rsidP="007225EF">
      <w:pPr>
        <w:shd w:val="clear" w:color="auto" w:fill="FFFFFF"/>
        <w:ind w:firstLine="375"/>
        <w:jc w:val="both"/>
        <w:rPr>
          <w:rFonts w:ascii="GHEA Grapalat" w:hAnsi="GHEA Grapalat" w:cs="Sylfaen"/>
          <w:sz w:val="20"/>
          <w:lang w:val="hy-AM"/>
        </w:rPr>
      </w:pPr>
      <w:r w:rsidRPr="005E1F72">
        <w:rPr>
          <w:rFonts w:ascii="GHEA Grapalat" w:hAnsi="GHEA Grapalat"/>
          <w:lang w:val="af-ZA"/>
        </w:rPr>
        <w:tab/>
      </w:r>
      <w:r w:rsidR="00A150A9" w:rsidRPr="005E1F72">
        <w:rPr>
          <w:rFonts w:ascii="GHEA Grapalat" w:hAnsi="GHEA Grapalat" w:cs="Sylfaen"/>
          <w:sz w:val="20"/>
          <w:lang w:val="af-ZA"/>
        </w:rPr>
        <w:t xml:space="preserve">8.14 </w:t>
      </w:r>
      <w:r w:rsidR="0036230B" w:rsidRPr="001F3550">
        <w:rPr>
          <w:rFonts w:ascii="GHEA Grapalat" w:hAnsi="GHEA Grapalat" w:cs="Sylfaen"/>
          <w:sz w:val="20"/>
        </w:rPr>
        <w:t xml:space="preserve">Статья </w:t>
      </w:r>
      <w:r w:rsidR="0036230B" w:rsidRPr="005E1F72">
        <w:rPr>
          <w:rFonts w:ascii="GHEA Grapalat" w:hAnsi="GHEA Grapalat" w:cs="Sylfaen"/>
          <w:sz w:val="20"/>
          <w:lang w:val="af-ZA"/>
        </w:rPr>
        <w:t xml:space="preserve">6 </w:t>
      </w:r>
      <w:r w:rsidR="0036230B" w:rsidRPr="005E1F72">
        <w:rPr>
          <w:rFonts w:ascii="GHEA Grapalat" w:hAnsi="GHEA Grapalat" w:cs="Sylfaen"/>
          <w:sz w:val="20"/>
        </w:rPr>
        <w:t>Закона</w:t>
      </w:r>
      <w:r w:rsidR="0036230B" w:rsidRPr="001F3550">
        <w:rPr>
          <w:rFonts w:ascii="GHEA Grapalat" w:hAnsi="GHEA Grapalat" w:cs="Sylfaen"/>
          <w:sz w:val="20"/>
          <w:lang w:val="af-ZA"/>
        </w:rPr>
        <w:t xml:space="preserve"> 1 </w:t>
      </w:r>
      <w:r w:rsidR="0036230B" w:rsidRPr="001F3550">
        <w:rPr>
          <w:rFonts w:ascii="GHEA Grapalat" w:hAnsi="GHEA Grapalat" w:cs="Sylfaen"/>
          <w:sz w:val="20"/>
        </w:rPr>
        <w:t>статьи​</w:t>
      </w:r>
      <w:r w:rsidR="0036230B" w:rsidRPr="001F3550">
        <w:rPr>
          <w:rFonts w:ascii="GHEA Grapalat" w:hAnsi="GHEA Grapalat" w:cs="Sylfaen"/>
          <w:sz w:val="20"/>
          <w:lang w:val="af-ZA"/>
        </w:rPr>
        <w:t xml:space="preserve"> </w:t>
      </w:r>
      <w:r w:rsidR="0036230B" w:rsidRPr="001F3550">
        <w:rPr>
          <w:rFonts w:ascii="GHEA Grapalat" w:hAnsi="GHEA Grapalat" w:cs="Sylfaen"/>
          <w:sz w:val="20"/>
        </w:rPr>
        <w:t xml:space="preserve">часть </w:t>
      </w:r>
      <w:r w:rsidR="0036230B" w:rsidRPr="001F3550">
        <w:rPr>
          <w:rFonts w:ascii="GHEA Grapalat" w:hAnsi="GHEA Grapalat" w:cs="Sylfaen"/>
          <w:sz w:val="20"/>
          <w:lang w:val="af-ZA"/>
        </w:rPr>
        <w:t xml:space="preserve">6 </w:t>
      </w:r>
      <w:r w:rsidR="0036230B" w:rsidRPr="001F3550">
        <w:rPr>
          <w:rFonts w:ascii="GHEA Grapalat" w:hAnsi="GHEA Grapalat" w:cs="Sylfaen"/>
          <w:sz w:val="20"/>
        </w:rPr>
        <w:t>с точкой</w:t>
      </w:r>
      <w:r w:rsidR="0036230B" w:rsidRPr="001F3550">
        <w:rPr>
          <w:rFonts w:ascii="GHEA Grapalat" w:hAnsi="GHEA Grapalat" w:cs="Sylfaen"/>
          <w:sz w:val="20"/>
          <w:lang w:val="af-ZA"/>
        </w:rPr>
        <w:t xml:space="preserve"> </w:t>
      </w:r>
      <w:r w:rsidR="0036230B" w:rsidRPr="001F3550">
        <w:rPr>
          <w:rFonts w:ascii="GHEA Grapalat" w:hAnsi="GHEA Grapalat" w:cs="Sylfaen"/>
          <w:sz w:val="20"/>
        </w:rPr>
        <w:t>запланировано</w:t>
      </w:r>
      <w:r w:rsidR="0036230B" w:rsidRPr="001F3550">
        <w:rPr>
          <w:rFonts w:ascii="GHEA Grapalat" w:hAnsi="GHEA Grapalat" w:cs="Sylfaen"/>
          <w:sz w:val="20"/>
          <w:lang w:val="af-ZA"/>
        </w:rPr>
        <w:t xml:space="preserve"> </w:t>
      </w:r>
      <w:r w:rsidR="0036230B" w:rsidRPr="001F3550">
        <w:rPr>
          <w:rFonts w:ascii="GHEA Grapalat" w:hAnsi="GHEA Grapalat" w:cs="Sylfaen"/>
          <w:sz w:val="20"/>
        </w:rPr>
        <w:t>основы</w:t>
      </w:r>
      <w:r w:rsidR="0036230B" w:rsidRPr="001F3550">
        <w:rPr>
          <w:rFonts w:ascii="GHEA Grapalat" w:hAnsi="GHEA Grapalat" w:cs="Sylfaen"/>
          <w:sz w:val="20"/>
          <w:lang w:val="af-ZA"/>
        </w:rPr>
        <w:t xml:space="preserve"> </w:t>
      </w:r>
      <w:r w:rsidR="0036230B" w:rsidRPr="001F3550">
        <w:rPr>
          <w:rFonts w:ascii="GHEA Grapalat" w:hAnsi="GHEA Grapalat" w:cs="Sylfaen"/>
          <w:sz w:val="20"/>
        </w:rPr>
        <w:t>в:</w:t>
      </w:r>
      <w:r w:rsidR="0036230B" w:rsidRPr="001F3550">
        <w:rPr>
          <w:rFonts w:ascii="GHEA Grapalat" w:hAnsi="GHEA Grapalat" w:cs="Sylfaen"/>
          <w:sz w:val="20"/>
          <w:lang w:val="af-ZA"/>
        </w:rPr>
        <w:t xml:space="preserve"> </w:t>
      </w:r>
      <w:r w:rsidR="0036230B" w:rsidRPr="001F3550">
        <w:rPr>
          <w:rFonts w:ascii="GHEA Grapalat" w:hAnsi="GHEA Grapalat" w:cs="Sylfaen"/>
          <w:sz w:val="20"/>
        </w:rPr>
        <w:t>приложение</w:t>
      </w:r>
      <w:r w:rsidR="0036230B" w:rsidRPr="001F3550">
        <w:rPr>
          <w:rFonts w:ascii="GHEA Grapalat" w:hAnsi="GHEA Grapalat" w:cs="Sylfaen"/>
          <w:sz w:val="20"/>
          <w:lang w:val="af-ZA"/>
        </w:rPr>
        <w:t xml:space="preserve"> </w:t>
      </w:r>
      <w:r w:rsidR="0036230B" w:rsidRPr="001F3550">
        <w:rPr>
          <w:rFonts w:ascii="GHEA Grapalat" w:hAnsi="GHEA Grapalat" w:cs="Sylfaen"/>
          <w:sz w:val="20"/>
        </w:rPr>
        <w:t>прийти</w:t>
      </w:r>
      <w:r w:rsidR="0036230B" w:rsidRPr="001F3550">
        <w:rPr>
          <w:rFonts w:ascii="GHEA Grapalat" w:hAnsi="GHEA Grapalat" w:cs="Sylfaen"/>
          <w:sz w:val="20"/>
          <w:lang w:val="af-ZA"/>
        </w:rPr>
        <w:t xml:space="preserve"> </w:t>
      </w:r>
      <w:r w:rsidR="001E3A7F" w:rsidRPr="001F3550">
        <w:rPr>
          <w:rFonts w:ascii="GHEA Grapalat" w:hAnsi="GHEA Grapalat" w:cs="Sylfaen"/>
          <w:sz w:val="20"/>
          <w:lang w:val="ru-RU"/>
        </w:rPr>
        <w:t>случай</w:t>
      </w:r>
      <w:r w:rsidR="001E3A7F" w:rsidRPr="001F3550">
        <w:rPr>
          <w:rFonts w:ascii="GHEA Grapalat" w:hAnsi="GHEA Grapalat" w:cs="Sylfaen"/>
          <w:sz w:val="20"/>
          <w:lang w:val="af-ZA"/>
        </w:rPr>
        <w:t xml:space="preserve"> </w:t>
      </w:r>
      <w:r w:rsidR="001E3A7F" w:rsidRPr="006E7F07">
        <w:rPr>
          <w:rFonts w:ascii="GHEA Grapalat" w:hAnsi="GHEA Grapalat" w:cs="Sylfaen"/>
          <w:sz w:val="20"/>
          <w:lang w:val="ru-RU"/>
        </w:rPr>
        <w:t>клиента</w:t>
      </w:r>
      <w:r w:rsidR="001E3A7F" w:rsidRPr="006E7F07">
        <w:rPr>
          <w:rFonts w:ascii="GHEA Grapalat" w:hAnsi="GHEA Grapalat" w:cs="Sylfaen"/>
          <w:sz w:val="20"/>
          <w:lang w:val="af-ZA"/>
        </w:rPr>
        <w:t xml:space="preserve"> </w:t>
      </w:r>
      <w:r w:rsidR="001E3A7F" w:rsidRPr="006E7F07">
        <w:rPr>
          <w:rFonts w:ascii="GHEA Grapalat" w:hAnsi="GHEA Grapalat" w:cs="Sylfaen"/>
          <w:sz w:val="20"/>
          <w:lang w:val="ru-RU"/>
        </w:rPr>
        <w:t>вести</w:t>
      </w:r>
      <w:r w:rsidR="001E3A7F" w:rsidRPr="006E7F07">
        <w:rPr>
          <w:rFonts w:ascii="GHEA Grapalat" w:hAnsi="GHEA Grapalat" w:cs="Sylfaen"/>
          <w:sz w:val="20"/>
          <w:lang w:val="af-ZA"/>
        </w:rPr>
        <w:t xml:space="preserve"> </w:t>
      </w:r>
      <w:r w:rsidR="001E3A7F" w:rsidRPr="006E7F07">
        <w:rPr>
          <w:rFonts w:ascii="GHEA Grapalat" w:hAnsi="GHEA Grapalat" w:cs="Sylfaen"/>
          <w:sz w:val="20"/>
          <w:lang w:val="ru-RU"/>
        </w:rPr>
        <w:t>аргументированный</w:t>
      </w:r>
      <w:r w:rsidR="001E3A7F" w:rsidRPr="006E7F07">
        <w:rPr>
          <w:rFonts w:ascii="GHEA Grapalat" w:hAnsi="GHEA Grapalat" w:cs="Sylfaen"/>
          <w:sz w:val="20"/>
          <w:lang w:val="af-ZA"/>
        </w:rPr>
        <w:t xml:space="preserve"> </w:t>
      </w:r>
      <w:r w:rsidR="001E3A7F" w:rsidRPr="006E7F07">
        <w:rPr>
          <w:rFonts w:ascii="GHEA Grapalat" w:hAnsi="GHEA Grapalat" w:cs="Sylfaen"/>
          <w:sz w:val="20"/>
          <w:lang w:val="ru-RU"/>
        </w:rPr>
        <w:t>решение</w:t>
      </w:r>
      <w:r w:rsidR="001E3A7F" w:rsidRPr="006E7F07">
        <w:rPr>
          <w:rFonts w:ascii="GHEA Grapalat" w:hAnsi="GHEA Grapalat" w:cs="Sylfaen"/>
          <w:sz w:val="20"/>
          <w:lang w:val="af-ZA"/>
        </w:rPr>
        <w:t xml:space="preserve"> </w:t>
      </w:r>
      <w:r w:rsidR="001E3A7F" w:rsidRPr="006E7F07">
        <w:rPr>
          <w:rFonts w:ascii="GHEA Grapalat" w:hAnsi="GHEA Grapalat" w:cs="Sylfaen"/>
          <w:sz w:val="20"/>
          <w:lang w:val="ru-RU"/>
        </w:rPr>
        <w:t>на основе</w:t>
      </w:r>
      <w:r w:rsidR="001E3A7F" w:rsidRPr="006E7F07">
        <w:rPr>
          <w:rFonts w:ascii="GHEA Grapalat" w:hAnsi="GHEA Grapalat" w:cs="Sylfaen"/>
          <w:sz w:val="20"/>
          <w:lang w:val="af-ZA"/>
        </w:rPr>
        <w:t xml:space="preserve"> </w:t>
      </w:r>
      <w:r w:rsidR="001E3A7F" w:rsidRPr="006E7F07">
        <w:rPr>
          <w:rFonts w:ascii="GHEA Grapalat" w:hAnsi="GHEA Grapalat" w:cs="Sylfaen"/>
          <w:sz w:val="20"/>
          <w:lang w:val="ru-RU"/>
        </w:rPr>
        <w:t>на</w:t>
      </w:r>
      <w:r w:rsidR="001E3A7F" w:rsidRPr="006E7F07">
        <w:rPr>
          <w:rFonts w:ascii="GHEA Grapalat" w:hAnsi="GHEA Grapalat" w:cs="Sylfaen"/>
          <w:sz w:val="20"/>
          <w:lang w:val="af-ZA"/>
        </w:rPr>
        <w:t xml:space="preserve"> </w:t>
      </w:r>
      <w:r w:rsidR="001E3A7F" w:rsidRPr="006E7F07">
        <w:rPr>
          <w:rFonts w:ascii="GHEA Grapalat" w:hAnsi="GHEA Grapalat" w:cs="Sylfaen"/>
          <w:sz w:val="20"/>
          <w:lang w:val="ru-RU"/>
        </w:rPr>
        <w:t>уполномоченный</w:t>
      </w:r>
      <w:r w:rsidR="001E3A7F" w:rsidRPr="006E7F07">
        <w:rPr>
          <w:rFonts w:ascii="GHEA Grapalat" w:hAnsi="GHEA Grapalat" w:cs="Sylfaen"/>
          <w:sz w:val="20"/>
          <w:lang w:val="af-ZA"/>
        </w:rPr>
        <w:t xml:space="preserve"> </w:t>
      </w:r>
      <w:r w:rsidR="001E3A7F" w:rsidRPr="006E7F07">
        <w:rPr>
          <w:rFonts w:ascii="GHEA Grapalat" w:hAnsi="GHEA Grapalat" w:cs="Sylfaen"/>
          <w:sz w:val="20"/>
          <w:lang w:val="ru-RU"/>
        </w:rPr>
        <w:t>тело</w:t>
      </w:r>
      <w:r w:rsidR="001E3A7F" w:rsidRPr="006E7F07">
        <w:rPr>
          <w:rFonts w:ascii="GHEA Grapalat" w:hAnsi="GHEA Grapalat" w:cs="Sylfaen"/>
          <w:sz w:val="20"/>
          <w:lang w:val="af-ZA"/>
        </w:rPr>
        <w:t xml:space="preserve"> </w:t>
      </w:r>
      <w:r w:rsidR="001E3A7F" w:rsidRPr="006E7F07">
        <w:rPr>
          <w:rFonts w:ascii="GHEA Grapalat" w:hAnsi="GHEA Grapalat" w:cs="Sylfaen"/>
          <w:sz w:val="20"/>
          <w:lang w:val="ru-RU"/>
        </w:rPr>
        <w:t>участнику</w:t>
      </w:r>
      <w:r w:rsidR="001E3A7F" w:rsidRPr="006E7F07">
        <w:rPr>
          <w:rFonts w:ascii="GHEA Grapalat" w:hAnsi="GHEA Grapalat" w:cs="Sylfaen"/>
          <w:sz w:val="20"/>
          <w:lang w:val="af-ZA"/>
        </w:rPr>
        <w:t xml:space="preserve"> </w:t>
      </w:r>
      <w:r w:rsidR="001E3A7F" w:rsidRPr="006E7F07">
        <w:rPr>
          <w:rFonts w:ascii="GHEA Grapalat" w:hAnsi="GHEA Grapalat" w:cs="Sylfaen"/>
          <w:sz w:val="20"/>
          <w:lang w:val="ru-RU"/>
        </w:rPr>
        <w:t>включать:</w:t>
      </w:r>
      <w:r w:rsidR="001E3A7F" w:rsidRPr="006E7F07">
        <w:rPr>
          <w:rFonts w:ascii="GHEA Grapalat" w:hAnsi="GHEA Grapalat" w:cs="Sylfaen"/>
          <w:sz w:val="20"/>
          <w:lang w:val="af-ZA"/>
        </w:rPr>
        <w:t xml:space="preserve"> </w:t>
      </w:r>
      <w:r w:rsidR="001E3A7F" w:rsidRPr="006E7F07">
        <w:rPr>
          <w:rFonts w:ascii="GHEA Grapalat" w:hAnsi="GHEA Grapalat" w:cs="Sylfaen"/>
          <w:sz w:val="20"/>
          <w:lang w:val="ru-RU"/>
        </w:rPr>
        <w:t>является</w:t>
      </w:r>
      <w:r w:rsidR="001E3A7F" w:rsidRPr="006E7F07">
        <w:rPr>
          <w:rFonts w:ascii="GHEA Grapalat" w:hAnsi="GHEA Grapalat" w:cs="Sylfaen"/>
          <w:sz w:val="20"/>
          <w:lang w:val="af-ZA"/>
        </w:rPr>
        <w:t xml:space="preserve"> </w:t>
      </w:r>
      <w:r w:rsidR="001E3A7F" w:rsidRPr="006E7F07">
        <w:rPr>
          <w:rFonts w:ascii="GHEA Grapalat" w:hAnsi="GHEA Grapalat" w:cs="Sylfaen"/>
          <w:sz w:val="20"/>
          <w:lang w:val="ru-RU"/>
        </w:rPr>
        <w:t>шоппинг</w:t>
      </w:r>
      <w:r w:rsidR="001E3A7F" w:rsidRPr="006E7F07">
        <w:rPr>
          <w:rFonts w:ascii="GHEA Grapalat" w:hAnsi="GHEA Grapalat" w:cs="Sylfaen"/>
          <w:sz w:val="20"/>
          <w:lang w:val="af-ZA"/>
        </w:rPr>
        <w:t xml:space="preserve"> </w:t>
      </w:r>
      <w:r w:rsidR="001E3A7F" w:rsidRPr="006E7F07">
        <w:rPr>
          <w:rFonts w:ascii="GHEA Grapalat" w:hAnsi="GHEA Grapalat" w:cs="Sylfaen"/>
          <w:sz w:val="20"/>
          <w:lang w:val="ru-RU"/>
        </w:rPr>
        <w:t>к процессу</w:t>
      </w:r>
      <w:r w:rsidR="001E3A7F" w:rsidRPr="006E7F07">
        <w:rPr>
          <w:rFonts w:ascii="GHEA Grapalat" w:hAnsi="GHEA Grapalat" w:cs="Sylfaen"/>
          <w:sz w:val="20"/>
          <w:lang w:val="af-ZA"/>
        </w:rPr>
        <w:t xml:space="preserve"> </w:t>
      </w:r>
      <w:r w:rsidR="001E3A7F" w:rsidRPr="006E7F07">
        <w:rPr>
          <w:rFonts w:ascii="GHEA Grapalat" w:hAnsi="GHEA Grapalat" w:cs="Sylfaen"/>
          <w:sz w:val="20"/>
          <w:lang w:val="ru-RU"/>
        </w:rPr>
        <w:t>участвовать</w:t>
      </w:r>
      <w:r w:rsidR="001E3A7F" w:rsidRPr="006E7F07">
        <w:rPr>
          <w:rFonts w:ascii="GHEA Grapalat" w:hAnsi="GHEA Grapalat" w:cs="Sylfaen"/>
          <w:sz w:val="20"/>
          <w:lang w:val="af-ZA"/>
        </w:rPr>
        <w:t xml:space="preserve"> </w:t>
      </w:r>
      <w:r w:rsidR="001E3A7F" w:rsidRPr="006E7F07">
        <w:rPr>
          <w:rFonts w:ascii="GHEA Grapalat" w:hAnsi="GHEA Grapalat" w:cs="Sylfaen"/>
          <w:sz w:val="20"/>
          <w:lang w:val="ru-RU"/>
        </w:rPr>
        <w:t>верно</w:t>
      </w:r>
      <w:r w:rsidR="001E3A7F" w:rsidRPr="006E7F07">
        <w:rPr>
          <w:rFonts w:ascii="GHEA Grapalat" w:hAnsi="GHEA Grapalat" w:cs="Sylfaen"/>
          <w:sz w:val="20"/>
          <w:lang w:val="af-ZA"/>
        </w:rPr>
        <w:t xml:space="preserve"> </w:t>
      </w:r>
      <w:r w:rsidR="001E3A7F" w:rsidRPr="006E7F07">
        <w:rPr>
          <w:rFonts w:ascii="GHEA Grapalat" w:hAnsi="GHEA Grapalat" w:cs="Sylfaen"/>
          <w:sz w:val="20"/>
          <w:lang w:val="ru-RU"/>
        </w:rPr>
        <w:t>без</w:t>
      </w:r>
      <w:r w:rsidR="001E3A7F" w:rsidRPr="006E7F07">
        <w:rPr>
          <w:rFonts w:ascii="GHEA Grapalat" w:hAnsi="GHEA Grapalat" w:cs="Sylfaen"/>
          <w:sz w:val="20"/>
          <w:lang w:val="af-ZA"/>
        </w:rPr>
        <w:t xml:space="preserve"> </w:t>
      </w:r>
      <w:r w:rsidR="001E3A7F" w:rsidRPr="006E7F07">
        <w:rPr>
          <w:rFonts w:ascii="GHEA Grapalat" w:hAnsi="GHEA Grapalat" w:cs="Sylfaen"/>
          <w:sz w:val="20"/>
          <w:lang w:val="ru-RU"/>
        </w:rPr>
        <w:t>участники</w:t>
      </w:r>
      <w:r w:rsidR="001E3A7F" w:rsidRPr="006E7F07">
        <w:rPr>
          <w:rFonts w:ascii="GHEA Grapalat" w:hAnsi="GHEA Grapalat" w:cs="Sylfaen"/>
          <w:sz w:val="20"/>
          <w:lang w:val="af-ZA"/>
        </w:rPr>
        <w:t xml:space="preserve"> </w:t>
      </w:r>
      <w:r w:rsidR="001E3A7F" w:rsidRPr="006E7F07">
        <w:rPr>
          <w:rFonts w:ascii="GHEA Grapalat" w:hAnsi="GHEA Grapalat" w:cs="Sylfaen"/>
          <w:sz w:val="20"/>
          <w:lang w:val="ru-RU"/>
        </w:rPr>
        <w:t xml:space="preserve">в списке </w:t>
      </w:r>
      <w:r w:rsidR="00A24194" w:rsidRPr="006E7F07">
        <w:rPr>
          <w:rFonts w:ascii="GHEA Grapalat" w:hAnsi="GHEA Grapalat" w:cs="Sylfaen"/>
          <w:sz w:val="20"/>
          <w:lang w:val="hy-AM"/>
        </w:rPr>
        <w:t>. Уполномоченный орган публикует мотивированное решение руководителя клиента в бюллетене.</w:t>
      </w:r>
    </w:p>
    <w:p w:rsidR="00F0616C" w:rsidRPr="001F3550" w:rsidRDefault="001E3A7F" w:rsidP="006E7F07">
      <w:pPr>
        <w:shd w:val="clear" w:color="auto" w:fill="FFFFFF"/>
        <w:jc w:val="both"/>
        <w:rPr>
          <w:rFonts w:ascii="GHEA Grapalat" w:hAnsi="GHEA Grapalat" w:cs="Sylfaen"/>
          <w:sz w:val="20"/>
          <w:lang w:val="af-ZA"/>
        </w:rPr>
      </w:pPr>
      <w:r w:rsidRPr="006E7F07">
        <w:rPr>
          <w:rFonts w:ascii="GHEA Grapalat" w:hAnsi="GHEA Grapalat" w:cs="Sylfaen"/>
          <w:sz w:val="20"/>
          <w:lang w:val="hy-AM"/>
        </w:rPr>
        <w:t>И</w:t>
      </w:r>
      <w:r w:rsidRPr="00BA41C0">
        <w:rPr>
          <w:rFonts w:ascii="GHEA Grapalat" w:hAnsi="GHEA Grapalat" w:cs="Sylfaen"/>
          <w:sz w:val="20"/>
          <w:lang w:val="af-ZA"/>
        </w:rPr>
        <w:t xml:space="preserve"> </w:t>
      </w:r>
      <w:r w:rsidRPr="00940F4B">
        <w:rPr>
          <w:rFonts w:ascii="GHEA Grapalat" w:hAnsi="GHEA Grapalat" w:cs="Sylfaen"/>
          <w:sz w:val="20"/>
          <w:lang w:val="hy-AM"/>
        </w:rPr>
        <w:t>в котором</w:t>
      </w:r>
      <w:r w:rsidRPr="00BA41C0">
        <w:rPr>
          <w:rFonts w:ascii="GHEA Grapalat" w:hAnsi="GHEA Grapalat" w:cs="Sylfaen"/>
          <w:sz w:val="20"/>
          <w:lang w:val="af-ZA"/>
        </w:rPr>
        <w:t xml:space="preserve"> </w:t>
      </w:r>
      <w:r w:rsidRPr="00BA41C0">
        <w:rPr>
          <w:rFonts w:ascii="Calibri" w:hAnsi="Calibri" w:cs="Calibri"/>
          <w:sz w:val="20"/>
          <w:lang w:val="af-ZA"/>
        </w:rPr>
        <w:t> </w:t>
      </w:r>
      <w:r w:rsidRPr="00940F4B">
        <w:rPr>
          <w:rFonts w:ascii="GHEA Grapalat" w:hAnsi="GHEA Grapalat" w:cs="Sylfaen"/>
          <w:sz w:val="20"/>
          <w:lang w:val="hy-AM"/>
        </w:rPr>
        <w:t>настоящим</w:t>
      </w:r>
      <w:r w:rsidRPr="00BA41C0">
        <w:rPr>
          <w:rFonts w:ascii="GHEA Grapalat" w:hAnsi="GHEA Grapalat" w:cs="Sylfaen"/>
          <w:sz w:val="20"/>
          <w:lang w:val="af-ZA"/>
        </w:rPr>
        <w:t xml:space="preserve"> </w:t>
      </w:r>
      <w:r w:rsidRPr="00940F4B">
        <w:rPr>
          <w:rFonts w:ascii="GHEA Grapalat" w:hAnsi="GHEA Grapalat" w:cs="Sylfaen"/>
          <w:sz w:val="20"/>
          <w:lang w:val="hy-AM"/>
        </w:rPr>
        <w:t>в точку</w:t>
      </w:r>
      <w:r w:rsidRPr="00BA41C0">
        <w:rPr>
          <w:rFonts w:ascii="GHEA Grapalat" w:hAnsi="GHEA Grapalat" w:cs="Sylfaen"/>
          <w:sz w:val="20"/>
          <w:lang w:val="af-ZA"/>
        </w:rPr>
        <w:t xml:space="preserve"> </w:t>
      </w:r>
      <w:r w:rsidRPr="00940F4B">
        <w:rPr>
          <w:rFonts w:ascii="GHEA Grapalat" w:hAnsi="GHEA Grapalat" w:cs="Sylfaen"/>
          <w:sz w:val="20"/>
          <w:lang w:val="hy-AM"/>
        </w:rPr>
        <w:t>указанный</w:t>
      </w:r>
      <w:r w:rsidRPr="00BA41C0">
        <w:rPr>
          <w:rFonts w:ascii="GHEA Grapalat" w:hAnsi="GHEA Grapalat" w:cs="Sylfaen"/>
          <w:sz w:val="20"/>
          <w:lang w:val="af-ZA"/>
        </w:rPr>
        <w:t xml:space="preserve"> </w:t>
      </w:r>
      <w:r w:rsidRPr="00940F4B">
        <w:rPr>
          <w:rFonts w:ascii="GHEA Grapalat" w:hAnsi="GHEA Grapalat" w:cs="Sylfaen"/>
          <w:sz w:val="20"/>
          <w:lang w:val="hy-AM"/>
        </w:rPr>
        <w:t>решение</w:t>
      </w:r>
      <w:r w:rsidRPr="00BA41C0">
        <w:rPr>
          <w:rFonts w:ascii="GHEA Grapalat" w:hAnsi="GHEA Grapalat" w:cs="Sylfaen"/>
          <w:sz w:val="20"/>
          <w:lang w:val="af-ZA"/>
        </w:rPr>
        <w:t xml:space="preserve"> </w:t>
      </w:r>
      <w:r w:rsidRPr="00940F4B">
        <w:rPr>
          <w:rFonts w:ascii="GHEA Grapalat" w:hAnsi="GHEA Grapalat" w:cs="Sylfaen"/>
          <w:sz w:val="20"/>
          <w:lang w:val="hy-AM"/>
        </w:rPr>
        <w:t>клиента</w:t>
      </w:r>
      <w:r w:rsidRPr="00BA41C0">
        <w:rPr>
          <w:rFonts w:ascii="GHEA Grapalat" w:hAnsi="GHEA Grapalat" w:cs="Sylfaen"/>
          <w:sz w:val="20"/>
          <w:lang w:val="af-ZA"/>
        </w:rPr>
        <w:t xml:space="preserve"> </w:t>
      </w:r>
      <w:r w:rsidRPr="00940F4B">
        <w:rPr>
          <w:rFonts w:ascii="GHEA Grapalat" w:hAnsi="GHEA Grapalat" w:cs="Sylfaen"/>
          <w:sz w:val="20"/>
          <w:lang w:val="hy-AM"/>
        </w:rPr>
        <w:t>лидер</w:t>
      </w:r>
      <w:r w:rsidRPr="00BA41C0">
        <w:rPr>
          <w:rFonts w:ascii="GHEA Grapalat" w:hAnsi="GHEA Grapalat" w:cs="Sylfaen"/>
          <w:sz w:val="20"/>
          <w:lang w:val="af-ZA"/>
        </w:rPr>
        <w:t xml:space="preserve"> </w:t>
      </w:r>
      <w:r w:rsidRPr="00940F4B">
        <w:rPr>
          <w:rFonts w:ascii="GHEA Grapalat" w:hAnsi="GHEA Grapalat" w:cs="Sylfaen"/>
          <w:sz w:val="20"/>
          <w:lang w:val="hy-AM"/>
        </w:rPr>
        <w:t>делает</w:t>
      </w:r>
      <w:r w:rsidRPr="00BA41C0">
        <w:rPr>
          <w:rFonts w:ascii="GHEA Grapalat" w:hAnsi="GHEA Grapalat" w:cs="Sylfaen"/>
          <w:sz w:val="20"/>
          <w:lang w:val="af-ZA"/>
        </w:rPr>
        <w:t xml:space="preserve"> </w:t>
      </w:r>
      <w:r w:rsidRPr="00940F4B">
        <w:rPr>
          <w:rFonts w:ascii="GHEA Grapalat" w:hAnsi="GHEA Grapalat" w:cs="Sylfaen"/>
          <w:sz w:val="20"/>
          <w:lang w:val="hy-AM"/>
        </w:rPr>
        <w:t>является</w:t>
      </w:r>
      <w:r w:rsidRPr="00BA41C0">
        <w:rPr>
          <w:rFonts w:ascii="GHEA Grapalat" w:hAnsi="GHEA Grapalat" w:cs="Sylfaen"/>
          <w:sz w:val="20"/>
          <w:lang w:val="af-ZA"/>
        </w:rPr>
        <w:t xml:space="preserve"> </w:t>
      </w:r>
      <w:r w:rsidRPr="00940F4B">
        <w:rPr>
          <w:rFonts w:ascii="GHEA Grapalat" w:hAnsi="GHEA Grapalat" w:cs="Sylfaen"/>
          <w:sz w:val="20"/>
          <w:lang w:val="hy-AM"/>
        </w:rPr>
        <w:t>покупки</w:t>
      </w:r>
      <w:r w:rsidRPr="00BA41C0">
        <w:rPr>
          <w:rFonts w:ascii="GHEA Grapalat" w:hAnsi="GHEA Grapalat" w:cs="Sylfaen"/>
          <w:sz w:val="20"/>
          <w:lang w:val="af-ZA"/>
        </w:rPr>
        <w:t xml:space="preserve"> </w:t>
      </w:r>
      <w:r w:rsidRPr="00940F4B">
        <w:rPr>
          <w:rFonts w:ascii="GHEA Grapalat" w:hAnsi="GHEA Grapalat" w:cs="Sylfaen"/>
          <w:sz w:val="20"/>
          <w:lang w:val="hy-AM"/>
        </w:rPr>
        <w:t>процедура</w:t>
      </w:r>
      <w:r w:rsidRPr="00BA41C0">
        <w:rPr>
          <w:rFonts w:ascii="GHEA Grapalat" w:hAnsi="GHEA Grapalat" w:cs="Sylfaen"/>
          <w:sz w:val="20"/>
          <w:lang w:val="af-ZA"/>
        </w:rPr>
        <w:t xml:space="preserve"> </w:t>
      </w:r>
      <w:r w:rsidRPr="00940F4B">
        <w:rPr>
          <w:rFonts w:ascii="GHEA Grapalat" w:hAnsi="GHEA Grapalat" w:cs="Sylfaen"/>
          <w:sz w:val="20"/>
          <w:lang w:val="hy-AM"/>
        </w:rPr>
        <w:t>несуществующий</w:t>
      </w:r>
      <w:r w:rsidRPr="00BA41C0">
        <w:rPr>
          <w:rFonts w:ascii="GHEA Grapalat" w:hAnsi="GHEA Grapalat" w:cs="Sylfaen"/>
          <w:sz w:val="20"/>
          <w:lang w:val="af-ZA"/>
        </w:rPr>
        <w:t xml:space="preserve"> </w:t>
      </w:r>
      <w:r w:rsidRPr="00940F4B">
        <w:rPr>
          <w:rFonts w:ascii="GHEA Grapalat" w:hAnsi="GHEA Grapalat" w:cs="Sylfaen"/>
          <w:sz w:val="20"/>
          <w:lang w:val="hy-AM"/>
        </w:rPr>
        <w:t>будет объявлено</w:t>
      </w:r>
      <w:r w:rsidRPr="00BA41C0">
        <w:rPr>
          <w:rFonts w:ascii="GHEA Grapalat" w:hAnsi="GHEA Grapalat" w:cs="Sylfaen"/>
          <w:sz w:val="20"/>
          <w:lang w:val="af-ZA"/>
        </w:rPr>
        <w:t xml:space="preserve"> </w:t>
      </w:r>
      <w:r w:rsidRPr="00940F4B">
        <w:rPr>
          <w:rFonts w:ascii="GHEA Grapalat" w:hAnsi="GHEA Grapalat" w:cs="Sylfaen"/>
          <w:sz w:val="20"/>
          <w:lang w:val="hy-AM"/>
        </w:rPr>
        <w:t>или</w:t>
      </w:r>
      <w:r w:rsidRPr="00BA41C0">
        <w:rPr>
          <w:rFonts w:ascii="GHEA Grapalat" w:hAnsi="GHEA Grapalat" w:cs="Sylfaen"/>
          <w:sz w:val="20"/>
          <w:lang w:val="af-ZA"/>
        </w:rPr>
        <w:t xml:space="preserve"> </w:t>
      </w:r>
      <w:r w:rsidRPr="00940F4B">
        <w:rPr>
          <w:rFonts w:ascii="GHEA Grapalat" w:hAnsi="GHEA Grapalat" w:cs="Sylfaen"/>
          <w:sz w:val="20"/>
          <w:lang w:val="hy-AM"/>
        </w:rPr>
        <w:t>запечатанный</w:t>
      </w:r>
      <w:r w:rsidRPr="00BA41C0">
        <w:rPr>
          <w:rFonts w:ascii="GHEA Grapalat" w:hAnsi="GHEA Grapalat" w:cs="Sylfaen"/>
          <w:sz w:val="20"/>
          <w:lang w:val="af-ZA"/>
        </w:rPr>
        <w:t xml:space="preserve"> </w:t>
      </w:r>
      <w:r w:rsidRPr="00940F4B">
        <w:rPr>
          <w:rFonts w:ascii="GHEA Grapalat" w:hAnsi="GHEA Grapalat" w:cs="Sylfaen"/>
          <w:sz w:val="20"/>
          <w:lang w:val="hy-AM"/>
        </w:rPr>
        <w:t>контракта</w:t>
      </w:r>
      <w:r w:rsidRPr="00BA41C0">
        <w:rPr>
          <w:rFonts w:ascii="GHEA Grapalat" w:hAnsi="GHEA Grapalat" w:cs="Sylfaen"/>
          <w:sz w:val="20"/>
          <w:lang w:val="af-ZA"/>
        </w:rPr>
        <w:t xml:space="preserve"> </w:t>
      </w:r>
      <w:r w:rsidRPr="00940F4B">
        <w:rPr>
          <w:rFonts w:ascii="GHEA Grapalat" w:hAnsi="GHEA Grapalat" w:cs="Sylfaen"/>
          <w:sz w:val="20"/>
          <w:lang w:val="hy-AM"/>
        </w:rPr>
        <w:t>касательно</w:t>
      </w:r>
      <w:r w:rsidRPr="00BA41C0">
        <w:rPr>
          <w:rFonts w:ascii="GHEA Grapalat" w:hAnsi="GHEA Grapalat" w:cs="Sylfaen"/>
          <w:sz w:val="20"/>
          <w:lang w:val="af-ZA"/>
        </w:rPr>
        <w:t xml:space="preserve"> </w:t>
      </w:r>
      <w:r w:rsidRPr="00940F4B">
        <w:rPr>
          <w:rFonts w:ascii="GHEA Grapalat" w:hAnsi="GHEA Grapalat" w:cs="Sylfaen"/>
          <w:sz w:val="20"/>
          <w:lang w:val="hy-AM"/>
        </w:rPr>
        <w:t>заявление</w:t>
      </w:r>
      <w:r w:rsidRPr="00BA41C0">
        <w:rPr>
          <w:rFonts w:ascii="GHEA Grapalat" w:hAnsi="GHEA Grapalat" w:cs="Sylfaen"/>
          <w:sz w:val="20"/>
          <w:lang w:val="af-ZA"/>
        </w:rPr>
        <w:t xml:space="preserve"> </w:t>
      </w:r>
      <w:r w:rsidRPr="00940F4B">
        <w:rPr>
          <w:rFonts w:ascii="GHEA Grapalat" w:hAnsi="GHEA Grapalat" w:cs="Sylfaen"/>
          <w:sz w:val="20"/>
          <w:lang w:val="hy-AM"/>
        </w:rPr>
        <w:t>публиковать</w:t>
      </w:r>
      <w:r w:rsidRPr="00BA41C0">
        <w:rPr>
          <w:rFonts w:ascii="GHEA Grapalat" w:hAnsi="GHEA Grapalat" w:cs="Sylfaen"/>
          <w:sz w:val="20"/>
          <w:lang w:val="af-ZA"/>
        </w:rPr>
        <w:t xml:space="preserve"> </w:t>
      </w:r>
      <w:r w:rsidRPr="00940F4B">
        <w:rPr>
          <w:rFonts w:ascii="GHEA Grapalat" w:hAnsi="GHEA Grapalat" w:cs="Sylfaen"/>
          <w:sz w:val="20"/>
          <w:lang w:val="hy-AM"/>
        </w:rPr>
        <w:t>или</w:t>
      </w:r>
      <w:r w:rsidRPr="00BA41C0">
        <w:rPr>
          <w:rFonts w:ascii="GHEA Grapalat" w:hAnsi="GHEA Grapalat" w:cs="Sylfaen"/>
          <w:sz w:val="20"/>
          <w:lang w:val="af-ZA"/>
        </w:rPr>
        <w:t xml:space="preserve"> </w:t>
      </w:r>
      <w:r w:rsidRPr="00940F4B">
        <w:rPr>
          <w:rFonts w:ascii="GHEA Grapalat" w:hAnsi="GHEA Grapalat" w:cs="Sylfaen"/>
          <w:sz w:val="20"/>
          <w:lang w:val="hy-AM"/>
        </w:rPr>
        <w:t>контракт</w:t>
      </w:r>
      <w:r w:rsidRPr="00BA41C0">
        <w:rPr>
          <w:rFonts w:ascii="GHEA Grapalat" w:hAnsi="GHEA Grapalat" w:cs="Sylfaen"/>
          <w:sz w:val="20"/>
          <w:lang w:val="af-ZA"/>
        </w:rPr>
        <w:t xml:space="preserve"> </w:t>
      </w:r>
      <w:r w:rsidRPr="00940F4B">
        <w:rPr>
          <w:rFonts w:ascii="GHEA Grapalat" w:hAnsi="GHEA Grapalat" w:cs="Sylfaen"/>
          <w:sz w:val="20"/>
          <w:lang w:val="hy-AM"/>
        </w:rPr>
        <w:t>односторонний</w:t>
      </w:r>
      <w:r w:rsidRPr="00BA41C0">
        <w:rPr>
          <w:rFonts w:ascii="GHEA Grapalat" w:hAnsi="GHEA Grapalat" w:cs="Sylfaen"/>
          <w:sz w:val="20"/>
          <w:lang w:val="af-ZA"/>
        </w:rPr>
        <w:t xml:space="preserve"> </w:t>
      </w:r>
      <w:r w:rsidRPr="00940F4B">
        <w:rPr>
          <w:rFonts w:ascii="GHEA Grapalat" w:hAnsi="GHEA Grapalat" w:cs="Sylfaen"/>
          <w:sz w:val="20"/>
          <w:lang w:val="hy-AM"/>
        </w:rPr>
        <w:t>решить</w:t>
      </w:r>
      <w:r w:rsidRPr="00BA41C0">
        <w:rPr>
          <w:rFonts w:ascii="GHEA Grapalat" w:hAnsi="GHEA Grapalat" w:cs="Sylfaen"/>
          <w:sz w:val="20"/>
          <w:lang w:val="af-ZA"/>
        </w:rPr>
        <w:t xml:space="preserve"> </w:t>
      </w:r>
      <w:r w:rsidRPr="00940F4B">
        <w:rPr>
          <w:rFonts w:ascii="GHEA Grapalat" w:hAnsi="GHEA Grapalat" w:cs="Sylfaen"/>
          <w:sz w:val="20"/>
          <w:lang w:val="hy-AM"/>
        </w:rPr>
        <w:t>о</w:t>
      </w:r>
      <w:r w:rsidRPr="00BA41C0">
        <w:rPr>
          <w:rFonts w:ascii="GHEA Grapalat" w:hAnsi="GHEA Grapalat" w:cs="Sylfaen"/>
          <w:sz w:val="20"/>
          <w:lang w:val="af-ZA"/>
        </w:rPr>
        <w:t xml:space="preserve"> </w:t>
      </w:r>
      <w:r w:rsidR="00F0616C" w:rsidRPr="001F3550">
        <w:rPr>
          <w:rFonts w:ascii="GHEA Grapalat" w:hAnsi="GHEA Grapalat" w:cs="Sylfaen"/>
          <w:sz w:val="20"/>
          <w:lang w:val="af-ZA"/>
        </w:rPr>
        <w:t xml:space="preserve">опубликовать </w:t>
      </w:r>
      <w:r w:rsidRPr="00940F4B">
        <w:rPr>
          <w:rFonts w:ascii="GHEA Grapalat" w:hAnsi="GHEA Grapalat" w:cs="Sylfaen"/>
          <w:sz w:val="20"/>
          <w:lang w:val="hy-AM"/>
        </w:rPr>
        <w:t>объявление</w:t>
      </w:r>
      <w:r w:rsidR="00F0616C" w:rsidRPr="001F3550">
        <w:rPr>
          <w:rFonts w:ascii="GHEA Grapalat" w:hAnsi="GHEA Grapalat" w:cs="Sylfaen"/>
          <w:sz w:val="20"/>
          <w:lang w:val="af-ZA"/>
        </w:rPr>
        <w:t>​</w:t>
      </w:r>
      <w:r w:rsidRPr="00940F4B">
        <w:rPr>
          <w:rFonts w:ascii="GHEA Grapalat" w:hAnsi="GHEA Grapalat" w:cs="Sylfaen"/>
          <w:sz w:val="20"/>
          <w:lang w:val="hy-AM"/>
        </w:rPr>
        <w:t>​</w:t>
      </w:r>
      <w:r w:rsidRPr="001F3550">
        <w:rPr>
          <w:rFonts w:ascii="GHEA Grapalat" w:hAnsi="GHEA Grapalat" w:cs="Sylfaen"/>
          <w:sz w:val="20"/>
          <w:lang w:val="af-ZA"/>
        </w:rPr>
        <w:t xml:space="preserve"> </w:t>
      </w:r>
      <w:r w:rsidRPr="00940F4B">
        <w:rPr>
          <w:rFonts w:ascii="GHEA Grapalat" w:hAnsi="GHEA Grapalat" w:cs="Sylfaen"/>
          <w:sz w:val="20"/>
          <w:lang w:val="hy-AM"/>
        </w:rPr>
        <w:t>в день</w:t>
      </w:r>
      <w:r w:rsidRPr="001F3550">
        <w:rPr>
          <w:rFonts w:ascii="GHEA Grapalat" w:hAnsi="GHEA Grapalat" w:cs="Sylfaen"/>
          <w:sz w:val="20"/>
          <w:lang w:val="af-ZA"/>
        </w:rPr>
        <w:t xml:space="preserve"> </w:t>
      </w:r>
      <w:r w:rsidRPr="00940F4B">
        <w:rPr>
          <w:rFonts w:ascii="GHEA Grapalat" w:hAnsi="GHEA Grapalat" w:cs="Sylfaen"/>
          <w:sz w:val="20"/>
          <w:lang w:val="hy-AM"/>
        </w:rPr>
        <w:t>следующий</w:t>
      </w:r>
      <w:r w:rsidRPr="001F3550">
        <w:rPr>
          <w:rFonts w:ascii="GHEA Grapalat" w:hAnsi="GHEA Grapalat" w:cs="Sylfaen"/>
          <w:sz w:val="20"/>
          <w:lang w:val="af-ZA"/>
        </w:rPr>
        <w:t xml:space="preserve"> </w:t>
      </w:r>
      <w:r w:rsidRPr="00940F4B">
        <w:rPr>
          <w:rFonts w:ascii="GHEA Grapalat" w:hAnsi="GHEA Grapalat" w:cs="Sylfaen"/>
          <w:sz w:val="20"/>
          <w:lang w:val="hy-AM"/>
        </w:rPr>
        <w:t>десятый</w:t>
      </w:r>
      <w:r w:rsidRPr="001F3550">
        <w:rPr>
          <w:rFonts w:ascii="GHEA Grapalat" w:hAnsi="GHEA Grapalat" w:cs="Sylfaen"/>
          <w:sz w:val="20"/>
          <w:lang w:val="af-ZA"/>
        </w:rPr>
        <w:t xml:space="preserve"> </w:t>
      </w:r>
      <w:r w:rsidRPr="00940F4B">
        <w:rPr>
          <w:rFonts w:ascii="GHEA Grapalat" w:hAnsi="GHEA Grapalat" w:cs="Sylfaen"/>
          <w:sz w:val="20"/>
          <w:lang w:val="hy-AM"/>
        </w:rPr>
        <w:t>день</w:t>
      </w:r>
      <w:r w:rsidRPr="001F3550">
        <w:rPr>
          <w:rFonts w:ascii="GHEA Grapalat" w:hAnsi="GHEA Grapalat" w:cs="Sylfaen"/>
          <w:sz w:val="20"/>
          <w:lang w:val="af-ZA"/>
        </w:rPr>
        <w:t xml:space="preserve">​ </w:t>
      </w:r>
      <w:r w:rsidRPr="00940F4B">
        <w:rPr>
          <w:rFonts w:ascii="GHEA Grapalat" w:hAnsi="GHEA Grapalat" w:cs="Sylfaen"/>
          <w:sz w:val="20"/>
          <w:lang w:val="hy-AM"/>
        </w:rPr>
        <w:t>Решение</w:t>
      </w:r>
      <w:r w:rsidRPr="001F3550">
        <w:rPr>
          <w:rFonts w:ascii="GHEA Grapalat" w:hAnsi="GHEA Grapalat" w:cs="Sylfaen"/>
          <w:sz w:val="20"/>
          <w:lang w:val="af-ZA"/>
        </w:rPr>
        <w:t xml:space="preserve"> </w:t>
      </w:r>
      <w:r w:rsidRPr="00940F4B">
        <w:rPr>
          <w:rFonts w:ascii="GHEA Grapalat" w:hAnsi="GHEA Grapalat" w:cs="Sylfaen"/>
          <w:sz w:val="20"/>
          <w:lang w:val="hy-AM"/>
        </w:rPr>
        <w:t>провести</w:t>
      </w:r>
      <w:r w:rsidRPr="001F3550">
        <w:rPr>
          <w:rFonts w:ascii="GHEA Grapalat" w:hAnsi="GHEA Grapalat" w:cs="Sylfaen"/>
          <w:sz w:val="20"/>
          <w:lang w:val="af-ZA"/>
        </w:rPr>
        <w:t xml:space="preserve"> </w:t>
      </w:r>
      <w:r w:rsidRPr="00940F4B">
        <w:rPr>
          <w:rFonts w:ascii="GHEA Grapalat" w:hAnsi="GHEA Grapalat" w:cs="Sylfaen"/>
          <w:sz w:val="20"/>
          <w:lang w:val="hy-AM"/>
        </w:rPr>
        <w:t>следующий</w:t>
      </w:r>
      <w:r w:rsidRPr="001F3550">
        <w:rPr>
          <w:rFonts w:ascii="GHEA Grapalat" w:hAnsi="GHEA Grapalat" w:cs="Sylfaen"/>
          <w:sz w:val="20"/>
          <w:lang w:val="af-ZA"/>
        </w:rPr>
        <w:t xml:space="preserve"> </w:t>
      </w:r>
      <w:r w:rsidRPr="00940F4B">
        <w:rPr>
          <w:rFonts w:ascii="GHEA Grapalat" w:hAnsi="GHEA Grapalat" w:cs="Sylfaen"/>
          <w:sz w:val="20"/>
          <w:lang w:val="hy-AM"/>
        </w:rPr>
        <w:t>день</w:t>
      </w:r>
      <w:r w:rsidRPr="001F3550">
        <w:rPr>
          <w:rFonts w:ascii="GHEA Grapalat" w:hAnsi="GHEA Grapalat" w:cs="Sylfaen"/>
          <w:sz w:val="20"/>
          <w:lang w:val="af-ZA"/>
        </w:rPr>
        <w:t xml:space="preserve"> </w:t>
      </w:r>
      <w:r w:rsidRPr="00940F4B">
        <w:rPr>
          <w:rFonts w:ascii="GHEA Grapalat" w:hAnsi="GHEA Grapalat" w:cs="Sylfaen"/>
          <w:sz w:val="20"/>
          <w:lang w:val="hy-AM"/>
        </w:rPr>
        <w:t xml:space="preserve">это предоставляется </w:t>
      </w:r>
      <w:r w:rsidRPr="001F3550">
        <w:rPr>
          <w:rFonts w:ascii="GHEA Grapalat" w:hAnsi="GHEA Grapalat" w:cs="Sylfaen"/>
          <w:sz w:val="20"/>
          <w:lang w:val="af-ZA"/>
        </w:rPr>
        <w:t xml:space="preserve">в письменном виде </w:t>
      </w:r>
      <w:r w:rsidRPr="00940F4B">
        <w:rPr>
          <w:rFonts w:ascii="GHEA Grapalat" w:hAnsi="GHEA Grapalat" w:cs="Sylfaen"/>
          <w:sz w:val="20"/>
          <w:lang w:val="hy-AM"/>
        </w:rPr>
        <w:t>является</w:t>
      </w:r>
      <w:r w:rsidRPr="001F3550">
        <w:rPr>
          <w:rFonts w:ascii="GHEA Grapalat" w:hAnsi="GHEA Grapalat" w:cs="Sylfaen"/>
          <w:sz w:val="20"/>
          <w:lang w:val="af-ZA"/>
        </w:rPr>
        <w:t xml:space="preserve"> </w:t>
      </w:r>
      <w:r w:rsidRPr="00940F4B">
        <w:rPr>
          <w:rFonts w:ascii="GHEA Grapalat" w:hAnsi="GHEA Grapalat" w:cs="Sylfaen"/>
          <w:sz w:val="20"/>
          <w:lang w:val="hy-AM"/>
        </w:rPr>
        <w:t>уполномоченный</w:t>
      </w:r>
      <w:r w:rsidRPr="001F3550">
        <w:rPr>
          <w:rFonts w:ascii="GHEA Grapalat" w:hAnsi="GHEA Grapalat" w:cs="Sylfaen"/>
          <w:sz w:val="20"/>
          <w:lang w:val="af-ZA"/>
        </w:rPr>
        <w:t xml:space="preserve"> </w:t>
      </w:r>
      <w:r w:rsidRPr="00940F4B">
        <w:rPr>
          <w:rFonts w:ascii="GHEA Grapalat" w:hAnsi="GHEA Grapalat" w:cs="Sylfaen"/>
          <w:sz w:val="20"/>
          <w:lang w:val="hy-AM"/>
        </w:rPr>
        <w:t>к телу</w:t>
      </w:r>
      <w:r w:rsidRPr="001F3550">
        <w:rPr>
          <w:rFonts w:ascii="GHEA Grapalat" w:hAnsi="GHEA Grapalat" w:cs="Sylfaen"/>
          <w:sz w:val="20"/>
          <w:lang w:val="af-ZA"/>
        </w:rPr>
        <w:t xml:space="preserve"> </w:t>
      </w:r>
      <w:r w:rsidRPr="00940F4B">
        <w:rPr>
          <w:rFonts w:ascii="GHEA Grapalat" w:hAnsi="GHEA Grapalat" w:cs="Sylfaen"/>
          <w:sz w:val="20"/>
          <w:lang w:val="hy-AM"/>
        </w:rPr>
        <w:t>и:</w:t>
      </w:r>
      <w:r w:rsidRPr="001F3550">
        <w:rPr>
          <w:rFonts w:ascii="GHEA Grapalat" w:hAnsi="GHEA Grapalat" w:cs="Sylfaen"/>
          <w:sz w:val="20"/>
          <w:lang w:val="af-ZA"/>
        </w:rPr>
        <w:t xml:space="preserve"> </w:t>
      </w:r>
      <w:r w:rsidRPr="00940F4B">
        <w:rPr>
          <w:rFonts w:ascii="GHEA Grapalat" w:hAnsi="GHEA Grapalat" w:cs="Sylfaen"/>
          <w:sz w:val="20"/>
          <w:lang w:val="hy-AM"/>
        </w:rPr>
        <w:t xml:space="preserve">участнику </w:t>
      </w:r>
      <w:r w:rsidRPr="001F3550">
        <w:rPr>
          <w:rFonts w:ascii="GHEA Grapalat" w:hAnsi="GHEA Grapalat" w:cs="Sylfaen"/>
          <w:sz w:val="20"/>
          <w:lang w:val="af-ZA"/>
        </w:rPr>
        <w:t xml:space="preserve">. </w:t>
      </w:r>
      <w:r w:rsidRPr="00940F4B">
        <w:rPr>
          <w:rFonts w:ascii="GHEA Grapalat" w:hAnsi="GHEA Grapalat" w:cs="Sylfaen"/>
          <w:sz w:val="20"/>
          <w:lang w:val="hy-AM"/>
        </w:rPr>
        <w:t>Авторизованный</w:t>
      </w:r>
      <w:r w:rsidRPr="001F3550">
        <w:rPr>
          <w:rFonts w:ascii="GHEA Grapalat" w:hAnsi="GHEA Grapalat" w:cs="Sylfaen"/>
          <w:sz w:val="20"/>
          <w:lang w:val="af-ZA"/>
        </w:rPr>
        <w:t xml:space="preserve"> </w:t>
      </w:r>
      <w:r w:rsidRPr="00940F4B">
        <w:rPr>
          <w:rFonts w:ascii="GHEA Grapalat" w:hAnsi="GHEA Grapalat" w:cs="Sylfaen"/>
          <w:sz w:val="20"/>
          <w:lang w:val="hy-AM"/>
        </w:rPr>
        <w:t>тело</w:t>
      </w:r>
      <w:r w:rsidRPr="001F3550">
        <w:rPr>
          <w:rFonts w:ascii="GHEA Grapalat" w:hAnsi="GHEA Grapalat" w:cs="Sylfaen"/>
          <w:sz w:val="20"/>
          <w:lang w:val="af-ZA"/>
        </w:rPr>
        <w:t xml:space="preserve"> </w:t>
      </w:r>
      <w:r w:rsidRPr="00940F4B">
        <w:rPr>
          <w:rFonts w:ascii="GHEA Grapalat" w:hAnsi="GHEA Grapalat" w:cs="Sylfaen"/>
          <w:sz w:val="20"/>
          <w:lang w:val="hy-AM"/>
        </w:rPr>
        <w:t>участнику</w:t>
      </w:r>
      <w:r w:rsidRPr="001F3550">
        <w:rPr>
          <w:rFonts w:ascii="GHEA Grapalat" w:hAnsi="GHEA Grapalat" w:cs="Sylfaen"/>
          <w:sz w:val="20"/>
          <w:lang w:val="af-ZA"/>
        </w:rPr>
        <w:t xml:space="preserve"> </w:t>
      </w:r>
      <w:r w:rsidRPr="00940F4B">
        <w:rPr>
          <w:rFonts w:ascii="GHEA Grapalat" w:hAnsi="GHEA Grapalat" w:cs="Sylfaen"/>
          <w:sz w:val="20"/>
          <w:lang w:val="hy-AM"/>
        </w:rPr>
        <w:t>включать:</w:t>
      </w:r>
      <w:r w:rsidRPr="001F3550">
        <w:rPr>
          <w:rFonts w:ascii="GHEA Grapalat" w:hAnsi="GHEA Grapalat" w:cs="Sylfaen"/>
          <w:sz w:val="20"/>
          <w:lang w:val="af-ZA"/>
        </w:rPr>
        <w:t xml:space="preserve"> </w:t>
      </w:r>
      <w:r w:rsidRPr="00940F4B">
        <w:rPr>
          <w:rFonts w:ascii="GHEA Grapalat" w:hAnsi="GHEA Grapalat" w:cs="Sylfaen"/>
          <w:sz w:val="20"/>
          <w:lang w:val="hy-AM"/>
        </w:rPr>
        <w:t>является</w:t>
      </w:r>
      <w:r w:rsidRPr="001F3550">
        <w:rPr>
          <w:rFonts w:ascii="GHEA Grapalat" w:hAnsi="GHEA Grapalat" w:cs="Sylfaen"/>
          <w:sz w:val="20"/>
          <w:lang w:val="af-ZA"/>
        </w:rPr>
        <w:t xml:space="preserve"> </w:t>
      </w:r>
      <w:r w:rsidRPr="00940F4B">
        <w:rPr>
          <w:rFonts w:ascii="GHEA Grapalat" w:hAnsi="GHEA Grapalat" w:cs="Sylfaen"/>
          <w:sz w:val="20"/>
          <w:lang w:val="hy-AM"/>
        </w:rPr>
        <w:t>шоппинг</w:t>
      </w:r>
      <w:r w:rsidRPr="001F3550">
        <w:rPr>
          <w:rFonts w:ascii="GHEA Grapalat" w:hAnsi="GHEA Grapalat" w:cs="Sylfaen"/>
          <w:sz w:val="20"/>
          <w:lang w:val="af-ZA"/>
        </w:rPr>
        <w:t xml:space="preserve"> </w:t>
      </w:r>
      <w:r w:rsidRPr="00940F4B">
        <w:rPr>
          <w:rFonts w:ascii="GHEA Grapalat" w:hAnsi="GHEA Grapalat" w:cs="Sylfaen"/>
          <w:sz w:val="20"/>
          <w:lang w:val="hy-AM"/>
        </w:rPr>
        <w:t>к процессу</w:t>
      </w:r>
      <w:r w:rsidRPr="001F3550">
        <w:rPr>
          <w:rFonts w:ascii="GHEA Grapalat" w:hAnsi="GHEA Grapalat" w:cs="Sylfaen"/>
          <w:sz w:val="20"/>
          <w:lang w:val="af-ZA"/>
        </w:rPr>
        <w:t xml:space="preserve"> </w:t>
      </w:r>
      <w:r w:rsidRPr="00940F4B">
        <w:rPr>
          <w:rFonts w:ascii="GHEA Grapalat" w:hAnsi="GHEA Grapalat" w:cs="Sylfaen"/>
          <w:sz w:val="20"/>
          <w:lang w:val="hy-AM"/>
        </w:rPr>
        <w:t>участвовать</w:t>
      </w:r>
      <w:r w:rsidRPr="001F3550">
        <w:rPr>
          <w:rFonts w:ascii="GHEA Grapalat" w:hAnsi="GHEA Grapalat" w:cs="Sylfaen"/>
          <w:sz w:val="20"/>
          <w:lang w:val="af-ZA"/>
        </w:rPr>
        <w:t xml:space="preserve"> </w:t>
      </w:r>
      <w:r w:rsidRPr="00940F4B">
        <w:rPr>
          <w:rFonts w:ascii="GHEA Grapalat" w:hAnsi="GHEA Grapalat" w:cs="Sylfaen"/>
          <w:sz w:val="20"/>
          <w:lang w:val="hy-AM"/>
        </w:rPr>
        <w:t>верно</w:t>
      </w:r>
      <w:r w:rsidRPr="001F3550">
        <w:rPr>
          <w:rFonts w:ascii="GHEA Grapalat" w:hAnsi="GHEA Grapalat" w:cs="Sylfaen"/>
          <w:sz w:val="20"/>
          <w:lang w:val="af-ZA"/>
        </w:rPr>
        <w:t xml:space="preserve"> </w:t>
      </w:r>
      <w:r w:rsidRPr="00940F4B">
        <w:rPr>
          <w:rFonts w:ascii="GHEA Grapalat" w:hAnsi="GHEA Grapalat" w:cs="Sylfaen"/>
          <w:sz w:val="20"/>
          <w:lang w:val="hy-AM"/>
        </w:rPr>
        <w:t>без</w:t>
      </w:r>
      <w:r w:rsidRPr="001F3550">
        <w:rPr>
          <w:rFonts w:ascii="GHEA Grapalat" w:hAnsi="GHEA Grapalat" w:cs="Sylfaen"/>
          <w:sz w:val="20"/>
          <w:lang w:val="af-ZA"/>
        </w:rPr>
        <w:t xml:space="preserve"> </w:t>
      </w:r>
      <w:r w:rsidRPr="00940F4B">
        <w:rPr>
          <w:rFonts w:ascii="GHEA Grapalat" w:hAnsi="GHEA Grapalat" w:cs="Sylfaen"/>
          <w:sz w:val="20"/>
          <w:lang w:val="hy-AM"/>
        </w:rPr>
        <w:t>участники</w:t>
      </w:r>
      <w:r w:rsidRPr="001F3550">
        <w:rPr>
          <w:rFonts w:ascii="GHEA Grapalat" w:hAnsi="GHEA Grapalat" w:cs="Sylfaen"/>
          <w:sz w:val="20"/>
          <w:lang w:val="af-ZA"/>
        </w:rPr>
        <w:t xml:space="preserve"> </w:t>
      </w:r>
      <w:r w:rsidRPr="00940F4B">
        <w:rPr>
          <w:rFonts w:ascii="GHEA Grapalat" w:hAnsi="GHEA Grapalat" w:cs="Sylfaen"/>
          <w:sz w:val="20"/>
          <w:lang w:val="hy-AM"/>
        </w:rPr>
        <w:t>в списке</w:t>
      </w:r>
      <w:r w:rsidRPr="001F3550">
        <w:rPr>
          <w:rFonts w:ascii="GHEA Grapalat" w:hAnsi="GHEA Grapalat" w:cs="Sylfaen"/>
          <w:sz w:val="20"/>
          <w:lang w:val="af-ZA"/>
        </w:rPr>
        <w:t xml:space="preserve"> </w:t>
      </w:r>
      <w:r w:rsidRPr="00940F4B">
        <w:rPr>
          <w:rFonts w:ascii="GHEA Grapalat" w:hAnsi="GHEA Grapalat" w:cs="Sylfaen"/>
          <w:sz w:val="20"/>
          <w:lang w:val="hy-AM"/>
        </w:rPr>
        <w:t>решение</w:t>
      </w:r>
      <w:r w:rsidRPr="001F3550">
        <w:rPr>
          <w:rFonts w:ascii="GHEA Grapalat" w:hAnsi="GHEA Grapalat" w:cs="Sylfaen"/>
          <w:sz w:val="20"/>
          <w:lang w:val="af-ZA"/>
        </w:rPr>
        <w:t xml:space="preserve"> </w:t>
      </w:r>
      <w:r w:rsidRPr="00940F4B">
        <w:rPr>
          <w:rFonts w:ascii="GHEA Grapalat" w:hAnsi="GHEA Grapalat" w:cs="Sylfaen"/>
          <w:sz w:val="20"/>
          <w:lang w:val="hy-AM"/>
        </w:rPr>
        <w:t>получать</w:t>
      </w:r>
      <w:r w:rsidRPr="001F3550">
        <w:rPr>
          <w:rFonts w:ascii="GHEA Grapalat" w:hAnsi="GHEA Grapalat" w:cs="Sylfaen"/>
          <w:sz w:val="20"/>
          <w:lang w:val="af-ZA"/>
        </w:rPr>
        <w:t xml:space="preserve"> </w:t>
      </w:r>
      <w:r w:rsidRPr="00940F4B">
        <w:rPr>
          <w:rFonts w:ascii="GHEA Grapalat" w:hAnsi="GHEA Grapalat" w:cs="Sylfaen"/>
          <w:sz w:val="20"/>
          <w:lang w:val="hy-AM"/>
        </w:rPr>
        <w:t>следующий</w:t>
      </w:r>
      <w:r w:rsidRPr="001F3550">
        <w:rPr>
          <w:rFonts w:ascii="GHEA Grapalat" w:hAnsi="GHEA Grapalat" w:cs="Sylfaen"/>
          <w:sz w:val="20"/>
          <w:lang w:val="af-ZA"/>
        </w:rPr>
        <w:t xml:space="preserve"> </w:t>
      </w:r>
      <w:r w:rsidRPr="00940F4B">
        <w:rPr>
          <w:rFonts w:ascii="GHEA Grapalat" w:hAnsi="GHEA Grapalat" w:cs="Sylfaen"/>
          <w:sz w:val="20"/>
          <w:lang w:val="hy-AM"/>
        </w:rPr>
        <w:t>сороковой</w:t>
      </w:r>
      <w:r w:rsidRPr="001F3550">
        <w:rPr>
          <w:rFonts w:ascii="GHEA Grapalat" w:hAnsi="GHEA Grapalat" w:cs="Sylfaen"/>
          <w:sz w:val="20"/>
          <w:lang w:val="af-ZA"/>
        </w:rPr>
        <w:t xml:space="preserve"> </w:t>
      </w:r>
      <w:r w:rsidRPr="00940F4B">
        <w:rPr>
          <w:rFonts w:ascii="GHEA Grapalat" w:hAnsi="GHEA Grapalat" w:cs="Sylfaen"/>
          <w:sz w:val="20"/>
          <w:lang w:val="hy-AM"/>
        </w:rPr>
        <w:t>в день</w:t>
      </w:r>
      <w:r w:rsidRPr="001F3550">
        <w:rPr>
          <w:rFonts w:ascii="GHEA Grapalat" w:hAnsi="GHEA Grapalat" w:cs="Sylfaen"/>
          <w:sz w:val="20"/>
          <w:lang w:val="af-ZA"/>
        </w:rPr>
        <w:t xml:space="preserve"> </w:t>
      </w:r>
      <w:r w:rsidRPr="00940F4B">
        <w:rPr>
          <w:rFonts w:ascii="GHEA Grapalat" w:hAnsi="GHEA Grapalat" w:cs="Sylfaen"/>
          <w:sz w:val="20"/>
          <w:lang w:val="hy-AM"/>
        </w:rPr>
        <w:t>следующий</w:t>
      </w:r>
      <w:r w:rsidRPr="001F3550">
        <w:rPr>
          <w:rFonts w:ascii="GHEA Grapalat" w:hAnsi="GHEA Grapalat" w:cs="Sylfaen"/>
          <w:sz w:val="20"/>
          <w:lang w:val="af-ZA"/>
        </w:rPr>
        <w:t xml:space="preserve"> </w:t>
      </w:r>
      <w:r w:rsidRPr="00940F4B">
        <w:rPr>
          <w:rFonts w:ascii="GHEA Grapalat" w:hAnsi="GHEA Grapalat" w:cs="Sylfaen"/>
          <w:sz w:val="20"/>
          <w:lang w:val="hy-AM"/>
        </w:rPr>
        <w:t>пятый</w:t>
      </w:r>
      <w:r w:rsidRPr="001F3550">
        <w:rPr>
          <w:rFonts w:ascii="GHEA Grapalat" w:hAnsi="GHEA Grapalat" w:cs="Sylfaen"/>
          <w:sz w:val="20"/>
          <w:lang w:val="af-ZA"/>
        </w:rPr>
        <w:t xml:space="preserve"> </w:t>
      </w:r>
      <w:r w:rsidRPr="00940F4B">
        <w:rPr>
          <w:rFonts w:ascii="GHEA Grapalat" w:hAnsi="GHEA Grapalat" w:cs="Sylfaen"/>
          <w:sz w:val="20"/>
          <w:lang w:val="hy-AM"/>
        </w:rPr>
        <w:t xml:space="preserve">день </w:t>
      </w:r>
      <w:r w:rsidRPr="001F3550">
        <w:rPr>
          <w:rFonts w:ascii="GHEA Grapalat" w:hAnsi="GHEA Grapalat" w:cs="Sylfaen"/>
          <w:sz w:val="20"/>
          <w:lang w:val="af-ZA"/>
        </w:rPr>
        <w:t>и</w:t>
      </w:r>
      <w:r w:rsidRPr="00940F4B">
        <w:rPr>
          <w:rFonts w:ascii="GHEA Grapalat" w:hAnsi="GHEA Grapalat" w:cs="Sylfaen"/>
          <w:sz w:val="20"/>
          <w:lang w:val="hy-AM"/>
        </w:rPr>
        <w:t>​</w:t>
      </w:r>
      <w:r w:rsidRPr="001F3550">
        <w:rPr>
          <w:rFonts w:ascii="GHEA Grapalat" w:hAnsi="GHEA Grapalat" w:cs="Sylfaen"/>
          <w:sz w:val="20"/>
          <w:lang w:val="af-ZA"/>
        </w:rPr>
        <w:t xml:space="preserve"> </w:t>
      </w:r>
      <w:r w:rsidRPr="00940F4B">
        <w:rPr>
          <w:rFonts w:ascii="GHEA Grapalat" w:hAnsi="GHEA Grapalat" w:cs="Sylfaen"/>
          <w:sz w:val="20"/>
          <w:lang w:val="hy-AM"/>
        </w:rPr>
        <w:t>решение</w:t>
      </w:r>
      <w:r w:rsidRPr="001F3550">
        <w:rPr>
          <w:rFonts w:ascii="GHEA Grapalat" w:hAnsi="GHEA Grapalat" w:cs="Sylfaen"/>
          <w:sz w:val="20"/>
          <w:lang w:val="af-ZA"/>
        </w:rPr>
        <w:t xml:space="preserve"> </w:t>
      </w:r>
      <w:r w:rsidRPr="00940F4B">
        <w:rPr>
          <w:rFonts w:ascii="GHEA Grapalat" w:hAnsi="GHEA Grapalat" w:cs="Sylfaen"/>
          <w:sz w:val="20"/>
          <w:lang w:val="hy-AM"/>
        </w:rPr>
        <w:t>получать</w:t>
      </w:r>
      <w:r w:rsidRPr="001F3550">
        <w:rPr>
          <w:rFonts w:ascii="GHEA Grapalat" w:hAnsi="GHEA Grapalat" w:cs="Sylfaen"/>
          <w:sz w:val="20"/>
          <w:lang w:val="af-ZA"/>
        </w:rPr>
        <w:t xml:space="preserve"> </w:t>
      </w:r>
      <w:r w:rsidRPr="00940F4B">
        <w:rPr>
          <w:rFonts w:ascii="GHEA Grapalat" w:hAnsi="GHEA Grapalat" w:cs="Sylfaen"/>
          <w:sz w:val="20"/>
          <w:lang w:val="hy-AM"/>
        </w:rPr>
        <w:t>следующий</w:t>
      </w:r>
      <w:r w:rsidRPr="001F3550">
        <w:rPr>
          <w:rFonts w:ascii="GHEA Grapalat" w:hAnsi="GHEA Grapalat" w:cs="Sylfaen"/>
          <w:sz w:val="20"/>
          <w:lang w:val="af-ZA"/>
        </w:rPr>
        <w:t xml:space="preserve"> </w:t>
      </w:r>
      <w:r w:rsidRPr="00940F4B">
        <w:rPr>
          <w:rFonts w:ascii="GHEA Grapalat" w:hAnsi="GHEA Grapalat" w:cs="Sylfaen"/>
          <w:sz w:val="20"/>
          <w:lang w:val="hy-AM"/>
        </w:rPr>
        <w:t>сороковой</w:t>
      </w:r>
      <w:r w:rsidRPr="001F3550">
        <w:rPr>
          <w:rFonts w:ascii="GHEA Grapalat" w:hAnsi="GHEA Grapalat" w:cs="Sylfaen"/>
          <w:sz w:val="20"/>
          <w:lang w:val="af-ZA"/>
        </w:rPr>
        <w:t xml:space="preserve"> </w:t>
      </w:r>
      <w:r w:rsidRPr="00940F4B">
        <w:rPr>
          <w:rFonts w:ascii="GHEA Grapalat" w:hAnsi="GHEA Grapalat" w:cs="Sylfaen"/>
          <w:sz w:val="20"/>
          <w:lang w:val="hy-AM"/>
        </w:rPr>
        <w:t>дня</w:t>
      </w:r>
      <w:r w:rsidRPr="001F3550">
        <w:rPr>
          <w:rFonts w:ascii="GHEA Grapalat" w:hAnsi="GHEA Grapalat" w:cs="Sylfaen"/>
          <w:sz w:val="20"/>
          <w:lang w:val="af-ZA"/>
        </w:rPr>
        <w:t xml:space="preserve"> </w:t>
      </w:r>
      <w:r w:rsidRPr="00940F4B">
        <w:rPr>
          <w:rFonts w:ascii="GHEA Grapalat" w:hAnsi="GHEA Grapalat" w:cs="Sylfaen"/>
          <w:sz w:val="20"/>
          <w:lang w:val="hy-AM"/>
        </w:rPr>
        <w:t>по состоянию на</w:t>
      </w:r>
      <w:r w:rsidRPr="001F3550">
        <w:rPr>
          <w:rFonts w:ascii="GHEA Grapalat" w:hAnsi="GHEA Grapalat" w:cs="Sylfaen"/>
          <w:sz w:val="20"/>
          <w:lang w:val="af-ZA"/>
        </w:rPr>
        <w:t xml:space="preserve"> </w:t>
      </w:r>
      <w:r w:rsidRPr="00940F4B">
        <w:rPr>
          <w:rFonts w:ascii="GHEA Grapalat" w:hAnsi="GHEA Grapalat" w:cs="Sylfaen"/>
          <w:sz w:val="20"/>
          <w:lang w:val="hy-AM"/>
        </w:rPr>
        <w:t>участвовать</w:t>
      </w:r>
      <w:r w:rsidRPr="001F3550">
        <w:rPr>
          <w:rFonts w:ascii="GHEA Grapalat" w:hAnsi="GHEA Grapalat" w:cs="Sylfaen"/>
          <w:sz w:val="20"/>
          <w:lang w:val="af-ZA"/>
        </w:rPr>
        <w:t xml:space="preserve"> </w:t>
      </w:r>
      <w:r w:rsidRPr="00940F4B">
        <w:rPr>
          <w:rFonts w:ascii="GHEA Grapalat" w:hAnsi="GHEA Grapalat" w:cs="Sylfaen"/>
          <w:sz w:val="20"/>
          <w:lang w:val="hy-AM"/>
        </w:rPr>
        <w:t>к</w:t>
      </w:r>
      <w:r w:rsidRPr="001F3550">
        <w:rPr>
          <w:rFonts w:ascii="GHEA Grapalat" w:hAnsi="GHEA Grapalat" w:cs="Sylfaen"/>
          <w:sz w:val="20"/>
          <w:lang w:val="af-ZA"/>
        </w:rPr>
        <w:t xml:space="preserve"> </w:t>
      </w:r>
      <w:r w:rsidRPr="00940F4B">
        <w:rPr>
          <w:rFonts w:ascii="GHEA Grapalat" w:hAnsi="GHEA Grapalat" w:cs="Sylfaen"/>
          <w:sz w:val="20"/>
          <w:lang w:val="hy-AM"/>
        </w:rPr>
        <w:t>решение</w:t>
      </w:r>
      <w:r w:rsidRPr="001F3550">
        <w:rPr>
          <w:rFonts w:ascii="GHEA Grapalat" w:hAnsi="GHEA Grapalat" w:cs="Sylfaen"/>
          <w:sz w:val="20"/>
          <w:lang w:val="af-ZA"/>
        </w:rPr>
        <w:t xml:space="preserve"> </w:t>
      </w:r>
      <w:r w:rsidRPr="00940F4B">
        <w:rPr>
          <w:rFonts w:ascii="GHEA Grapalat" w:hAnsi="GHEA Grapalat" w:cs="Sylfaen"/>
          <w:sz w:val="20"/>
          <w:lang w:val="hy-AM"/>
        </w:rPr>
        <w:t>обращаться</w:t>
      </w:r>
      <w:r w:rsidRPr="001F3550">
        <w:rPr>
          <w:rFonts w:ascii="GHEA Grapalat" w:hAnsi="GHEA Grapalat" w:cs="Sylfaen"/>
          <w:sz w:val="20"/>
          <w:lang w:val="af-ZA"/>
        </w:rPr>
        <w:t xml:space="preserve"> </w:t>
      </w:r>
      <w:r w:rsidRPr="00940F4B">
        <w:rPr>
          <w:rFonts w:ascii="GHEA Grapalat" w:hAnsi="GHEA Grapalat" w:cs="Sylfaen"/>
          <w:sz w:val="20"/>
          <w:lang w:val="hy-AM"/>
        </w:rPr>
        <w:t>касательно</w:t>
      </w:r>
      <w:r w:rsidRPr="001F3550">
        <w:rPr>
          <w:rFonts w:ascii="GHEA Grapalat" w:hAnsi="GHEA Grapalat" w:cs="Sylfaen"/>
          <w:sz w:val="20"/>
          <w:lang w:val="af-ZA"/>
        </w:rPr>
        <w:t xml:space="preserve"> </w:t>
      </w:r>
      <w:r w:rsidRPr="00940F4B">
        <w:rPr>
          <w:rFonts w:ascii="GHEA Grapalat" w:hAnsi="GHEA Grapalat" w:cs="Sylfaen"/>
          <w:sz w:val="20"/>
          <w:lang w:val="hy-AM"/>
        </w:rPr>
        <w:t>инициирован</w:t>
      </w:r>
      <w:r w:rsidRPr="001F3550">
        <w:rPr>
          <w:rFonts w:ascii="GHEA Grapalat" w:hAnsi="GHEA Grapalat" w:cs="Sylfaen"/>
          <w:sz w:val="20"/>
          <w:lang w:val="af-ZA"/>
        </w:rPr>
        <w:t xml:space="preserve"> </w:t>
      </w:r>
      <w:r w:rsidRPr="00940F4B">
        <w:rPr>
          <w:rFonts w:ascii="GHEA Grapalat" w:hAnsi="GHEA Grapalat" w:cs="Sylfaen"/>
          <w:sz w:val="20"/>
          <w:lang w:val="hy-AM"/>
        </w:rPr>
        <w:t>и:</w:t>
      </w:r>
      <w:r w:rsidRPr="001F3550">
        <w:rPr>
          <w:rFonts w:ascii="GHEA Grapalat" w:hAnsi="GHEA Grapalat" w:cs="Sylfaen"/>
          <w:sz w:val="20"/>
          <w:lang w:val="af-ZA"/>
        </w:rPr>
        <w:t xml:space="preserve"> </w:t>
      </w:r>
      <w:r w:rsidRPr="00940F4B">
        <w:rPr>
          <w:rFonts w:ascii="GHEA Grapalat" w:hAnsi="GHEA Grapalat" w:cs="Sylfaen"/>
          <w:sz w:val="20"/>
          <w:lang w:val="hy-AM"/>
        </w:rPr>
        <w:t>незавершенный</w:t>
      </w:r>
      <w:r w:rsidRPr="001F3550">
        <w:rPr>
          <w:rFonts w:ascii="GHEA Grapalat" w:hAnsi="GHEA Grapalat" w:cs="Sylfaen"/>
          <w:sz w:val="20"/>
          <w:lang w:val="af-ZA"/>
        </w:rPr>
        <w:t xml:space="preserve"> </w:t>
      </w:r>
      <w:r w:rsidRPr="00940F4B">
        <w:rPr>
          <w:rFonts w:ascii="GHEA Grapalat" w:hAnsi="GHEA Grapalat" w:cs="Sylfaen"/>
          <w:sz w:val="20"/>
          <w:lang w:val="hy-AM"/>
        </w:rPr>
        <w:t>судебный</w:t>
      </w:r>
      <w:r w:rsidRPr="001F3550">
        <w:rPr>
          <w:rFonts w:ascii="GHEA Grapalat" w:hAnsi="GHEA Grapalat" w:cs="Sylfaen"/>
          <w:sz w:val="20"/>
          <w:lang w:val="af-ZA"/>
        </w:rPr>
        <w:t xml:space="preserve"> </w:t>
      </w:r>
      <w:r w:rsidRPr="00940F4B">
        <w:rPr>
          <w:rFonts w:ascii="GHEA Grapalat" w:hAnsi="GHEA Grapalat" w:cs="Sylfaen"/>
          <w:sz w:val="20"/>
          <w:lang w:val="hy-AM"/>
        </w:rPr>
        <w:t>работать</w:t>
      </w:r>
      <w:r w:rsidRPr="001F3550">
        <w:rPr>
          <w:rFonts w:ascii="GHEA Grapalat" w:hAnsi="GHEA Grapalat" w:cs="Sylfaen"/>
          <w:sz w:val="20"/>
          <w:lang w:val="af-ZA"/>
        </w:rPr>
        <w:t xml:space="preserve"> </w:t>
      </w:r>
      <w:r w:rsidRPr="00940F4B">
        <w:rPr>
          <w:rFonts w:ascii="GHEA Grapalat" w:hAnsi="GHEA Grapalat" w:cs="Sylfaen"/>
          <w:sz w:val="20"/>
          <w:lang w:val="hy-AM"/>
        </w:rPr>
        <w:t>доступность</w:t>
      </w:r>
      <w:r w:rsidRPr="001F3550">
        <w:rPr>
          <w:rFonts w:ascii="GHEA Grapalat" w:hAnsi="GHEA Grapalat" w:cs="Sylfaen"/>
          <w:sz w:val="20"/>
          <w:lang w:val="af-ZA"/>
        </w:rPr>
        <w:t xml:space="preserve"> </w:t>
      </w:r>
      <w:r w:rsidRPr="00940F4B">
        <w:rPr>
          <w:rFonts w:ascii="GHEA Grapalat" w:hAnsi="GHEA Grapalat" w:cs="Sylfaen"/>
          <w:sz w:val="20"/>
          <w:lang w:val="hy-AM"/>
        </w:rPr>
        <w:t xml:space="preserve">в </w:t>
      </w:r>
      <w:r w:rsidRPr="001F3550">
        <w:rPr>
          <w:rFonts w:ascii="GHEA Grapalat" w:hAnsi="GHEA Grapalat" w:cs="Sylfaen"/>
          <w:sz w:val="20"/>
          <w:lang w:val="af-ZA"/>
        </w:rPr>
        <w:t xml:space="preserve">данном </w:t>
      </w:r>
      <w:r w:rsidRPr="00940F4B">
        <w:rPr>
          <w:rFonts w:ascii="GHEA Grapalat" w:hAnsi="GHEA Grapalat" w:cs="Sylfaen"/>
          <w:sz w:val="20"/>
          <w:lang w:val="hy-AM"/>
        </w:rPr>
        <w:t>случае</w:t>
      </w:r>
      <w:r w:rsidRPr="001F3550">
        <w:rPr>
          <w:rFonts w:ascii="GHEA Grapalat" w:hAnsi="GHEA Grapalat" w:cs="Sylfaen"/>
          <w:sz w:val="20"/>
          <w:lang w:val="af-ZA"/>
        </w:rPr>
        <w:t xml:space="preserve"> </w:t>
      </w:r>
      <w:r w:rsidRPr="00940F4B">
        <w:rPr>
          <w:rFonts w:ascii="GHEA Grapalat" w:hAnsi="GHEA Grapalat" w:cs="Sylfaen"/>
          <w:sz w:val="20"/>
          <w:lang w:val="hy-AM"/>
        </w:rPr>
        <w:t>судебный</w:t>
      </w:r>
      <w:r w:rsidRPr="001F3550">
        <w:rPr>
          <w:rFonts w:ascii="GHEA Grapalat" w:hAnsi="GHEA Grapalat" w:cs="Sylfaen"/>
          <w:sz w:val="20"/>
          <w:lang w:val="af-ZA"/>
        </w:rPr>
        <w:t xml:space="preserve"> </w:t>
      </w:r>
      <w:r w:rsidRPr="00940F4B">
        <w:rPr>
          <w:rFonts w:ascii="GHEA Grapalat" w:hAnsi="GHEA Grapalat" w:cs="Sylfaen"/>
          <w:sz w:val="20"/>
          <w:lang w:val="hy-AM"/>
        </w:rPr>
        <w:t>в случае</w:t>
      </w:r>
      <w:r w:rsidRPr="001F3550">
        <w:rPr>
          <w:rFonts w:ascii="GHEA Grapalat" w:hAnsi="GHEA Grapalat" w:cs="Sylfaen"/>
          <w:sz w:val="20"/>
          <w:lang w:val="af-ZA"/>
        </w:rPr>
        <w:t xml:space="preserve"> </w:t>
      </w:r>
      <w:r w:rsidRPr="00940F4B">
        <w:rPr>
          <w:rFonts w:ascii="GHEA Grapalat" w:hAnsi="GHEA Grapalat" w:cs="Sylfaen"/>
          <w:sz w:val="20"/>
          <w:lang w:val="hy-AM"/>
        </w:rPr>
        <w:t>финальный</w:t>
      </w:r>
      <w:r w:rsidRPr="001F3550">
        <w:rPr>
          <w:rFonts w:ascii="GHEA Grapalat" w:hAnsi="GHEA Grapalat" w:cs="Sylfaen"/>
          <w:sz w:val="20"/>
          <w:lang w:val="af-ZA"/>
        </w:rPr>
        <w:t xml:space="preserve"> </w:t>
      </w:r>
      <w:r w:rsidRPr="00940F4B">
        <w:rPr>
          <w:rFonts w:ascii="GHEA Grapalat" w:hAnsi="GHEA Grapalat" w:cs="Sylfaen"/>
          <w:sz w:val="20"/>
          <w:lang w:val="hy-AM"/>
        </w:rPr>
        <w:t>судебный</w:t>
      </w:r>
      <w:r w:rsidRPr="001F3550">
        <w:rPr>
          <w:rFonts w:ascii="GHEA Grapalat" w:hAnsi="GHEA Grapalat" w:cs="Sylfaen"/>
          <w:sz w:val="20"/>
          <w:lang w:val="af-ZA"/>
        </w:rPr>
        <w:t xml:space="preserve"> </w:t>
      </w:r>
      <w:r w:rsidRPr="00940F4B">
        <w:rPr>
          <w:rFonts w:ascii="GHEA Grapalat" w:hAnsi="GHEA Grapalat" w:cs="Sylfaen"/>
          <w:sz w:val="20"/>
          <w:lang w:val="hy-AM"/>
        </w:rPr>
        <w:t>акт</w:t>
      </w:r>
      <w:r w:rsidRPr="001F3550">
        <w:rPr>
          <w:rFonts w:ascii="GHEA Grapalat" w:hAnsi="GHEA Grapalat" w:cs="Sylfaen"/>
          <w:sz w:val="20"/>
          <w:lang w:val="af-ZA"/>
        </w:rPr>
        <w:t xml:space="preserve"> </w:t>
      </w:r>
      <w:r w:rsidRPr="00940F4B">
        <w:rPr>
          <w:rFonts w:ascii="GHEA Grapalat" w:hAnsi="GHEA Grapalat" w:cs="Sylfaen"/>
          <w:sz w:val="20"/>
          <w:lang w:val="hy-AM"/>
        </w:rPr>
        <w:t>сила</w:t>
      </w:r>
      <w:r w:rsidRPr="001F3550">
        <w:rPr>
          <w:rFonts w:ascii="GHEA Grapalat" w:hAnsi="GHEA Grapalat" w:cs="Sylfaen"/>
          <w:sz w:val="20"/>
          <w:lang w:val="af-ZA"/>
        </w:rPr>
        <w:t xml:space="preserve"> </w:t>
      </w:r>
      <w:r w:rsidRPr="00940F4B">
        <w:rPr>
          <w:rFonts w:ascii="GHEA Grapalat" w:hAnsi="GHEA Grapalat" w:cs="Sylfaen"/>
          <w:sz w:val="20"/>
          <w:lang w:val="hy-AM"/>
        </w:rPr>
        <w:t>в</w:t>
      </w:r>
      <w:r w:rsidRPr="001F3550">
        <w:rPr>
          <w:rFonts w:ascii="GHEA Grapalat" w:hAnsi="GHEA Grapalat" w:cs="Sylfaen"/>
          <w:sz w:val="20"/>
          <w:lang w:val="af-ZA"/>
        </w:rPr>
        <w:t xml:space="preserve"> </w:t>
      </w:r>
      <w:r w:rsidRPr="00940F4B">
        <w:rPr>
          <w:rFonts w:ascii="GHEA Grapalat" w:hAnsi="GHEA Grapalat" w:cs="Sylfaen"/>
          <w:sz w:val="20"/>
          <w:lang w:val="hy-AM"/>
        </w:rPr>
        <w:t>войти</w:t>
      </w:r>
      <w:r w:rsidRPr="001F3550">
        <w:rPr>
          <w:rFonts w:ascii="GHEA Grapalat" w:hAnsi="GHEA Grapalat" w:cs="Sylfaen"/>
          <w:sz w:val="20"/>
          <w:lang w:val="af-ZA"/>
        </w:rPr>
        <w:t xml:space="preserve"> </w:t>
      </w:r>
      <w:r w:rsidRPr="00940F4B">
        <w:rPr>
          <w:rFonts w:ascii="GHEA Grapalat" w:hAnsi="GHEA Grapalat" w:cs="Sylfaen"/>
          <w:sz w:val="20"/>
          <w:lang w:val="hy-AM"/>
        </w:rPr>
        <w:t>в день</w:t>
      </w:r>
      <w:r w:rsidRPr="001F3550">
        <w:rPr>
          <w:rFonts w:ascii="GHEA Grapalat" w:hAnsi="GHEA Grapalat" w:cs="Sylfaen"/>
          <w:sz w:val="20"/>
          <w:lang w:val="af-ZA"/>
        </w:rPr>
        <w:t xml:space="preserve"> </w:t>
      </w:r>
      <w:r w:rsidRPr="00940F4B">
        <w:rPr>
          <w:rFonts w:ascii="GHEA Grapalat" w:hAnsi="GHEA Grapalat" w:cs="Sylfaen"/>
          <w:sz w:val="20"/>
          <w:lang w:val="hy-AM"/>
        </w:rPr>
        <w:t>следующий</w:t>
      </w:r>
      <w:r w:rsidRPr="001F3550">
        <w:rPr>
          <w:rFonts w:ascii="GHEA Grapalat" w:hAnsi="GHEA Grapalat" w:cs="Sylfaen"/>
          <w:sz w:val="20"/>
          <w:lang w:val="af-ZA"/>
        </w:rPr>
        <w:t xml:space="preserve"> </w:t>
      </w:r>
      <w:r w:rsidRPr="00940F4B">
        <w:rPr>
          <w:rFonts w:ascii="GHEA Grapalat" w:hAnsi="GHEA Grapalat" w:cs="Sylfaen"/>
          <w:sz w:val="20"/>
          <w:lang w:val="hy-AM"/>
        </w:rPr>
        <w:t>пятый</w:t>
      </w:r>
      <w:r w:rsidRPr="001F3550">
        <w:rPr>
          <w:rFonts w:ascii="GHEA Grapalat" w:hAnsi="GHEA Grapalat" w:cs="Sylfaen"/>
          <w:sz w:val="20"/>
          <w:lang w:val="af-ZA"/>
        </w:rPr>
        <w:t xml:space="preserve"> </w:t>
      </w:r>
      <w:r w:rsidRPr="00940F4B">
        <w:rPr>
          <w:rFonts w:ascii="GHEA Grapalat" w:hAnsi="GHEA Grapalat" w:cs="Sylfaen"/>
          <w:sz w:val="20"/>
          <w:lang w:val="hy-AM"/>
        </w:rPr>
        <w:t xml:space="preserve">день </w:t>
      </w:r>
      <w:r w:rsidRPr="001F3550">
        <w:rPr>
          <w:rFonts w:ascii="GHEA Grapalat" w:hAnsi="GHEA Grapalat" w:cs="Sylfaen"/>
          <w:sz w:val="20"/>
          <w:lang w:val="af-ZA"/>
        </w:rPr>
        <w:t xml:space="preserve">, если </w:t>
      </w:r>
      <w:r w:rsidRPr="00940F4B">
        <w:rPr>
          <w:rFonts w:ascii="GHEA Grapalat" w:hAnsi="GHEA Grapalat" w:cs="Sylfaen"/>
          <w:sz w:val="20"/>
          <w:lang w:val="hy-AM"/>
        </w:rPr>
        <w:t>судебный</w:t>
      </w:r>
      <w:r w:rsidRPr="001F3550">
        <w:rPr>
          <w:rFonts w:ascii="GHEA Grapalat" w:hAnsi="GHEA Grapalat" w:cs="Sylfaen"/>
          <w:sz w:val="20"/>
          <w:lang w:val="af-ZA"/>
        </w:rPr>
        <w:t xml:space="preserve"> </w:t>
      </w:r>
      <w:r w:rsidRPr="00940F4B">
        <w:rPr>
          <w:rFonts w:ascii="GHEA Grapalat" w:hAnsi="GHEA Grapalat" w:cs="Sylfaen"/>
          <w:sz w:val="20"/>
          <w:lang w:val="hy-AM"/>
        </w:rPr>
        <w:t>экзамен</w:t>
      </w:r>
      <w:r w:rsidRPr="001F3550">
        <w:rPr>
          <w:rFonts w:ascii="GHEA Grapalat" w:hAnsi="GHEA Grapalat" w:cs="Sylfaen"/>
          <w:sz w:val="20"/>
          <w:lang w:val="af-ZA"/>
        </w:rPr>
        <w:t xml:space="preserve"> </w:t>
      </w:r>
      <w:r w:rsidRPr="00940F4B">
        <w:rPr>
          <w:rFonts w:ascii="GHEA Grapalat" w:hAnsi="GHEA Grapalat" w:cs="Sylfaen"/>
          <w:sz w:val="20"/>
          <w:lang w:val="hy-AM"/>
        </w:rPr>
        <w:t>с результатом</w:t>
      </w:r>
      <w:r w:rsidRPr="001F3550">
        <w:rPr>
          <w:rFonts w:ascii="GHEA Grapalat" w:hAnsi="GHEA Grapalat" w:cs="Sylfaen"/>
          <w:sz w:val="20"/>
          <w:lang w:val="af-ZA"/>
        </w:rPr>
        <w:t xml:space="preserve"> </w:t>
      </w:r>
      <w:r w:rsidRPr="00940F4B">
        <w:rPr>
          <w:rFonts w:ascii="GHEA Grapalat" w:hAnsi="GHEA Grapalat" w:cs="Sylfaen"/>
          <w:sz w:val="20"/>
          <w:lang w:val="hy-AM"/>
        </w:rPr>
        <w:t>решение</w:t>
      </w:r>
      <w:r w:rsidRPr="001F3550">
        <w:rPr>
          <w:rFonts w:ascii="GHEA Grapalat" w:hAnsi="GHEA Grapalat" w:cs="Sylfaen"/>
          <w:sz w:val="20"/>
          <w:lang w:val="af-ZA"/>
        </w:rPr>
        <w:t xml:space="preserve"> </w:t>
      </w:r>
      <w:r w:rsidRPr="00940F4B">
        <w:rPr>
          <w:rFonts w:ascii="GHEA Grapalat" w:hAnsi="GHEA Grapalat" w:cs="Sylfaen"/>
          <w:sz w:val="20"/>
          <w:lang w:val="hy-AM"/>
        </w:rPr>
        <w:t>производительность</w:t>
      </w:r>
      <w:r w:rsidRPr="001F3550">
        <w:rPr>
          <w:rFonts w:ascii="GHEA Grapalat" w:hAnsi="GHEA Grapalat" w:cs="Sylfaen"/>
          <w:sz w:val="20"/>
          <w:lang w:val="af-ZA"/>
        </w:rPr>
        <w:t xml:space="preserve"> </w:t>
      </w:r>
      <w:r w:rsidRPr="00940F4B">
        <w:rPr>
          <w:rFonts w:ascii="GHEA Grapalat" w:hAnsi="GHEA Grapalat" w:cs="Sylfaen"/>
          <w:sz w:val="20"/>
          <w:lang w:val="hy-AM"/>
        </w:rPr>
        <w:t>возможность</w:t>
      </w:r>
      <w:r w:rsidRPr="001F3550">
        <w:rPr>
          <w:rFonts w:ascii="GHEA Grapalat" w:hAnsi="GHEA Grapalat" w:cs="Sylfaen"/>
          <w:sz w:val="20"/>
          <w:lang w:val="af-ZA"/>
        </w:rPr>
        <w:t xml:space="preserve"> </w:t>
      </w:r>
      <w:r w:rsidRPr="00940F4B">
        <w:rPr>
          <w:rFonts w:ascii="GHEA Grapalat" w:hAnsi="GHEA Grapalat" w:cs="Sylfaen"/>
          <w:sz w:val="20"/>
          <w:lang w:val="hy-AM"/>
        </w:rPr>
        <w:t>нет</w:t>
      </w:r>
      <w:r w:rsidRPr="001F3550">
        <w:rPr>
          <w:rFonts w:ascii="GHEA Grapalat" w:hAnsi="GHEA Grapalat" w:cs="Sylfaen"/>
          <w:sz w:val="20"/>
          <w:lang w:val="af-ZA"/>
        </w:rPr>
        <w:t xml:space="preserve"> </w:t>
      </w:r>
      <w:r w:rsidRPr="00940F4B">
        <w:rPr>
          <w:rFonts w:ascii="GHEA Grapalat" w:hAnsi="GHEA Grapalat" w:cs="Sylfaen"/>
          <w:sz w:val="20"/>
          <w:lang w:val="hy-AM"/>
        </w:rPr>
        <w:t xml:space="preserve">исчез </w:t>
      </w:r>
      <w:r w:rsidR="00CD155C">
        <w:rPr>
          <w:rFonts w:ascii="GHEA Grapalat" w:hAnsi="GHEA Grapalat" w:cs="Sylfaen"/>
          <w:sz w:val="20"/>
          <w:lang w:val="hy-AM"/>
        </w:rPr>
        <w:t xml:space="preserve">Или </w:t>
      </w:r>
      <w:r w:rsidR="00F0616C" w:rsidRPr="001F3550">
        <w:rPr>
          <w:rFonts w:ascii="GHEA Grapalat" w:hAnsi="GHEA Grapalat" w:cs="Sylfaen"/>
          <w:sz w:val="20"/>
          <w:lang w:val="af-ZA"/>
        </w:rPr>
        <w:t>:</w:t>
      </w:r>
    </w:p>
    <w:p w:rsidR="00F0616C" w:rsidRPr="001F3550" w:rsidRDefault="00F0616C" w:rsidP="001E4348">
      <w:pPr>
        <w:pStyle w:val="aff"/>
        <w:numPr>
          <w:ilvl w:val="0"/>
          <w:numId w:val="18"/>
        </w:numPr>
        <w:shd w:val="clear" w:color="auto" w:fill="FFFFFF"/>
        <w:ind w:left="0" w:firstLine="426"/>
        <w:jc w:val="both"/>
        <w:rPr>
          <w:rFonts w:ascii="GHEA Grapalat" w:hAnsi="GHEA Grapalat" w:cs="Sylfaen"/>
          <w:sz w:val="20"/>
          <w:lang w:val="af-ZA"/>
        </w:rPr>
      </w:pPr>
      <w:r w:rsidRPr="001F3550">
        <w:rPr>
          <w:rFonts w:ascii="GHEA Grapalat" w:hAnsi="GHEA Grapalat" w:cs="Sylfaen"/>
          <w:sz w:val="20"/>
          <w:lang w:val="ru-RU"/>
        </w:rPr>
        <w:t xml:space="preserve">уполномоченный </w:t>
      </w:r>
      <w:r w:rsidRPr="001F3550">
        <w:rPr>
          <w:rFonts w:ascii="GHEA Grapalat" w:hAnsi="GHEA Grapalat" w:cs="Sylfaen"/>
          <w:sz w:val="20"/>
          <w:lang w:val="af-ZA"/>
        </w:rPr>
        <w:t xml:space="preserve">в соответствии с настоящим пунктом </w:t>
      </w:r>
      <w:r w:rsidRPr="001F3550">
        <w:rPr>
          <w:rFonts w:ascii="GHEA Grapalat" w:hAnsi="GHEA Grapalat" w:cs="Sylfaen"/>
          <w:sz w:val="20"/>
          <w:lang w:val="ru-RU"/>
        </w:rPr>
        <w:t xml:space="preserve">что такое </w:t>
      </w:r>
      <w:r w:rsidRPr="001F3550">
        <w:rPr>
          <w:rFonts w:ascii="GHEA Grapalat" w:hAnsi="GHEA Grapalat" w:cs="Sylfaen"/>
          <w:sz w:val="20"/>
        </w:rPr>
        <w:t>тело?</w:t>
      </w:r>
      <w:r w:rsidRPr="004A220D">
        <w:rPr>
          <w:rFonts w:ascii="GHEA Grapalat" w:hAnsi="GHEA Grapalat" w:cs="Sylfaen"/>
          <w:sz w:val="20"/>
          <w:lang w:val="af-ZA"/>
        </w:rPr>
        <w:t xml:space="preserve"> </w:t>
      </w:r>
      <w:r w:rsidRPr="001F3550">
        <w:rPr>
          <w:rFonts w:ascii="GHEA Grapalat" w:hAnsi="GHEA Grapalat" w:cs="Sylfaen"/>
          <w:sz w:val="20"/>
        </w:rPr>
        <w:t>решение</w:t>
      </w:r>
      <w:r w:rsidRPr="004A220D">
        <w:rPr>
          <w:rFonts w:ascii="GHEA Grapalat" w:hAnsi="GHEA Grapalat" w:cs="Sylfaen"/>
          <w:sz w:val="20"/>
          <w:lang w:val="af-ZA"/>
        </w:rPr>
        <w:t xml:space="preserve"> </w:t>
      </w:r>
      <w:r w:rsidRPr="001F3550">
        <w:rPr>
          <w:rFonts w:ascii="GHEA Grapalat" w:hAnsi="GHEA Grapalat" w:cs="Sylfaen"/>
          <w:sz w:val="20"/>
        </w:rPr>
        <w:t>быть представленным</w:t>
      </w:r>
      <w:r w:rsidRPr="004A220D">
        <w:rPr>
          <w:rFonts w:ascii="GHEA Grapalat" w:hAnsi="GHEA Grapalat" w:cs="Sylfaen"/>
          <w:sz w:val="20"/>
          <w:lang w:val="af-ZA"/>
        </w:rPr>
        <w:t xml:space="preserve"> </w:t>
      </w:r>
      <w:r w:rsidRPr="001F3550">
        <w:rPr>
          <w:rFonts w:ascii="GHEA Grapalat" w:hAnsi="GHEA Grapalat" w:cs="Sylfaen"/>
          <w:sz w:val="20"/>
        </w:rPr>
        <w:t>крайний срок</w:t>
      </w:r>
      <w:r w:rsidRPr="004A220D">
        <w:rPr>
          <w:rFonts w:ascii="GHEA Grapalat" w:hAnsi="GHEA Grapalat" w:cs="Sylfaen"/>
          <w:sz w:val="20"/>
          <w:lang w:val="af-ZA"/>
        </w:rPr>
        <w:t xml:space="preserve"> </w:t>
      </w:r>
      <w:r w:rsidRPr="001F3550">
        <w:rPr>
          <w:rFonts w:ascii="GHEA Grapalat" w:hAnsi="GHEA Grapalat" w:cs="Sylfaen"/>
          <w:sz w:val="20"/>
        </w:rPr>
        <w:t>истечь</w:t>
      </w:r>
      <w:r w:rsidRPr="004A220D">
        <w:rPr>
          <w:rFonts w:ascii="GHEA Grapalat" w:hAnsi="GHEA Grapalat" w:cs="Sylfaen"/>
          <w:sz w:val="20"/>
          <w:lang w:val="af-ZA"/>
        </w:rPr>
        <w:t xml:space="preserve"> </w:t>
      </w:r>
      <w:r w:rsidRPr="001F3550">
        <w:rPr>
          <w:rFonts w:ascii="GHEA Grapalat" w:hAnsi="GHEA Grapalat" w:cs="Sylfaen"/>
          <w:sz w:val="20"/>
        </w:rPr>
        <w:t>дня</w:t>
      </w:r>
      <w:r w:rsidRPr="004A220D">
        <w:rPr>
          <w:rFonts w:ascii="GHEA Grapalat" w:hAnsi="GHEA Grapalat" w:cs="Sylfaen"/>
          <w:sz w:val="20"/>
          <w:lang w:val="af-ZA"/>
        </w:rPr>
        <w:t xml:space="preserve"> </w:t>
      </w:r>
      <w:r w:rsidRPr="001F3550">
        <w:rPr>
          <w:rFonts w:ascii="GHEA Grapalat" w:hAnsi="GHEA Grapalat" w:cs="Sylfaen"/>
          <w:sz w:val="20"/>
        </w:rPr>
        <w:t>по состоянию на</w:t>
      </w:r>
      <w:r w:rsidRPr="004A220D">
        <w:rPr>
          <w:rFonts w:ascii="GHEA Grapalat" w:hAnsi="GHEA Grapalat" w:cs="Sylfaen"/>
          <w:sz w:val="20"/>
          <w:lang w:val="af-ZA"/>
        </w:rPr>
        <w:t xml:space="preserve"> </w:t>
      </w:r>
      <w:r w:rsidRPr="001F3550">
        <w:rPr>
          <w:rFonts w:ascii="GHEA Grapalat" w:hAnsi="GHEA Grapalat" w:cs="Sylfaen"/>
          <w:sz w:val="20"/>
        </w:rPr>
        <w:t>участник</w:t>
      </w:r>
      <w:r w:rsidRPr="004A220D">
        <w:rPr>
          <w:rFonts w:ascii="GHEA Grapalat" w:hAnsi="GHEA Grapalat" w:cs="Sylfaen"/>
          <w:sz w:val="20"/>
          <w:lang w:val="af-ZA"/>
        </w:rPr>
        <w:t xml:space="preserve"> </w:t>
      </w:r>
      <w:r w:rsidRPr="001F3550">
        <w:rPr>
          <w:rFonts w:ascii="GHEA Grapalat" w:hAnsi="GHEA Grapalat" w:cs="Sylfaen"/>
          <w:sz w:val="20"/>
        </w:rPr>
        <w:t>или</w:t>
      </w:r>
      <w:r w:rsidRPr="004A220D">
        <w:rPr>
          <w:rFonts w:ascii="GHEA Grapalat" w:hAnsi="GHEA Grapalat" w:cs="Sylfaen"/>
          <w:sz w:val="20"/>
          <w:lang w:val="af-ZA"/>
        </w:rPr>
        <w:t xml:space="preserve"> </w:t>
      </w:r>
      <w:r w:rsidRPr="001F3550">
        <w:rPr>
          <w:rFonts w:ascii="GHEA Grapalat" w:hAnsi="GHEA Grapalat" w:cs="Sylfaen"/>
          <w:sz w:val="20"/>
        </w:rPr>
        <w:t>контракт</w:t>
      </w:r>
      <w:r w:rsidRPr="004A220D">
        <w:rPr>
          <w:rFonts w:ascii="GHEA Grapalat" w:hAnsi="GHEA Grapalat" w:cs="Sylfaen"/>
          <w:sz w:val="20"/>
          <w:lang w:val="af-ZA"/>
        </w:rPr>
        <w:t xml:space="preserve"> </w:t>
      </w:r>
      <w:r w:rsidRPr="001F3550">
        <w:rPr>
          <w:rFonts w:ascii="GHEA Grapalat" w:hAnsi="GHEA Grapalat" w:cs="Sylfaen"/>
          <w:sz w:val="20"/>
        </w:rPr>
        <w:t>запечатанный</w:t>
      </w:r>
      <w:r w:rsidRPr="004A220D">
        <w:rPr>
          <w:rFonts w:ascii="GHEA Grapalat" w:hAnsi="GHEA Grapalat" w:cs="Sylfaen"/>
          <w:sz w:val="20"/>
          <w:lang w:val="af-ZA"/>
        </w:rPr>
        <w:t xml:space="preserve"> </w:t>
      </w:r>
      <w:r w:rsidRPr="001F3550">
        <w:rPr>
          <w:rFonts w:ascii="GHEA Grapalat" w:hAnsi="GHEA Grapalat" w:cs="Sylfaen"/>
          <w:sz w:val="20"/>
        </w:rPr>
        <w:t>человек</w:t>
      </w:r>
      <w:r w:rsidRPr="004A220D">
        <w:rPr>
          <w:rFonts w:ascii="GHEA Grapalat" w:hAnsi="GHEA Grapalat" w:cs="Sylfaen"/>
          <w:sz w:val="20"/>
          <w:lang w:val="af-ZA"/>
        </w:rPr>
        <w:t xml:space="preserve"> </w:t>
      </w:r>
      <w:r w:rsidRPr="001F3550">
        <w:rPr>
          <w:rFonts w:ascii="GHEA Grapalat" w:hAnsi="GHEA Grapalat" w:cs="Sylfaen"/>
          <w:sz w:val="20"/>
        </w:rPr>
        <w:t>платить</w:t>
      </w:r>
      <w:r w:rsidRPr="004A220D">
        <w:rPr>
          <w:rFonts w:ascii="GHEA Grapalat" w:hAnsi="GHEA Grapalat" w:cs="Sylfaen"/>
          <w:sz w:val="20"/>
          <w:lang w:val="af-ZA"/>
        </w:rPr>
        <w:t xml:space="preserve"> </w:t>
      </w:r>
      <w:r w:rsidRPr="001F3550">
        <w:rPr>
          <w:rFonts w:ascii="GHEA Grapalat" w:hAnsi="GHEA Grapalat" w:cs="Sylfaen"/>
          <w:sz w:val="20"/>
        </w:rPr>
        <w:t xml:space="preserve">- </w:t>
      </w:r>
      <w:r w:rsidRPr="004A220D">
        <w:rPr>
          <w:rFonts w:ascii="GHEA Grapalat" w:hAnsi="GHEA Grapalat" w:cs="Sylfaen"/>
          <w:sz w:val="20"/>
          <w:lang w:val="af-ZA"/>
        </w:rPr>
        <w:t xml:space="preserve">размер заявки, </w:t>
      </w:r>
      <w:r w:rsidRPr="004A220D">
        <w:rPr>
          <w:rFonts w:ascii="GHEA Grapalat" w:hAnsi="GHEA Grapalat" w:cs="Sylfaen"/>
          <w:sz w:val="20"/>
          <w:lang w:val="af-ZA"/>
        </w:rPr>
        <w:lastRenderedPageBreak/>
        <w:t>контракта и/или квалификационного обеспечения, то заказчик не представляет в уполномоченный орган мотивированное решение о включении данного участника в список;</w:t>
      </w:r>
    </w:p>
    <w:p w:rsidR="00F0616C" w:rsidRPr="00CC3A07" w:rsidRDefault="00F0616C" w:rsidP="00F0616C">
      <w:pPr>
        <w:pStyle w:val="aff"/>
        <w:numPr>
          <w:ilvl w:val="0"/>
          <w:numId w:val="18"/>
        </w:numPr>
        <w:shd w:val="clear" w:color="auto" w:fill="FFFFFF"/>
        <w:ind w:left="0" w:firstLine="375"/>
        <w:jc w:val="both"/>
        <w:rPr>
          <w:rFonts w:ascii="GHEA Grapalat" w:hAnsi="GHEA Grapalat" w:cs="Sylfaen"/>
          <w:sz w:val="20"/>
          <w:lang w:val="af-ZA"/>
        </w:rPr>
      </w:pPr>
      <w:r w:rsidRPr="001F3550">
        <w:rPr>
          <w:rFonts w:ascii="GHEA Grapalat" w:hAnsi="GHEA Grapalat" w:cs="Sylfaen"/>
          <w:sz w:val="20"/>
          <w:lang w:val="af-ZA"/>
        </w:rPr>
        <w:t xml:space="preserve">Оплата заявки, контракта и/или суммы квалификационного обеспечения участником или лицом, подписавшим контракт, осуществлялась </w:t>
      </w:r>
      <w:r w:rsidRPr="00CC3A07">
        <w:rPr>
          <w:rFonts w:ascii="GHEA Grapalat" w:hAnsi="GHEA Grapalat" w:cs="Sylfaen"/>
          <w:sz w:val="20"/>
          <w:lang w:val="ru-RU"/>
        </w:rPr>
        <w:t>уполномоченным лицом.</w:t>
      </w:r>
      <w:r w:rsidRPr="00CC3A07">
        <w:rPr>
          <w:rFonts w:ascii="GHEA Grapalat" w:hAnsi="GHEA Grapalat" w:cs="Sylfaen"/>
          <w:sz w:val="20"/>
          <w:lang w:val="af-ZA"/>
        </w:rPr>
        <w:t xml:space="preserve"> </w:t>
      </w:r>
      <w:r w:rsidRPr="00CC3A07">
        <w:rPr>
          <w:rFonts w:ascii="GHEA Grapalat" w:hAnsi="GHEA Grapalat" w:cs="Sylfaen"/>
          <w:sz w:val="20"/>
          <w:lang w:val="ru-RU"/>
        </w:rPr>
        <w:t xml:space="preserve">что такое </w:t>
      </w:r>
      <w:r w:rsidRPr="00CC3A07">
        <w:rPr>
          <w:rFonts w:ascii="GHEA Grapalat" w:hAnsi="GHEA Grapalat" w:cs="Sylfaen"/>
          <w:sz w:val="20"/>
        </w:rPr>
        <w:t>тело?</w:t>
      </w:r>
      <w:r w:rsidRPr="004A220D">
        <w:rPr>
          <w:rFonts w:ascii="GHEA Grapalat" w:hAnsi="GHEA Grapalat" w:cs="Sylfaen"/>
          <w:sz w:val="20"/>
          <w:lang w:val="af-ZA"/>
        </w:rPr>
        <w:t xml:space="preserve"> </w:t>
      </w:r>
      <w:r w:rsidRPr="00CC3A07">
        <w:rPr>
          <w:rFonts w:ascii="GHEA Grapalat" w:hAnsi="GHEA Grapalat" w:cs="Sylfaen"/>
          <w:sz w:val="20"/>
        </w:rPr>
        <w:t>решение</w:t>
      </w:r>
      <w:r w:rsidRPr="004A220D">
        <w:rPr>
          <w:rFonts w:ascii="GHEA Grapalat" w:hAnsi="GHEA Grapalat" w:cs="Sylfaen"/>
          <w:sz w:val="20"/>
          <w:lang w:val="af-ZA"/>
        </w:rPr>
        <w:t xml:space="preserve"> </w:t>
      </w:r>
      <w:r w:rsidRPr="00CC3A07">
        <w:rPr>
          <w:rFonts w:ascii="GHEA Grapalat" w:hAnsi="GHEA Grapalat" w:cs="Sylfaen"/>
          <w:sz w:val="20"/>
        </w:rPr>
        <w:t>быть представленным</w:t>
      </w:r>
      <w:r w:rsidRPr="004A220D">
        <w:rPr>
          <w:rFonts w:ascii="GHEA Grapalat" w:hAnsi="GHEA Grapalat" w:cs="Sylfaen"/>
          <w:sz w:val="20"/>
          <w:lang w:val="af-ZA"/>
        </w:rPr>
        <w:t xml:space="preserve"> </w:t>
      </w:r>
      <w:r w:rsidRPr="00CC3A07">
        <w:rPr>
          <w:rFonts w:ascii="GHEA Grapalat" w:hAnsi="GHEA Grapalat" w:cs="Sylfaen"/>
          <w:sz w:val="20"/>
        </w:rPr>
        <w:t>крайний срок</w:t>
      </w:r>
      <w:r w:rsidRPr="004A220D">
        <w:rPr>
          <w:rFonts w:ascii="GHEA Grapalat" w:hAnsi="GHEA Grapalat" w:cs="Sylfaen"/>
          <w:sz w:val="20"/>
          <w:lang w:val="af-ZA"/>
        </w:rPr>
        <w:t xml:space="preserve"> </w:t>
      </w:r>
      <w:r w:rsidRPr="00CC3A07">
        <w:rPr>
          <w:rFonts w:ascii="GHEA Grapalat" w:hAnsi="GHEA Grapalat" w:cs="Sylfaen"/>
          <w:sz w:val="20"/>
        </w:rPr>
        <w:t>по истечении срока</w:t>
      </w:r>
      <w:r w:rsidRPr="00CC3A07">
        <w:rPr>
          <w:rFonts w:ascii="GHEA Grapalat" w:hAnsi="GHEA Grapalat" w:cs="Sylfaen"/>
          <w:sz w:val="20"/>
          <w:lang w:val="af-ZA"/>
        </w:rPr>
        <w:t xml:space="preserve"> </w:t>
      </w:r>
      <w:r w:rsidRPr="00CC3A07">
        <w:rPr>
          <w:rFonts w:ascii="GHEA Grapalat" w:hAnsi="GHEA Grapalat" w:cs="Sylfaen"/>
          <w:sz w:val="20"/>
        </w:rPr>
        <w:t xml:space="preserve">тогда </w:t>
      </w:r>
      <w:r w:rsidRPr="00CC3A07">
        <w:rPr>
          <w:rFonts w:ascii="GHEA Grapalat" w:hAnsi="GHEA Grapalat" w:cs="Sylfaen"/>
          <w:sz w:val="20"/>
          <w:lang w:val="af-ZA"/>
        </w:rPr>
        <w:t xml:space="preserve">, </w:t>
      </w:r>
      <w:r w:rsidRPr="00CC3A07">
        <w:rPr>
          <w:rFonts w:ascii="GHEA Grapalat" w:hAnsi="GHEA Grapalat" w:cs="Sylfaen"/>
          <w:sz w:val="20"/>
        </w:rPr>
        <w:t>но</w:t>
      </w:r>
      <w:r w:rsidRPr="00CC3A07">
        <w:rPr>
          <w:rFonts w:ascii="GHEA Grapalat" w:hAnsi="GHEA Grapalat" w:cs="Sylfaen"/>
          <w:sz w:val="20"/>
          <w:lang w:val="af-ZA"/>
        </w:rPr>
        <w:t xml:space="preserve"> </w:t>
      </w:r>
      <w:r w:rsidRPr="00CC3A07">
        <w:rPr>
          <w:rFonts w:ascii="GHEA Grapalat" w:hAnsi="GHEA Grapalat" w:cs="Sylfaen"/>
          <w:sz w:val="20"/>
        </w:rPr>
        <w:t>нет</w:t>
      </w:r>
      <w:r w:rsidRPr="00CC3A07">
        <w:rPr>
          <w:rFonts w:ascii="GHEA Grapalat" w:hAnsi="GHEA Grapalat" w:cs="Sylfaen"/>
          <w:sz w:val="20"/>
          <w:lang w:val="af-ZA"/>
        </w:rPr>
        <w:t xml:space="preserve"> </w:t>
      </w:r>
      <w:r w:rsidRPr="00CC3A07">
        <w:rPr>
          <w:rFonts w:ascii="GHEA Grapalat" w:hAnsi="GHEA Grapalat" w:cs="Sylfaen"/>
          <w:sz w:val="20"/>
        </w:rPr>
        <w:t xml:space="preserve">позже </w:t>
      </w:r>
      <w:r w:rsidRPr="00CC3A07">
        <w:rPr>
          <w:rFonts w:ascii="GHEA Grapalat" w:hAnsi="GHEA Grapalat" w:cs="Sylfaen"/>
          <w:sz w:val="20"/>
          <w:lang w:val="af-ZA"/>
        </w:rPr>
        <w:t>, чем</w:t>
      </w:r>
      <w:r w:rsidRPr="004A220D">
        <w:rPr>
          <w:rFonts w:ascii="GHEA Grapalat" w:hAnsi="GHEA Grapalat" w:cs="Sylfaen"/>
          <w:sz w:val="20"/>
          <w:lang w:val="af-ZA"/>
        </w:rPr>
        <w:t xml:space="preserve"> </w:t>
      </w:r>
      <w:r w:rsidR="00263244" w:rsidRPr="00CC3A07">
        <w:rPr>
          <w:rFonts w:ascii="GHEA Grapalat" w:hAnsi="GHEA Grapalat" w:cs="Sylfaen"/>
          <w:sz w:val="20"/>
        </w:rPr>
        <w:t>уполномоченный</w:t>
      </w:r>
      <w:r w:rsidR="00263244" w:rsidRPr="004A220D">
        <w:rPr>
          <w:rFonts w:ascii="GHEA Grapalat" w:hAnsi="GHEA Grapalat" w:cs="Sylfaen"/>
          <w:sz w:val="20"/>
          <w:lang w:val="af-ZA"/>
        </w:rPr>
        <w:t xml:space="preserve"> </w:t>
      </w:r>
      <w:r w:rsidR="00263244" w:rsidRPr="00CC3A07">
        <w:rPr>
          <w:rFonts w:ascii="GHEA Grapalat" w:hAnsi="GHEA Grapalat" w:cs="Sylfaen"/>
          <w:sz w:val="20"/>
        </w:rPr>
        <w:t>тела</w:t>
      </w:r>
      <w:r w:rsidR="00263244" w:rsidRPr="004A220D">
        <w:rPr>
          <w:rFonts w:ascii="GHEA Grapalat" w:hAnsi="GHEA Grapalat" w:cs="Sylfaen"/>
          <w:sz w:val="20"/>
          <w:lang w:val="af-ZA"/>
        </w:rPr>
        <w:t xml:space="preserve"> </w:t>
      </w:r>
      <w:r w:rsidR="00263244" w:rsidRPr="00CC3A07">
        <w:rPr>
          <w:rFonts w:ascii="GHEA Grapalat" w:hAnsi="GHEA Grapalat" w:cs="Sylfaen"/>
          <w:sz w:val="20"/>
        </w:rPr>
        <w:t>к</w:t>
      </w:r>
      <w:r w:rsidR="00263244" w:rsidRPr="004A220D">
        <w:rPr>
          <w:rFonts w:ascii="GHEA Grapalat" w:hAnsi="GHEA Grapalat" w:cs="Sylfaen"/>
          <w:sz w:val="20"/>
          <w:lang w:val="af-ZA"/>
        </w:rPr>
        <w:t xml:space="preserve"> </w:t>
      </w:r>
      <w:r w:rsidR="00263244" w:rsidRPr="00CC3A07">
        <w:rPr>
          <w:rFonts w:ascii="GHEA Grapalat" w:hAnsi="GHEA Grapalat" w:cs="Sylfaen"/>
          <w:sz w:val="20"/>
        </w:rPr>
        <w:t>участнику</w:t>
      </w:r>
      <w:r w:rsidR="00263244" w:rsidRPr="004A220D">
        <w:rPr>
          <w:rFonts w:ascii="GHEA Grapalat" w:hAnsi="GHEA Grapalat" w:cs="Sylfaen"/>
          <w:sz w:val="20"/>
          <w:lang w:val="af-ZA"/>
        </w:rPr>
        <w:t xml:space="preserve">  </w:t>
      </w:r>
      <w:r w:rsidR="00263244" w:rsidRPr="00CC3A07">
        <w:rPr>
          <w:rFonts w:ascii="GHEA Grapalat" w:hAnsi="GHEA Grapalat" w:cs="Sylfaen"/>
          <w:sz w:val="20"/>
        </w:rPr>
        <w:t>в списке</w:t>
      </w:r>
      <w:r w:rsidR="00263244" w:rsidRPr="004A220D">
        <w:rPr>
          <w:rFonts w:ascii="GHEA Grapalat" w:hAnsi="GHEA Grapalat" w:cs="Sylfaen"/>
          <w:sz w:val="20"/>
          <w:lang w:val="af-ZA"/>
        </w:rPr>
        <w:t xml:space="preserve"> </w:t>
      </w:r>
      <w:r w:rsidR="00263244" w:rsidRPr="00CC3A07">
        <w:rPr>
          <w:rFonts w:ascii="GHEA Grapalat" w:hAnsi="GHEA Grapalat" w:cs="Sylfaen"/>
          <w:sz w:val="20"/>
        </w:rPr>
        <w:t>включать</w:t>
      </w:r>
      <w:r w:rsidR="00263244" w:rsidRPr="004A220D">
        <w:rPr>
          <w:rFonts w:ascii="GHEA Grapalat" w:hAnsi="GHEA Grapalat" w:cs="Sylfaen"/>
          <w:sz w:val="20"/>
          <w:lang w:val="af-ZA"/>
        </w:rPr>
        <w:t xml:space="preserve"> </w:t>
      </w:r>
      <w:r w:rsidR="00263244" w:rsidRPr="00CC3A07">
        <w:rPr>
          <w:rFonts w:ascii="GHEA Grapalat" w:hAnsi="GHEA Grapalat" w:cs="Sylfaen"/>
          <w:sz w:val="20"/>
        </w:rPr>
        <w:t>для</w:t>
      </w:r>
      <w:r w:rsidR="00263244" w:rsidRPr="004A220D">
        <w:rPr>
          <w:rFonts w:ascii="GHEA Grapalat" w:hAnsi="GHEA Grapalat" w:cs="Sylfaen"/>
          <w:sz w:val="20"/>
          <w:lang w:val="af-ZA"/>
        </w:rPr>
        <w:t xml:space="preserve"> </w:t>
      </w:r>
      <w:r w:rsidR="00263244" w:rsidRPr="00CC3A07">
        <w:rPr>
          <w:rFonts w:ascii="GHEA Grapalat" w:hAnsi="GHEA Grapalat" w:cs="Sylfaen"/>
          <w:sz w:val="20"/>
        </w:rPr>
        <w:t>определенный</w:t>
      </w:r>
      <w:r w:rsidR="00263244" w:rsidRPr="004A220D">
        <w:rPr>
          <w:rFonts w:ascii="GHEA Grapalat" w:hAnsi="GHEA Grapalat" w:cs="Sylfaen"/>
          <w:sz w:val="20"/>
          <w:lang w:val="af-ZA"/>
        </w:rPr>
        <w:t xml:space="preserve"> </w:t>
      </w:r>
      <w:r w:rsidR="00263244" w:rsidRPr="00CC3A07">
        <w:rPr>
          <w:rFonts w:ascii="GHEA Grapalat" w:hAnsi="GHEA Grapalat" w:cs="Sylfaen"/>
          <w:sz w:val="20"/>
        </w:rPr>
        <w:t>сорок дней</w:t>
      </w:r>
      <w:r w:rsidR="00263244" w:rsidRPr="004A220D">
        <w:rPr>
          <w:rFonts w:ascii="GHEA Grapalat" w:hAnsi="GHEA Grapalat" w:cs="Sylfaen"/>
          <w:sz w:val="20"/>
          <w:lang w:val="af-ZA"/>
        </w:rPr>
        <w:t xml:space="preserve"> </w:t>
      </w:r>
      <w:r w:rsidR="00263244" w:rsidRPr="00CC3A07">
        <w:rPr>
          <w:rFonts w:ascii="GHEA Grapalat" w:hAnsi="GHEA Grapalat" w:cs="Sylfaen"/>
          <w:sz w:val="20"/>
        </w:rPr>
        <w:t>период</w:t>
      </w:r>
      <w:r w:rsidR="00263244" w:rsidRPr="004A220D">
        <w:rPr>
          <w:rFonts w:ascii="GHEA Grapalat" w:hAnsi="GHEA Grapalat" w:cs="Sylfaen"/>
          <w:sz w:val="20"/>
          <w:lang w:val="af-ZA"/>
        </w:rPr>
        <w:t xml:space="preserve"> </w:t>
      </w:r>
      <w:r w:rsidR="00263244" w:rsidRPr="00CC3A07">
        <w:rPr>
          <w:rFonts w:ascii="GHEA Grapalat" w:hAnsi="GHEA Grapalat" w:cs="Sylfaen"/>
          <w:sz w:val="20"/>
        </w:rPr>
        <w:t xml:space="preserve">Срок годности </w:t>
      </w:r>
      <w:r w:rsidR="00561377" w:rsidRPr="00CC3A07">
        <w:rPr>
          <w:rFonts w:ascii="GHEA Grapalat" w:hAnsi="GHEA Grapalat" w:cs="Sylfaen"/>
          <w:sz w:val="20"/>
          <w:lang w:val="hy-AM"/>
        </w:rPr>
        <w:t xml:space="preserve">, </w:t>
      </w:r>
      <w:r w:rsidR="00561377" w:rsidRPr="00CC3A07">
        <w:rPr>
          <w:rFonts w:ascii="GHEA Grapalat" w:hAnsi="GHEA Grapalat" w:cs="Sylfaen"/>
          <w:sz w:val="20"/>
          <w:lang w:val="ru-RU"/>
        </w:rPr>
        <w:t>да?</w:t>
      </w:r>
      <w:r w:rsidR="00561377" w:rsidRPr="00CC3A07">
        <w:rPr>
          <w:rFonts w:ascii="GHEA Grapalat" w:hAnsi="GHEA Grapalat" w:cs="Sylfaen"/>
          <w:sz w:val="20"/>
          <w:lang w:val="af-ZA"/>
        </w:rPr>
        <w:t xml:space="preserve"> </w:t>
      </w:r>
      <w:r w:rsidR="00561377" w:rsidRPr="00CC3A07">
        <w:rPr>
          <w:rFonts w:ascii="GHEA Grapalat" w:hAnsi="GHEA Grapalat" w:cs="Sylfaen"/>
          <w:sz w:val="20"/>
          <w:lang w:val="ru-RU"/>
        </w:rPr>
        <w:t>решение</w:t>
      </w:r>
      <w:r w:rsidR="00561377" w:rsidRPr="00CC3A07">
        <w:rPr>
          <w:rFonts w:ascii="GHEA Grapalat" w:hAnsi="GHEA Grapalat" w:cs="Sylfaen"/>
          <w:sz w:val="20"/>
          <w:lang w:val="af-ZA"/>
        </w:rPr>
        <w:t xml:space="preserve"> </w:t>
      </w:r>
      <w:r w:rsidR="00561377" w:rsidRPr="00CC3A07">
        <w:rPr>
          <w:rFonts w:ascii="GHEA Grapalat" w:hAnsi="GHEA Grapalat" w:cs="Sylfaen"/>
          <w:sz w:val="20"/>
          <w:lang w:val="ru-RU"/>
        </w:rPr>
        <w:t>получать</w:t>
      </w:r>
      <w:r w:rsidR="00561377" w:rsidRPr="00CC3A07">
        <w:rPr>
          <w:rFonts w:ascii="GHEA Grapalat" w:hAnsi="GHEA Grapalat" w:cs="Sylfaen"/>
          <w:sz w:val="20"/>
          <w:lang w:val="af-ZA"/>
        </w:rPr>
        <w:t xml:space="preserve"> </w:t>
      </w:r>
      <w:r w:rsidR="00561377" w:rsidRPr="00CC3A07">
        <w:rPr>
          <w:rFonts w:ascii="GHEA Grapalat" w:hAnsi="GHEA Grapalat" w:cs="Sylfaen"/>
          <w:sz w:val="20"/>
          <w:lang w:val="ru-RU"/>
        </w:rPr>
        <w:t>следующий</w:t>
      </w:r>
      <w:r w:rsidR="00561377" w:rsidRPr="00CC3A07">
        <w:rPr>
          <w:rFonts w:ascii="GHEA Grapalat" w:hAnsi="GHEA Grapalat" w:cs="Sylfaen"/>
          <w:sz w:val="20"/>
          <w:lang w:val="af-ZA"/>
        </w:rPr>
        <w:t xml:space="preserve"> </w:t>
      </w:r>
      <w:r w:rsidR="00561377" w:rsidRPr="00CC3A07">
        <w:rPr>
          <w:rFonts w:ascii="GHEA Grapalat" w:hAnsi="GHEA Grapalat" w:cs="Sylfaen"/>
          <w:sz w:val="20"/>
          <w:lang w:val="ru-RU"/>
        </w:rPr>
        <w:t>сороковой</w:t>
      </w:r>
      <w:r w:rsidR="00561377" w:rsidRPr="00CC3A07">
        <w:rPr>
          <w:rFonts w:ascii="GHEA Grapalat" w:hAnsi="GHEA Grapalat" w:cs="Sylfaen"/>
          <w:sz w:val="20"/>
          <w:lang w:val="af-ZA"/>
        </w:rPr>
        <w:t xml:space="preserve"> </w:t>
      </w:r>
      <w:r w:rsidR="00561377" w:rsidRPr="00CC3A07">
        <w:rPr>
          <w:rFonts w:ascii="GHEA Grapalat" w:hAnsi="GHEA Grapalat" w:cs="Sylfaen"/>
          <w:sz w:val="20"/>
          <w:lang w:val="ru-RU"/>
        </w:rPr>
        <w:t>дня</w:t>
      </w:r>
      <w:r w:rsidR="00561377" w:rsidRPr="00CC3A07">
        <w:rPr>
          <w:rFonts w:ascii="GHEA Grapalat" w:hAnsi="GHEA Grapalat" w:cs="Sylfaen"/>
          <w:sz w:val="20"/>
          <w:lang w:val="af-ZA"/>
        </w:rPr>
        <w:t xml:space="preserve"> </w:t>
      </w:r>
      <w:r w:rsidR="00561377" w:rsidRPr="00CC3A07">
        <w:rPr>
          <w:rFonts w:ascii="GHEA Grapalat" w:hAnsi="GHEA Grapalat" w:cs="Sylfaen"/>
          <w:sz w:val="20"/>
          <w:lang w:val="ru-RU"/>
        </w:rPr>
        <w:t>по состоянию на</w:t>
      </w:r>
      <w:r w:rsidR="00561377" w:rsidRPr="00CC3A07">
        <w:rPr>
          <w:rFonts w:ascii="GHEA Grapalat" w:hAnsi="GHEA Grapalat" w:cs="Sylfaen"/>
          <w:sz w:val="20"/>
          <w:lang w:val="af-ZA"/>
        </w:rPr>
        <w:t xml:space="preserve"> </w:t>
      </w:r>
      <w:r w:rsidR="00561377" w:rsidRPr="00CC3A07">
        <w:rPr>
          <w:rFonts w:ascii="GHEA Grapalat" w:hAnsi="GHEA Grapalat" w:cs="Sylfaen"/>
          <w:sz w:val="20"/>
          <w:lang w:val="ru-RU"/>
        </w:rPr>
        <w:t>участвовать</w:t>
      </w:r>
      <w:r w:rsidR="00561377" w:rsidRPr="00CC3A07">
        <w:rPr>
          <w:rFonts w:ascii="GHEA Grapalat" w:hAnsi="GHEA Grapalat" w:cs="Sylfaen"/>
          <w:sz w:val="20"/>
          <w:lang w:val="af-ZA"/>
        </w:rPr>
        <w:t xml:space="preserve"> </w:t>
      </w:r>
      <w:r w:rsidR="00561377" w:rsidRPr="00CC3A07">
        <w:rPr>
          <w:rFonts w:ascii="GHEA Grapalat" w:hAnsi="GHEA Grapalat" w:cs="Sylfaen"/>
          <w:sz w:val="20"/>
          <w:lang w:val="ru-RU"/>
        </w:rPr>
        <w:t>к</w:t>
      </w:r>
      <w:r w:rsidR="00561377" w:rsidRPr="00CC3A07">
        <w:rPr>
          <w:rFonts w:ascii="GHEA Grapalat" w:hAnsi="GHEA Grapalat" w:cs="Sylfaen"/>
          <w:sz w:val="20"/>
          <w:lang w:val="af-ZA"/>
        </w:rPr>
        <w:t xml:space="preserve"> </w:t>
      </w:r>
      <w:r w:rsidR="00561377" w:rsidRPr="00CC3A07">
        <w:rPr>
          <w:rFonts w:ascii="GHEA Grapalat" w:hAnsi="GHEA Grapalat" w:cs="Sylfaen"/>
          <w:sz w:val="20"/>
          <w:lang w:val="ru-RU"/>
        </w:rPr>
        <w:t>решение</w:t>
      </w:r>
      <w:r w:rsidR="00561377" w:rsidRPr="00CC3A07">
        <w:rPr>
          <w:rFonts w:ascii="GHEA Grapalat" w:hAnsi="GHEA Grapalat" w:cs="Sylfaen"/>
          <w:sz w:val="20"/>
          <w:lang w:val="af-ZA"/>
        </w:rPr>
        <w:t xml:space="preserve"> </w:t>
      </w:r>
      <w:r w:rsidR="00561377" w:rsidRPr="00CC3A07">
        <w:rPr>
          <w:rFonts w:ascii="GHEA Grapalat" w:hAnsi="GHEA Grapalat" w:cs="Sylfaen"/>
          <w:sz w:val="20"/>
          <w:lang w:val="ru-RU"/>
        </w:rPr>
        <w:t>обращаться</w:t>
      </w:r>
      <w:r w:rsidR="00561377" w:rsidRPr="00CC3A07">
        <w:rPr>
          <w:rFonts w:ascii="GHEA Grapalat" w:hAnsi="GHEA Grapalat" w:cs="Sylfaen"/>
          <w:sz w:val="20"/>
          <w:lang w:val="af-ZA"/>
        </w:rPr>
        <w:t xml:space="preserve"> </w:t>
      </w:r>
      <w:r w:rsidR="00561377" w:rsidRPr="00CC3A07">
        <w:rPr>
          <w:rFonts w:ascii="GHEA Grapalat" w:hAnsi="GHEA Grapalat" w:cs="Sylfaen"/>
          <w:sz w:val="20"/>
          <w:lang w:val="ru-RU"/>
        </w:rPr>
        <w:t>касательно</w:t>
      </w:r>
      <w:r w:rsidR="00561377" w:rsidRPr="00CC3A07">
        <w:rPr>
          <w:rFonts w:ascii="GHEA Grapalat" w:hAnsi="GHEA Grapalat" w:cs="Sylfaen"/>
          <w:sz w:val="20"/>
          <w:lang w:val="af-ZA"/>
        </w:rPr>
        <w:t xml:space="preserve"> </w:t>
      </w:r>
      <w:r w:rsidR="00561377" w:rsidRPr="00CC3A07">
        <w:rPr>
          <w:rFonts w:ascii="GHEA Grapalat" w:hAnsi="GHEA Grapalat" w:cs="Sylfaen"/>
          <w:sz w:val="20"/>
          <w:lang w:val="ru-RU"/>
        </w:rPr>
        <w:t>инициирован</w:t>
      </w:r>
      <w:r w:rsidR="00561377" w:rsidRPr="00CC3A07">
        <w:rPr>
          <w:rFonts w:ascii="GHEA Grapalat" w:hAnsi="GHEA Grapalat" w:cs="Sylfaen"/>
          <w:sz w:val="20"/>
          <w:lang w:val="af-ZA"/>
        </w:rPr>
        <w:t xml:space="preserve"> </w:t>
      </w:r>
      <w:r w:rsidR="00561377" w:rsidRPr="00CC3A07">
        <w:rPr>
          <w:rFonts w:ascii="GHEA Grapalat" w:hAnsi="GHEA Grapalat" w:cs="Sylfaen"/>
          <w:sz w:val="20"/>
          <w:lang w:val="ru-RU"/>
        </w:rPr>
        <w:t>и:</w:t>
      </w:r>
      <w:r w:rsidR="00561377" w:rsidRPr="00CC3A07">
        <w:rPr>
          <w:rFonts w:ascii="GHEA Grapalat" w:hAnsi="GHEA Grapalat" w:cs="Sylfaen"/>
          <w:sz w:val="20"/>
          <w:lang w:val="af-ZA"/>
        </w:rPr>
        <w:t xml:space="preserve"> </w:t>
      </w:r>
      <w:r w:rsidR="00561377" w:rsidRPr="00CC3A07">
        <w:rPr>
          <w:rFonts w:ascii="GHEA Grapalat" w:hAnsi="GHEA Grapalat" w:cs="Sylfaen"/>
          <w:sz w:val="20"/>
          <w:lang w:val="ru-RU"/>
        </w:rPr>
        <w:t>незавершенный</w:t>
      </w:r>
      <w:r w:rsidR="00561377" w:rsidRPr="00CC3A07">
        <w:rPr>
          <w:rFonts w:ascii="GHEA Grapalat" w:hAnsi="GHEA Grapalat" w:cs="Sylfaen"/>
          <w:sz w:val="20"/>
          <w:lang w:val="af-ZA"/>
        </w:rPr>
        <w:t xml:space="preserve"> </w:t>
      </w:r>
      <w:r w:rsidR="00561377" w:rsidRPr="00CC3A07">
        <w:rPr>
          <w:rFonts w:ascii="GHEA Grapalat" w:hAnsi="GHEA Grapalat" w:cs="Sylfaen"/>
          <w:sz w:val="20"/>
          <w:lang w:val="ru-RU"/>
        </w:rPr>
        <w:t>судебный</w:t>
      </w:r>
      <w:r w:rsidR="00561377" w:rsidRPr="00CC3A07">
        <w:rPr>
          <w:rFonts w:ascii="GHEA Grapalat" w:hAnsi="GHEA Grapalat" w:cs="Sylfaen"/>
          <w:sz w:val="20"/>
          <w:lang w:val="af-ZA"/>
        </w:rPr>
        <w:t xml:space="preserve"> </w:t>
      </w:r>
      <w:r w:rsidR="00561377" w:rsidRPr="00CC3A07">
        <w:rPr>
          <w:rFonts w:ascii="GHEA Grapalat" w:hAnsi="GHEA Grapalat" w:cs="Sylfaen"/>
          <w:sz w:val="20"/>
          <w:lang w:val="ru-RU"/>
        </w:rPr>
        <w:t>работать</w:t>
      </w:r>
      <w:r w:rsidR="00561377" w:rsidRPr="00CC3A07">
        <w:rPr>
          <w:rFonts w:ascii="GHEA Grapalat" w:hAnsi="GHEA Grapalat" w:cs="Sylfaen"/>
          <w:sz w:val="20"/>
          <w:lang w:val="af-ZA"/>
        </w:rPr>
        <w:t xml:space="preserve"> </w:t>
      </w:r>
      <w:r w:rsidR="00561377" w:rsidRPr="00CC3A07">
        <w:rPr>
          <w:rFonts w:ascii="GHEA Grapalat" w:hAnsi="GHEA Grapalat" w:cs="Sylfaen"/>
          <w:sz w:val="20"/>
          <w:lang w:val="ru-RU"/>
        </w:rPr>
        <w:t>доступность</w:t>
      </w:r>
      <w:r w:rsidR="00561377" w:rsidRPr="00CC3A07">
        <w:rPr>
          <w:rFonts w:ascii="GHEA Grapalat" w:hAnsi="GHEA Grapalat" w:cs="Sylfaen"/>
          <w:sz w:val="20"/>
          <w:lang w:val="af-ZA"/>
        </w:rPr>
        <w:t xml:space="preserve"> </w:t>
      </w:r>
      <w:r w:rsidR="00561377" w:rsidRPr="00CC3A07">
        <w:rPr>
          <w:rFonts w:ascii="GHEA Grapalat" w:hAnsi="GHEA Grapalat" w:cs="Sylfaen"/>
          <w:sz w:val="20"/>
        </w:rPr>
        <w:t xml:space="preserve">в </w:t>
      </w:r>
      <w:r w:rsidR="00561377" w:rsidRPr="00CC3A07">
        <w:rPr>
          <w:rFonts w:ascii="GHEA Grapalat" w:hAnsi="GHEA Grapalat" w:cs="Sylfaen"/>
          <w:sz w:val="20"/>
          <w:lang w:val="ru-RU"/>
        </w:rPr>
        <w:t xml:space="preserve">случае </w:t>
      </w:r>
      <w:r w:rsidR="00561377" w:rsidRPr="00CC3A07">
        <w:rPr>
          <w:rFonts w:ascii="GHEA Grapalat" w:hAnsi="GHEA Grapalat" w:cs="Sylfaen"/>
          <w:sz w:val="20"/>
          <w:lang w:val="af-ZA"/>
        </w:rPr>
        <w:t xml:space="preserve">нет </w:t>
      </w:r>
      <w:r w:rsidR="00561377" w:rsidRPr="00CC3A07">
        <w:rPr>
          <w:rFonts w:ascii="GHEA Grapalat" w:hAnsi="GHEA Grapalat" w:cs="Sylfaen"/>
          <w:sz w:val="20"/>
        </w:rPr>
        <w:t xml:space="preserve">позже </w:t>
      </w:r>
      <w:r w:rsidR="00561377" w:rsidRPr="00CC3A07">
        <w:rPr>
          <w:rFonts w:ascii="GHEA Grapalat" w:hAnsi="GHEA Grapalat" w:cs="Sylfaen"/>
          <w:sz w:val="20"/>
          <w:lang w:val="af-ZA"/>
        </w:rPr>
        <w:t>, чем</w:t>
      </w:r>
      <w:r w:rsidR="00561377" w:rsidRPr="00CC3A07">
        <w:rPr>
          <w:rFonts w:ascii="GHEA Grapalat" w:hAnsi="GHEA Grapalat" w:cs="Sylfaen"/>
          <w:sz w:val="20"/>
          <w:lang w:val="hy-AM"/>
        </w:rPr>
        <w:t xml:space="preserve"> </w:t>
      </w:r>
      <w:r w:rsidR="00561377" w:rsidRPr="00CC3A07">
        <w:rPr>
          <w:rFonts w:ascii="GHEA Grapalat" w:hAnsi="GHEA Grapalat" w:cs="Sylfaen"/>
          <w:sz w:val="20"/>
          <w:lang w:val="ru-RU"/>
        </w:rPr>
        <w:t>данный</w:t>
      </w:r>
      <w:r w:rsidR="00561377" w:rsidRPr="00CC3A07">
        <w:rPr>
          <w:rFonts w:ascii="GHEA Grapalat" w:hAnsi="GHEA Grapalat" w:cs="Sylfaen"/>
          <w:sz w:val="20"/>
          <w:lang w:val="af-ZA"/>
        </w:rPr>
        <w:t xml:space="preserve"> </w:t>
      </w:r>
      <w:r w:rsidR="00561377" w:rsidRPr="00CC3A07">
        <w:rPr>
          <w:rFonts w:ascii="GHEA Grapalat" w:hAnsi="GHEA Grapalat" w:cs="Sylfaen"/>
          <w:sz w:val="20"/>
          <w:lang w:val="ru-RU"/>
        </w:rPr>
        <w:t>судебный</w:t>
      </w:r>
      <w:r w:rsidR="00561377" w:rsidRPr="00CC3A07">
        <w:rPr>
          <w:rFonts w:ascii="GHEA Grapalat" w:hAnsi="GHEA Grapalat" w:cs="Sylfaen"/>
          <w:sz w:val="20"/>
          <w:lang w:val="af-ZA"/>
        </w:rPr>
        <w:t xml:space="preserve"> </w:t>
      </w:r>
      <w:r w:rsidR="00561377" w:rsidRPr="00CC3A07">
        <w:rPr>
          <w:rFonts w:ascii="GHEA Grapalat" w:hAnsi="GHEA Grapalat" w:cs="Sylfaen"/>
          <w:sz w:val="20"/>
          <w:lang w:val="ru-RU"/>
        </w:rPr>
        <w:t>в случае</w:t>
      </w:r>
      <w:r w:rsidR="00561377" w:rsidRPr="00CC3A07">
        <w:rPr>
          <w:rFonts w:ascii="GHEA Grapalat" w:hAnsi="GHEA Grapalat" w:cs="Sylfaen"/>
          <w:sz w:val="20"/>
          <w:lang w:val="af-ZA"/>
        </w:rPr>
        <w:t xml:space="preserve"> </w:t>
      </w:r>
      <w:r w:rsidR="00561377" w:rsidRPr="00CC3A07">
        <w:rPr>
          <w:rFonts w:ascii="GHEA Grapalat" w:hAnsi="GHEA Grapalat" w:cs="Sylfaen"/>
          <w:sz w:val="20"/>
          <w:lang w:val="ru-RU"/>
        </w:rPr>
        <w:t>финальный</w:t>
      </w:r>
      <w:r w:rsidR="00561377" w:rsidRPr="00CC3A07">
        <w:rPr>
          <w:rFonts w:ascii="GHEA Grapalat" w:hAnsi="GHEA Grapalat" w:cs="Sylfaen"/>
          <w:sz w:val="20"/>
          <w:lang w:val="af-ZA"/>
        </w:rPr>
        <w:t xml:space="preserve"> </w:t>
      </w:r>
      <w:r w:rsidR="00561377" w:rsidRPr="00CC3A07">
        <w:rPr>
          <w:rFonts w:ascii="GHEA Grapalat" w:hAnsi="GHEA Grapalat" w:cs="Sylfaen"/>
          <w:sz w:val="20"/>
          <w:lang w:val="ru-RU"/>
        </w:rPr>
        <w:t>судебный</w:t>
      </w:r>
      <w:r w:rsidR="00561377" w:rsidRPr="00CC3A07">
        <w:rPr>
          <w:rFonts w:ascii="GHEA Grapalat" w:hAnsi="GHEA Grapalat" w:cs="Sylfaen"/>
          <w:sz w:val="20"/>
          <w:lang w:val="af-ZA"/>
        </w:rPr>
        <w:t xml:space="preserve"> </w:t>
      </w:r>
      <w:r w:rsidR="00561377" w:rsidRPr="00CC3A07">
        <w:rPr>
          <w:rFonts w:ascii="GHEA Grapalat" w:hAnsi="GHEA Grapalat" w:cs="Sylfaen"/>
          <w:sz w:val="20"/>
          <w:lang w:val="ru-RU"/>
        </w:rPr>
        <w:t>акт</w:t>
      </w:r>
      <w:r w:rsidR="00561377" w:rsidRPr="00CC3A07">
        <w:rPr>
          <w:rFonts w:ascii="GHEA Grapalat" w:hAnsi="GHEA Grapalat" w:cs="Sylfaen"/>
          <w:sz w:val="20"/>
          <w:lang w:val="af-ZA"/>
        </w:rPr>
        <w:t xml:space="preserve"> </w:t>
      </w:r>
      <w:r w:rsidR="00561377" w:rsidRPr="00CC3A07">
        <w:rPr>
          <w:rFonts w:ascii="GHEA Grapalat" w:hAnsi="GHEA Grapalat" w:cs="Sylfaen"/>
          <w:sz w:val="20"/>
          <w:lang w:val="ru-RU"/>
        </w:rPr>
        <w:t>сила</w:t>
      </w:r>
      <w:r w:rsidR="00561377" w:rsidRPr="00CC3A07">
        <w:rPr>
          <w:rFonts w:ascii="GHEA Grapalat" w:hAnsi="GHEA Grapalat" w:cs="Sylfaen"/>
          <w:sz w:val="20"/>
          <w:lang w:val="af-ZA"/>
        </w:rPr>
        <w:t xml:space="preserve"> </w:t>
      </w:r>
      <w:r w:rsidR="00561377" w:rsidRPr="00CC3A07">
        <w:rPr>
          <w:rFonts w:ascii="GHEA Grapalat" w:hAnsi="GHEA Grapalat" w:cs="Sylfaen"/>
          <w:sz w:val="20"/>
          <w:lang w:val="ru-RU"/>
        </w:rPr>
        <w:t>в</w:t>
      </w:r>
      <w:r w:rsidR="00561377" w:rsidRPr="00CC3A07">
        <w:rPr>
          <w:rFonts w:ascii="GHEA Grapalat" w:hAnsi="GHEA Grapalat" w:cs="Sylfaen"/>
          <w:sz w:val="20"/>
          <w:lang w:val="af-ZA"/>
        </w:rPr>
        <w:t xml:space="preserve"> </w:t>
      </w:r>
      <w:r w:rsidR="00561377" w:rsidRPr="00CC3A07">
        <w:rPr>
          <w:rFonts w:ascii="GHEA Grapalat" w:hAnsi="GHEA Grapalat" w:cs="Sylfaen"/>
          <w:sz w:val="20"/>
          <w:lang w:val="ru-RU"/>
        </w:rPr>
        <w:t xml:space="preserve">входишь </w:t>
      </w:r>
      <w:r w:rsidRPr="004A220D">
        <w:rPr>
          <w:rFonts w:ascii="GHEA Grapalat" w:hAnsi="GHEA Grapalat" w:cs="Sylfaen"/>
          <w:sz w:val="20"/>
          <w:lang w:val="af-ZA"/>
        </w:rPr>
        <w:t xml:space="preserve">тогда </w:t>
      </w:r>
      <w:r w:rsidRPr="00CC3A07">
        <w:rPr>
          <w:rFonts w:ascii="GHEA Grapalat" w:hAnsi="GHEA Grapalat" w:cs="Sylfaen"/>
          <w:sz w:val="20"/>
        </w:rPr>
        <w:t>клиент</w:t>
      </w:r>
      <w:r w:rsidRPr="004A220D">
        <w:rPr>
          <w:rFonts w:ascii="GHEA Grapalat" w:hAnsi="GHEA Grapalat" w:cs="Sylfaen"/>
          <w:sz w:val="20"/>
          <w:lang w:val="af-ZA"/>
        </w:rPr>
        <w:t xml:space="preserve"> </w:t>
      </w:r>
      <w:r w:rsidRPr="00CC3A07">
        <w:rPr>
          <w:rFonts w:ascii="GHEA Grapalat" w:hAnsi="GHEA Grapalat" w:cs="Sylfaen"/>
          <w:sz w:val="20"/>
        </w:rPr>
        <w:t>этого</w:t>
      </w:r>
      <w:r w:rsidRPr="004A220D">
        <w:rPr>
          <w:rFonts w:ascii="GHEA Grapalat" w:hAnsi="GHEA Grapalat" w:cs="Sylfaen"/>
          <w:sz w:val="20"/>
          <w:lang w:val="af-ZA"/>
        </w:rPr>
        <w:t xml:space="preserve"> </w:t>
      </w:r>
      <w:r w:rsidRPr="00CC3A07">
        <w:rPr>
          <w:rFonts w:ascii="GHEA Grapalat" w:hAnsi="GHEA Grapalat" w:cs="Sylfaen"/>
          <w:sz w:val="20"/>
        </w:rPr>
        <w:t>о</w:t>
      </w:r>
      <w:r w:rsidRPr="004A220D">
        <w:rPr>
          <w:rFonts w:ascii="GHEA Grapalat" w:hAnsi="GHEA Grapalat" w:cs="Sylfaen"/>
          <w:sz w:val="20"/>
          <w:lang w:val="af-ZA"/>
        </w:rPr>
        <w:t xml:space="preserve"> </w:t>
      </w:r>
      <w:r w:rsidRPr="00CC3A07">
        <w:rPr>
          <w:rFonts w:ascii="GHEA Grapalat" w:hAnsi="GHEA Grapalat" w:cs="Sylfaen"/>
          <w:sz w:val="20"/>
        </w:rPr>
        <w:t>в письменной форме</w:t>
      </w:r>
      <w:r w:rsidRPr="004A220D">
        <w:rPr>
          <w:rFonts w:ascii="GHEA Grapalat" w:hAnsi="GHEA Grapalat" w:cs="Sylfaen"/>
          <w:sz w:val="20"/>
          <w:lang w:val="af-ZA"/>
        </w:rPr>
        <w:t xml:space="preserve"> </w:t>
      </w:r>
      <w:r w:rsidRPr="00CC3A07">
        <w:rPr>
          <w:rFonts w:ascii="GHEA Grapalat" w:hAnsi="GHEA Grapalat" w:cs="Sylfaen"/>
          <w:sz w:val="20"/>
        </w:rPr>
        <w:t>информирует</w:t>
      </w:r>
      <w:r w:rsidRPr="004A220D">
        <w:rPr>
          <w:rFonts w:ascii="GHEA Grapalat" w:hAnsi="GHEA Grapalat" w:cs="Sylfaen"/>
          <w:sz w:val="20"/>
          <w:lang w:val="af-ZA"/>
        </w:rPr>
        <w:t xml:space="preserve"> </w:t>
      </w:r>
      <w:r w:rsidRPr="00CC3A07">
        <w:rPr>
          <w:rFonts w:ascii="GHEA Grapalat" w:hAnsi="GHEA Grapalat" w:cs="Sylfaen"/>
          <w:sz w:val="20"/>
        </w:rPr>
        <w:t>является</w:t>
      </w:r>
      <w:r w:rsidRPr="004A220D">
        <w:rPr>
          <w:rFonts w:ascii="GHEA Grapalat" w:hAnsi="GHEA Grapalat" w:cs="Sylfaen"/>
          <w:sz w:val="20"/>
          <w:lang w:val="af-ZA"/>
        </w:rPr>
        <w:t xml:space="preserve"> </w:t>
      </w:r>
      <w:r w:rsidRPr="00CC3A07">
        <w:rPr>
          <w:rFonts w:ascii="GHEA Grapalat" w:hAnsi="GHEA Grapalat" w:cs="Sylfaen"/>
          <w:sz w:val="20"/>
        </w:rPr>
        <w:t>уполномоченный</w:t>
      </w:r>
      <w:r w:rsidRPr="004A220D">
        <w:rPr>
          <w:rFonts w:ascii="GHEA Grapalat" w:hAnsi="GHEA Grapalat" w:cs="Sylfaen"/>
          <w:sz w:val="20"/>
          <w:lang w:val="af-ZA"/>
        </w:rPr>
        <w:t xml:space="preserve"> </w:t>
      </w:r>
      <w:r w:rsidRPr="00CC3A07">
        <w:rPr>
          <w:rFonts w:ascii="GHEA Grapalat" w:hAnsi="GHEA Grapalat" w:cs="Sylfaen"/>
          <w:sz w:val="20"/>
        </w:rPr>
        <w:t xml:space="preserve">тело </w:t>
      </w:r>
      <w:r w:rsidRPr="004A220D">
        <w:rPr>
          <w:rFonts w:ascii="GHEA Grapalat" w:hAnsi="GHEA Grapalat" w:cs="Sylfaen"/>
          <w:sz w:val="20"/>
          <w:lang w:val="af-ZA"/>
        </w:rPr>
        <w:t>которого</w:t>
      </w:r>
      <w:r w:rsidRPr="00CC3A07">
        <w:rPr>
          <w:rFonts w:ascii="GHEA Grapalat" w:hAnsi="GHEA Grapalat" w:cs="Sylfaen"/>
          <w:sz w:val="20"/>
        </w:rPr>
        <w:t>​</w:t>
      </w:r>
      <w:r w:rsidRPr="004A220D">
        <w:rPr>
          <w:rFonts w:ascii="GHEA Grapalat" w:hAnsi="GHEA Grapalat" w:cs="Sylfaen"/>
          <w:sz w:val="20"/>
          <w:lang w:val="af-ZA"/>
        </w:rPr>
        <w:t xml:space="preserve"> </w:t>
      </w:r>
      <w:r w:rsidRPr="00CC3A07">
        <w:rPr>
          <w:rFonts w:ascii="GHEA Grapalat" w:hAnsi="GHEA Grapalat" w:cs="Sylfaen"/>
          <w:sz w:val="20"/>
        </w:rPr>
        <w:t>на основе</w:t>
      </w:r>
      <w:r w:rsidRPr="004A220D">
        <w:rPr>
          <w:rFonts w:ascii="GHEA Grapalat" w:hAnsi="GHEA Grapalat" w:cs="Sylfaen"/>
          <w:sz w:val="20"/>
          <w:lang w:val="af-ZA"/>
        </w:rPr>
        <w:t xml:space="preserve"> </w:t>
      </w:r>
      <w:r w:rsidRPr="00CC3A07">
        <w:rPr>
          <w:rFonts w:ascii="GHEA Grapalat" w:hAnsi="GHEA Grapalat" w:cs="Sylfaen"/>
          <w:sz w:val="20"/>
        </w:rPr>
        <w:t>на</w:t>
      </w:r>
      <w:r w:rsidRPr="004A220D">
        <w:rPr>
          <w:rFonts w:ascii="GHEA Grapalat" w:hAnsi="GHEA Grapalat" w:cs="Sylfaen"/>
          <w:sz w:val="20"/>
          <w:lang w:val="af-ZA"/>
        </w:rPr>
        <w:t xml:space="preserve"> </w:t>
      </w:r>
      <w:r w:rsidRPr="00CC3A07">
        <w:rPr>
          <w:rFonts w:ascii="GHEA Grapalat" w:hAnsi="GHEA Grapalat" w:cs="Sylfaen"/>
          <w:sz w:val="20"/>
        </w:rPr>
        <w:t>участник</w:t>
      </w:r>
      <w:r w:rsidRPr="004A220D">
        <w:rPr>
          <w:rFonts w:ascii="GHEA Grapalat" w:hAnsi="GHEA Grapalat" w:cs="Sylfaen"/>
          <w:sz w:val="20"/>
          <w:lang w:val="af-ZA"/>
        </w:rPr>
        <w:t xml:space="preserve"> </w:t>
      </w:r>
      <w:r w:rsidRPr="00CC3A07">
        <w:rPr>
          <w:rFonts w:ascii="GHEA Grapalat" w:hAnsi="GHEA Grapalat" w:cs="Sylfaen"/>
          <w:sz w:val="20"/>
        </w:rPr>
        <w:t>нет</w:t>
      </w:r>
      <w:r w:rsidRPr="004A220D">
        <w:rPr>
          <w:rFonts w:ascii="GHEA Grapalat" w:hAnsi="GHEA Grapalat" w:cs="Sylfaen"/>
          <w:sz w:val="20"/>
          <w:lang w:val="af-ZA"/>
        </w:rPr>
        <w:t xml:space="preserve"> </w:t>
      </w:r>
      <w:r w:rsidRPr="00CC3A07">
        <w:rPr>
          <w:rFonts w:ascii="GHEA Grapalat" w:hAnsi="GHEA Grapalat" w:cs="Sylfaen"/>
          <w:sz w:val="20"/>
        </w:rPr>
        <w:t>быть включенным</w:t>
      </w:r>
      <w:r w:rsidRPr="00CC3A07">
        <w:rPr>
          <w:rFonts w:ascii="GHEA Grapalat" w:hAnsi="GHEA Grapalat" w:cs="Sylfaen"/>
          <w:sz w:val="20"/>
          <w:lang w:val="af-ZA"/>
        </w:rPr>
        <w:t xml:space="preserve"> </w:t>
      </w:r>
      <w:r w:rsidRPr="00CC3A07">
        <w:rPr>
          <w:rFonts w:ascii="GHEA Grapalat" w:hAnsi="GHEA Grapalat" w:cs="Sylfaen"/>
          <w:sz w:val="20"/>
        </w:rPr>
        <w:t xml:space="preserve">в списке </w:t>
      </w:r>
      <w:r w:rsidRPr="00CC3A07">
        <w:rPr>
          <w:rFonts w:ascii="GHEA Grapalat" w:hAnsi="GHEA Grapalat" w:cs="Sylfaen"/>
          <w:sz w:val="20"/>
          <w:lang w:val="af-ZA"/>
        </w:rPr>
        <w:t>.</w:t>
      </w:r>
    </w:p>
    <w:p w:rsidR="0056365E" w:rsidRPr="007225EF" w:rsidRDefault="0056365E" w:rsidP="007225EF">
      <w:pPr>
        <w:shd w:val="clear" w:color="auto" w:fill="FFFFFF"/>
        <w:ind w:firstLine="375"/>
        <w:jc w:val="both"/>
        <w:rPr>
          <w:rFonts w:ascii="GHEA Grapalat" w:hAnsi="GHEA Grapalat" w:cs="Sylfaen"/>
          <w:sz w:val="20"/>
          <w:lang w:val="af-ZA"/>
        </w:rPr>
      </w:pPr>
      <w:r w:rsidRPr="007225EF">
        <w:rPr>
          <w:rFonts w:ascii="GHEA Grapalat" w:hAnsi="GHEA Grapalat" w:cs="Sylfaen"/>
          <w:sz w:val="20"/>
          <w:lang w:val="hy-AM"/>
        </w:rPr>
        <w:t>Более того, если</w:t>
      </w:r>
      <w:r w:rsidRPr="007225EF">
        <w:rPr>
          <w:rFonts w:ascii="GHEA Grapalat" w:hAnsi="GHEA Grapalat" w:cs="Sylfaen"/>
          <w:sz w:val="20"/>
          <w:lang w:val="af-ZA"/>
        </w:rPr>
        <w:t xml:space="preserve"> </w:t>
      </w:r>
      <w:r w:rsidRPr="007225EF">
        <w:rPr>
          <w:rFonts w:ascii="GHEA Grapalat" w:hAnsi="GHEA Grapalat" w:cs="Sylfaen"/>
          <w:sz w:val="20"/>
          <w:lang w:val="hy-AM"/>
        </w:rPr>
        <w:t>участвовать</w:t>
      </w:r>
      <w:r w:rsidRPr="007225EF">
        <w:rPr>
          <w:rFonts w:ascii="GHEA Grapalat" w:hAnsi="GHEA Grapalat" w:cs="Sylfaen"/>
          <w:sz w:val="20"/>
          <w:lang w:val="af-ZA"/>
        </w:rPr>
        <w:t xml:space="preserve"> </w:t>
      </w:r>
      <w:r w:rsidRPr="007225EF">
        <w:rPr>
          <w:rFonts w:ascii="GHEA Grapalat" w:hAnsi="GHEA Grapalat" w:cs="Sylfaen"/>
          <w:sz w:val="20"/>
          <w:lang w:val="hy-AM"/>
        </w:rPr>
        <w:t>шоппинг</w:t>
      </w:r>
      <w:r w:rsidRPr="007225EF">
        <w:rPr>
          <w:rFonts w:ascii="GHEA Grapalat" w:hAnsi="GHEA Grapalat" w:cs="Sylfaen"/>
          <w:sz w:val="20"/>
          <w:lang w:val="af-ZA"/>
        </w:rPr>
        <w:t xml:space="preserve"> </w:t>
      </w:r>
      <w:r w:rsidRPr="007225EF">
        <w:rPr>
          <w:rFonts w:ascii="GHEA Grapalat" w:hAnsi="GHEA Grapalat" w:cs="Sylfaen"/>
          <w:sz w:val="20"/>
          <w:lang w:val="hy-AM"/>
        </w:rPr>
        <w:t>участвовать</w:t>
      </w:r>
      <w:r w:rsidRPr="007225EF">
        <w:rPr>
          <w:rFonts w:ascii="GHEA Grapalat" w:hAnsi="GHEA Grapalat" w:cs="Sylfaen"/>
          <w:sz w:val="20"/>
          <w:lang w:val="af-ZA"/>
        </w:rPr>
        <w:t xml:space="preserve"> </w:t>
      </w:r>
      <w:r w:rsidRPr="007225EF">
        <w:rPr>
          <w:rFonts w:ascii="GHEA Grapalat" w:hAnsi="GHEA Grapalat" w:cs="Sylfaen"/>
          <w:sz w:val="20"/>
          <w:lang w:val="hy-AM"/>
        </w:rPr>
        <w:t>верно</w:t>
      </w:r>
      <w:r w:rsidRPr="007225EF">
        <w:rPr>
          <w:rFonts w:ascii="GHEA Grapalat" w:hAnsi="GHEA Grapalat" w:cs="Sylfaen"/>
          <w:sz w:val="20"/>
          <w:lang w:val="af-ZA"/>
        </w:rPr>
        <w:t xml:space="preserve"> </w:t>
      </w:r>
      <w:r w:rsidRPr="007225EF">
        <w:rPr>
          <w:rFonts w:ascii="GHEA Grapalat" w:hAnsi="GHEA Grapalat" w:cs="Sylfaen"/>
          <w:sz w:val="20"/>
          <w:lang w:val="hy-AM"/>
        </w:rPr>
        <w:t>заявление-заявление о наличии квалифицированного</w:t>
      </w:r>
      <w:r w:rsidRPr="007225EF">
        <w:rPr>
          <w:rFonts w:ascii="GHEA Grapalat" w:hAnsi="GHEA Grapalat" w:cs="Sylfaen"/>
          <w:sz w:val="20"/>
          <w:lang w:val="af-ZA"/>
        </w:rPr>
        <w:t xml:space="preserve"> </w:t>
      </w:r>
      <w:r w:rsidRPr="007225EF">
        <w:rPr>
          <w:rFonts w:ascii="GHEA Grapalat" w:hAnsi="GHEA Grapalat" w:cs="Sylfaen"/>
          <w:sz w:val="20"/>
          <w:lang w:val="hy-AM"/>
        </w:rPr>
        <w:t>является</w:t>
      </w:r>
      <w:r w:rsidRPr="007225EF">
        <w:rPr>
          <w:rFonts w:ascii="GHEA Grapalat" w:hAnsi="GHEA Grapalat" w:cs="Sylfaen"/>
          <w:sz w:val="20"/>
          <w:lang w:val="af-ZA"/>
        </w:rPr>
        <w:t xml:space="preserve"> </w:t>
      </w:r>
      <w:r w:rsidRPr="007225EF">
        <w:rPr>
          <w:rFonts w:ascii="GHEA Grapalat" w:hAnsi="GHEA Grapalat" w:cs="Sylfaen"/>
          <w:sz w:val="20"/>
          <w:lang w:val="hy-AM"/>
        </w:rPr>
        <w:t>как</w:t>
      </w:r>
      <w:r w:rsidRPr="007225EF">
        <w:rPr>
          <w:rFonts w:ascii="GHEA Grapalat" w:hAnsi="GHEA Grapalat" w:cs="Sylfaen"/>
          <w:sz w:val="20"/>
          <w:lang w:val="af-ZA"/>
        </w:rPr>
        <w:t xml:space="preserve"> </w:t>
      </w:r>
      <w:r w:rsidRPr="007225EF">
        <w:rPr>
          <w:rFonts w:ascii="GHEA Grapalat" w:hAnsi="GHEA Grapalat" w:cs="Sylfaen"/>
          <w:sz w:val="20"/>
          <w:lang w:val="hy-AM"/>
        </w:rPr>
        <w:t>к реальности</w:t>
      </w:r>
      <w:r w:rsidRPr="007225EF">
        <w:rPr>
          <w:rFonts w:ascii="GHEA Grapalat" w:hAnsi="GHEA Grapalat" w:cs="Sylfaen"/>
          <w:sz w:val="20"/>
          <w:lang w:val="af-ZA"/>
        </w:rPr>
        <w:t xml:space="preserve"> </w:t>
      </w:r>
      <w:r w:rsidRPr="007225EF">
        <w:rPr>
          <w:rFonts w:ascii="GHEA Grapalat" w:hAnsi="GHEA Grapalat" w:cs="Sylfaen"/>
          <w:sz w:val="20"/>
          <w:lang w:val="hy-AM"/>
        </w:rPr>
        <w:t>несоответствующий</w:t>
      </w:r>
      <w:r w:rsidRPr="007225EF">
        <w:rPr>
          <w:rFonts w:ascii="GHEA Grapalat" w:hAnsi="GHEA Grapalat" w:cs="Sylfaen"/>
          <w:sz w:val="20"/>
          <w:lang w:val="af-ZA"/>
        </w:rPr>
        <w:t xml:space="preserve"> </w:t>
      </w:r>
      <w:r w:rsidRPr="007225EF">
        <w:rPr>
          <w:rFonts w:ascii="GHEA Grapalat" w:hAnsi="GHEA Grapalat" w:cs="Sylfaen"/>
          <w:sz w:val="20"/>
          <w:lang w:val="hy-AM"/>
        </w:rPr>
        <w:t>или</w:t>
      </w:r>
      <w:r w:rsidRPr="007225EF">
        <w:rPr>
          <w:rFonts w:ascii="GHEA Grapalat" w:hAnsi="GHEA Grapalat" w:cs="Sylfaen"/>
          <w:sz w:val="20"/>
          <w:lang w:val="af-ZA"/>
        </w:rPr>
        <w:t xml:space="preserve"> </w:t>
      </w:r>
      <w:r w:rsidRPr="007225EF">
        <w:rPr>
          <w:rFonts w:ascii="GHEA Grapalat" w:hAnsi="GHEA Grapalat" w:cs="Sylfaen"/>
          <w:sz w:val="20"/>
          <w:lang w:val="hy-AM"/>
        </w:rPr>
        <w:t xml:space="preserve">участник с </w:t>
      </w:r>
      <w:r w:rsidRPr="007225EF">
        <w:rPr>
          <w:rFonts w:ascii="GHEA Grapalat" w:hAnsi="GHEA Grapalat" w:cs="Sylfaen"/>
          <w:sz w:val="20"/>
          <w:lang w:val="af-ZA"/>
        </w:rPr>
        <w:t xml:space="preserve">этим </w:t>
      </w:r>
      <w:r w:rsidRPr="007225EF">
        <w:rPr>
          <w:rFonts w:ascii="GHEA Grapalat" w:hAnsi="GHEA Grapalat" w:cs="Sylfaen"/>
          <w:sz w:val="20"/>
          <w:lang w:val="hy-AM"/>
        </w:rPr>
        <w:t>приглашением</w:t>
      </w:r>
      <w:r w:rsidRPr="007225EF">
        <w:rPr>
          <w:rFonts w:ascii="GHEA Grapalat" w:hAnsi="GHEA Grapalat" w:cs="Sylfaen"/>
          <w:sz w:val="20"/>
          <w:lang w:val="af-ZA"/>
        </w:rPr>
        <w:t xml:space="preserve"> </w:t>
      </w:r>
      <w:r w:rsidRPr="007225EF">
        <w:rPr>
          <w:rFonts w:ascii="GHEA Grapalat" w:hAnsi="GHEA Grapalat" w:cs="Sylfaen"/>
          <w:sz w:val="20"/>
          <w:lang w:val="hy-AM"/>
        </w:rPr>
        <w:t>определенный</w:t>
      </w:r>
      <w:r w:rsidRPr="007225EF">
        <w:rPr>
          <w:rFonts w:ascii="GHEA Grapalat" w:hAnsi="GHEA Grapalat" w:cs="Sylfaen"/>
          <w:sz w:val="20"/>
          <w:lang w:val="af-ZA"/>
        </w:rPr>
        <w:t xml:space="preserve"> </w:t>
      </w:r>
      <w:r w:rsidRPr="007225EF">
        <w:rPr>
          <w:rFonts w:ascii="GHEA Grapalat" w:hAnsi="GHEA Grapalat" w:cs="Sylfaen"/>
          <w:sz w:val="20"/>
          <w:lang w:val="hy-AM"/>
        </w:rPr>
        <w:t>чтобы</w:t>
      </w:r>
      <w:r w:rsidRPr="007225EF">
        <w:rPr>
          <w:rFonts w:ascii="GHEA Grapalat" w:hAnsi="GHEA Grapalat" w:cs="Sylfaen"/>
          <w:sz w:val="20"/>
          <w:lang w:val="af-ZA"/>
        </w:rPr>
        <w:t xml:space="preserve"> </w:t>
      </w:r>
      <w:r w:rsidRPr="007225EF">
        <w:rPr>
          <w:rFonts w:ascii="GHEA Grapalat" w:hAnsi="GHEA Grapalat" w:cs="Sylfaen"/>
          <w:sz w:val="20"/>
          <w:lang w:val="hy-AM"/>
        </w:rPr>
        <w:t>и:</w:t>
      </w:r>
      <w:r w:rsidRPr="007225EF">
        <w:rPr>
          <w:rFonts w:ascii="GHEA Grapalat" w:hAnsi="GHEA Grapalat" w:cs="Sylfaen"/>
          <w:sz w:val="20"/>
          <w:lang w:val="af-ZA"/>
        </w:rPr>
        <w:t xml:space="preserve"> </w:t>
      </w:r>
      <w:r w:rsidRPr="007225EF">
        <w:rPr>
          <w:rFonts w:ascii="GHEA Grapalat" w:hAnsi="GHEA Grapalat" w:cs="Sylfaen"/>
          <w:sz w:val="20"/>
          <w:lang w:val="hy-AM"/>
        </w:rPr>
        <w:t>в сроки</w:t>
      </w:r>
      <w:r w:rsidRPr="007225EF">
        <w:rPr>
          <w:rFonts w:ascii="GHEA Grapalat" w:hAnsi="GHEA Grapalat" w:cs="Sylfaen"/>
          <w:sz w:val="20"/>
          <w:lang w:val="af-ZA"/>
        </w:rPr>
        <w:t xml:space="preserve"> </w:t>
      </w:r>
      <w:r w:rsidRPr="007225EF">
        <w:rPr>
          <w:rFonts w:ascii="GHEA Grapalat" w:hAnsi="GHEA Grapalat" w:cs="Sylfaen"/>
          <w:sz w:val="20"/>
          <w:lang w:val="hy-AM"/>
        </w:rPr>
        <w:t>нет</w:t>
      </w:r>
      <w:r w:rsidRPr="007225EF">
        <w:rPr>
          <w:rFonts w:ascii="GHEA Grapalat" w:hAnsi="GHEA Grapalat" w:cs="Sylfaen"/>
          <w:sz w:val="20"/>
          <w:lang w:val="af-ZA"/>
        </w:rPr>
        <w:t xml:space="preserve"> </w:t>
      </w:r>
      <w:r w:rsidRPr="007225EF">
        <w:rPr>
          <w:rFonts w:ascii="GHEA Grapalat" w:hAnsi="GHEA Grapalat" w:cs="Sylfaen"/>
          <w:sz w:val="20"/>
          <w:lang w:val="hy-AM"/>
        </w:rPr>
        <w:t>подарок</w:t>
      </w:r>
      <w:r w:rsidRPr="007225EF">
        <w:rPr>
          <w:rFonts w:ascii="GHEA Grapalat" w:hAnsi="GHEA Grapalat" w:cs="Sylfaen"/>
          <w:sz w:val="20"/>
          <w:lang w:val="af-ZA"/>
        </w:rPr>
        <w:t xml:space="preserve"> </w:t>
      </w:r>
      <w:r w:rsidRPr="007225EF">
        <w:rPr>
          <w:rFonts w:ascii="GHEA Grapalat" w:hAnsi="GHEA Grapalat" w:cs="Sylfaen"/>
          <w:sz w:val="20"/>
          <w:lang w:val="hy-AM"/>
        </w:rPr>
        <w:t>по приглашению</w:t>
      </w:r>
      <w:r w:rsidRPr="007225EF">
        <w:rPr>
          <w:rFonts w:ascii="GHEA Grapalat" w:hAnsi="GHEA Grapalat" w:cs="Sylfaen"/>
          <w:sz w:val="20"/>
          <w:lang w:val="af-ZA"/>
        </w:rPr>
        <w:t xml:space="preserve"> </w:t>
      </w:r>
      <w:r w:rsidRPr="007225EF">
        <w:rPr>
          <w:rFonts w:ascii="GHEA Grapalat" w:hAnsi="GHEA Grapalat" w:cs="Sylfaen"/>
          <w:sz w:val="20"/>
          <w:lang w:val="hy-AM"/>
        </w:rPr>
        <w:t>запланировано</w:t>
      </w:r>
      <w:r w:rsidRPr="007225EF">
        <w:rPr>
          <w:rFonts w:ascii="GHEA Grapalat" w:hAnsi="GHEA Grapalat" w:cs="Sylfaen"/>
          <w:sz w:val="20"/>
          <w:lang w:val="af-ZA"/>
        </w:rPr>
        <w:t xml:space="preserve"> </w:t>
      </w:r>
      <w:r w:rsidRPr="007225EF">
        <w:rPr>
          <w:rFonts w:ascii="GHEA Grapalat" w:hAnsi="GHEA Grapalat" w:cs="Sylfaen"/>
          <w:sz w:val="20"/>
          <w:lang w:val="hy-AM"/>
        </w:rPr>
        <w:t xml:space="preserve">документы </w:t>
      </w:r>
      <w:r w:rsidRPr="007225EF">
        <w:rPr>
          <w:rFonts w:ascii="GHEA Grapalat" w:hAnsi="GHEA Grapalat" w:cs="Sylfaen"/>
          <w:sz w:val="20"/>
          <w:lang w:val="af-ZA"/>
        </w:rPr>
        <w:t xml:space="preserve">(в том числе подлежащие исправлению) </w:t>
      </w:r>
      <w:r w:rsidRPr="007225EF">
        <w:rPr>
          <w:rFonts w:ascii="GHEA Grapalat" w:hAnsi="GHEA Grapalat" w:cs="Sylfaen"/>
          <w:sz w:val="20"/>
          <w:lang w:val="hy-AM"/>
        </w:rPr>
        <w:t>или</w:t>
      </w:r>
      <w:r w:rsidRPr="007225EF">
        <w:rPr>
          <w:rFonts w:ascii="GHEA Grapalat" w:hAnsi="GHEA Grapalat" w:cs="Sylfaen"/>
          <w:sz w:val="20"/>
          <w:lang w:val="af-ZA"/>
        </w:rPr>
        <w:t xml:space="preserve"> </w:t>
      </w:r>
      <w:r w:rsidRPr="007225EF">
        <w:rPr>
          <w:rFonts w:ascii="GHEA Grapalat" w:hAnsi="GHEA Grapalat" w:cs="Sylfaen"/>
          <w:sz w:val="20"/>
          <w:lang w:val="hy-AM"/>
        </w:rPr>
        <w:t>выбрано</w:t>
      </w:r>
      <w:r w:rsidRPr="007225EF">
        <w:rPr>
          <w:rFonts w:ascii="GHEA Grapalat" w:hAnsi="GHEA Grapalat" w:cs="Sylfaen"/>
          <w:sz w:val="20"/>
          <w:lang w:val="af-ZA"/>
        </w:rPr>
        <w:t xml:space="preserve"> </w:t>
      </w:r>
      <w:r w:rsidRPr="007225EF">
        <w:rPr>
          <w:rFonts w:ascii="GHEA Grapalat" w:hAnsi="GHEA Grapalat" w:cs="Sylfaen"/>
          <w:sz w:val="20"/>
          <w:lang w:val="hy-AM"/>
        </w:rPr>
        <w:t>участник</w:t>
      </w:r>
      <w:r w:rsidRPr="007225EF">
        <w:rPr>
          <w:rFonts w:ascii="GHEA Grapalat" w:hAnsi="GHEA Grapalat" w:cs="Sylfaen"/>
          <w:sz w:val="20"/>
          <w:lang w:val="af-ZA"/>
        </w:rPr>
        <w:t xml:space="preserve"> </w:t>
      </w:r>
      <w:r w:rsidRPr="007225EF">
        <w:rPr>
          <w:rFonts w:ascii="GHEA Grapalat" w:hAnsi="GHEA Grapalat" w:cs="Sylfaen"/>
          <w:sz w:val="20"/>
          <w:lang w:val="hy-AM"/>
        </w:rPr>
        <w:t>нет</w:t>
      </w:r>
      <w:r w:rsidRPr="007225EF">
        <w:rPr>
          <w:rFonts w:ascii="GHEA Grapalat" w:hAnsi="GHEA Grapalat" w:cs="Sylfaen"/>
          <w:sz w:val="20"/>
          <w:lang w:val="af-ZA"/>
        </w:rPr>
        <w:t xml:space="preserve"> </w:t>
      </w:r>
      <w:r w:rsidRPr="007225EF">
        <w:rPr>
          <w:rFonts w:ascii="GHEA Grapalat" w:hAnsi="GHEA Grapalat" w:cs="Sylfaen"/>
          <w:sz w:val="20"/>
          <w:lang w:val="hy-AM"/>
        </w:rPr>
        <w:t>подарок</w:t>
      </w:r>
      <w:r w:rsidRPr="007225EF">
        <w:rPr>
          <w:rFonts w:ascii="GHEA Grapalat" w:hAnsi="GHEA Grapalat" w:cs="Sylfaen"/>
          <w:sz w:val="20"/>
          <w:lang w:val="af-ZA"/>
        </w:rPr>
        <w:t xml:space="preserve"> </w:t>
      </w:r>
      <w:r w:rsidRPr="007225EF">
        <w:rPr>
          <w:rFonts w:ascii="GHEA Grapalat" w:hAnsi="GHEA Grapalat" w:cs="Sylfaen"/>
          <w:sz w:val="20"/>
          <w:lang w:val="hy-AM"/>
        </w:rPr>
        <w:t>квалификация</w:t>
      </w:r>
      <w:r w:rsidRPr="007225EF">
        <w:rPr>
          <w:rFonts w:ascii="GHEA Grapalat" w:hAnsi="GHEA Grapalat" w:cs="Sylfaen"/>
          <w:sz w:val="20"/>
          <w:lang w:val="af-ZA"/>
        </w:rPr>
        <w:t xml:space="preserve"> </w:t>
      </w:r>
      <w:r w:rsidRPr="007225EF">
        <w:rPr>
          <w:rFonts w:ascii="GHEA Grapalat" w:hAnsi="GHEA Grapalat" w:cs="Sylfaen"/>
          <w:sz w:val="20"/>
          <w:lang w:val="hy-AM"/>
        </w:rPr>
        <w:t>или</w:t>
      </w:r>
      <w:r w:rsidRPr="007225EF">
        <w:rPr>
          <w:rFonts w:ascii="GHEA Grapalat" w:hAnsi="GHEA Grapalat" w:cs="Sylfaen"/>
          <w:sz w:val="20"/>
          <w:lang w:val="af-ZA"/>
        </w:rPr>
        <w:t xml:space="preserve"> </w:t>
      </w:r>
      <w:r w:rsidRPr="007225EF">
        <w:rPr>
          <w:rFonts w:ascii="GHEA Grapalat" w:hAnsi="GHEA Grapalat" w:cs="Sylfaen"/>
          <w:sz w:val="20"/>
          <w:lang w:val="hy-AM"/>
        </w:rPr>
        <w:t>контракта</w:t>
      </w:r>
      <w:r w:rsidRPr="007225EF">
        <w:rPr>
          <w:rFonts w:ascii="GHEA Grapalat" w:hAnsi="GHEA Grapalat" w:cs="Sylfaen"/>
          <w:sz w:val="20"/>
          <w:lang w:val="af-ZA"/>
        </w:rPr>
        <w:t xml:space="preserve"> </w:t>
      </w:r>
      <w:r w:rsidRPr="007225EF">
        <w:rPr>
          <w:rFonts w:ascii="GHEA Grapalat" w:hAnsi="GHEA Grapalat" w:cs="Sylfaen"/>
          <w:sz w:val="20"/>
          <w:lang w:val="hy-AM"/>
        </w:rPr>
        <w:t>предоставлять</w:t>
      </w:r>
      <w:r w:rsidRPr="007225EF">
        <w:rPr>
          <w:rFonts w:ascii="GHEA Grapalat" w:hAnsi="GHEA Grapalat" w:cs="Sylfaen"/>
          <w:sz w:val="20"/>
          <w:lang w:val="af-ZA"/>
        </w:rPr>
        <w:t xml:space="preserve"> </w:t>
      </w:r>
      <w:r w:rsidRPr="007225EF">
        <w:rPr>
          <w:rFonts w:ascii="GHEA Grapalat" w:hAnsi="GHEA Grapalat" w:cs="Sylfaen"/>
          <w:sz w:val="20"/>
          <w:lang w:val="hy-AM"/>
        </w:rPr>
        <w:t xml:space="preserve">или </w:t>
      </w:r>
      <w:r w:rsidRPr="007225EF">
        <w:rPr>
          <w:rFonts w:ascii="GHEA Grapalat" w:hAnsi="GHEA Grapalat" w:cs="Sylfaen"/>
          <w:sz w:val="20"/>
          <w:lang w:val="af-ZA"/>
        </w:rPr>
        <w:t xml:space="preserve">если процедура организована в соответствии и </w:t>
      </w:r>
      <w:r w:rsidRPr="007225EF">
        <w:rPr>
          <w:rFonts w:ascii="GHEA Grapalat" w:hAnsi="GHEA Grapalat" w:cs="Sylfaen"/>
          <w:sz w:val="20"/>
        </w:rPr>
        <w:t xml:space="preserve">в результате </w:t>
      </w:r>
      <w:r w:rsidRPr="007225EF">
        <w:rPr>
          <w:rFonts w:ascii="GHEA Grapalat" w:hAnsi="GHEA Grapalat" w:cs="Sylfaen"/>
          <w:sz w:val="20"/>
          <w:lang w:val="af-ZA"/>
        </w:rPr>
        <w:t xml:space="preserve">регулирования, предусмотренного частью 6 статьи 15 Закона </w:t>
      </w:r>
      <w:r w:rsidR="007225EF">
        <w:rPr>
          <w:rFonts w:ascii="GHEA Grapalat" w:hAnsi="GHEA Grapalat" w:cs="Sylfaen"/>
          <w:sz w:val="20"/>
          <w:lang w:val="hy-AM"/>
        </w:rPr>
        <w:t>.</w:t>
      </w:r>
      <w:r w:rsidRPr="007225EF">
        <w:rPr>
          <w:rFonts w:ascii="GHEA Grapalat" w:hAnsi="GHEA Grapalat" w:cs="Sylfaen"/>
          <w:sz w:val="20"/>
          <w:lang w:val="af-ZA"/>
        </w:rPr>
        <w:t xml:space="preserve"> </w:t>
      </w:r>
      <w:r w:rsidRPr="007225EF">
        <w:rPr>
          <w:rFonts w:ascii="GHEA Grapalat" w:hAnsi="GHEA Grapalat" w:cs="Sylfaen"/>
          <w:sz w:val="20"/>
        </w:rPr>
        <w:t>соглашение</w:t>
      </w:r>
      <w:r w:rsidRPr="007225EF">
        <w:rPr>
          <w:rFonts w:ascii="GHEA Grapalat" w:hAnsi="GHEA Grapalat" w:cs="Sylfaen"/>
          <w:sz w:val="20"/>
          <w:lang w:val="af-ZA"/>
        </w:rPr>
        <w:t xml:space="preserve"> </w:t>
      </w:r>
      <w:r w:rsidRPr="007225EF">
        <w:rPr>
          <w:rFonts w:ascii="GHEA Grapalat" w:hAnsi="GHEA Grapalat" w:cs="Sylfaen"/>
          <w:sz w:val="20"/>
        </w:rPr>
        <w:t>запечатывать</w:t>
      </w:r>
      <w:r w:rsidRPr="007225EF">
        <w:rPr>
          <w:rFonts w:ascii="GHEA Grapalat" w:hAnsi="GHEA Grapalat" w:cs="Sylfaen"/>
          <w:sz w:val="20"/>
          <w:lang w:val="af-ZA"/>
        </w:rPr>
        <w:t xml:space="preserve"> </w:t>
      </w:r>
      <w:r w:rsidRPr="007225EF">
        <w:rPr>
          <w:rFonts w:ascii="GHEA Grapalat" w:hAnsi="GHEA Grapalat" w:cs="Sylfaen"/>
          <w:sz w:val="20"/>
        </w:rPr>
        <w:t>цель</w:t>
      </w:r>
      <w:r w:rsidRPr="007225EF">
        <w:rPr>
          <w:rFonts w:ascii="GHEA Grapalat" w:hAnsi="GHEA Grapalat" w:cs="Sylfaen"/>
          <w:sz w:val="20"/>
          <w:lang w:val="af-ZA"/>
        </w:rPr>
        <w:t xml:space="preserve"> </w:t>
      </w:r>
      <w:r w:rsidRPr="007225EF">
        <w:rPr>
          <w:rFonts w:ascii="GHEA Grapalat" w:hAnsi="GHEA Grapalat" w:cs="Sylfaen"/>
          <w:sz w:val="20"/>
        </w:rPr>
        <w:t>контракт</w:t>
      </w:r>
      <w:r w:rsidRPr="007225EF">
        <w:rPr>
          <w:rFonts w:ascii="GHEA Grapalat" w:hAnsi="GHEA Grapalat" w:cs="Sylfaen"/>
          <w:sz w:val="20"/>
          <w:lang w:val="af-ZA"/>
        </w:rPr>
        <w:t xml:space="preserve"> </w:t>
      </w:r>
      <w:r w:rsidRPr="007225EF">
        <w:rPr>
          <w:rFonts w:ascii="GHEA Grapalat" w:hAnsi="GHEA Grapalat" w:cs="Sylfaen"/>
          <w:sz w:val="20"/>
        </w:rPr>
        <w:t>запечатанный</w:t>
      </w:r>
      <w:r w:rsidRPr="007225EF">
        <w:rPr>
          <w:rFonts w:ascii="GHEA Grapalat" w:hAnsi="GHEA Grapalat" w:cs="Sylfaen"/>
          <w:sz w:val="20"/>
          <w:lang w:val="af-ZA"/>
        </w:rPr>
        <w:t xml:space="preserve"> </w:t>
      </w:r>
      <w:r w:rsidRPr="007225EF">
        <w:rPr>
          <w:rFonts w:ascii="GHEA Grapalat" w:hAnsi="GHEA Grapalat" w:cs="Sylfaen"/>
          <w:sz w:val="20"/>
        </w:rPr>
        <w:t>человек</w:t>
      </w:r>
      <w:r w:rsidRPr="007225EF">
        <w:rPr>
          <w:rFonts w:ascii="GHEA Grapalat" w:hAnsi="GHEA Grapalat" w:cs="Sylfaen"/>
          <w:sz w:val="20"/>
          <w:lang w:val="af-ZA"/>
        </w:rPr>
        <w:t xml:space="preserve"> </w:t>
      </w:r>
      <w:r w:rsidRPr="007225EF">
        <w:rPr>
          <w:rFonts w:ascii="GHEA Grapalat" w:hAnsi="GHEA Grapalat" w:cs="Sylfaen"/>
          <w:sz w:val="20"/>
        </w:rPr>
        <w:t>определенный</w:t>
      </w:r>
      <w:r w:rsidRPr="007225EF">
        <w:rPr>
          <w:rFonts w:ascii="GHEA Grapalat" w:hAnsi="GHEA Grapalat" w:cs="Sylfaen"/>
          <w:sz w:val="20"/>
          <w:lang w:val="af-ZA"/>
        </w:rPr>
        <w:t xml:space="preserve"> </w:t>
      </w:r>
      <w:r w:rsidRPr="007225EF">
        <w:rPr>
          <w:rFonts w:ascii="GHEA Grapalat" w:hAnsi="GHEA Grapalat" w:cs="Sylfaen"/>
          <w:sz w:val="20"/>
        </w:rPr>
        <w:t>в срок</w:t>
      </w:r>
      <w:r w:rsidRPr="007225EF">
        <w:rPr>
          <w:rFonts w:ascii="GHEA Grapalat" w:hAnsi="GHEA Grapalat" w:cs="Sylfaen"/>
          <w:sz w:val="20"/>
          <w:lang w:val="af-ZA"/>
        </w:rPr>
        <w:t xml:space="preserve"> </w:t>
      </w:r>
      <w:r w:rsidRPr="007225EF">
        <w:rPr>
          <w:rFonts w:ascii="GHEA Grapalat" w:hAnsi="GHEA Grapalat" w:cs="Sylfaen"/>
          <w:sz w:val="20"/>
        </w:rPr>
        <w:t>односторонний</w:t>
      </w:r>
      <w:r w:rsidRPr="007225EF">
        <w:rPr>
          <w:rFonts w:ascii="GHEA Grapalat" w:hAnsi="GHEA Grapalat" w:cs="Sylfaen"/>
          <w:sz w:val="20"/>
          <w:lang w:val="af-ZA"/>
        </w:rPr>
        <w:t xml:space="preserve"> </w:t>
      </w:r>
      <w:r w:rsidRPr="007225EF">
        <w:rPr>
          <w:rFonts w:ascii="GHEA Grapalat" w:hAnsi="GHEA Grapalat" w:cs="Sylfaen"/>
          <w:sz w:val="20"/>
        </w:rPr>
        <w:t>одобренный</w:t>
      </w:r>
      <w:r w:rsidRPr="007225EF">
        <w:rPr>
          <w:rFonts w:ascii="GHEA Grapalat" w:hAnsi="GHEA Grapalat" w:cs="Sylfaen"/>
          <w:sz w:val="20"/>
          <w:lang w:val="af-ZA"/>
        </w:rPr>
        <w:t xml:space="preserve"> </w:t>
      </w:r>
      <w:r w:rsidRPr="007225EF">
        <w:rPr>
          <w:rFonts w:ascii="GHEA Grapalat" w:hAnsi="GHEA Grapalat" w:cs="Sylfaen"/>
          <w:sz w:val="20"/>
        </w:rPr>
        <w:t xml:space="preserve">заявление </w:t>
      </w:r>
      <w:r w:rsidRPr="007225EF">
        <w:rPr>
          <w:rFonts w:ascii="GHEA Grapalat" w:hAnsi="GHEA Grapalat" w:cs="Sylfaen"/>
          <w:sz w:val="20"/>
          <w:lang w:val="af-ZA"/>
        </w:rPr>
        <w:t xml:space="preserve">: </w:t>
      </w:r>
      <w:r w:rsidRPr="007225EF">
        <w:rPr>
          <w:rFonts w:ascii="GHEA Grapalat" w:hAnsi="GHEA Grapalat" w:cs="Sylfaen"/>
          <w:sz w:val="20"/>
        </w:rPr>
        <w:t xml:space="preserve">страдание </w:t>
      </w:r>
      <w:r w:rsidRPr="007225EF">
        <w:rPr>
          <w:rFonts w:ascii="GHEA Grapalat" w:hAnsi="GHEA Grapalat" w:cs="Sylfaen"/>
          <w:sz w:val="20"/>
          <w:lang w:val="af-ZA"/>
        </w:rPr>
        <w:t xml:space="preserve">( </w:t>
      </w:r>
      <w:r w:rsidRPr="007225EF">
        <w:rPr>
          <w:rFonts w:ascii="GHEA Grapalat" w:hAnsi="GHEA Grapalat" w:cs="Sylfaen"/>
          <w:sz w:val="20"/>
        </w:rPr>
        <w:t>далее:</w:t>
      </w:r>
      <w:r w:rsidRPr="007225EF">
        <w:rPr>
          <w:rFonts w:ascii="GHEA Grapalat" w:hAnsi="GHEA Grapalat" w:cs="Sylfaen"/>
          <w:sz w:val="20"/>
          <w:lang w:val="af-ZA"/>
        </w:rPr>
        <w:t xml:space="preserve"> </w:t>
      </w:r>
      <w:r w:rsidRPr="007225EF">
        <w:rPr>
          <w:rFonts w:ascii="GHEA Grapalat" w:hAnsi="GHEA Grapalat" w:cs="Sylfaen"/>
          <w:sz w:val="20"/>
        </w:rPr>
        <w:t>также</w:t>
      </w:r>
      <w:r w:rsidRPr="007225EF">
        <w:rPr>
          <w:rFonts w:ascii="GHEA Grapalat" w:hAnsi="GHEA Grapalat" w:cs="Sylfaen"/>
          <w:sz w:val="20"/>
          <w:lang w:val="af-ZA"/>
        </w:rPr>
        <w:t xml:space="preserve"> </w:t>
      </w:r>
      <w:r w:rsidRPr="007225EF">
        <w:rPr>
          <w:rFonts w:ascii="GHEA Grapalat" w:hAnsi="GHEA Grapalat" w:cs="Sylfaen"/>
          <w:sz w:val="20"/>
        </w:rPr>
        <w:t xml:space="preserve">страдание </w:t>
      </w:r>
      <w:r w:rsidRPr="007225EF">
        <w:rPr>
          <w:rFonts w:ascii="GHEA Grapalat" w:hAnsi="GHEA Grapalat" w:cs="Sylfaen"/>
          <w:sz w:val="20"/>
          <w:lang w:val="af-ZA"/>
        </w:rPr>
        <w:t xml:space="preserve">) </w:t>
      </w:r>
      <w:r w:rsidRPr="007225EF">
        <w:rPr>
          <w:rFonts w:ascii="GHEA Grapalat" w:hAnsi="GHEA Grapalat" w:cs="Sylfaen"/>
          <w:sz w:val="20"/>
        </w:rPr>
        <w:t>форма</w:t>
      </w:r>
      <w:r w:rsidRPr="007225EF">
        <w:rPr>
          <w:rFonts w:ascii="GHEA Grapalat" w:hAnsi="GHEA Grapalat" w:cs="Sylfaen"/>
          <w:sz w:val="20"/>
          <w:lang w:val="af-ZA"/>
        </w:rPr>
        <w:t xml:space="preserve"> </w:t>
      </w:r>
      <w:r w:rsidRPr="007225EF">
        <w:rPr>
          <w:rFonts w:ascii="GHEA Grapalat" w:hAnsi="GHEA Grapalat" w:cs="Sylfaen"/>
          <w:sz w:val="20"/>
        </w:rPr>
        <w:t>представлен</w:t>
      </w:r>
      <w:r w:rsidRPr="007225EF">
        <w:rPr>
          <w:rFonts w:ascii="GHEA Grapalat" w:hAnsi="GHEA Grapalat" w:cs="Sylfaen"/>
          <w:sz w:val="20"/>
          <w:lang w:val="af-ZA"/>
        </w:rPr>
        <w:t xml:space="preserve"> </w:t>
      </w:r>
      <w:r w:rsidRPr="007225EF">
        <w:rPr>
          <w:rFonts w:ascii="GHEA Grapalat" w:hAnsi="GHEA Grapalat" w:cs="Sylfaen"/>
          <w:sz w:val="20"/>
        </w:rPr>
        <w:t>контракта</w:t>
      </w:r>
      <w:r w:rsidRPr="007225EF">
        <w:rPr>
          <w:rFonts w:ascii="GHEA Grapalat" w:hAnsi="GHEA Grapalat" w:cs="Sylfaen"/>
          <w:sz w:val="20"/>
          <w:lang w:val="af-ZA"/>
        </w:rPr>
        <w:t xml:space="preserve"> </w:t>
      </w:r>
      <w:r w:rsidRPr="007225EF">
        <w:rPr>
          <w:rFonts w:ascii="GHEA Grapalat" w:hAnsi="GHEA Grapalat" w:cs="Sylfaen"/>
          <w:sz w:val="20"/>
        </w:rPr>
        <w:t xml:space="preserve">и </w:t>
      </w:r>
      <w:r w:rsidRPr="007225EF">
        <w:rPr>
          <w:rFonts w:ascii="GHEA Grapalat" w:hAnsi="GHEA Grapalat" w:cs="Sylfaen"/>
          <w:sz w:val="20"/>
          <w:lang w:val="af-ZA"/>
        </w:rPr>
        <w:t xml:space="preserve">( </w:t>
      </w:r>
      <w:r w:rsidRPr="007225EF">
        <w:rPr>
          <w:rFonts w:ascii="GHEA Grapalat" w:hAnsi="GHEA Grapalat" w:cs="Sylfaen"/>
          <w:sz w:val="20"/>
        </w:rPr>
        <w:t xml:space="preserve">или </w:t>
      </w:r>
      <w:r w:rsidRPr="007225EF">
        <w:rPr>
          <w:rFonts w:ascii="GHEA Grapalat" w:hAnsi="GHEA Grapalat" w:cs="Sylfaen"/>
          <w:sz w:val="20"/>
          <w:lang w:val="af-ZA"/>
        </w:rPr>
        <w:t xml:space="preserve">) </w:t>
      </w:r>
      <w:r w:rsidRPr="007225EF">
        <w:rPr>
          <w:rFonts w:ascii="GHEA Grapalat" w:hAnsi="GHEA Grapalat" w:cs="Sylfaen"/>
          <w:sz w:val="20"/>
        </w:rPr>
        <w:t>квалификация</w:t>
      </w:r>
      <w:r w:rsidRPr="007225EF">
        <w:rPr>
          <w:rFonts w:ascii="GHEA Grapalat" w:hAnsi="GHEA Grapalat" w:cs="Sylfaen"/>
          <w:sz w:val="20"/>
          <w:lang w:val="af-ZA"/>
        </w:rPr>
        <w:t xml:space="preserve"> </w:t>
      </w:r>
      <w:r w:rsidRPr="007225EF">
        <w:rPr>
          <w:rFonts w:ascii="GHEA Grapalat" w:hAnsi="GHEA Grapalat" w:cs="Sylfaen"/>
          <w:sz w:val="20"/>
        </w:rPr>
        <w:t>обеспечение</w:t>
      </w:r>
      <w:r w:rsidRPr="007225EF">
        <w:rPr>
          <w:rFonts w:ascii="GHEA Grapalat" w:hAnsi="GHEA Grapalat" w:cs="Sylfaen"/>
          <w:sz w:val="20"/>
          <w:lang w:val="af-ZA"/>
        </w:rPr>
        <w:t xml:space="preserve"> </w:t>
      </w:r>
      <w:r w:rsidRPr="007225EF">
        <w:rPr>
          <w:rFonts w:ascii="GHEA Grapalat" w:hAnsi="GHEA Grapalat" w:cs="Sylfaen"/>
          <w:sz w:val="20"/>
        </w:rPr>
        <w:t>нет</w:t>
      </w:r>
      <w:r w:rsidRPr="007225EF">
        <w:rPr>
          <w:rFonts w:ascii="GHEA Grapalat" w:hAnsi="GHEA Grapalat" w:cs="Sylfaen"/>
          <w:sz w:val="20"/>
          <w:lang w:val="af-ZA"/>
        </w:rPr>
        <w:t xml:space="preserve"> </w:t>
      </w:r>
      <w:r w:rsidRPr="007225EF">
        <w:rPr>
          <w:rFonts w:ascii="GHEA Grapalat" w:hAnsi="GHEA Grapalat" w:cs="Sylfaen"/>
          <w:sz w:val="20"/>
        </w:rPr>
        <w:t>замена</w:t>
      </w:r>
      <w:r w:rsidRPr="007225EF">
        <w:rPr>
          <w:rFonts w:ascii="GHEA Grapalat" w:hAnsi="GHEA Grapalat" w:cs="Sylfaen"/>
          <w:sz w:val="20"/>
          <w:lang w:val="af-ZA"/>
        </w:rPr>
        <w:t xml:space="preserve"> </w:t>
      </w:r>
      <w:r w:rsidRPr="007225EF">
        <w:rPr>
          <w:rFonts w:ascii="GHEA Grapalat" w:hAnsi="GHEA Grapalat" w:cs="Sylfaen"/>
          <w:sz w:val="20"/>
        </w:rPr>
        <w:t>банковское дело</w:t>
      </w:r>
      <w:r w:rsidRPr="007225EF">
        <w:rPr>
          <w:rFonts w:ascii="GHEA Grapalat" w:hAnsi="GHEA Grapalat" w:cs="Sylfaen"/>
          <w:sz w:val="20"/>
          <w:lang w:val="af-ZA"/>
        </w:rPr>
        <w:t xml:space="preserve"> </w:t>
      </w:r>
      <w:r w:rsidRPr="007225EF">
        <w:rPr>
          <w:rFonts w:ascii="GHEA Grapalat" w:hAnsi="GHEA Grapalat" w:cs="Sylfaen"/>
          <w:sz w:val="20"/>
        </w:rPr>
        <w:t xml:space="preserve">гарантия </w:t>
      </w:r>
      <w:r w:rsidR="00A84A2D" w:rsidRPr="007225EF">
        <w:rPr>
          <w:rFonts w:ascii="GHEA Grapalat" w:hAnsi="GHEA Grapalat" w:cs="Sylfaen"/>
          <w:sz w:val="20"/>
          <w:lang w:val="hy-AM"/>
        </w:rPr>
        <w:t xml:space="preserve">о </w:t>
      </w:r>
      <w:r w:rsidRPr="007225EF">
        <w:rPr>
          <w:rFonts w:ascii="GHEA Grapalat" w:hAnsi="GHEA Grapalat" w:cs="Sylfaen"/>
          <w:sz w:val="20"/>
        </w:rPr>
        <w:t>в</w:t>
      </w:r>
      <w:r w:rsidRPr="007225EF">
        <w:rPr>
          <w:rFonts w:ascii="GHEA Grapalat" w:hAnsi="GHEA Grapalat" w:cs="Sylfaen"/>
          <w:sz w:val="20"/>
          <w:lang w:val="af-ZA"/>
        </w:rPr>
        <w:t xml:space="preserve"> </w:t>
      </w:r>
      <w:r w:rsidRPr="007225EF">
        <w:rPr>
          <w:rFonts w:ascii="GHEA Grapalat" w:hAnsi="GHEA Grapalat" w:cs="Sylfaen"/>
          <w:sz w:val="20"/>
        </w:rPr>
        <w:t>или</w:t>
      </w:r>
      <w:r w:rsidRPr="007225EF">
        <w:rPr>
          <w:rFonts w:ascii="GHEA Grapalat" w:hAnsi="GHEA Grapalat" w:cs="Sylfaen"/>
          <w:sz w:val="20"/>
          <w:lang w:val="af-ZA"/>
        </w:rPr>
        <w:t xml:space="preserve"> </w:t>
      </w:r>
      <w:r w:rsidRPr="007225EF">
        <w:rPr>
          <w:rFonts w:ascii="GHEA Grapalat" w:hAnsi="GHEA Grapalat" w:cs="Sylfaen"/>
          <w:sz w:val="20"/>
        </w:rPr>
        <w:t>наличные</w:t>
      </w:r>
      <w:r w:rsidRPr="007225EF">
        <w:rPr>
          <w:rFonts w:ascii="GHEA Grapalat" w:hAnsi="GHEA Grapalat" w:cs="Sylfaen"/>
          <w:sz w:val="20"/>
          <w:lang w:val="af-ZA"/>
        </w:rPr>
        <w:t xml:space="preserve"> </w:t>
      </w:r>
      <w:r w:rsidRPr="007225EF">
        <w:rPr>
          <w:rFonts w:ascii="GHEA Grapalat" w:hAnsi="GHEA Grapalat" w:cs="Sylfaen"/>
          <w:sz w:val="20"/>
        </w:rPr>
        <w:t xml:space="preserve">с деньгами </w:t>
      </w:r>
      <w:r w:rsidRPr="007225EF">
        <w:rPr>
          <w:rFonts w:ascii="GHEA Grapalat" w:hAnsi="GHEA Grapalat" w:cs="Sylfaen"/>
          <w:sz w:val="20"/>
          <w:lang w:val="af-ZA"/>
        </w:rPr>
        <w:t xml:space="preserve">, </w:t>
      </w:r>
      <w:r w:rsidRPr="007225EF">
        <w:rPr>
          <w:rFonts w:ascii="GHEA Grapalat" w:hAnsi="GHEA Grapalat" w:cs="Sylfaen"/>
          <w:sz w:val="20"/>
        </w:rPr>
        <w:t>тогда</w:t>
      </w:r>
      <w:r w:rsidRPr="007225EF">
        <w:rPr>
          <w:rFonts w:ascii="GHEA Grapalat" w:hAnsi="GHEA Grapalat" w:cs="Sylfaen"/>
          <w:sz w:val="20"/>
          <w:lang w:val="af-ZA"/>
        </w:rPr>
        <w:t xml:space="preserve"> </w:t>
      </w:r>
      <w:r w:rsidRPr="007225EF">
        <w:rPr>
          <w:rFonts w:ascii="GHEA Grapalat" w:hAnsi="GHEA Grapalat" w:cs="Sylfaen"/>
          <w:sz w:val="20"/>
        </w:rPr>
        <w:t>что</w:t>
      </w:r>
      <w:r w:rsidRPr="007225EF">
        <w:rPr>
          <w:rFonts w:ascii="GHEA Grapalat" w:hAnsi="GHEA Grapalat" w:cs="Sylfaen"/>
          <w:sz w:val="20"/>
          <w:lang w:val="af-ZA"/>
        </w:rPr>
        <w:t xml:space="preserve"> </w:t>
      </w:r>
      <w:r w:rsidRPr="007225EF">
        <w:rPr>
          <w:rFonts w:ascii="GHEA Grapalat" w:hAnsi="GHEA Grapalat" w:cs="Sylfaen"/>
          <w:sz w:val="20"/>
        </w:rPr>
        <w:t>обстоятельство</w:t>
      </w:r>
      <w:r w:rsidRPr="007225EF">
        <w:rPr>
          <w:rFonts w:ascii="GHEA Grapalat" w:hAnsi="GHEA Grapalat" w:cs="Sylfaen"/>
          <w:sz w:val="20"/>
          <w:lang w:val="af-ZA"/>
        </w:rPr>
        <w:t xml:space="preserve"> </w:t>
      </w:r>
      <w:r w:rsidRPr="007225EF">
        <w:rPr>
          <w:rFonts w:ascii="GHEA Grapalat" w:hAnsi="GHEA Grapalat" w:cs="Sylfaen"/>
          <w:sz w:val="20"/>
        </w:rPr>
        <w:t>обдуманный</w:t>
      </w:r>
      <w:r w:rsidRPr="007225EF">
        <w:rPr>
          <w:rFonts w:ascii="GHEA Grapalat" w:hAnsi="GHEA Grapalat" w:cs="Sylfaen"/>
          <w:sz w:val="20"/>
          <w:lang w:val="af-ZA"/>
        </w:rPr>
        <w:t xml:space="preserve"> </w:t>
      </w:r>
      <w:r w:rsidRPr="007225EF">
        <w:rPr>
          <w:rFonts w:ascii="GHEA Grapalat" w:hAnsi="GHEA Grapalat" w:cs="Sylfaen"/>
          <w:sz w:val="20"/>
        </w:rPr>
        <w:t>является</w:t>
      </w:r>
      <w:r w:rsidRPr="007225EF">
        <w:rPr>
          <w:rFonts w:ascii="GHEA Grapalat" w:hAnsi="GHEA Grapalat" w:cs="Sylfaen"/>
          <w:sz w:val="20"/>
          <w:lang w:val="af-ZA"/>
        </w:rPr>
        <w:t xml:space="preserve"> </w:t>
      </w:r>
      <w:r w:rsidRPr="007225EF">
        <w:rPr>
          <w:rFonts w:ascii="GHEA Grapalat" w:hAnsi="GHEA Grapalat" w:cs="Sylfaen"/>
          <w:sz w:val="20"/>
        </w:rPr>
        <w:t>как</w:t>
      </w:r>
      <w:r w:rsidRPr="007225EF">
        <w:rPr>
          <w:rFonts w:ascii="GHEA Grapalat" w:hAnsi="GHEA Grapalat" w:cs="Sylfaen"/>
          <w:sz w:val="20"/>
          <w:lang w:val="af-ZA"/>
        </w:rPr>
        <w:t xml:space="preserve"> </w:t>
      </w:r>
      <w:r w:rsidRPr="007225EF">
        <w:rPr>
          <w:rFonts w:ascii="GHEA Grapalat" w:hAnsi="GHEA Grapalat" w:cs="Sylfaen"/>
          <w:sz w:val="20"/>
        </w:rPr>
        <w:t>покупки</w:t>
      </w:r>
      <w:r w:rsidRPr="007225EF">
        <w:rPr>
          <w:rFonts w:ascii="GHEA Grapalat" w:hAnsi="GHEA Grapalat" w:cs="Sylfaen"/>
          <w:sz w:val="20"/>
          <w:lang w:val="af-ZA"/>
        </w:rPr>
        <w:t xml:space="preserve"> </w:t>
      </w:r>
      <w:r w:rsidRPr="007225EF">
        <w:rPr>
          <w:rFonts w:ascii="GHEA Grapalat" w:hAnsi="GHEA Grapalat" w:cs="Sylfaen"/>
          <w:sz w:val="20"/>
        </w:rPr>
        <w:t>процесс</w:t>
      </w:r>
      <w:r w:rsidRPr="007225EF">
        <w:rPr>
          <w:rFonts w:ascii="GHEA Grapalat" w:hAnsi="GHEA Grapalat" w:cs="Sylfaen"/>
          <w:sz w:val="20"/>
          <w:lang w:val="af-ZA"/>
        </w:rPr>
        <w:t xml:space="preserve"> </w:t>
      </w:r>
      <w:r w:rsidRPr="007225EF">
        <w:rPr>
          <w:rFonts w:ascii="GHEA Grapalat" w:hAnsi="GHEA Grapalat" w:cs="Sylfaen"/>
          <w:sz w:val="20"/>
        </w:rPr>
        <w:t>в кадре</w:t>
      </w:r>
      <w:r w:rsidRPr="007225EF">
        <w:rPr>
          <w:rFonts w:ascii="GHEA Grapalat" w:hAnsi="GHEA Grapalat" w:cs="Sylfaen"/>
          <w:sz w:val="20"/>
          <w:lang w:val="af-ZA"/>
        </w:rPr>
        <w:t xml:space="preserve"> </w:t>
      </w:r>
      <w:r w:rsidRPr="007225EF">
        <w:rPr>
          <w:rFonts w:ascii="GHEA Grapalat" w:hAnsi="GHEA Grapalat" w:cs="Sylfaen"/>
          <w:sz w:val="20"/>
        </w:rPr>
        <w:t>участвовать</w:t>
      </w:r>
      <w:r w:rsidRPr="007225EF">
        <w:rPr>
          <w:rFonts w:ascii="GHEA Grapalat" w:hAnsi="GHEA Grapalat" w:cs="Sylfaen"/>
          <w:sz w:val="20"/>
          <w:lang w:val="af-ZA"/>
        </w:rPr>
        <w:t xml:space="preserve"> </w:t>
      </w:r>
      <w:r w:rsidRPr="007225EF">
        <w:rPr>
          <w:rFonts w:ascii="GHEA Grapalat" w:hAnsi="GHEA Grapalat" w:cs="Sylfaen"/>
          <w:sz w:val="20"/>
        </w:rPr>
        <w:t>предпринятый</w:t>
      </w:r>
      <w:r w:rsidRPr="007225EF">
        <w:rPr>
          <w:rFonts w:ascii="GHEA Grapalat" w:hAnsi="GHEA Grapalat" w:cs="Sylfaen"/>
          <w:sz w:val="20"/>
          <w:lang w:val="af-ZA"/>
        </w:rPr>
        <w:t xml:space="preserve"> </w:t>
      </w:r>
      <w:r w:rsidRPr="007225EF">
        <w:rPr>
          <w:rFonts w:ascii="GHEA Grapalat" w:hAnsi="GHEA Grapalat" w:cs="Sylfaen"/>
          <w:sz w:val="20"/>
        </w:rPr>
        <w:t>обязательство</w:t>
      </w:r>
      <w:r w:rsidRPr="007225EF">
        <w:rPr>
          <w:rFonts w:ascii="GHEA Grapalat" w:hAnsi="GHEA Grapalat" w:cs="Sylfaen"/>
          <w:sz w:val="20"/>
          <w:lang w:val="af-ZA"/>
        </w:rPr>
        <w:t xml:space="preserve"> </w:t>
      </w:r>
      <w:r w:rsidRPr="007225EF">
        <w:rPr>
          <w:rFonts w:ascii="GHEA Grapalat" w:hAnsi="GHEA Grapalat" w:cs="Sylfaen"/>
          <w:sz w:val="20"/>
        </w:rPr>
        <w:t>нарушение</w:t>
      </w:r>
    </w:p>
    <w:p w:rsidR="00B54F63" w:rsidRPr="00D107CC" w:rsidRDefault="00B97D91" w:rsidP="00EF3662">
      <w:pPr>
        <w:ind w:firstLine="375"/>
        <w:jc w:val="both"/>
        <w:rPr>
          <w:rFonts w:ascii="GHEA Grapalat" w:hAnsi="GHEA Grapalat"/>
          <w:sz w:val="20"/>
          <w:szCs w:val="20"/>
          <w:lang w:val="af-ZA"/>
        </w:rPr>
      </w:pPr>
      <w:r w:rsidRPr="001F3550">
        <w:rPr>
          <w:rFonts w:ascii="GHEA Grapalat" w:hAnsi="GHEA Grapalat"/>
          <w:color w:val="000000"/>
          <w:sz w:val="20"/>
          <w:szCs w:val="20"/>
          <w:lang w:val="af-ZA"/>
        </w:rPr>
        <w:t xml:space="preserve">8.15 </w:t>
      </w:r>
      <w:r w:rsidR="003A377C" w:rsidRPr="001F3550">
        <w:rPr>
          <w:rFonts w:ascii="GHEA Grapalat" w:hAnsi="GHEA Grapalat"/>
          <w:color w:val="000000"/>
          <w:sz w:val="20"/>
          <w:szCs w:val="20"/>
        </w:rPr>
        <w:t xml:space="preserve">Является ли </w:t>
      </w:r>
      <w:r w:rsidR="003D4374" w:rsidRPr="001F3550">
        <w:rPr>
          <w:rFonts w:ascii="GHEA Grapalat" w:hAnsi="GHEA Grapalat"/>
          <w:color w:val="000000"/>
          <w:sz w:val="20"/>
          <w:szCs w:val="20"/>
          <w:lang w:val="hy-AM"/>
        </w:rPr>
        <w:t xml:space="preserve">участник </w:t>
      </w:r>
      <w:r w:rsidR="00955CC1" w:rsidRPr="001F3550">
        <w:rPr>
          <w:rFonts w:ascii="GHEA Grapalat" w:hAnsi="GHEA Grapalat"/>
          <w:color w:val="000000"/>
          <w:sz w:val="20"/>
          <w:szCs w:val="20"/>
        </w:rPr>
        <w:t>n</w:t>
      </w:r>
      <w:r w:rsidR="003D4374" w:rsidRPr="001F3550">
        <w:rPr>
          <w:rFonts w:ascii="GHEA Grapalat" w:hAnsi="GHEA Grapalat"/>
          <w:color w:val="000000"/>
          <w:sz w:val="20"/>
          <w:szCs w:val="20"/>
          <w:lang w:val="hy-AM"/>
        </w:rPr>
        <w:t xml:space="preserve"> Если заявление включено в списки, предусмотренные частями 5 и 6 части 1 статьи 6 закона, после дня подачи, то данное заявление не подлежит </w:t>
      </w:r>
      <w:r w:rsidR="00955CC1" w:rsidRPr="001F3550">
        <w:rPr>
          <w:rFonts w:ascii="GHEA Grapalat" w:hAnsi="GHEA Grapalat"/>
          <w:color w:val="000000"/>
          <w:sz w:val="20"/>
          <w:szCs w:val="20"/>
        </w:rPr>
        <w:t xml:space="preserve">отклонению </w:t>
      </w:r>
      <w:r w:rsidR="00B54F63" w:rsidRPr="00D107CC">
        <w:rPr>
          <w:rFonts w:ascii="GHEA Grapalat" w:hAnsi="GHEA Grapalat" w:cs="Sylfaen"/>
          <w:sz w:val="20"/>
          <w:szCs w:val="20"/>
          <w:lang w:val="af-ZA"/>
        </w:rPr>
        <w:t>.</w:t>
      </w:r>
    </w:p>
    <w:p w:rsidR="007A5810" w:rsidRPr="00955CC1" w:rsidRDefault="004306D6" w:rsidP="00955CC1">
      <w:pPr>
        <w:pStyle w:val="norm"/>
        <w:spacing w:line="240" w:lineRule="auto"/>
        <w:ind w:firstLine="706"/>
        <w:rPr>
          <w:rFonts w:ascii="GHEA Grapalat" w:hAnsi="GHEA Grapalat" w:cs="Sylfaen"/>
          <w:sz w:val="20"/>
          <w:szCs w:val="24"/>
          <w:lang w:val="af-ZA" w:eastAsia="en-US"/>
        </w:rPr>
      </w:pPr>
      <w:r w:rsidRPr="00D107CC">
        <w:rPr>
          <w:rFonts w:ascii="GHEA Grapalat" w:hAnsi="GHEA Grapalat" w:cs="Sylfaen"/>
          <w:sz w:val="20"/>
          <w:szCs w:val="24"/>
          <w:lang w:val="af-ZA" w:eastAsia="en-US"/>
        </w:rPr>
        <w:t xml:space="preserve">8.16 </w:t>
      </w:r>
      <w:r w:rsidR="007A5810" w:rsidRPr="00D107CC">
        <w:rPr>
          <w:rFonts w:ascii="GHEA Grapalat" w:hAnsi="GHEA Grapalat" w:cs="Sylfaen"/>
          <w:sz w:val="20"/>
          <w:szCs w:val="24"/>
          <w:lang w:val="ru-RU" w:eastAsia="en-US"/>
        </w:rPr>
        <w:t>Здесь</w:t>
      </w:r>
      <w:r w:rsidR="007A5810" w:rsidRPr="00D107CC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D107CC">
        <w:rPr>
          <w:rFonts w:ascii="GHEA Grapalat" w:hAnsi="GHEA Grapalat" w:cs="Sylfaen"/>
          <w:sz w:val="20"/>
          <w:szCs w:val="24"/>
          <w:lang w:val="af-ZA" w:eastAsia="en-US"/>
        </w:rPr>
        <w:t xml:space="preserve">1 </w:t>
      </w:r>
      <w:r w:rsidRPr="00D107CC">
        <w:rPr>
          <w:rFonts w:ascii="GHEA Grapalat" w:hAnsi="GHEA Grapalat" w:cs="Sylfaen"/>
          <w:sz w:val="20"/>
          <w:szCs w:val="24"/>
          <w:lang w:val="ru-RU" w:eastAsia="en-US"/>
        </w:rPr>
        <w:t>приглашение​</w:t>
      </w:r>
      <w:r w:rsidRPr="00D107CC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D107CC">
        <w:rPr>
          <w:rFonts w:ascii="GHEA Grapalat" w:hAnsi="GHEA Grapalat" w:cs="Sylfaen"/>
          <w:sz w:val="20"/>
          <w:szCs w:val="24"/>
          <w:lang w:val="ru-RU" w:eastAsia="en-US"/>
        </w:rPr>
        <w:t xml:space="preserve">в пункте </w:t>
      </w:r>
      <w:r w:rsidRPr="00D107CC">
        <w:rPr>
          <w:rFonts w:ascii="GHEA Grapalat" w:hAnsi="GHEA Grapalat" w:cs="Sylfaen"/>
          <w:sz w:val="20"/>
          <w:szCs w:val="24"/>
          <w:lang w:val="af-ZA" w:eastAsia="en-US"/>
        </w:rPr>
        <w:t xml:space="preserve">8.9 </w:t>
      </w:r>
      <w:r w:rsidRPr="00D107CC">
        <w:rPr>
          <w:rFonts w:ascii="GHEA Grapalat" w:hAnsi="GHEA Grapalat" w:cs="Sylfaen"/>
          <w:sz w:val="20"/>
          <w:szCs w:val="24"/>
          <w:lang w:val="ru-RU" w:eastAsia="en-US"/>
        </w:rPr>
        <w:t>части</w:t>
      </w:r>
      <w:r w:rsidRPr="00D107CC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D107CC">
        <w:rPr>
          <w:rFonts w:ascii="GHEA Grapalat" w:hAnsi="GHEA Grapalat" w:cs="Sylfaen"/>
          <w:sz w:val="20"/>
          <w:szCs w:val="24"/>
          <w:lang w:val="ru-RU" w:eastAsia="en-US"/>
        </w:rPr>
        <w:t>указанный</w:t>
      </w:r>
      <w:r w:rsidRPr="00D107CC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7A5810" w:rsidRPr="00D107CC">
        <w:rPr>
          <w:rFonts w:ascii="GHEA Grapalat" w:hAnsi="GHEA Grapalat" w:cs="Sylfaen"/>
          <w:sz w:val="20"/>
          <w:szCs w:val="24"/>
          <w:lang w:val="ru-RU" w:eastAsia="en-US"/>
        </w:rPr>
        <w:t xml:space="preserve">документы, </w:t>
      </w:r>
      <w:r w:rsidR="00D371A7" w:rsidRPr="00D107CC">
        <w:rPr>
          <w:rFonts w:ascii="GHEA Grapalat" w:hAnsi="GHEA Grapalat" w:cs="Sylfaen"/>
          <w:sz w:val="20"/>
          <w:szCs w:val="24"/>
          <w:lang w:eastAsia="en-US"/>
        </w:rPr>
        <w:t xml:space="preserve">определенные </w:t>
      </w:r>
      <w:r w:rsidR="00D371A7" w:rsidRPr="00D107CC">
        <w:rPr>
          <w:rFonts w:ascii="GHEA Grapalat" w:hAnsi="GHEA Grapalat" w:cs="Sylfaen"/>
          <w:sz w:val="20"/>
          <w:szCs w:val="24"/>
          <w:lang w:val="af-ZA" w:eastAsia="en-US"/>
        </w:rPr>
        <w:t xml:space="preserve">участником </w:t>
      </w:r>
      <w:r w:rsidR="00D371A7" w:rsidRPr="00D107CC">
        <w:rPr>
          <w:rFonts w:ascii="GHEA Grapalat" w:hAnsi="GHEA Grapalat" w:cs="Sylfaen"/>
          <w:sz w:val="20"/>
          <w:szCs w:val="24"/>
          <w:lang w:eastAsia="en-US"/>
        </w:rPr>
        <w:t>в срок</w:t>
      </w:r>
      <w:r w:rsidR="007A5810" w:rsidRPr="00D107CC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7A5810" w:rsidRPr="00D107CC">
        <w:rPr>
          <w:rFonts w:ascii="GHEA Grapalat" w:hAnsi="GHEA Grapalat" w:cs="Sylfaen"/>
          <w:sz w:val="20"/>
          <w:szCs w:val="24"/>
          <w:lang w:val="ru-RU" w:eastAsia="en-US"/>
        </w:rPr>
        <w:t xml:space="preserve">доставлен на </w:t>
      </w:r>
      <w:r w:rsidR="007A5810" w:rsidRPr="00D107CC">
        <w:rPr>
          <w:rFonts w:ascii="GHEA Grapalat" w:hAnsi="GHEA Grapalat" w:cs="Sylfaen"/>
          <w:sz w:val="20"/>
          <w:szCs w:val="24"/>
          <w:lang w:val="af-ZA" w:eastAsia="en-US"/>
        </w:rPr>
        <w:softHyphen/>
      </w:r>
      <w:r w:rsidR="007A5810" w:rsidRPr="00D107CC">
        <w:rPr>
          <w:rFonts w:ascii="GHEA Grapalat" w:hAnsi="GHEA Grapalat" w:cs="Sylfaen"/>
          <w:sz w:val="20"/>
          <w:szCs w:val="24"/>
          <w:lang w:val="ru-RU" w:eastAsia="en-US"/>
        </w:rPr>
        <w:t>встречу</w:t>
      </w:r>
      <w:r w:rsidR="007A5810" w:rsidRPr="00D107CC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7A5810" w:rsidRPr="00D107CC">
        <w:rPr>
          <w:rFonts w:ascii="GHEA Grapalat" w:hAnsi="GHEA Grapalat" w:cs="Sylfaen"/>
          <w:sz w:val="20"/>
          <w:szCs w:val="24"/>
          <w:lang w:val="ru-RU" w:eastAsia="en-US"/>
        </w:rPr>
        <w:t>секретарю</w:t>
      </w:r>
      <w:r w:rsidR="007A5810" w:rsidRPr="00D107CC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7A5810" w:rsidRPr="00D107CC">
        <w:rPr>
          <w:rFonts w:ascii="GHEA Grapalat" w:hAnsi="GHEA Grapalat" w:cs="Sylfaen"/>
          <w:sz w:val="20"/>
          <w:szCs w:val="24"/>
          <w:lang w:val="ru-RU" w:eastAsia="en-US"/>
        </w:rPr>
        <w:t xml:space="preserve">кому </w:t>
      </w:r>
      <w:r w:rsidR="00EF2159" w:rsidRPr="00D107CC">
        <w:rPr>
          <w:rFonts w:ascii="GHEA Grapalat" w:hAnsi="GHEA Grapalat" w:cs="Sylfaen"/>
          <w:sz w:val="20"/>
          <w:szCs w:val="24"/>
          <w:lang w:eastAsia="en-US"/>
        </w:rPr>
        <w:t>?</w:t>
      </w:r>
      <w:r w:rsidR="007A5810" w:rsidRPr="00D107CC">
        <w:rPr>
          <w:rFonts w:ascii="GHEA Grapalat" w:hAnsi="GHEA Grapalat" w:cs="Sylfaen"/>
          <w:sz w:val="20"/>
          <w:szCs w:val="24"/>
          <w:lang w:val="ru-RU" w:eastAsia="en-US"/>
        </w:rPr>
        <w:t>​</w:t>
      </w:r>
      <w:r w:rsidR="007A5810" w:rsidRPr="00EF2159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EF2159">
        <w:rPr>
          <w:rFonts w:ascii="GHEA Grapalat" w:hAnsi="GHEA Grapalat" w:cs="Sylfaen"/>
          <w:sz w:val="20"/>
          <w:szCs w:val="24"/>
          <w:lang w:eastAsia="en-US"/>
        </w:rPr>
        <w:t xml:space="preserve">последнее </w:t>
      </w:r>
      <w:r w:rsidR="007A5810" w:rsidRPr="00EF2159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EF2159">
        <w:rPr>
          <w:rFonts w:ascii="GHEA Grapalat" w:hAnsi="GHEA Grapalat" w:cs="Sylfaen"/>
          <w:sz w:val="20"/>
          <w:szCs w:val="24"/>
          <w:lang w:val="ru-RU" w:eastAsia="en-US"/>
        </w:rPr>
        <w:t>здесь</w:t>
      </w:r>
      <w:r w:rsidRPr="00EF2159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EF2159">
        <w:rPr>
          <w:rFonts w:ascii="GHEA Grapalat" w:hAnsi="GHEA Grapalat" w:cs="Sylfaen"/>
          <w:sz w:val="20"/>
          <w:szCs w:val="24"/>
          <w:lang w:val="ru-RU" w:eastAsia="en-US"/>
        </w:rPr>
        <w:t>по приглашению</w:t>
      </w:r>
      <w:r w:rsidRPr="00EF2159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EF2159">
        <w:rPr>
          <w:rFonts w:ascii="GHEA Grapalat" w:hAnsi="GHEA Grapalat" w:cs="Sylfaen"/>
          <w:sz w:val="20"/>
          <w:szCs w:val="24"/>
          <w:lang w:val="ru-RU" w:eastAsia="en-US"/>
        </w:rPr>
        <w:t>запланировано</w:t>
      </w:r>
      <w:r w:rsidRPr="00EF2159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EF2159">
        <w:rPr>
          <w:rFonts w:ascii="GHEA Grapalat" w:hAnsi="GHEA Grapalat" w:cs="Sylfaen"/>
          <w:sz w:val="20"/>
          <w:szCs w:val="24"/>
          <w:lang w:val="ru-RU" w:eastAsia="en-US"/>
        </w:rPr>
        <w:t>электронный</w:t>
      </w:r>
      <w:r w:rsidRPr="00EF2159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EF2159">
        <w:rPr>
          <w:rFonts w:ascii="GHEA Grapalat" w:hAnsi="GHEA Grapalat" w:cs="Sylfaen"/>
          <w:sz w:val="20"/>
          <w:szCs w:val="24"/>
          <w:lang w:val="ru-RU" w:eastAsia="en-US"/>
        </w:rPr>
        <w:t>на почту</w:t>
      </w:r>
      <w:r w:rsidR="00FE20B2" w:rsidRPr="00F02DBC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FE20B2">
        <w:rPr>
          <w:rFonts w:ascii="GHEA Grapalat" w:hAnsi="GHEA Grapalat" w:cs="Sylfaen"/>
          <w:sz w:val="20"/>
          <w:szCs w:val="24"/>
          <w:lang w:eastAsia="en-US"/>
        </w:rPr>
        <w:t>отправить</w:t>
      </w:r>
      <w:r w:rsidR="00FE20B2" w:rsidRPr="00F02DBC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FE20B2">
        <w:rPr>
          <w:rFonts w:ascii="GHEA Grapalat" w:hAnsi="GHEA Grapalat" w:cs="Sylfaen"/>
          <w:sz w:val="20"/>
          <w:szCs w:val="24"/>
          <w:lang w:eastAsia="en-US"/>
        </w:rPr>
        <w:t xml:space="preserve">через </w:t>
      </w:r>
      <w:r w:rsidR="007A5810" w:rsidRPr="00EF2159">
        <w:rPr>
          <w:rFonts w:ascii="GHEA Grapalat" w:hAnsi="GHEA Grapalat" w:cs="Sylfaen"/>
          <w:sz w:val="20"/>
          <w:szCs w:val="24"/>
          <w:lang w:val="ru-RU" w:eastAsia="en-US"/>
        </w:rPr>
        <w:t>Секретарь</w:t>
      </w:r>
      <w:r w:rsidR="007A5810" w:rsidRPr="00EF2159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7A5810" w:rsidRPr="00EF2159">
        <w:rPr>
          <w:rFonts w:ascii="GHEA Grapalat" w:hAnsi="GHEA Grapalat" w:cs="Sylfaen"/>
          <w:sz w:val="20"/>
          <w:szCs w:val="24"/>
          <w:lang w:val="ru-RU" w:eastAsia="en-US"/>
        </w:rPr>
        <w:t>должен</w:t>
      </w:r>
      <w:r w:rsidR="007A5810" w:rsidRPr="00EF2159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7A5810" w:rsidRPr="00EF2159">
        <w:rPr>
          <w:rFonts w:ascii="GHEA Grapalat" w:hAnsi="GHEA Grapalat" w:cs="Sylfaen"/>
          <w:sz w:val="20"/>
          <w:szCs w:val="24"/>
          <w:lang w:val="ru-RU" w:eastAsia="en-US"/>
        </w:rPr>
        <w:t>является</w:t>
      </w:r>
      <w:r w:rsidR="007A5810" w:rsidRPr="00EF2159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7A5810" w:rsidRPr="00EF2159">
        <w:rPr>
          <w:rFonts w:ascii="GHEA Grapalat" w:hAnsi="GHEA Grapalat" w:cs="Sylfaen"/>
          <w:sz w:val="20"/>
          <w:szCs w:val="24"/>
          <w:lang w:val="ru-RU" w:eastAsia="en-US"/>
        </w:rPr>
        <w:t>документы</w:t>
      </w:r>
      <w:r w:rsidR="007A5810" w:rsidRPr="00EF2159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7A5810" w:rsidRPr="00EF2159">
        <w:rPr>
          <w:rFonts w:ascii="GHEA Grapalat" w:hAnsi="GHEA Grapalat" w:cs="Sylfaen"/>
          <w:sz w:val="20"/>
          <w:szCs w:val="24"/>
          <w:lang w:val="ru-RU" w:eastAsia="en-US"/>
        </w:rPr>
        <w:t>получать</w:t>
      </w:r>
      <w:r w:rsidR="007A5810" w:rsidRPr="00EF2159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7A5810" w:rsidRPr="00EF2159">
        <w:rPr>
          <w:rFonts w:ascii="GHEA Grapalat" w:hAnsi="GHEA Grapalat" w:cs="Sylfaen"/>
          <w:sz w:val="20"/>
          <w:szCs w:val="24"/>
          <w:lang w:val="ru-RU" w:eastAsia="en-US"/>
        </w:rPr>
        <w:t>день</w:t>
      </w:r>
      <w:r w:rsidR="007A5810" w:rsidRPr="00EF2159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7A5810" w:rsidRPr="00EF2159">
        <w:rPr>
          <w:rFonts w:ascii="GHEA Grapalat" w:hAnsi="GHEA Grapalat" w:cs="Sylfaen"/>
          <w:sz w:val="20"/>
          <w:szCs w:val="24"/>
          <w:lang w:val="ru-RU" w:eastAsia="en-US"/>
        </w:rPr>
        <w:t>подтверждать</w:t>
      </w:r>
      <w:r w:rsidR="007A5810" w:rsidRPr="00EF2159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7A5810" w:rsidRPr="00EF2159">
        <w:rPr>
          <w:rFonts w:ascii="GHEA Grapalat" w:hAnsi="GHEA Grapalat" w:cs="Sylfaen"/>
          <w:sz w:val="20"/>
          <w:szCs w:val="24"/>
          <w:lang w:val="ru-RU" w:eastAsia="en-US"/>
        </w:rPr>
        <w:t>им</w:t>
      </w:r>
      <w:r w:rsidR="007A5810" w:rsidRPr="00EF2159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7A5810" w:rsidRPr="00EF2159">
        <w:rPr>
          <w:rFonts w:ascii="GHEA Grapalat" w:hAnsi="GHEA Grapalat" w:cs="Sylfaen"/>
          <w:sz w:val="20"/>
          <w:szCs w:val="24"/>
          <w:lang w:val="ru-RU" w:eastAsia="en-US"/>
        </w:rPr>
        <w:t>получать</w:t>
      </w:r>
      <w:r w:rsidR="007A5810" w:rsidRPr="00EF2159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7A5810" w:rsidRPr="00EF2159">
        <w:rPr>
          <w:rFonts w:ascii="GHEA Grapalat" w:hAnsi="GHEA Grapalat" w:cs="Sylfaen"/>
          <w:sz w:val="20"/>
          <w:szCs w:val="24"/>
          <w:lang w:val="ru-RU" w:eastAsia="en-US"/>
        </w:rPr>
        <w:t>обстоятельство:</w:t>
      </w:r>
      <w:r w:rsidR="007A5810" w:rsidRPr="00EF2159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7A5810" w:rsidRPr="00EF2159">
        <w:rPr>
          <w:rFonts w:ascii="GHEA Grapalat" w:hAnsi="GHEA Grapalat" w:cs="Sylfaen"/>
          <w:sz w:val="20"/>
          <w:szCs w:val="24"/>
          <w:lang w:val="ru-RU" w:eastAsia="en-US"/>
        </w:rPr>
        <w:t>настоящим</w:t>
      </w:r>
      <w:r w:rsidR="007A5810" w:rsidRPr="00EF2159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="007A5810" w:rsidRPr="00EF2159">
        <w:rPr>
          <w:rFonts w:ascii="GHEA Grapalat" w:hAnsi="GHEA Grapalat" w:cs="Sylfaen"/>
          <w:sz w:val="20"/>
          <w:szCs w:val="24"/>
          <w:lang w:val="ru-RU" w:eastAsia="en-US"/>
        </w:rPr>
        <w:t>в приглашении</w:t>
      </w:r>
      <w:r w:rsidR="007A5810" w:rsidRPr="00EF2159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="007A5810" w:rsidRPr="00EF2159">
        <w:rPr>
          <w:rFonts w:ascii="GHEA Grapalat" w:hAnsi="GHEA Grapalat" w:cs="Sylfaen"/>
          <w:sz w:val="20"/>
          <w:szCs w:val="24"/>
          <w:lang w:val="ru-RU" w:eastAsia="en-US"/>
        </w:rPr>
        <w:t>указанный</w:t>
      </w:r>
      <w:r w:rsidR="007A5810" w:rsidRPr="00EF2159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7A5810" w:rsidRPr="00EF2159">
        <w:rPr>
          <w:rFonts w:ascii="GHEA Grapalat" w:hAnsi="GHEA Grapalat" w:cs="Sylfaen"/>
          <w:sz w:val="20"/>
          <w:szCs w:val="24"/>
          <w:lang w:val="ru-RU" w:eastAsia="en-US"/>
        </w:rPr>
        <w:t>его</w:t>
      </w:r>
      <w:r w:rsidR="007A5810" w:rsidRPr="00EF2159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7A5810" w:rsidRPr="00EF2159">
        <w:rPr>
          <w:rFonts w:ascii="GHEA Grapalat" w:hAnsi="GHEA Grapalat" w:cs="Sylfaen"/>
          <w:sz w:val="20"/>
          <w:szCs w:val="24"/>
          <w:lang w:val="ru-RU" w:eastAsia="en-US"/>
        </w:rPr>
        <w:t>электронный</w:t>
      </w:r>
      <w:r w:rsidR="007A5810" w:rsidRPr="00EF2159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7A5810" w:rsidRPr="00EF2159">
        <w:rPr>
          <w:rFonts w:ascii="GHEA Grapalat" w:hAnsi="GHEA Grapalat" w:cs="Sylfaen"/>
          <w:sz w:val="20"/>
          <w:szCs w:val="24"/>
          <w:lang w:val="ru-RU" w:eastAsia="en-US"/>
        </w:rPr>
        <w:t>из почтового отделения</w:t>
      </w:r>
      <w:r w:rsidR="007A5810" w:rsidRPr="00EF2159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7A5810" w:rsidRPr="00EF2159">
        <w:rPr>
          <w:rFonts w:ascii="GHEA Grapalat" w:hAnsi="GHEA Grapalat" w:cs="Sylfaen"/>
          <w:sz w:val="20"/>
          <w:szCs w:val="24"/>
          <w:lang w:val="ru-RU" w:eastAsia="en-US"/>
        </w:rPr>
        <w:t>участвовать</w:t>
      </w:r>
      <w:r w:rsidR="007A5810" w:rsidRPr="00EF2159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7A5810" w:rsidRPr="00EF2159">
        <w:rPr>
          <w:rFonts w:ascii="GHEA Grapalat" w:hAnsi="GHEA Grapalat" w:cs="Sylfaen"/>
          <w:sz w:val="20"/>
          <w:szCs w:val="24"/>
          <w:lang w:val="ru-RU" w:eastAsia="en-US"/>
        </w:rPr>
        <w:t>электронный</w:t>
      </w:r>
      <w:r w:rsidR="007A5810" w:rsidRPr="00EF2159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7A5810" w:rsidRPr="00EF2159">
        <w:rPr>
          <w:rFonts w:ascii="GHEA Grapalat" w:hAnsi="GHEA Grapalat" w:cs="Sylfaen"/>
          <w:sz w:val="20"/>
          <w:szCs w:val="24"/>
          <w:lang w:val="ru-RU" w:eastAsia="en-US"/>
        </w:rPr>
        <w:t>на почту</w:t>
      </w:r>
      <w:r w:rsidR="007A5810" w:rsidRPr="00EF2159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7A5810" w:rsidRPr="00EF2159">
        <w:rPr>
          <w:rFonts w:ascii="GHEA Grapalat" w:hAnsi="GHEA Grapalat" w:cs="Sylfaen"/>
          <w:sz w:val="20"/>
          <w:szCs w:val="24"/>
          <w:lang w:val="ru-RU" w:eastAsia="en-US"/>
        </w:rPr>
        <w:t>сертификация</w:t>
      </w:r>
      <w:r w:rsidR="007A5810" w:rsidRPr="00EF2159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7A5810" w:rsidRPr="00EF2159">
        <w:rPr>
          <w:rFonts w:ascii="GHEA Grapalat" w:hAnsi="GHEA Grapalat" w:cs="Sylfaen"/>
          <w:sz w:val="20"/>
          <w:szCs w:val="24"/>
          <w:lang w:val="ru-RU" w:eastAsia="en-US"/>
        </w:rPr>
        <w:t>отправить</w:t>
      </w:r>
      <w:r w:rsidR="007A5810" w:rsidRPr="00EF2159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7A5810" w:rsidRPr="00EF2159">
        <w:rPr>
          <w:rFonts w:ascii="GHEA Grapalat" w:hAnsi="GHEA Grapalat" w:cs="Sylfaen"/>
          <w:sz w:val="20"/>
          <w:szCs w:val="24"/>
          <w:lang w:val="ru-RU" w:eastAsia="en-US"/>
        </w:rPr>
        <w:t>через</w:t>
      </w:r>
    </w:p>
    <w:p w:rsidR="002B121D" w:rsidRPr="005E1F72" w:rsidRDefault="00A150A9" w:rsidP="00EF3662">
      <w:pPr>
        <w:pStyle w:val="23"/>
        <w:spacing w:line="240" w:lineRule="auto"/>
        <w:ind w:firstLine="567"/>
        <w:rPr>
          <w:rFonts w:ascii="GHEA Grapalat" w:hAnsi="GHEA Grapalat" w:cs="Sylfaen"/>
          <w:szCs w:val="24"/>
        </w:rPr>
      </w:pPr>
      <w:r w:rsidRPr="005E1F72">
        <w:rPr>
          <w:rFonts w:ascii="GHEA Grapalat" w:hAnsi="GHEA Grapalat" w:cs="Sylfaen"/>
          <w:szCs w:val="24"/>
        </w:rPr>
        <w:t xml:space="preserve">8.17 </w:t>
      </w:r>
      <w:r w:rsidR="002B121D" w:rsidRPr="005E1F72">
        <w:rPr>
          <w:rFonts w:ascii="GHEA Grapalat" w:hAnsi="GHEA Grapalat" w:cs="Sylfaen"/>
          <w:szCs w:val="24"/>
          <w:lang w:val="ru-RU"/>
        </w:rPr>
        <w:t>Участники</w:t>
      </w:r>
      <w:r w:rsidR="002B121D" w:rsidRPr="005E1F72">
        <w:rPr>
          <w:rFonts w:ascii="GHEA Grapalat" w:hAnsi="GHEA Grapalat" w:cs="Sylfaen"/>
          <w:szCs w:val="24"/>
        </w:rPr>
        <w:t xml:space="preserve"> </w:t>
      </w:r>
      <w:r w:rsidR="002B121D" w:rsidRPr="005E1F72">
        <w:rPr>
          <w:rFonts w:ascii="GHEA Grapalat" w:hAnsi="GHEA Grapalat" w:cs="Sylfaen"/>
          <w:szCs w:val="24"/>
          <w:lang w:val="ru-RU"/>
        </w:rPr>
        <w:t>и:</w:t>
      </w:r>
      <w:r w:rsidR="002B121D" w:rsidRPr="005E1F72">
        <w:rPr>
          <w:rFonts w:ascii="GHEA Grapalat" w:hAnsi="GHEA Grapalat" w:cs="Sylfaen"/>
          <w:szCs w:val="24"/>
        </w:rPr>
        <w:t xml:space="preserve"> </w:t>
      </w:r>
      <w:r w:rsidR="002B121D" w:rsidRPr="005E1F72">
        <w:rPr>
          <w:rFonts w:ascii="GHEA Grapalat" w:hAnsi="GHEA Grapalat" w:cs="Sylfaen"/>
          <w:szCs w:val="24"/>
          <w:lang w:val="ru-RU"/>
        </w:rPr>
        <w:t>их</w:t>
      </w:r>
      <w:r w:rsidR="002B121D" w:rsidRPr="005E1F72">
        <w:rPr>
          <w:rFonts w:ascii="GHEA Grapalat" w:hAnsi="GHEA Grapalat" w:cs="Sylfaen"/>
          <w:szCs w:val="24"/>
        </w:rPr>
        <w:t xml:space="preserve"> </w:t>
      </w:r>
      <w:r w:rsidR="002B121D" w:rsidRPr="005E1F72">
        <w:rPr>
          <w:rFonts w:ascii="GHEA Grapalat" w:hAnsi="GHEA Grapalat" w:cs="Sylfaen"/>
          <w:szCs w:val="24"/>
          <w:lang w:val="ru-RU"/>
        </w:rPr>
        <w:t>представители</w:t>
      </w:r>
      <w:r w:rsidR="002B121D" w:rsidRPr="005E1F72">
        <w:rPr>
          <w:rFonts w:ascii="GHEA Grapalat" w:hAnsi="GHEA Grapalat" w:cs="Sylfaen"/>
          <w:szCs w:val="24"/>
        </w:rPr>
        <w:t xml:space="preserve"> </w:t>
      </w:r>
      <w:r w:rsidR="002B121D" w:rsidRPr="005E1F72">
        <w:rPr>
          <w:rFonts w:ascii="GHEA Grapalat" w:hAnsi="GHEA Grapalat" w:cs="Sylfaen"/>
          <w:szCs w:val="24"/>
          <w:lang w:val="ru-RU"/>
        </w:rPr>
        <w:t>может</w:t>
      </w:r>
      <w:r w:rsidR="002B121D" w:rsidRPr="005E1F72">
        <w:rPr>
          <w:rFonts w:ascii="GHEA Grapalat" w:hAnsi="GHEA Grapalat" w:cs="Sylfaen"/>
          <w:szCs w:val="24"/>
        </w:rPr>
        <w:t xml:space="preserve"> </w:t>
      </w:r>
      <w:r w:rsidR="002B121D" w:rsidRPr="005E1F72">
        <w:rPr>
          <w:rFonts w:ascii="GHEA Grapalat" w:hAnsi="GHEA Grapalat" w:cs="Sylfaen"/>
          <w:szCs w:val="24"/>
          <w:lang w:val="ru-RU"/>
        </w:rPr>
        <w:t>являются</w:t>
      </w:r>
      <w:r w:rsidR="002B121D" w:rsidRPr="005E1F72">
        <w:rPr>
          <w:rFonts w:ascii="GHEA Grapalat" w:hAnsi="GHEA Grapalat" w:cs="Sylfaen"/>
          <w:szCs w:val="24"/>
        </w:rPr>
        <w:t xml:space="preserve"> присутствовать </w:t>
      </w:r>
      <w:r w:rsidR="002B121D" w:rsidRPr="005E1F72">
        <w:rPr>
          <w:rFonts w:ascii="GHEA Grapalat" w:hAnsi="GHEA Grapalat" w:cs="Sylfaen"/>
          <w:szCs w:val="24"/>
          <w:lang w:val="ru-RU"/>
        </w:rPr>
        <w:t>на комиссии</w:t>
      </w:r>
      <w:r w:rsidR="002B121D" w:rsidRPr="005E1F72">
        <w:rPr>
          <w:rFonts w:ascii="GHEA Grapalat" w:hAnsi="GHEA Grapalat" w:cs="Sylfaen"/>
          <w:szCs w:val="24"/>
        </w:rPr>
        <w:t xml:space="preserve"> </w:t>
      </w:r>
      <w:r w:rsidR="002B121D" w:rsidRPr="005E1F72">
        <w:rPr>
          <w:rFonts w:ascii="GHEA Grapalat" w:hAnsi="GHEA Grapalat" w:cs="Sylfaen"/>
          <w:szCs w:val="24"/>
          <w:lang w:val="ru-RU"/>
        </w:rPr>
        <w:t>на сессиях.</w:t>
      </w:r>
      <w:r w:rsidR="002B121D" w:rsidRPr="005E1F72">
        <w:rPr>
          <w:rFonts w:ascii="GHEA Grapalat" w:hAnsi="GHEA Grapalat" w:cs="Sylfaen"/>
          <w:szCs w:val="24"/>
        </w:rPr>
        <w:t xml:space="preserve"> </w:t>
      </w:r>
      <w:r w:rsidR="006D4E1D" w:rsidRPr="005E1F72">
        <w:rPr>
          <w:rFonts w:ascii="GHEA Grapalat" w:hAnsi="GHEA Grapalat" w:cs="Sylfaen"/>
          <w:szCs w:val="24"/>
          <w:lang w:val="ru-RU"/>
        </w:rPr>
        <w:t xml:space="preserve">Участники </w:t>
      </w:r>
      <w:r w:rsidR="006D4E1D" w:rsidRPr="005E1F72">
        <w:rPr>
          <w:rFonts w:ascii="GHEA Grapalat" w:hAnsi="GHEA Grapalat" w:cs="Sylfaen"/>
          <w:szCs w:val="24"/>
        </w:rPr>
        <w:t xml:space="preserve">или </w:t>
      </w:r>
      <w:r w:rsidR="006D4E1D" w:rsidRPr="005E1F72">
        <w:rPr>
          <w:rFonts w:ascii="GHEA Grapalat" w:hAnsi="GHEA Grapalat" w:cs="Sylfaen"/>
          <w:szCs w:val="24"/>
          <w:lang w:val="ru-RU"/>
        </w:rPr>
        <w:t>они</w:t>
      </w:r>
      <w:r w:rsidR="006D4E1D" w:rsidRPr="005E1F72">
        <w:rPr>
          <w:rFonts w:ascii="GHEA Grapalat" w:hAnsi="GHEA Grapalat" w:cs="Sylfaen"/>
          <w:szCs w:val="24"/>
        </w:rPr>
        <w:t xml:space="preserve"> </w:t>
      </w:r>
      <w:r w:rsidR="006D4E1D" w:rsidRPr="005E1F72">
        <w:rPr>
          <w:rFonts w:ascii="GHEA Grapalat" w:hAnsi="GHEA Grapalat" w:cs="Sylfaen"/>
          <w:szCs w:val="24"/>
          <w:lang w:val="ru-RU"/>
        </w:rPr>
        <w:t>представители</w:t>
      </w:r>
      <w:r w:rsidR="006D4E1D" w:rsidRPr="005E1F72">
        <w:rPr>
          <w:rFonts w:ascii="GHEA Grapalat" w:hAnsi="GHEA Grapalat" w:cs="Sylfaen"/>
          <w:szCs w:val="24"/>
        </w:rPr>
        <w:t xml:space="preserve"> </w:t>
      </w:r>
      <w:r w:rsidR="002B121D" w:rsidRPr="005E1F72">
        <w:rPr>
          <w:rFonts w:ascii="GHEA Grapalat" w:hAnsi="GHEA Grapalat" w:cs="Sylfaen"/>
          <w:szCs w:val="24"/>
          <w:lang w:val="ru-RU"/>
        </w:rPr>
        <w:t>может</w:t>
      </w:r>
      <w:r w:rsidR="002B121D" w:rsidRPr="005E1F72">
        <w:rPr>
          <w:rFonts w:ascii="GHEA Grapalat" w:hAnsi="GHEA Grapalat" w:cs="Sylfaen"/>
          <w:szCs w:val="24"/>
        </w:rPr>
        <w:t xml:space="preserve"> </w:t>
      </w:r>
      <w:r w:rsidR="002B121D" w:rsidRPr="005E1F72">
        <w:rPr>
          <w:rFonts w:ascii="GHEA Grapalat" w:hAnsi="GHEA Grapalat" w:cs="Sylfaen"/>
          <w:szCs w:val="24"/>
          <w:lang w:val="ru-RU"/>
        </w:rPr>
        <w:t>являются</w:t>
      </w:r>
      <w:r w:rsidR="002B121D" w:rsidRPr="005E1F72">
        <w:rPr>
          <w:rFonts w:ascii="GHEA Grapalat" w:hAnsi="GHEA Grapalat" w:cs="Sylfaen"/>
          <w:szCs w:val="24"/>
        </w:rPr>
        <w:t xml:space="preserve"> </w:t>
      </w:r>
      <w:r w:rsidR="002B121D" w:rsidRPr="005E1F72">
        <w:rPr>
          <w:rFonts w:ascii="GHEA Grapalat" w:hAnsi="GHEA Grapalat" w:cs="Sylfaen"/>
          <w:szCs w:val="24"/>
          <w:lang w:val="ru-RU"/>
        </w:rPr>
        <w:t>требовать</w:t>
      </w:r>
      <w:r w:rsidR="002B121D" w:rsidRPr="005E1F72">
        <w:rPr>
          <w:rFonts w:ascii="GHEA Grapalat" w:hAnsi="GHEA Grapalat" w:cs="Sylfaen"/>
          <w:szCs w:val="24"/>
        </w:rPr>
        <w:t xml:space="preserve"> </w:t>
      </w:r>
      <w:r w:rsidR="002B121D" w:rsidRPr="005E1F72">
        <w:rPr>
          <w:rFonts w:ascii="GHEA Grapalat" w:hAnsi="GHEA Grapalat" w:cs="Sylfaen"/>
          <w:szCs w:val="24"/>
          <w:lang w:val="ru-RU"/>
        </w:rPr>
        <w:t>комиссии</w:t>
      </w:r>
      <w:r w:rsidR="002B121D" w:rsidRPr="005E1F72">
        <w:rPr>
          <w:rFonts w:ascii="GHEA Grapalat" w:hAnsi="GHEA Grapalat" w:cs="Sylfaen"/>
          <w:szCs w:val="24"/>
        </w:rPr>
        <w:t xml:space="preserve"> </w:t>
      </w:r>
      <w:r w:rsidR="002B121D" w:rsidRPr="005E1F72">
        <w:rPr>
          <w:rFonts w:ascii="GHEA Grapalat" w:hAnsi="GHEA Grapalat" w:cs="Sylfaen"/>
          <w:szCs w:val="24"/>
          <w:lang w:val="ru-RU"/>
        </w:rPr>
        <w:t>сессии</w:t>
      </w:r>
      <w:r w:rsidR="002B121D" w:rsidRPr="005E1F72">
        <w:rPr>
          <w:rFonts w:ascii="GHEA Grapalat" w:hAnsi="GHEA Grapalat" w:cs="Sylfaen"/>
          <w:szCs w:val="24"/>
        </w:rPr>
        <w:t xml:space="preserve"> </w:t>
      </w:r>
      <w:r w:rsidR="002B121D" w:rsidRPr="005E1F72">
        <w:rPr>
          <w:rFonts w:ascii="GHEA Grapalat" w:hAnsi="GHEA Grapalat" w:cs="Sylfaen"/>
          <w:szCs w:val="24"/>
          <w:lang w:val="ru-RU"/>
        </w:rPr>
        <w:t>протоколы</w:t>
      </w:r>
      <w:r w:rsidR="002B121D" w:rsidRPr="005E1F72">
        <w:rPr>
          <w:rFonts w:ascii="GHEA Grapalat" w:hAnsi="GHEA Grapalat" w:cs="Sylfaen"/>
          <w:szCs w:val="24"/>
        </w:rPr>
        <w:t xml:space="preserve"> </w:t>
      </w:r>
      <w:r w:rsidR="002B121D" w:rsidRPr="005E1F72">
        <w:rPr>
          <w:rFonts w:ascii="GHEA Grapalat" w:hAnsi="GHEA Grapalat" w:cs="Sylfaen"/>
          <w:szCs w:val="24"/>
          <w:lang w:val="ru-RU"/>
        </w:rPr>
        <w:t xml:space="preserve">копии </w:t>
      </w:r>
      <w:r w:rsidR="002B121D" w:rsidRPr="005E1F72">
        <w:rPr>
          <w:rFonts w:ascii="GHEA Grapalat" w:hAnsi="GHEA Grapalat" w:cs="Sylfaen"/>
          <w:szCs w:val="24"/>
        </w:rPr>
        <w:t xml:space="preserve">, которые </w:t>
      </w:r>
      <w:r w:rsidR="002B121D" w:rsidRPr="005E1F72">
        <w:rPr>
          <w:rFonts w:ascii="GHEA Grapalat" w:hAnsi="GHEA Grapalat" w:cs="Sylfaen"/>
          <w:szCs w:val="24"/>
          <w:lang w:val="ru-RU"/>
        </w:rPr>
        <w:t>предоставил</w:t>
      </w:r>
      <w:r w:rsidR="002B121D" w:rsidRPr="005E1F72">
        <w:rPr>
          <w:rFonts w:ascii="GHEA Grapalat" w:hAnsi="GHEA Grapalat" w:cs="Sylfaen"/>
          <w:szCs w:val="24"/>
        </w:rPr>
        <w:t xml:space="preserve"> </w:t>
      </w:r>
      <w:r w:rsidR="002B121D" w:rsidRPr="005E1F72">
        <w:rPr>
          <w:rFonts w:ascii="GHEA Grapalat" w:hAnsi="GHEA Grapalat" w:cs="Sylfaen"/>
          <w:szCs w:val="24"/>
          <w:lang w:val="ru-RU"/>
        </w:rPr>
        <w:t>являются</w:t>
      </w:r>
      <w:r w:rsidR="002B121D" w:rsidRPr="005E1F72">
        <w:rPr>
          <w:rFonts w:ascii="GHEA Grapalat" w:hAnsi="GHEA Grapalat" w:cs="Sylfaen"/>
          <w:szCs w:val="24"/>
        </w:rPr>
        <w:t xml:space="preserve"> </w:t>
      </w:r>
      <w:r w:rsidR="002B121D" w:rsidRPr="005E1F72">
        <w:rPr>
          <w:rFonts w:ascii="GHEA Grapalat" w:hAnsi="GHEA Grapalat" w:cs="Sylfaen"/>
          <w:szCs w:val="24"/>
          <w:lang w:val="ru-RU"/>
        </w:rPr>
        <w:t>один</w:t>
      </w:r>
      <w:r w:rsidR="002B121D" w:rsidRPr="005E1F72">
        <w:rPr>
          <w:rFonts w:ascii="GHEA Grapalat" w:hAnsi="GHEA Grapalat" w:cs="Sylfaen"/>
          <w:szCs w:val="24"/>
        </w:rPr>
        <w:t xml:space="preserve"> </w:t>
      </w:r>
      <w:r w:rsidR="002B121D" w:rsidRPr="005E1F72">
        <w:rPr>
          <w:rFonts w:ascii="GHEA Grapalat" w:hAnsi="GHEA Grapalat" w:cs="Sylfaen"/>
          <w:szCs w:val="24"/>
          <w:lang w:val="ru-RU"/>
        </w:rPr>
        <w:t>календарь</w:t>
      </w:r>
      <w:r w:rsidR="002B121D" w:rsidRPr="005E1F72">
        <w:rPr>
          <w:rFonts w:ascii="GHEA Grapalat" w:hAnsi="GHEA Grapalat" w:cs="Sylfaen"/>
          <w:szCs w:val="24"/>
        </w:rPr>
        <w:t xml:space="preserve"> </w:t>
      </w:r>
      <w:r w:rsidR="002B121D" w:rsidRPr="005E1F72">
        <w:rPr>
          <w:rFonts w:ascii="GHEA Grapalat" w:hAnsi="GHEA Grapalat" w:cs="Sylfaen"/>
          <w:szCs w:val="24"/>
          <w:lang w:val="ru-RU"/>
        </w:rPr>
        <w:t>дня</w:t>
      </w:r>
      <w:r w:rsidR="002B121D" w:rsidRPr="005E1F72">
        <w:rPr>
          <w:rFonts w:ascii="GHEA Grapalat" w:hAnsi="GHEA Grapalat" w:cs="Sylfaen"/>
          <w:szCs w:val="24"/>
        </w:rPr>
        <w:t xml:space="preserve"> </w:t>
      </w:r>
      <w:r w:rsidR="002B121D" w:rsidRPr="005E1F72">
        <w:rPr>
          <w:rFonts w:ascii="GHEA Grapalat" w:hAnsi="GHEA Grapalat" w:cs="Sylfaen"/>
          <w:szCs w:val="24"/>
          <w:lang w:val="ru-RU"/>
        </w:rPr>
        <w:t>в течение.</w:t>
      </w:r>
    </w:p>
    <w:p w:rsidR="009B0DA1" w:rsidRPr="005E1F72" w:rsidRDefault="00A150A9" w:rsidP="00EF3662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5E1F72">
        <w:rPr>
          <w:rFonts w:ascii="GHEA Grapalat" w:hAnsi="GHEA Grapalat" w:cs="Sylfaen"/>
          <w:sz w:val="20"/>
          <w:lang w:val="af-ZA"/>
        </w:rPr>
        <w:t xml:space="preserve">8.18 </w:t>
      </w:r>
      <w:r w:rsidR="00143E8C" w:rsidRPr="005E1F72">
        <w:rPr>
          <w:rFonts w:ascii="GHEA Grapalat" w:hAnsi="GHEA Grapalat" w:cs="Sylfaen"/>
          <w:sz w:val="20"/>
          <w:lang w:val="ru-RU"/>
        </w:rPr>
        <w:t>Комиссии</w:t>
      </w:r>
      <w:r w:rsidR="00143E8C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143E8C" w:rsidRPr="005E1F72">
        <w:rPr>
          <w:rFonts w:ascii="GHEA Grapalat" w:hAnsi="GHEA Grapalat" w:cs="Sylfaen"/>
          <w:sz w:val="20"/>
          <w:lang w:val="ru-RU"/>
        </w:rPr>
        <w:t xml:space="preserve">и </w:t>
      </w:r>
      <w:r w:rsidR="00143E8C" w:rsidRPr="005E1F72">
        <w:rPr>
          <w:rFonts w:ascii="GHEA Grapalat" w:hAnsi="GHEA Grapalat" w:cs="Sylfaen"/>
          <w:sz w:val="20"/>
          <w:lang w:val="af-ZA"/>
        </w:rPr>
        <w:t xml:space="preserve">( </w:t>
      </w:r>
      <w:r w:rsidR="00143E8C" w:rsidRPr="005E1F72">
        <w:rPr>
          <w:rFonts w:ascii="GHEA Grapalat" w:hAnsi="GHEA Grapalat" w:cs="Sylfaen"/>
          <w:sz w:val="20"/>
          <w:lang w:val="ru-RU"/>
        </w:rPr>
        <w:t xml:space="preserve">или </w:t>
      </w:r>
      <w:r w:rsidR="00143E8C" w:rsidRPr="005E1F72">
        <w:rPr>
          <w:rFonts w:ascii="GHEA Grapalat" w:hAnsi="GHEA Grapalat" w:cs="Sylfaen"/>
          <w:sz w:val="20"/>
          <w:lang w:val="af-ZA"/>
        </w:rPr>
        <w:t xml:space="preserve">) </w:t>
      </w:r>
      <w:r w:rsidR="00143E8C" w:rsidRPr="005E1F72">
        <w:rPr>
          <w:rFonts w:ascii="GHEA Grapalat" w:hAnsi="GHEA Grapalat" w:cs="Sylfaen"/>
          <w:sz w:val="20"/>
          <w:lang w:val="ru-RU"/>
        </w:rPr>
        <w:t>заказчик</w:t>
      </w:r>
      <w:r w:rsidR="00143E8C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143E8C" w:rsidRPr="005E1F72">
        <w:rPr>
          <w:rFonts w:ascii="GHEA Grapalat" w:hAnsi="GHEA Grapalat" w:cs="Sylfaen"/>
          <w:sz w:val="20"/>
          <w:lang w:val="ru-RU"/>
        </w:rPr>
        <w:t>к</w:t>
      </w:r>
      <w:r w:rsidR="00143E8C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143E8C" w:rsidRPr="005E1F72">
        <w:rPr>
          <w:rFonts w:ascii="GHEA Grapalat" w:hAnsi="GHEA Grapalat" w:cs="Sylfaen"/>
          <w:sz w:val="20"/>
          <w:lang w:val="ru-RU"/>
        </w:rPr>
        <w:t>электронный</w:t>
      </w:r>
      <w:r w:rsidR="00143E8C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143E8C" w:rsidRPr="005E1F72">
        <w:rPr>
          <w:rFonts w:ascii="GHEA Grapalat" w:hAnsi="GHEA Grapalat" w:cs="Sylfaen"/>
          <w:sz w:val="20"/>
          <w:lang w:val="ru-RU"/>
        </w:rPr>
        <w:t>уведомления</w:t>
      </w:r>
      <w:r w:rsidR="00143E8C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143E8C" w:rsidRPr="005E1F72">
        <w:rPr>
          <w:rFonts w:ascii="GHEA Grapalat" w:hAnsi="GHEA Grapalat" w:cs="Sylfaen"/>
          <w:sz w:val="20"/>
          <w:lang w:val="ru-RU"/>
        </w:rPr>
        <w:t>отправляют</w:t>
      </w:r>
      <w:r w:rsidR="00143E8C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143E8C" w:rsidRPr="005E1F72">
        <w:rPr>
          <w:rFonts w:ascii="GHEA Grapalat" w:hAnsi="GHEA Grapalat" w:cs="Sylfaen"/>
          <w:sz w:val="20"/>
          <w:lang w:val="ru-RU"/>
        </w:rPr>
        <w:t>являются</w:t>
      </w:r>
      <w:r w:rsidR="00143E8C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143E8C" w:rsidRPr="005E1F72">
        <w:rPr>
          <w:rFonts w:ascii="GHEA Grapalat" w:hAnsi="GHEA Grapalat" w:cs="Sylfaen"/>
          <w:sz w:val="20"/>
          <w:lang w:val="ru-RU"/>
        </w:rPr>
        <w:t>система</w:t>
      </w:r>
      <w:r w:rsidR="00143E8C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143E8C" w:rsidRPr="005E1F72">
        <w:rPr>
          <w:rFonts w:ascii="GHEA Grapalat" w:hAnsi="GHEA Grapalat" w:cs="Sylfaen"/>
          <w:sz w:val="20"/>
          <w:lang w:val="ru-RU"/>
        </w:rPr>
        <w:t xml:space="preserve">через </w:t>
      </w:r>
      <w:r w:rsidR="00143E8C" w:rsidRPr="005E1F72">
        <w:rPr>
          <w:rFonts w:ascii="GHEA Grapalat" w:hAnsi="GHEA Grapalat" w:cs="Sylfaen"/>
          <w:sz w:val="20"/>
          <w:lang w:val="af-ZA"/>
        </w:rPr>
        <w:t xml:space="preserve">и </w:t>
      </w:r>
      <w:r w:rsidR="00143E8C" w:rsidRPr="005E1F72">
        <w:rPr>
          <w:rFonts w:ascii="GHEA Grapalat" w:hAnsi="GHEA Grapalat" w:cs="Sylfaen"/>
          <w:sz w:val="20"/>
          <w:lang w:val="ru-RU"/>
        </w:rPr>
        <w:t>участвовать</w:t>
      </w:r>
      <w:r w:rsidR="00143E8C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143E8C" w:rsidRPr="005E1F72">
        <w:rPr>
          <w:rFonts w:ascii="GHEA Grapalat" w:hAnsi="GHEA Grapalat" w:cs="Sylfaen"/>
          <w:sz w:val="20"/>
          <w:lang w:val="ru-RU"/>
        </w:rPr>
        <w:t xml:space="preserve">по </w:t>
      </w:r>
      <w:r w:rsidR="00143E8C" w:rsidRPr="005E1F72">
        <w:rPr>
          <w:rFonts w:ascii="GHEA Grapalat" w:hAnsi="GHEA Grapalat" w:cs="Sylfaen"/>
          <w:sz w:val="20"/>
          <w:lang w:val="af-ZA"/>
        </w:rPr>
        <w:t xml:space="preserve">его </w:t>
      </w:r>
      <w:r w:rsidR="00143E8C" w:rsidRPr="005E1F72">
        <w:rPr>
          <w:rFonts w:ascii="GHEA Grapalat" w:hAnsi="GHEA Grapalat" w:cs="Sylfaen"/>
          <w:sz w:val="20"/>
          <w:lang w:val="ru-RU"/>
        </w:rPr>
        <w:t>приложение</w:t>
      </w:r>
      <w:r w:rsidR="00143E8C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143E8C" w:rsidRPr="005E1F72">
        <w:rPr>
          <w:rFonts w:ascii="GHEA Grapalat" w:hAnsi="GHEA Grapalat" w:cs="Sylfaen"/>
          <w:sz w:val="20"/>
          <w:lang w:val="ru-RU"/>
        </w:rPr>
        <w:t>указанный</w:t>
      </w:r>
      <w:r w:rsidR="00143E8C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143E8C" w:rsidRPr="005E1F72">
        <w:rPr>
          <w:rFonts w:ascii="GHEA Grapalat" w:hAnsi="GHEA Grapalat" w:cs="Sylfaen"/>
          <w:sz w:val="20"/>
          <w:lang w:val="ru-RU"/>
        </w:rPr>
        <w:t>электронный</w:t>
      </w:r>
      <w:r w:rsidR="00143E8C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143E8C" w:rsidRPr="005E1F72">
        <w:rPr>
          <w:rFonts w:ascii="GHEA Grapalat" w:hAnsi="GHEA Grapalat" w:cs="Sylfaen"/>
          <w:sz w:val="20"/>
          <w:lang w:val="ru-RU"/>
        </w:rPr>
        <w:t>из почтового отделения</w:t>
      </w:r>
      <w:r w:rsidR="00143E8C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143E8C" w:rsidRPr="005E1F72">
        <w:rPr>
          <w:rFonts w:ascii="GHEA Grapalat" w:hAnsi="GHEA Grapalat" w:cs="Sylfaen"/>
          <w:sz w:val="20"/>
          <w:lang w:val="ru-RU"/>
        </w:rPr>
        <w:t>настоящим</w:t>
      </w:r>
      <w:r w:rsidR="00143E8C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143E8C" w:rsidRPr="005E1F72">
        <w:rPr>
          <w:rFonts w:ascii="GHEA Grapalat" w:hAnsi="GHEA Grapalat" w:cs="Sylfaen"/>
          <w:sz w:val="20"/>
          <w:lang w:val="ru-RU"/>
        </w:rPr>
        <w:t>в приглашении</w:t>
      </w:r>
      <w:r w:rsidR="00143E8C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143E8C" w:rsidRPr="005E1F72">
        <w:rPr>
          <w:rFonts w:ascii="GHEA Grapalat" w:hAnsi="GHEA Grapalat" w:cs="Sylfaen"/>
          <w:sz w:val="20"/>
          <w:lang w:val="ru-RU"/>
        </w:rPr>
        <w:t xml:space="preserve">упомянуто </w:t>
      </w:r>
      <w:r w:rsidR="00143E8C" w:rsidRPr="005E1F72">
        <w:rPr>
          <w:rFonts w:ascii="GHEA Grapalat" w:hAnsi="GHEA Grapalat" w:cs="Sylfaen"/>
          <w:sz w:val="20"/>
          <w:lang w:val="af-ZA"/>
        </w:rPr>
        <w:t xml:space="preserve">: </w:t>
      </w:r>
      <w:r w:rsidR="00143E8C" w:rsidRPr="005E1F72">
        <w:rPr>
          <w:rFonts w:ascii="GHEA Grapalat" w:hAnsi="GHEA Grapalat" w:cs="Sylfaen"/>
          <w:sz w:val="20"/>
          <w:lang w:val="ru-RU"/>
        </w:rPr>
        <w:t>комиссия</w:t>
      </w:r>
      <w:r w:rsidR="00143E8C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143E8C" w:rsidRPr="005E1F72">
        <w:rPr>
          <w:rFonts w:ascii="GHEA Grapalat" w:hAnsi="GHEA Grapalat" w:cs="Sylfaen"/>
          <w:sz w:val="20"/>
          <w:lang w:val="ru-RU"/>
        </w:rPr>
        <w:t>секретаря</w:t>
      </w:r>
      <w:r w:rsidR="00143E8C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143E8C" w:rsidRPr="005E1F72">
        <w:rPr>
          <w:rFonts w:ascii="GHEA Grapalat" w:hAnsi="GHEA Grapalat" w:cs="Sylfaen"/>
          <w:sz w:val="20"/>
          <w:lang w:val="ru-RU"/>
        </w:rPr>
        <w:t>электронный</w:t>
      </w:r>
      <w:r w:rsidR="00143E8C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143E8C" w:rsidRPr="005E1F72">
        <w:rPr>
          <w:rFonts w:ascii="GHEA Grapalat" w:hAnsi="GHEA Grapalat" w:cs="Sylfaen"/>
          <w:sz w:val="20"/>
          <w:lang w:val="ru-RU"/>
        </w:rPr>
        <w:t>на почту</w:t>
      </w:r>
      <w:r w:rsidR="00143E8C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9B0DA1" w:rsidRPr="005E1F72">
        <w:rPr>
          <w:rFonts w:ascii="GHEA Grapalat" w:hAnsi="GHEA Grapalat"/>
          <w:sz w:val="20"/>
          <w:szCs w:val="20"/>
          <w:lang w:val="af-ZA"/>
        </w:rPr>
        <w:t>путем отправки.</w:t>
      </w:r>
      <w:r w:rsidR="009B0DA1" w:rsidRPr="005E1F72">
        <w:rPr>
          <w:rFonts w:ascii="GHEA Grapalat" w:hAnsi="GHEA Grapalat" w:cs="Sylfaen"/>
          <w:sz w:val="20"/>
          <w:lang w:val="af-ZA"/>
        </w:rPr>
        <w:t xml:space="preserve"> </w:t>
      </w:r>
    </w:p>
    <w:p w:rsidR="00265D18" w:rsidRPr="005E1F72" w:rsidRDefault="00265D18" w:rsidP="00EF3662">
      <w:pPr>
        <w:ind w:firstLine="567"/>
        <w:jc w:val="both"/>
        <w:rPr>
          <w:rFonts w:ascii="GHEA Grapalat" w:hAnsi="GHEA Grapalat"/>
          <w:sz w:val="20"/>
          <w:szCs w:val="20"/>
          <w:lang w:val="af-ZA"/>
        </w:rPr>
      </w:pPr>
      <w:r w:rsidRPr="005E1F72">
        <w:rPr>
          <w:rFonts w:ascii="GHEA Grapalat" w:hAnsi="GHEA Grapalat"/>
          <w:sz w:val="20"/>
          <w:szCs w:val="20"/>
          <w:lang w:val="af-ZA"/>
        </w:rPr>
        <w:t>При электронном обмене информацией (документами) участник подтверждает информацию (документы) электронной цифровой подписью, свидетельство о которой должно быть вставлено в удостоверение личности, выданное в соответствии с Законом Республики Армения «Об идентификации». Карты», либо отправляет информацию (документы), распечатанную с утвержденной оригинальной (сканированной) версии документа.</w:t>
      </w:r>
    </w:p>
    <w:p w:rsidR="00096865" w:rsidRPr="005E1F72" w:rsidRDefault="00E02F60" w:rsidP="00EF3662">
      <w:pPr>
        <w:pStyle w:val="23"/>
        <w:spacing w:line="240" w:lineRule="auto"/>
        <w:ind w:firstLine="567"/>
        <w:rPr>
          <w:rFonts w:ascii="GHEA Grapalat" w:hAnsi="GHEA Grapalat" w:cs="Sylfaen"/>
          <w:szCs w:val="24"/>
        </w:rPr>
      </w:pPr>
      <w:r w:rsidRPr="005E1F72">
        <w:rPr>
          <w:rFonts w:ascii="GHEA Grapalat" w:hAnsi="GHEA Grapalat" w:cs="Sylfaen"/>
          <w:szCs w:val="24"/>
          <w:lang w:val="ru-RU"/>
        </w:rPr>
        <w:t>Армении</w:t>
      </w:r>
      <w:r w:rsidRPr="005E1F72">
        <w:rPr>
          <w:rFonts w:ascii="GHEA Grapalat" w:hAnsi="GHEA Grapalat" w:cs="Sylfaen"/>
          <w:szCs w:val="24"/>
        </w:rPr>
        <w:t xml:space="preserve"> </w:t>
      </w:r>
      <w:r w:rsidRPr="005E1F72">
        <w:rPr>
          <w:rFonts w:ascii="GHEA Grapalat" w:hAnsi="GHEA Grapalat" w:cs="Sylfaen"/>
          <w:szCs w:val="24"/>
          <w:lang w:val="ru-RU"/>
        </w:rPr>
        <w:t>Республика</w:t>
      </w:r>
      <w:r w:rsidRPr="005E1F72">
        <w:rPr>
          <w:rFonts w:ascii="GHEA Grapalat" w:hAnsi="GHEA Grapalat" w:cs="Sylfaen"/>
          <w:szCs w:val="24"/>
        </w:rPr>
        <w:t xml:space="preserve"> </w:t>
      </w:r>
      <w:r w:rsidRPr="005E1F72">
        <w:rPr>
          <w:rFonts w:ascii="GHEA Grapalat" w:hAnsi="GHEA Grapalat" w:cs="Sylfaen"/>
          <w:szCs w:val="24"/>
          <w:lang w:val="ru-RU"/>
        </w:rPr>
        <w:t>резидент</w:t>
      </w:r>
      <w:r w:rsidRPr="005E1F72">
        <w:rPr>
          <w:rFonts w:ascii="GHEA Grapalat" w:hAnsi="GHEA Grapalat" w:cs="Sylfaen"/>
          <w:szCs w:val="24"/>
        </w:rPr>
        <w:t xml:space="preserve"> </w:t>
      </w:r>
      <w:r w:rsidRPr="005E1F72">
        <w:rPr>
          <w:rFonts w:ascii="GHEA Grapalat" w:hAnsi="GHEA Grapalat" w:cs="Sylfaen"/>
          <w:szCs w:val="24"/>
          <w:lang w:val="ru-RU"/>
        </w:rPr>
        <w:t>существование</w:t>
      </w:r>
      <w:r w:rsidRPr="005E1F72">
        <w:rPr>
          <w:rFonts w:ascii="GHEA Grapalat" w:hAnsi="GHEA Grapalat" w:cs="Sylfaen"/>
          <w:szCs w:val="24"/>
        </w:rPr>
        <w:t xml:space="preserve"> </w:t>
      </w:r>
      <w:r w:rsidRPr="005E1F72">
        <w:rPr>
          <w:rFonts w:ascii="GHEA Grapalat" w:hAnsi="GHEA Grapalat" w:cs="Sylfaen"/>
          <w:szCs w:val="24"/>
          <w:lang w:val="ru-RU"/>
        </w:rPr>
        <w:t xml:space="preserve">частичные </w:t>
      </w:r>
      <w:r w:rsidRPr="005E1F72">
        <w:rPr>
          <w:rFonts w:ascii="GHEA Grapalat" w:hAnsi="GHEA Grapalat" w:cs="Sylfaen"/>
          <w:szCs w:val="24"/>
        </w:rPr>
        <w:softHyphen/>
      </w:r>
      <w:r w:rsidRPr="005E1F72">
        <w:rPr>
          <w:rFonts w:ascii="GHEA Grapalat" w:hAnsi="GHEA Grapalat" w:cs="Sylfaen"/>
          <w:szCs w:val="24"/>
          <w:lang w:val="ru-RU"/>
        </w:rPr>
        <w:t>вложения</w:t>
      </w:r>
      <w:r w:rsidR="00265D18" w:rsidRPr="005E1F72">
        <w:rPr>
          <w:rFonts w:ascii="GHEA Grapalat" w:hAnsi="GHEA Grapalat" w:cs="Sylfaen"/>
          <w:szCs w:val="24"/>
        </w:rPr>
        <w:t xml:space="preserve"> </w:t>
      </w:r>
      <w:r w:rsidR="00265D18" w:rsidRPr="0024733B">
        <w:rPr>
          <w:rFonts w:ascii="GHEA Grapalat" w:hAnsi="GHEA Grapalat" w:cs="Sylfaen"/>
          <w:szCs w:val="24"/>
          <w:lang w:val="ru-RU"/>
        </w:rPr>
        <w:t>приложение</w:t>
      </w:r>
      <w:r w:rsidR="00265D18" w:rsidRPr="005E1F72">
        <w:rPr>
          <w:rFonts w:ascii="GHEA Grapalat" w:hAnsi="GHEA Grapalat" w:cs="Sylfaen"/>
          <w:szCs w:val="24"/>
        </w:rPr>
        <w:t xml:space="preserve"> </w:t>
      </w:r>
      <w:proofErr w:type="gramStart"/>
      <w:r w:rsidR="00265D18" w:rsidRPr="0024733B">
        <w:rPr>
          <w:rFonts w:ascii="GHEA Grapalat" w:hAnsi="GHEA Grapalat" w:cs="Sylfaen"/>
          <w:szCs w:val="24"/>
          <w:lang w:val="ru-RU"/>
        </w:rPr>
        <w:t xml:space="preserve">включительно </w:t>
      </w:r>
      <w:r w:rsidR="00265D18" w:rsidRPr="005E1F72">
        <w:rPr>
          <w:rFonts w:ascii="GHEA Grapalat" w:hAnsi="GHEA Grapalat" w:cs="Sylfaen"/>
          <w:szCs w:val="24"/>
        </w:rPr>
        <w:t>:</w:t>
      </w:r>
      <w:proofErr w:type="gramEnd"/>
      <w:r w:rsidR="00265D18" w:rsidRPr="005E1F72">
        <w:rPr>
          <w:rFonts w:ascii="GHEA Grapalat" w:hAnsi="GHEA Grapalat" w:cs="Sylfaen"/>
          <w:szCs w:val="24"/>
        </w:rPr>
        <w:t xml:space="preserve"> </w:t>
      </w:r>
      <w:r w:rsidR="00265D18" w:rsidRPr="0024733B">
        <w:rPr>
          <w:rFonts w:ascii="GHEA Grapalat" w:hAnsi="GHEA Grapalat" w:cs="Sylfaen"/>
          <w:szCs w:val="24"/>
          <w:lang w:val="ru-RU"/>
        </w:rPr>
        <w:t>их</w:t>
      </w:r>
      <w:r w:rsidR="00265D18" w:rsidRPr="005E1F72">
        <w:rPr>
          <w:rFonts w:ascii="GHEA Grapalat" w:hAnsi="GHEA Grapalat" w:cs="Sylfaen"/>
          <w:szCs w:val="24"/>
        </w:rPr>
        <w:t xml:space="preserve"> </w:t>
      </w:r>
      <w:r w:rsidR="00265D18" w:rsidRPr="0024733B">
        <w:rPr>
          <w:rFonts w:ascii="GHEA Grapalat" w:hAnsi="GHEA Grapalat" w:cs="Sylfaen"/>
          <w:szCs w:val="24"/>
          <w:lang w:val="ru-RU"/>
        </w:rPr>
        <w:t>к</w:t>
      </w:r>
      <w:r w:rsidR="00265D18" w:rsidRPr="005E1F72">
        <w:rPr>
          <w:rFonts w:ascii="GHEA Grapalat" w:hAnsi="GHEA Grapalat" w:cs="Sylfaen"/>
          <w:szCs w:val="24"/>
        </w:rPr>
        <w:t xml:space="preserve"> </w:t>
      </w:r>
      <w:r w:rsidR="00265D18" w:rsidRPr="0024733B">
        <w:rPr>
          <w:rFonts w:ascii="GHEA Grapalat" w:hAnsi="GHEA Grapalat" w:cs="Sylfaen"/>
          <w:szCs w:val="24"/>
          <w:lang w:val="ru-RU"/>
        </w:rPr>
        <w:t>подтверждаемый</w:t>
      </w:r>
      <w:r w:rsidR="00265D18" w:rsidRPr="005E1F72">
        <w:rPr>
          <w:rFonts w:ascii="GHEA Grapalat" w:hAnsi="GHEA Grapalat" w:cs="Sylfaen"/>
          <w:szCs w:val="24"/>
        </w:rPr>
        <w:t xml:space="preserve">  </w:t>
      </w:r>
      <w:r w:rsidRPr="005E1F72">
        <w:rPr>
          <w:rFonts w:ascii="GHEA Grapalat" w:hAnsi="GHEA Grapalat" w:cs="Sylfaen"/>
          <w:szCs w:val="24"/>
          <w:lang w:val="ru-RU"/>
        </w:rPr>
        <w:t xml:space="preserve">настоящие </w:t>
      </w:r>
      <w:r w:rsidRPr="005E1F72">
        <w:rPr>
          <w:rFonts w:ascii="GHEA Grapalat" w:hAnsi="GHEA Grapalat" w:cs="Sylfaen"/>
          <w:szCs w:val="24"/>
        </w:rPr>
        <w:softHyphen/>
      </w:r>
      <w:r w:rsidRPr="005E1F72">
        <w:rPr>
          <w:rFonts w:ascii="GHEA Grapalat" w:hAnsi="GHEA Grapalat" w:cs="Sylfaen"/>
          <w:szCs w:val="24"/>
          <w:lang w:val="ru-RU"/>
        </w:rPr>
        <w:t>документы</w:t>
      </w:r>
      <w:r w:rsidRPr="005E1F72">
        <w:rPr>
          <w:rFonts w:ascii="GHEA Grapalat" w:hAnsi="GHEA Grapalat" w:cs="Sylfaen"/>
          <w:szCs w:val="24"/>
        </w:rPr>
        <w:t xml:space="preserve"> </w:t>
      </w:r>
      <w:r w:rsidRPr="005E1F72">
        <w:rPr>
          <w:rFonts w:ascii="GHEA Grapalat" w:hAnsi="GHEA Grapalat" w:cs="Sylfaen"/>
          <w:szCs w:val="24"/>
          <w:lang w:val="ru-RU"/>
        </w:rPr>
        <w:t>подтверждение</w:t>
      </w:r>
      <w:r w:rsidRPr="005E1F72">
        <w:rPr>
          <w:rFonts w:ascii="GHEA Grapalat" w:hAnsi="GHEA Grapalat" w:cs="Sylfaen"/>
          <w:szCs w:val="24"/>
        </w:rPr>
        <w:t xml:space="preserve"> </w:t>
      </w:r>
      <w:r w:rsidRPr="005E1F72">
        <w:rPr>
          <w:rFonts w:ascii="GHEA Grapalat" w:hAnsi="GHEA Grapalat" w:cs="Sylfaen"/>
          <w:szCs w:val="24"/>
          <w:lang w:val="ru-RU"/>
        </w:rPr>
        <w:t>являются</w:t>
      </w:r>
      <w:r w:rsidRPr="005E1F72">
        <w:rPr>
          <w:rFonts w:ascii="GHEA Grapalat" w:hAnsi="GHEA Grapalat" w:cs="Sylfaen"/>
          <w:szCs w:val="24"/>
        </w:rPr>
        <w:t xml:space="preserve"> </w:t>
      </w:r>
      <w:r w:rsidRPr="005E1F72">
        <w:rPr>
          <w:rFonts w:ascii="GHEA Grapalat" w:hAnsi="GHEA Grapalat" w:cs="Sylfaen"/>
          <w:szCs w:val="24"/>
          <w:lang w:val="ru-RU"/>
        </w:rPr>
        <w:t>электронный</w:t>
      </w:r>
      <w:r w:rsidRPr="005E1F72">
        <w:rPr>
          <w:rFonts w:ascii="GHEA Grapalat" w:hAnsi="GHEA Grapalat" w:cs="Sylfaen"/>
          <w:szCs w:val="24"/>
        </w:rPr>
        <w:t xml:space="preserve"> </w:t>
      </w:r>
      <w:r w:rsidRPr="005E1F72">
        <w:rPr>
          <w:rFonts w:ascii="GHEA Grapalat" w:hAnsi="GHEA Grapalat" w:cs="Sylfaen"/>
          <w:szCs w:val="24"/>
          <w:lang w:val="ru-RU"/>
        </w:rPr>
        <w:t>цифровой</w:t>
      </w:r>
      <w:r w:rsidRPr="005E1F72">
        <w:rPr>
          <w:rFonts w:ascii="GHEA Grapalat" w:hAnsi="GHEA Grapalat" w:cs="Sylfaen"/>
          <w:szCs w:val="24"/>
        </w:rPr>
        <w:t xml:space="preserve"> </w:t>
      </w:r>
      <w:r w:rsidRPr="005E1F72">
        <w:rPr>
          <w:rFonts w:ascii="GHEA Grapalat" w:hAnsi="GHEA Grapalat" w:cs="Sylfaen"/>
          <w:szCs w:val="24"/>
          <w:lang w:val="ru-RU"/>
        </w:rPr>
        <w:t xml:space="preserve">подписал </w:t>
      </w:r>
      <w:r w:rsidRPr="005E1F72">
        <w:rPr>
          <w:rFonts w:ascii="GHEA Grapalat" w:hAnsi="GHEA Grapalat" w:cs="Sylfaen"/>
          <w:szCs w:val="24"/>
        </w:rPr>
        <w:t xml:space="preserve">, </w:t>
      </w:r>
      <w:r w:rsidRPr="005E1F72">
        <w:rPr>
          <w:rFonts w:ascii="GHEA Grapalat" w:hAnsi="GHEA Grapalat" w:cs="Sylfaen"/>
          <w:szCs w:val="24"/>
          <w:lang w:val="ru-RU"/>
        </w:rPr>
        <w:t>и</w:t>
      </w:r>
      <w:r w:rsidRPr="005E1F72">
        <w:rPr>
          <w:rFonts w:ascii="GHEA Grapalat" w:hAnsi="GHEA Grapalat" w:cs="Sylfaen"/>
          <w:szCs w:val="24"/>
        </w:rPr>
        <w:t xml:space="preserve"> </w:t>
      </w:r>
      <w:r w:rsidRPr="005E1F72">
        <w:rPr>
          <w:rFonts w:ascii="GHEA Grapalat" w:hAnsi="GHEA Grapalat" w:cs="Sylfaen"/>
          <w:szCs w:val="24"/>
          <w:lang w:val="ru-RU"/>
        </w:rPr>
        <w:t>Армении</w:t>
      </w:r>
      <w:r w:rsidRPr="005E1F72">
        <w:rPr>
          <w:rFonts w:ascii="GHEA Grapalat" w:hAnsi="GHEA Grapalat" w:cs="Sylfaen"/>
          <w:szCs w:val="24"/>
        </w:rPr>
        <w:t xml:space="preserve"> </w:t>
      </w:r>
      <w:r w:rsidRPr="005E1F72">
        <w:rPr>
          <w:rFonts w:ascii="GHEA Grapalat" w:hAnsi="GHEA Grapalat" w:cs="Sylfaen"/>
          <w:szCs w:val="24"/>
          <w:lang w:val="ru-RU"/>
        </w:rPr>
        <w:t xml:space="preserve">Публичное </w:t>
      </w:r>
      <w:r w:rsidRPr="005E1F72">
        <w:rPr>
          <w:rFonts w:ascii="GHEA Grapalat" w:hAnsi="GHEA Grapalat" w:cs="Sylfaen"/>
          <w:szCs w:val="24"/>
        </w:rPr>
        <w:softHyphen/>
      </w:r>
      <w:r w:rsidRPr="005E1F72">
        <w:rPr>
          <w:rFonts w:ascii="GHEA Grapalat" w:hAnsi="GHEA Grapalat" w:cs="Sylfaen"/>
          <w:szCs w:val="24"/>
          <w:lang w:val="ru-RU"/>
        </w:rPr>
        <w:t>государство</w:t>
      </w:r>
      <w:r w:rsidRPr="005E1F72">
        <w:rPr>
          <w:rFonts w:ascii="GHEA Grapalat" w:hAnsi="GHEA Grapalat" w:cs="Sylfaen"/>
          <w:szCs w:val="24"/>
        </w:rPr>
        <w:t xml:space="preserve"> </w:t>
      </w:r>
      <w:r w:rsidRPr="005E1F72">
        <w:rPr>
          <w:rFonts w:ascii="GHEA Grapalat" w:hAnsi="GHEA Grapalat" w:cs="Sylfaen"/>
          <w:szCs w:val="24"/>
          <w:lang w:val="ru-RU"/>
        </w:rPr>
        <w:t>резидент</w:t>
      </w:r>
      <w:r w:rsidRPr="005E1F72">
        <w:rPr>
          <w:rFonts w:ascii="GHEA Grapalat" w:hAnsi="GHEA Grapalat" w:cs="Sylfaen"/>
          <w:szCs w:val="24"/>
        </w:rPr>
        <w:t xml:space="preserve"> </w:t>
      </w:r>
      <w:r w:rsidRPr="005E1F72">
        <w:rPr>
          <w:rFonts w:ascii="GHEA Grapalat" w:hAnsi="GHEA Grapalat" w:cs="Sylfaen"/>
          <w:szCs w:val="24"/>
          <w:lang w:val="ru-RU"/>
        </w:rPr>
        <w:t>несуществующий</w:t>
      </w:r>
      <w:r w:rsidRPr="005E1F72">
        <w:rPr>
          <w:rFonts w:ascii="GHEA Grapalat" w:hAnsi="GHEA Grapalat" w:cs="Sylfaen"/>
          <w:szCs w:val="24"/>
        </w:rPr>
        <w:t xml:space="preserve"> </w:t>
      </w:r>
      <w:r w:rsidRPr="005E1F72">
        <w:rPr>
          <w:rFonts w:ascii="GHEA Grapalat" w:hAnsi="GHEA Grapalat" w:cs="Sylfaen"/>
          <w:szCs w:val="24"/>
          <w:lang w:val="ru-RU"/>
        </w:rPr>
        <w:t xml:space="preserve">участники </w:t>
      </w:r>
      <w:r w:rsidR="00265D18" w:rsidRPr="0024733B">
        <w:rPr>
          <w:rFonts w:ascii="GHEA Grapalat" w:hAnsi="GHEA Grapalat" w:cs="Sylfaen"/>
          <w:szCs w:val="24"/>
          <w:lang w:val="ru-RU"/>
        </w:rPr>
        <w:t xml:space="preserve">- </w:t>
      </w:r>
      <w:r w:rsidR="00265D18" w:rsidRPr="005E1F72">
        <w:rPr>
          <w:rFonts w:ascii="GHEA Grapalat" w:hAnsi="GHEA Grapalat" w:cs="Sylfaen"/>
          <w:szCs w:val="24"/>
        </w:rPr>
        <w:t xml:space="preserve">эти </w:t>
      </w:r>
      <w:r w:rsidRPr="005E1F72">
        <w:rPr>
          <w:rFonts w:ascii="GHEA Grapalat" w:hAnsi="GHEA Grapalat" w:cs="Sylfaen"/>
          <w:szCs w:val="24"/>
          <w:lang w:val="ru-RU"/>
        </w:rPr>
        <w:t>документы</w:t>
      </w:r>
      <w:r w:rsidRPr="005E1F72">
        <w:rPr>
          <w:rFonts w:ascii="GHEA Grapalat" w:hAnsi="GHEA Grapalat" w:cs="Sylfaen"/>
          <w:szCs w:val="24"/>
        </w:rPr>
        <w:t xml:space="preserve"> </w:t>
      </w:r>
      <w:r w:rsidRPr="005E1F72">
        <w:rPr>
          <w:rFonts w:ascii="GHEA Grapalat" w:hAnsi="GHEA Grapalat" w:cs="Sylfaen"/>
          <w:szCs w:val="24"/>
          <w:lang w:val="ru-RU"/>
        </w:rPr>
        <w:t>подарок</w:t>
      </w:r>
      <w:r w:rsidRPr="005E1F72">
        <w:rPr>
          <w:rFonts w:ascii="GHEA Grapalat" w:hAnsi="GHEA Grapalat" w:cs="Sylfaen"/>
          <w:szCs w:val="24"/>
        </w:rPr>
        <w:t xml:space="preserve"> </w:t>
      </w:r>
      <w:r w:rsidRPr="005E1F72">
        <w:rPr>
          <w:rFonts w:ascii="GHEA Grapalat" w:hAnsi="GHEA Grapalat" w:cs="Sylfaen"/>
          <w:szCs w:val="24"/>
          <w:lang w:val="ru-RU"/>
        </w:rPr>
        <w:t>являются</w:t>
      </w:r>
      <w:r w:rsidRPr="005E1F72">
        <w:rPr>
          <w:rFonts w:ascii="GHEA Grapalat" w:hAnsi="GHEA Grapalat" w:cs="Sylfaen"/>
          <w:szCs w:val="24"/>
        </w:rPr>
        <w:t xml:space="preserve"> </w:t>
      </w:r>
      <w:r w:rsidRPr="005E1F72">
        <w:rPr>
          <w:rFonts w:ascii="GHEA Grapalat" w:hAnsi="GHEA Grapalat" w:cs="Sylfaen"/>
          <w:szCs w:val="24"/>
          <w:lang w:val="ru-RU"/>
        </w:rPr>
        <w:t>одобренный</w:t>
      </w:r>
      <w:r w:rsidRPr="005E1F72">
        <w:rPr>
          <w:rFonts w:ascii="GHEA Grapalat" w:hAnsi="GHEA Grapalat" w:cs="Sylfaen"/>
          <w:szCs w:val="24"/>
        </w:rPr>
        <w:t xml:space="preserve"> </w:t>
      </w:r>
      <w:r w:rsidRPr="005E1F72">
        <w:rPr>
          <w:rFonts w:ascii="GHEA Grapalat" w:hAnsi="GHEA Grapalat" w:cs="Sylfaen"/>
          <w:szCs w:val="24"/>
          <w:lang w:val="ru-RU"/>
        </w:rPr>
        <w:t>оригинальный</w:t>
      </w:r>
      <w:r w:rsidRPr="005E1F72">
        <w:rPr>
          <w:rFonts w:ascii="GHEA Grapalat" w:hAnsi="GHEA Grapalat" w:cs="Sylfaen"/>
          <w:szCs w:val="24"/>
        </w:rPr>
        <w:t xml:space="preserve"> </w:t>
      </w:r>
      <w:r w:rsidRPr="005E1F72">
        <w:rPr>
          <w:rFonts w:ascii="GHEA Grapalat" w:hAnsi="GHEA Grapalat" w:cs="Sylfaen"/>
          <w:szCs w:val="24"/>
          <w:lang w:val="ru-RU"/>
        </w:rPr>
        <w:t>из документа</w:t>
      </w:r>
      <w:r w:rsidRPr="005E1F72">
        <w:rPr>
          <w:rFonts w:ascii="GHEA Grapalat" w:hAnsi="GHEA Grapalat" w:cs="Sylfaen"/>
          <w:szCs w:val="24"/>
        </w:rPr>
        <w:t xml:space="preserve"> </w:t>
      </w:r>
      <w:r w:rsidRPr="005E1F72">
        <w:rPr>
          <w:rFonts w:ascii="GHEA Grapalat" w:hAnsi="GHEA Grapalat" w:cs="Sylfaen"/>
          <w:szCs w:val="24"/>
          <w:lang w:val="ru-RU"/>
        </w:rPr>
        <w:t xml:space="preserve">печатная </w:t>
      </w:r>
      <w:r w:rsidRPr="005E1F72">
        <w:rPr>
          <w:rFonts w:ascii="GHEA Grapalat" w:hAnsi="GHEA Grapalat" w:cs="Sylfaen"/>
          <w:szCs w:val="24"/>
        </w:rPr>
        <w:t xml:space="preserve">( </w:t>
      </w:r>
      <w:r w:rsidRPr="005E1F72">
        <w:rPr>
          <w:rFonts w:ascii="GHEA Grapalat" w:hAnsi="GHEA Grapalat" w:cs="Sylfaen"/>
          <w:szCs w:val="24"/>
          <w:lang w:val="ru-RU"/>
        </w:rPr>
        <w:t xml:space="preserve">сканированная </w:t>
      </w:r>
      <w:r w:rsidRPr="005E1F72">
        <w:rPr>
          <w:rFonts w:ascii="GHEA Grapalat" w:hAnsi="GHEA Grapalat" w:cs="Sylfaen"/>
          <w:szCs w:val="24"/>
        </w:rPr>
        <w:t xml:space="preserve">) </w:t>
      </w:r>
      <w:r w:rsidRPr="005E1F72">
        <w:rPr>
          <w:rFonts w:ascii="GHEA Grapalat" w:hAnsi="GHEA Grapalat" w:cs="Sylfaen"/>
          <w:szCs w:val="24"/>
          <w:lang w:val="ru-RU"/>
        </w:rPr>
        <w:t xml:space="preserve">версия </w:t>
      </w:r>
      <w:r w:rsidRPr="005E1F72">
        <w:rPr>
          <w:rFonts w:ascii="GHEA Grapalat" w:hAnsi="GHEA Grapalat" w:cs="Sylfaen"/>
          <w:szCs w:val="24"/>
        </w:rPr>
        <w:t>.</w:t>
      </w:r>
    </w:p>
    <w:p w:rsidR="003E7941" w:rsidRPr="00C33722" w:rsidRDefault="003E7941" w:rsidP="003E7941">
      <w:pPr>
        <w:pStyle w:val="23"/>
        <w:spacing w:line="240" w:lineRule="auto"/>
        <w:ind w:firstLine="567"/>
        <w:rPr>
          <w:rFonts w:ascii="GHEA Grapalat" w:hAnsi="GHEA Grapalat" w:cs="Sylfaen"/>
          <w:szCs w:val="24"/>
        </w:rPr>
      </w:pPr>
      <w:r w:rsidRPr="00C33722">
        <w:rPr>
          <w:rFonts w:ascii="GHEA Grapalat" w:hAnsi="GHEA Grapalat" w:cs="Sylfaen"/>
          <w:szCs w:val="24"/>
        </w:rPr>
        <w:t>Документы, включаемые в состав заявления и подтвержденные электронной цифровой подписью, не скрепляются печатью.</w:t>
      </w:r>
    </w:p>
    <w:p w:rsidR="002B103D" w:rsidRPr="005E1F72" w:rsidRDefault="00A150A9" w:rsidP="00EF3662">
      <w:pPr>
        <w:pStyle w:val="23"/>
        <w:spacing w:line="240" w:lineRule="auto"/>
        <w:ind w:firstLine="567"/>
        <w:rPr>
          <w:rFonts w:ascii="GHEA Grapalat" w:hAnsi="GHEA Grapalat"/>
          <w:lang w:val="hy-AM"/>
        </w:rPr>
      </w:pPr>
      <w:r w:rsidRPr="005E1F72">
        <w:rPr>
          <w:rFonts w:ascii="GHEA Grapalat" w:hAnsi="GHEA Grapalat"/>
        </w:rPr>
        <w:t xml:space="preserve">8 </w:t>
      </w:r>
      <w:r w:rsidR="00947D03" w:rsidRPr="005E1F72">
        <w:rPr>
          <w:rFonts w:ascii="GHEA Grapalat" w:hAnsi="GHEA Grapalat"/>
          <w:lang w:val="hy-AM"/>
        </w:rPr>
        <w:t xml:space="preserve">. </w:t>
      </w:r>
      <w:r w:rsidR="00AA3CB2" w:rsidRPr="000B4CF4">
        <w:rPr>
          <w:rFonts w:ascii="GHEA Grapalat" w:hAnsi="GHEA Grapalat"/>
        </w:rPr>
        <w:t xml:space="preserve">19 </w:t>
      </w:r>
      <w:r w:rsidR="003F288F" w:rsidRPr="005E1F72">
        <w:rPr>
          <w:rFonts w:ascii="GHEA Grapalat" w:hAnsi="GHEA Grapalat" w:cs="Sylfaen"/>
        </w:rPr>
        <w:t>заявок</w:t>
      </w:r>
      <w:r w:rsidR="00571F29" w:rsidRPr="005E1F72">
        <w:rPr>
          <w:rFonts w:ascii="GHEA Grapalat" w:hAnsi="GHEA Grapalat" w:cs="Arial"/>
        </w:rPr>
        <w:t xml:space="preserve"> </w:t>
      </w:r>
      <w:r w:rsidR="00571F29" w:rsidRPr="005E1F72">
        <w:rPr>
          <w:rFonts w:ascii="GHEA Grapalat" w:hAnsi="GHEA Grapalat" w:cs="Sylfaen"/>
        </w:rPr>
        <w:t>оценка</w:t>
      </w:r>
      <w:r w:rsidR="00571F29" w:rsidRPr="005E1F72">
        <w:rPr>
          <w:rFonts w:ascii="GHEA Grapalat" w:hAnsi="GHEA Grapalat" w:cs="Arial"/>
        </w:rPr>
        <w:t xml:space="preserve"> </w:t>
      </w:r>
      <w:r w:rsidR="00571F29" w:rsidRPr="005E1F72">
        <w:rPr>
          <w:rFonts w:ascii="GHEA Grapalat" w:hAnsi="GHEA Grapalat" w:cs="Sylfaen"/>
        </w:rPr>
        <w:t>и:</w:t>
      </w:r>
      <w:r w:rsidR="00571F29" w:rsidRPr="005E1F72">
        <w:rPr>
          <w:rFonts w:ascii="GHEA Grapalat" w:hAnsi="GHEA Grapalat" w:cs="Arial"/>
        </w:rPr>
        <w:t xml:space="preserve"> </w:t>
      </w:r>
      <w:r w:rsidR="00571F29" w:rsidRPr="005E1F72">
        <w:rPr>
          <w:rFonts w:ascii="GHEA Grapalat" w:hAnsi="GHEA Grapalat" w:cs="Sylfaen"/>
        </w:rPr>
        <w:t>решение выбранного участника</w:t>
      </w:r>
      <w:r w:rsidR="00571F29" w:rsidRPr="005E1F72">
        <w:rPr>
          <w:rFonts w:ascii="GHEA Grapalat" w:hAnsi="GHEA Grapalat" w:cs="Arial"/>
        </w:rPr>
        <w:t xml:space="preserve"> </w:t>
      </w:r>
      <w:r w:rsidR="00571F29" w:rsidRPr="005E1F72">
        <w:rPr>
          <w:rFonts w:ascii="GHEA Grapalat" w:hAnsi="GHEA Grapalat" w:cs="Sylfaen"/>
        </w:rPr>
        <w:t>реализуется</w:t>
      </w:r>
      <w:r w:rsidR="00571F29" w:rsidRPr="005E1F72">
        <w:rPr>
          <w:rFonts w:ascii="GHEA Grapalat" w:hAnsi="GHEA Grapalat" w:cs="Arial"/>
        </w:rPr>
        <w:t xml:space="preserve"> </w:t>
      </w:r>
      <w:r w:rsidR="00571F29" w:rsidRPr="005E1F72">
        <w:rPr>
          <w:rFonts w:ascii="GHEA Grapalat" w:hAnsi="GHEA Grapalat" w:cs="Sylfaen"/>
        </w:rPr>
        <w:t>является</w:t>
      </w:r>
      <w:r w:rsidR="00571F29" w:rsidRPr="005E1F72">
        <w:rPr>
          <w:rFonts w:ascii="GHEA Grapalat" w:hAnsi="GHEA Grapalat" w:cs="Arial"/>
        </w:rPr>
        <w:t xml:space="preserve"> </w:t>
      </w:r>
      <w:r w:rsidR="00571F29" w:rsidRPr="005E1F72">
        <w:rPr>
          <w:rFonts w:ascii="GHEA Grapalat" w:hAnsi="GHEA Grapalat" w:cs="Sylfaen"/>
        </w:rPr>
        <w:t>в соответствии с</w:t>
      </w:r>
      <w:r w:rsidR="00571F29" w:rsidRPr="005E1F72">
        <w:rPr>
          <w:rFonts w:ascii="GHEA Grapalat" w:hAnsi="GHEA Grapalat" w:cs="Arial"/>
        </w:rPr>
        <w:t xml:space="preserve"> </w:t>
      </w:r>
      <w:r w:rsidR="00571F29" w:rsidRPr="005E1F72">
        <w:rPr>
          <w:rFonts w:ascii="GHEA Grapalat" w:hAnsi="GHEA Grapalat" w:cs="Sylfaen"/>
        </w:rPr>
        <w:t>отдельно</w:t>
      </w:r>
      <w:r w:rsidR="00571F29" w:rsidRPr="005E1F72">
        <w:rPr>
          <w:rFonts w:ascii="GHEA Grapalat" w:hAnsi="GHEA Grapalat" w:cs="Arial"/>
        </w:rPr>
        <w:t xml:space="preserve"> </w:t>
      </w:r>
      <w:r w:rsidR="00571F29" w:rsidRPr="005E1F72">
        <w:rPr>
          <w:rFonts w:ascii="GHEA Grapalat" w:hAnsi="GHEA Grapalat" w:cs="Sylfaen"/>
        </w:rPr>
        <w:t xml:space="preserve">порции </w:t>
      </w:r>
      <w:r w:rsidR="0080329A">
        <w:rPr>
          <w:rStyle w:val="af6"/>
          <w:rFonts w:ascii="GHEA Grapalat" w:hAnsi="GHEA Grapalat" w:cs="Sylfaen"/>
        </w:rPr>
        <w:footnoteReference w:id="4"/>
      </w:r>
      <w:r w:rsidR="00571F29" w:rsidRPr="005E1F72">
        <w:rPr>
          <w:rFonts w:ascii="GHEA Grapalat" w:hAnsi="GHEA Grapalat" w:cs="Tahoma"/>
        </w:rPr>
        <w:t>.</w:t>
      </w:r>
      <w:r w:rsidR="002B103D" w:rsidRPr="005E1F72">
        <w:rPr>
          <w:rFonts w:ascii="GHEA Grapalat" w:hAnsi="GHEA Grapalat" w:cs="Tahoma"/>
          <w:lang w:val="hy-AM"/>
        </w:rPr>
        <w:t xml:space="preserve"> </w:t>
      </w:r>
    </w:p>
    <w:p w:rsidR="00583092" w:rsidRPr="005E1F72" w:rsidRDefault="00A150A9" w:rsidP="00EF3662">
      <w:pPr>
        <w:ind w:firstLine="567"/>
        <w:jc w:val="both"/>
        <w:rPr>
          <w:rFonts w:ascii="GHEA Grapalat" w:hAnsi="GHEA Grapalat"/>
          <w:sz w:val="20"/>
          <w:szCs w:val="20"/>
          <w:lang w:val="af-ZA"/>
        </w:rPr>
      </w:pPr>
      <w:r w:rsidRPr="005E1F72">
        <w:rPr>
          <w:rFonts w:ascii="GHEA Grapalat" w:hAnsi="GHEA Grapalat"/>
          <w:sz w:val="20"/>
          <w:szCs w:val="20"/>
          <w:lang w:val="af-ZA"/>
        </w:rPr>
        <w:t xml:space="preserve">8.20 </w:t>
      </w:r>
      <w:r w:rsidR="003F288F" w:rsidRPr="005E1F72">
        <w:rPr>
          <w:rFonts w:ascii="GHEA Grapalat" w:hAnsi="GHEA Grapalat"/>
          <w:sz w:val="20"/>
          <w:szCs w:val="20"/>
          <w:lang w:val="af-ZA"/>
        </w:rPr>
        <w:t xml:space="preserve">В случае, если выбранный участник не подпишет договор (откажется) или будет лишен права на заключение договора, выбранный участник решением комиссии признается участником, занявшим следующее место, </w:t>
      </w:r>
      <w:r w:rsidR="00583092" w:rsidRPr="002A4619">
        <w:rPr>
          <w:rFonts w:ascii="GHEA Grapalat" w:hAnsi="GHEA Grapalat"/>
          <w:sz w:val="20"/>
          <w:szCs w:val="20"/>
          <w:lang w:val="hy-AM"/>
        </w:rPr>
        <w:t xml:space="preserve">с </w:t>
      </w:r>
      <w:r w:rsidR="004134BB" w:rsidRPr="00EF2159">
        <w:rPr>
          <w:rFonts w:ascii="GHEA Grapalat" w:hAnsi="GHEA Grapalat"/>
          <w:sz w:val="20"/>
          <w:szCs w:val="20"/>
          <w:lang w:val="hy-AM"/>
        </w:rPr>
        <w:t xml:space="preserve">использованием </w:t>
      </w:r>
      <w:r w:rsidR="00583092" w:rsidRPr="002A4619">
        <w:rPr>
          <w:rFonts w:ascii="GHEA Grapalat" w:hAnsi="GHEA Grapalat"/>
          <w:sz w:val="20"/>
          <w:szCs w:val="20"/>
          <w:lang w:val="hy-AM"/>
        </w:rPr>
        <w:t xml:space="preserve">процедура, определенная в пунктах 8.13–8.20 части 1 настоящего приглашения </w:t>
      </w:r>
      <w:r w:rsidR="00583092" w:rsidRPr="005E1F72">
        <w:rPr>
          <w:rFonts w:ascii="GHEA Grapalat" w:hAnsi="GHEA Grapalat"/>
          <w:sz w:val="20"/>
          <w:szCs w:val="20"/>
          <w:lang w:val="af-ZA"/>
        </w:rPr>
        <w:t>.</w:t>
      </w:r>
    </w:p>
    <w:p w:rsidR="00583092" w:rsidRPr="005E1F72" w:rsidRDefault="00A150A9" w:rsidP="00EF3662">
      <w:pPr>
        <w:pStyle w:val="23"/>
        <w:spacing w:line="240" w:lineRule="auto"/>
        <w:ind w:firstLine="567"/>
        <w:rPr>
          <w:rFonts w:ascii="GHEA Grapalat" w:hAnsi="GHEA Grapalat" w:cs="Sylfaen"/>
          <w:szCs w:val="24"/>
        </w:rPr>
      </w:pPr>
      <w:r w:rsidRPr="005E1F72">
        <w:rPr>
          <w:rFonts w:ascii="GHEA Grapalat" w:hAnsi="GHEA Grapalat" w:cs="Sylfaen"/>
          <w:szCs w:val="24"/>
        </w:rPr>
        <w:t xml:space="preserve">8 </w:t>
      </w:r>
      <w:r w:rsidR="00201DA0" w:rsidRPr="005E1F72">
        <w:rPr>
          <w:rFonts w:ascii="GHEA Grapalat" w:hAnsi="GHEA Grapalat" w:cs="Sylfaen"/>
          <w:szCs w:val="24"/>
          <w:lang w:val="hy-AM"/>
        </w:rPr>
        <w:t xml:space="preserve">. </w:t>
      </w:r>
      <w:r w:rsidR="002E0966" w:rsidRPr="000058C9">
        <w:rPr>
          <w:rFonts w:ascii="GHEA Grapalat" w:hAnsi="GHEA Grapalat" w:cs="Sylfaen"/>
          <w:szCs w:val="24"/>
        </w:rPr>
        <w:t xml:space="preserve">21 </w:t>
      </w:r>
      <w:r w:rsidR="00583092" w:rsidRPr="005E1F72">
        <w:rPr>
          <w:rFonts w:ascii="GHEA Grapalat" w:hAnsi="GHEA Grapalat" w:cs="Sylfaen"/>
          <w:szCs w:val="24"/>
          <w:lang w:val="ru-RU"/>
        </w:rPr>
        <w:t xml:space="preserve">Участник </w:t>
      </w:r>
      <w:r w:rsidR="00196487" w:rsidRPr="005E1F72">
        <w:rPr>
          <w:rFonts w:ascii="GHEA Grapalat" w:hAnsi="GHEA Grapalat" w:cs="Sylfaen"/>
          <w:szCs w:val="24"/>
          <w:lang w:val="en-US"/>
        </w:rPr>
        <w:t>n</w:t>
      </w:r>
      <w:r w:rsidR="00583092" w:rsidRPr="005E1F72">
        <w:rPr>
          <w:rFonts w:ascii="GHEA Grapalat" w:hAnsi="GHEA Grapalat" w:cs="Sylfaen"/>
          <w:szCs w:val="24"/>
        </w:rPr>
        <w:t xml:space="preserve"> </w:t>
      </w:r>
      <w:r w:rsidR="00583092" w:rsidRPr="005E1F72">
        <w:rPr>
          <w:rFonts w:ascii="GHEA Grapalat" w:hAnsi="GHEA Grapalat" w:cs="Sylfaen"/>
          <w:szCs w:val="24"/>
          <w:lang w:val="ru-RU"/>
        </w:rPr>
        <w:t>сам</w:t>
      </w:r>
      <w:r w:rsidR="00583092" w:rsidRPr="005E1F72">
        <w:rPr>
          <w:rFonts w:ascii="GHEA Grapalat" w:hAnsi="GHEA Grapalat" w:cs="Sylfaen"/>
          <w:szCs w:val="24"/>
        </w:rPr>
        <w:t xml:space="preserve"> </w:t>
      </w:r>
      <w:r w:rsidR="00583092" w:rsidRPr="005E1F72">
        <w:rPr>
          <w:rFonts w:ascii="GHEA Grapalat" w:hAnsi="GHEA Grapalat" w:cs="Sylfaen"/>
          <w:szCs w:val="24"/>
          <w:lang w:val="ru-RU"/>
        </w:rPr>
        <w:t>представлен</w:t>
      </w:r>
      <w:r w:rsidR="00583092" w:rsidRPr="005E1F72">
        <w:rPr>
          <w:rFonts w:ascii="GHEA Grapalat" w:hAnsi="GHEA Grapalat" w:cs="Sylfaen"/>
          <w:szCs w:val="24"/>
        </w:rPr>
        <w:t xml:space="preserve"> </w:t>
      </w:r>
      <w:r w:rsidR="00583092" w:rsidRPr="005E1F72">
        <w:rPr>
          <w:rFonts w:ascii="GHEA Grapalat" w:hAnsi="GHEA Grapalat" w:cs="Sylfaen"/>
          <w:szCs w:val="24"/>
          <w:lang w:val="ru-RU"/>
        </w:rPr>
        <w:t>требования</w:t>
      </w:r>
      <w:r w:rsidR="00583092" w:rsidRPr="005E1F72">
        <w:rPr>
          <w:rFonts w:ascii="GHEA Grapalat" w:hAnsi="GHEA Grapalat" w:cs="Sylfaen"/>
          <w:szCs w:val="24"/>
        </w:rPr>
        <w:t xml:space="preserve"> </w:t>
      </w:r>
      <w:r w:rsidR="00583092" w:rsidRPr="005E1F72">
        <w:rPr>
          <w:rFonts w:ascii="GHEA Grapalat" w:hAnsi="GHEA Grapalat" w:cs="Sylfaen"/>
          <w:szCs w:val="24"/>
          <w:lang w:val="ru-RU"/>
        </w:rPr>
        <w:t>согласие</w:t>
      </w:r>
      <w:r w:rsidR="00583092" w:rsidRPr="005E1F72">
        <w:rPr>
          <w:rFonts w:ascii="GHEA Grapalat" w:hAnsi="GHEA Grapalat" w:cs="Sylfaen"/>
          <w:szCs w:val="24"/>
        </w:rPr>
        <w:t xml:space="preserve"> </w:t>
      </w:r>
      <w:r w:rsidR="00583092" w:rsidRPr="005E1F72">
        <w:rPr>
          <w:rFonts w:ascii="GHEA Grapalat" w:hAnsi="GHEA Grapalat" w:cs="Sylfaen"/>
          <w:szCs w:val="24"/>
          <w:lang w:val="ru-RU"/>
        </w:rPr>
        <w:t>оправдание</w:t>
      </w:r>
      <w:r w:rsidR="00583092" w:rsidRPr="005E1F72">
        <w:rPr>
          <w:rFonts w:ascii="GHEA Grapalat" w:hAnsi="GHEA Grapalat" w:cs="Sylfaen"/>
          <w:szCs w:val="24"/>
        </w:rPr>
        <w:t xml:space="preserve"> </w:t>
      </w:r>
      <w:r w:rsidR="00583092" w:rsidRPr="005E1F72">
        <w:rPr>
          <w:rFonts w:ascii="GHEA Grapalat" w:hAnsi="GHEA Grapalat" w:cs="Sylfaen"/>
          <w:szCs w:val="24"/>
          <w:lang w:val="ru-RU"/>
        </w:rPr>
        <w:t>цель</w:t>
      </w:r>
      <w:r w:rsidR="00583092" w:rsidRPr="005E1F72">
        <w:rPr>
          <w:rFonts w:ascii="GHEA Grapalat" w:hAnsi="GHEA Grapalat" w:cs="Sylfaen"/>
          <w:szCs w:val="24"/>
        </w:rPr>
        <w:t xml:space="preserve"> </w:t>
      </w:r>
      <w:r w:rsidR="00583092" w:rsidRPr="005E1F72">
        <w:rPr>
          <w:rFonts w:ascii="GHEA Grapalat" w:hAnsi="GHEA Grapalat" w:cs="Sylfaen"/>
          <w:szCs w:val="24"/>
          <w:lang w:val="ru-RU"/>
        </w:rPr>
        <w:t>может</w:t>
      </w:r>
      <w:r w:rsidR="00583092" w:rsidRPr="005E1F72">
        <w:rPr>
          <w:rFonts w:ascii="GHEA Grapalat" w:hAnsi="GHEA Grapalat" w:cs="Sylfaen"/>
          <w:szCs w:val="24"/>
        </w:rPr>
        <w:t xml:space="preserve"> </w:t>
      </w:r>
      <w:r w:rsidR="00583092" w:rsidRPr="005E1F72">
        <w:rPr>
          <w:rFonts w:ascii="GHEA Grapalat" w:hAnsi="GHEA Grapalat" w:cs="Sylfaen"/>
          <w:szCs w:val="24"/>
          <w:lang w:val="ru-RU"/>
        </w:rPr>
        <w:t>является</w:t>
      </w:r>
      <w:r w:rsidR="00583092" w:rsidRPr="005E1F72">
        <w:rPr>
          <w:rFonts w:ascii="GHEA Grapalat" w:hAnsi="GHEA Grapalat" w:cs="Sylfaen"/>
          <w:szCs w:val="24"/>
        </w:rPr>
        <w:t xml:space="preserve"> </w:t>
      </w:r>
      <w:r w:rsidR="00583092" w:rsidRPr="005E1F72">
        <w:rPr>
          <w:rFonts w:ascii="GHEA Grapalat" w:hAnsi="GHEA Grapalat" w:cs="Sylfaen"/>
          <w:szCs w:val="24"/>
          <w:lang w:val="ru-RU"/>
        </w:rPr>
        <w:t>представлять на рассмотрение</w:t>
      </w:r>
      <w:r w:rsidR="00583092" w:rsidRPr="005E1F72">
        <w:rPr>
          <w:rFonts w:ascii="GHEA Grapalat" w:hAnsi="GHEA Grapalat" w:cs="Sylfaen"/>
          <w:szCs w:val="24"/>
        </w:rPr>
        <w:t xml:space="preserve"> </w:t>
      </w:r>
      <w:r w:rsidR="00583092" w:rsidRPr="005E1F72">
        <w:rPr>
          <w:rFonts w:ascii="GHEA Grapalat" w:hAnsi="GHEA Grapalat" w:cs="Sylfaen"/>
          <w:szCs w:val="24"/>
          <w:lang w:val="ru-RU"/>
        </w:rPr>
        <w:t>дополнительный</w:t>
      </w:r>
      <w:r w:rsidR="00583092" w:rsidRPr="005E1F72">
        <w:rPr>
          <w:rFonts w:ascii="GHEA Grapalat" w:hAnsi="GHEA Grapalat" w:cs="Sylfaen"/>
          <w:szCs w:val="24"/>
        </w:rPr>
        <w:t xml:space="preserve"> </w:t>
      </w:r>
      <w:r w:rsidR="00583092" w:rsidRPr="005E1F72">
        <w:rPr>
          <w:rFonts w:ascii="GHEA Grapalat" w:hAnsi="GHEA Grapalat" w:cs="Sylfaen"/>
          <w:szCs w:val="24"/>
          <w:lang w:val="ru-RU"/>
        </w:rPr>
        <w:t>другой</w:t>
      </w:r>
      <w:r w:rsidR="00583092" w:rsidRPr="005E1F72">
        <w:rPr>
          <w:rFonts w:ascii="GHEA Grapalat" w:hAnsi="GHEA Grapalat" w:cs="Sylfaen"/>
          <w:szCs w:val="24"/>
        </w:rPr>
        <w:t xml:space="preserve"> </w:t>
      </w:r>
      <w:r w:rsidR="00583092" w:rsidRPr="005E1F72">
        <w:rPr>
          <w:rFonts w:ascii="GHEA Grapalat" w:hAnsi="GHEA Grapalat" w:cs="Sylfaen"/>
          <w:szCs w:val="24"/>
          <w:lang w:val="ru-RU"/>
        </w:rPr>
        <w:t xml:space="preserve">документы </w:t>
      </w:r>
      <w:r w:rsidR="00583092" w:rsidRPr="005E1F72">
        <w:rPr>
          <w:rFonts w:ascii="GHEA Grapalat" w:hAnsi="GHEA Grapalat" w:cs="Sylfaen"/>
          <w:szCs w:val="24"/>
        </w:rPr>
        <w:t xml:space="preserve">, </w:t>
      </w:r>
      <w:r w:rsidR="00583092" w:rsidRPr="005E1F72">
        <w:rPr>
          <w:rFonts w:ascii="GHEA Grapalat" w:hAnsi="GHEA Grapalat" w:cs="Sylfaen"/>
          <w:szCs w:val="24"/>
          <w:lang w:val="ru-RU"/>
        </w:rPr>
        <w:t>информация</w:t>
      </w:r>
      <w:r w:rsidR="00583092" w:rsidRPr="005E1F72">
        <w:rPr>
          <w:rFonts w:ascii="GHEA Grapalat" w:hAnsi="GHEA Grapalat" w:cs="Sylfaen"/>
          <w:szCs w:val="24"/>
        </w:rPr>
        <w:t xml:space="preserve"> </w:t>
      </w:r>
      <w:r w:rsidR="00583092" w:rsidRPr="005E1F72">
        <w:rPr>
          <w:rFonts w:ascii="GHEA Grapalat" w:hAnsi="GHEA Grapalat" w:cs="Sylfaen"/>
          <w:szCs w:val="24"/>
          <w:lang w:val="ru-RU"/>
        </w:rPr>
        <w:t>и:</w:t>
      </w:r>
      <w:r w:rsidR="00583092" w:rsidRPr="005E1F72">
        <w:rPr>
          <w:rFonts w:ascii="GHEA Grapalat" w:hAnsi="GHEA Grapalat" w:cs="Sylfaen"/>
          <w:szCs w:val="24"/>
        </w:rPr>
        <w:t xml:space="preserve"> </w:t>
      </w:r>
      <w:r w:rsidR="00583092" w:rsidRPr="005E1F72">
        <w:rPr>
          <w:rFonts w:ascii="GHEA Grapalat" w:hAnsi="GHEA Grapalat" w:cs="Sylfaen"/>
          <w:szCs w:val="24"/>
          <w:lang w:val="ru-RU"/>
        </w:rPr>
        <w:t>материалы.</w:t>
      </w:r>
    </w:p>
    <w:p w:rsidR="00583092" w:rsidRPr="000058C9" w:rsidRDefault="00583092" w:rsidP="00EF3662">
      <w:pPr>
        <w:pStyle w:val="23"/>
        <w:spacing w:line="240" w:lineRule="auto"/>
        <w:ind w:firstLine="567"/>
        <w:rPr>
          <w:rFonts w:ascii="GHEA Grapalat" w:hAnsi="GHEA Grapalat" w:cs="Sylfaen"/>
          <w:szCs w:val="24"/>
        </w:rPr>
      </w:pPr>
      <w:r w:rsidRPr="005E1F72">
        <w:rPr>
          <w:rFonts w:ascii="GHEA Grapalat" w:hAnsi="GHEA Grapalat" w:cs="Sylfaen"/>
          <w:szCs w:val="24"/>
          <w:lang w:val="ru-RU"/>
        </w:rPr>
        <w:t xml:space="preserve">Комитет </w:t>
      </w:r>
      <w:r w:rsidR="00662165" w:rsidRPr="0024733B">
        <w:rPr>
          <w:rFonts w:ascii="GHEA Grapalat" w:hAnsi="GHEA Grapalat" w:cs="Sylfaen"/>
          <w:szCs w:val="24"/>
          <w:lang w:val="ru-RU"/>
        </w:rPr>
        <w:t>Н</w:t>
      </w:r>
      <w:r w:rsidRPr="005E1F72">
        <w:rPr>
          <w:rFonts w:ascii="GHEA Grapalat" w:hAnsi="GHEA Grapalat" w:cs="Sylfaen"/>
          <w:szCs w:val="24"/>
        </w:rPr>
        <w:t xml:space="preserve"> </w:t>
      </w:r>
      <w:r w:rsidRPr="005E1F72">
        <w:rPr>
          <w:rFonts w:ascii="GHEA Grapalat" w:hAnsi="GHEA Grapalat" w:cs="Sylfaen"/>
          <w:szCs w:val="24"/>
          <w:lang w:val="ru-RU"/>
        </w:rPr>
        <w:t>может</w:t>
      </w:r>
      <w:r w:rsidRPr="005E1F72">
        <w:rPr>
          <w:rFonts w:ascii="GHEA Grapalat" w:hAnsi="GHEA Grapalat" w:cs="Sylfaen"/>
          <w:szCs w:val="24"/>
        </w:rPr>
        <w:t xml:space="preserve"> </w:t>
      </w:r>
      <w:r w:rsidRPr="005E1F72">
        <w:rPr>
          <w:rFonts w:ascii="GHEA Grapalat" w:hAnsi="GHEA Grapalat" w:cs="Sylfaen"/>
          <w:szCs w:val="24"/>
          <w:lang w:val="ru-RU"/>
        </w:rPr>
        <w:t>является</w:t>
      </w:r>
      <w:r w:rsidRPr="005E1F72">
        <w:rPr>
          <w:rFonts w:ascii="GHEA Grapalat" w:hAnsi="GHEA Grapalat" w:cs="Sylfaen"/>
          <w:szCs w:val="24"/>
        </w:rPr>
        <w:t xml:space="preserve"> </w:t>
      </w:r>
      <w:r w:rsidRPr="005E1F72">
        <w:rPr>
          <w:rFonts w:ascii="GHEA Grapalat" w:hAnsi="GHEA Grapalat" w:cs="Sylfaen"/>
          <w:szCs w:val="24"/>
          <w:lang w:val="ru-RU"/>
        </w:rPr>
        <w:t>проверить</w:t>
      </w:r>
      <w:r w:rsidRPr="005E1F72">
        <w:rPr>
          <w:rFonts w:ascii="GHEA Grapalat" w:hAnsi="GHEA Grapalat" w:cs="Sylfaen"/>
          <w:szCs w:val="24"/>
        </w:rPr>
        <w:t xml:space="preserve"> </w:t>
      </w:r>
      <w:r w:rsidR="004B383E" w:rsidRPr="0024733B">
        <w:rPr>
          <w:rFonts w:ascii="GHEA Grapalat" w:hAnsi="GHEA Grapalat" w:cs="Sylfaen"/>
          <w:szCs w:val="24"/>
          <w:lang w:val="ru-RU"/>
        </w:rPr>
        <w:t xml:space="preserve">мой </w:t>
      </w:r>
      <w:r w:rsidRPr="005E1F72">
        <w:rPr>
          <w:rFonts w:ascii="GHEA Grapalat" w:hAnsi="GHEA Grapalat" w:cs="Sylfaen"/>
          <w:szCs w:val="24"/>
          <w:lang w:val="ru-RU"/>
        </w:rPr>
        <w:t>партнер</w:t>
      </w:r>
      <w:r w:rsidRPr="005E1F72">
        <w:rPr>
          <w:rFonts w:ascii="GHEA Grapalat" w:hAnsi="GHEA Grapalat" w:cs="Sylfaen"/>
          <w:szCs w:val="24"/>
        </w:rPr>
        <w:t xml:space="preserve"> </w:t>
      </w:r>
      <w:r w:rsidRPr="005E1F72">
        <w:rPr>
          <w:rFonts w:ascii="GHEA Grapalat" w:hAnsi="GHEA Grapalat" w:cs="Sylfaen"/>
          <w:szCs w:val="24"/>
          <w:lang w:val="ru-RU"/>
        </w:rPr>
        <w:t>представлено</w:t>
      </w:r>
      <w:r w:rsidRPr="005E1F72">
        <w:rPr>
          <w:rFonts w:ascii="GHEA Grapalat" w:hAnsi="GHEA Grapalat" w:cs="Sylfaen"/>
          <w:szCs w:val="24"/>
        </w:rPr>
        <w:t xml:space="preserve"> </w:t>
      </w:r>
      <w:r w:rsidRPr="005E1F72">
        <w:rPr>
          <w:rFonts w:ascii="GHEA Grapalat" w:hAnsi="GHEA Grapalat" w:cs="Sylfaen"/>
          <w:szCs w:val="24"/>
          <w:lang w:val="ru-RU"/>
        </w:rPr>
        <w:t>данные</w:t>
      </w:r>
      <w:r w:rsidRPr="005E1F72">
        <w:rPr>
          <w:rFonts w:ascii="GHEA Grapalat" w:hAnsi="GHEA Grapalat" w:cs="Sylfaen"/>
          <w:szCs w:val="24"/>
        </w:rPr>
        <w:t xml:space="preserve"> </w:t>
      </w:r>
      <w:r w:rsidRPr="005E1F72">
        <w:rPr>
          <w:rFonts w:ascii="GHEA Grapalat" w:hAnsi="GHEA Grapalat" w:cs="Sylfaen"/>
          <w:szCs w:val="24"/>
          <w:lang w:val="ru-RU"/>
        </w:rPr>
        <w:t xml:space="preserve">аутентификация </w:t>
      </w:r>
      <w:r w:rsidRPr="005E1F72">
        <w:rPr>
          <w:rFonts w:ascii="GHEA Grapalat" w:hAnsi="GHEA Grapalat" w:cs="Sylfaen"/>
          <w:szCs w:val="24"/>
        </w:rPr>
        <w:t xml:space="preserve">с использованием </w:t>
      </w:r>
      <w:r w:rsidRPr="005E1F72">
        <w:rPr>
          <w:rFonts w:ascii="GHEA Grapalat" w:hAnsi="GHEA Grapalat" w:cs="Sylfaen"/>
          <w:szCs w:val="24"/>
          <w:lang w:val="ru-RU"/>
        </w:rPr>
        <w:t>чиновник</w:t>
      </w:r>
      <w:r w:rsidRPr="005E1F72">
        <w:rPr>
          <w:rFonts w:ascii="GHEA Grapalat" w:hAnsi="GHEA Grapalat" w:cs="Sylfaen"/>
          <w:szCs w:val="24"/>
        </w:rPr>
        <w:t xml:space="preserve"> </w:t>
      </w:r>
      <w:r w:rsidRPr="005E1F72">
        <w:rPr>
          <w:rFonts w:ascii="GHEA Grapalat" w:hAnsi="GHEA Grapalat" w:cs="Sylfaen"/>
          <w:szCs w:val="24"/>
          <w:lang w:val="ru-RU"/>
        </w:rPr>
        <w:t>из источников</w:t>
      </w:r>
      <w:r w:rsidRPr="005E1F72">
        <w:rPr>
          <w:rFonts w:ascii="GHEA Grapalat" w:hAnsi="GHEA Grapalat" w:cs="Sylfaen"/>
          <w:szCs w:val="24"/>
        </w:rPr>
        <w:t xml:space="preserve"> </w:t>
      </w:r>
      <w:r w:rsidRPr="005E1F72">
        <w:rPr>
          <w:rFonts w:ascii="GHEA Grapalat" w:hAnsi="GHEA Grapalat" w:cs="Sylfaen"/>
          <w:szCs w:val="24"/>
          <w:lang w:val="ru-RU"/>
        </w:rPr>
        <w:t>полученный</w:t>
      </w:r>
      <w:r w:rsidRPr="005E1F72">
        <w:rPr>
          <w:rFonts w:ascii="GHEA Grapalat" w:hAnsi="GHEA Grapalat" w:cs="Sylfaen"/>
          <w:szCs w:val="24"/>
        </w:rPr>
        <w:t xml:space="preserve"> </w:t>
      </w:r>
      <w:r w:rsidRPr="005E1F72">
        <w:rPr>
          <w:rFonts w:ascii="GHEA Grapalat" w:hAnsi="GHEA Grapalat" w:cs="Sylfaen"/>
          <w:szCs w:val="24"/>
          <w:lang w:val="ru-RU"/>
        </w:rPr>
        <w:t>данные</w:t>
      </w:r>
      <w:r w:rsidRPr="005E1F72">
        <w:rPr>
          <w:rFonts w:ascii="GHEA Grapalat" w:hAnsi="GHEA Grapalat" w:cs="Sylfaen"/>
          <w:szCs w:val="24"/>
        </w:rPr>
        <w:t xml:space="preserve"> </w:t>
      </w:r>
      <w:r w:rsidRPr="005E1F72">
        <w:rPr>
          <w:rFonts w:ascii="GHEA Grapalat" w:hAnsi="GHEA Grapalat" w:cs="Sylfaen"/>
          <w:szCs w:val="24"/>
          <w:lang w:val="ru-RU"/>
        </w:rPr>
        <w:t>или</w:t>
      </w:r>
      <w:r w:rsidRPr="005E1F72">
        <w:rPr>
          <w:rFonts w:ascii="GHEA Grapalat" w:hAnsi="GHEA Grapalat" w:cs="Sylfaen"/>
          <w:szCs w:val="24"/>
        </w:rPr>
        <w:t xml:space="preserve"> </w:t>
      </w:r>
      <w:r w:rsidRPr="005E1F72">
        <w:rPr>
          <w:rFonts w:ascii="GHEA Grapalat" w:hAnsi="GHEA Grapalat" w:cs="Sylfaen"/>
          <w:szCs w:val="24"/>
          <w:lang w:val="ru-RU"/>
        </w:rPr>
        <w:t>этого</w:t>
      </w:r>
      <w:r w:rsidRPr="005E1F72">
        <w:rPr>
          <w:rFonts w:ascii="GHEA Grapalat" w:hAnsi="GHEA Grapalat" w:cs="Sylfaen"/>
          <w:szCs w:val="24"/>
        </w:rPr>
        <w:t xml:space="preserve"> </w:t>
      </w:r>
      <w:r w:rsidRPr="005E1F72">
        <w:rPr>
          <w:rFonts w:ascii="GHEA Grapalat" w:hAnsi="GHEA Grapalat" w:cs="Sylfaen"/>
          <w:szCs w:val="24"/>
          <w:lang w:val="ru-RU"/>
        </w:rPr>
        <w:t>о</w:t>
      </w:r>
      <w:r w:rsidRPr="005E1F72">
        <w:rPr>
          <w:rFonts w:ascii="GHEA Grapalat" w:hAnsi="GHEA Grapalat" w:cs="Sylfaen"/>
          <w:szCs w:val="24"/>
        </w:rPr>
        <w:t xml:space="preserve"> </w:t>
      </w:r>
      <w:r w:rsidRPr="005E1F72">
        <w:rPr>
          <w:rFonts w:ascii="GHEA Grapalat" w:hAnsi="GHEA Grapalat" w:cs="Sylfaen"/>
          <w:szCs w:val="24"/>
          <w:lang w:val="ru-RU"/>
        </w:rPr>
        <w:t>получение</w:t>
      </w:r>
      <w:r w:rsidRPr="005E1F72">
        <w:rPr>
          <w:rFonts w:ascii="GHEA Grapalat" w:hAnsi="GHEA Grapalat" w:cs="Sylfaen"/>
          <w:szCs w:val="24"/>
        </w:rPr>
        <w:t xml:space="preserve"> </w:t>
      </w:r>
      <w:r w:rsidRPr="005E1F72">
        <w:rPr>
          <w:rFonts w:ascii="GHEA Grapalat" w:hAnsi="GHEA Grapalat" w:cs="Sylfaen"/>
          <w:szCs w:val="24"/>
          <w:lang w:val="ru-RU"/>
        </w:rPr>
        <w:t>компетентный</w:t>
      </w:r>
      <w:r w:rsidRPr="005E1F72">
        <w:rPr>
          <w:rFonts w:ascii="GHEA Grapalat" w:hAnsi="GHEA Grapalat" w:cs="Sylfaen"/>
          <w:szCs w:val="24"/>
        </w:rPr>
        <w:t xml:space="preserve"> </w:t>
      </w:r>
      <w:r w:rsidRPr="005E1F72">
        <w:rPr>
          <w:rFonts w:ascii="GHEA Grapalat" w:hAnsi="GHEA Grapalat" w:cs="Sylfaen"/>
          <w:szCs w:val="24"/>
          <w:lang w:val="ru-RU"/>
        </w:rPr>
        <w:t>тела</w:t>
      </w:r>
      <w:r w:rsidRPr="005E1F72">
        <w:rPr>
          <w:rFonts w:ascii="GHEA Grapalat" w:hAnsi="GHEA Grapalat" w:cs="Sylfaen"/>
          <w:szCs w:val="24"/>
        </w:rPr>
        <w:t xml:space="preserve"> </w:t>
      </w:r>
      <w:r w:rsidRPr="005E1F72">
        <w:rPr>
          <w:rFonts w:ascii="GHEA Grapalat" w:hAnsi="GHEA Grapalat" w:cs="Sylfaen"/>
          <w:szCs w:val="24"/>
          <w:lang w:val="ru-RU"/>
        </w:rPr>
        <w:t>в письменной форме</w:t>
      </w:r>
      <w:r w:rsidRPr="005E1F72">
        <w:rPr>
          <w:rFonts w:ascii="GHEA Grapalat" w:hAnsi="GHEA Grapalat" w:cs="Sylfaen"/>
          <w:szCs w:val="24"/>
        </w:rPr>
        <w:t xml:space="preserve"> </w:t>
      </w:r>
      <w:proofErr w:type="gramStart"/>
      <w:r w:rsidRPr="005E1F72">
        <w:rPr>
          <w:rFonts w:ascii="GHEA Grapalat" w:hAnsi="GHEA Grapalat" w:cs="Sylfaen"/>
          <w:szCs w:val="24"/>
          <w:lang w:val="ru-RU"/>
        </w:rPr>
        <w:t xml:space="preserve">заключение </w:t>
      </w:r>
      <w:r w:rsidRPr="005E1F72">
        <w:rPr>
          <w:rFonts w:ascii="GHEA Grapalat" w:hAnsi="GHEA Grapalat" w:cs="Sylfaen"/>
          <w:szCs w:val="24"/>
        </w:rPr>
        <w:t>.</w:t>
      </w:r>
      <w:proofErr w:type="gramEnd"/>
      <w:r w:rsidRPr="005E1F72">
        <w:rPr>
          <w:rFonts w:ascii="GHEA Grapalat" w:hAnsi="GHEA Grapalat" w:cs="Sylfaen"/>
          <w:szCs w:val="24"/>
        </w:rPr>
        <w:t xml:space="preserve"> </w:t>
      </w:r>
      <w:r w:rsidRPr="005E1F72">
        <w:rPr>
          <w:rFonts w:ascii="GHEA Grapalat" w:hAnsi="GHEA Grapalat" w:cs="Sylfaen"/>
          <w:szCs w:val="24"/>
          <w:lang w:val="ru-RU"/>
        </w:rPr>
        <w:t>Похожий</w:t>
      </w:r>
      <w:r w:rsidRPr="005E1F72">
        <w:rPr>
          <w:rFonts w:ascii="GHEA Grapalat" w:hAnsi="GHEA Grapalat" w:cs="Sylfaen"/>
          <w:szCs w:val="24"/>
        </w:rPr>
        <w:t xml:space="preserve"> </w:t>
      </w:r>
      <w:r w:rsidRPr="005E1F72">
        <w:rPr>
          <w:rFonts w:ascii="GHEA Grapalat" w:hAnsi="GHEA Grapalat" w:cs="Sylfaen"/>
          <w:szCs w:val="24"/>
          <w:lang w:val="ru-RU"/>
        </w:rPr>
        <w:t>запрос</w:t>
      </w:r>
      <w:r w:rsidRPr="005E1F72">
        <w:rPr>
          <w:rFonts w:ascii="GHEA Grapalat" w:hAnsi="GHEA Grapalat" w:cs="Sylfaen"/>
          <w:szCs w:val="24"/>
        </w:rPr>
        <w:t xml:space="preserve"> </w:t>
      </w:r>
      <w:r w:rsidRPr="005E1F72">
        <w:rPr>
          <w:rFonts w:ascii="GHEA Grapalat" w:hAnsi="GHEA Grapalat" w:cs="Sylfaen"/>
          <w:szCs w:val="24"/>
          <w:lang w:val="ru-RU"/>
        </w:rPr>
        <w:t>быть отправленным</w:t>
      </w:r>
      <w:r w:rsidRPr="005E1F72">
        <w:rPr>
          <w:rFonts w:ascii="GHEA Grapalat" w:hAnsi="GHEA Grapalat" w:cs="Sylfaen"/>
          <w:szCs w:val="24"/>
        </w:rPr>
        <w:t xml:space="preserve"> </w:t>
      </w:r>
      <w:r w:rsidRPr="005E1F72">
        <w:rPr>
          <w:rFonts w:ascii="GHEA Grapalat" w:hAnsi="GHEA Grapalat" w:cs="Sylfaen"/>
          <w:szCs w:val="24"/>
          <w:lang w:val="ru-RU"/>
        </w:rPr>
        <w:t>случай</w:t>
      </w:r>
      <w:r w:rsidRPr="005E1F72">
        <w:rPr>
          <w:rFonts w:ascii="GHEA Grapalat" w:hAnsi="GHEA Grapalat" w:cs="Sylfaen"/>
          <w:szCs w:val="24"/>
        </w:rPr>
        <w:t xml:space="preserve"> </w:t>
      </w:r>
      <w:r w:rsidRPr="005E1F72">
        <w:rPr>
          <w:rFonts w:ascii="GHEA Grapalat" w:hAnsi="GHEA Grapalat" w:cs="Sylfaen"/>
          <w:szCs w:val="24"/>
          <w:lang w:val="ru-RU"/>
        </w:rPr>
        <w:t>соответствующий</w:t>
      </w:r>
      <w:r w:rsidRPr="005E1F72">
        <w:rPr>
          <w:rFonts w:ascii="GHEA Grapalat" w:hAnsi="GHEA Grapalat" w:cs="Sylfaen"/>
          <w:szCs w:val="24"/>
        </w:rPr>
        <w:t xml:space="preserve"> </w:t>
      </w:r>
      <w:r w:rsidRPr="005E1F72">
        <w:rPr>
          <w:rFonts w:ascii="GHEA Grapalat" w:hAnsi="GHEA Grapalat" w:cs="Sylfaen"/>
          <w:szCs w:val="24"/>
          <w:lang w:val="ru-RU"/>
        </w:rPr>
        <w:t>Состояние</w:t>
      </w:r>
      <w:r w:rsidRPr="005E1F72">
        <w:rPr>
          <w:rFonts w:ascii="GHEA Grapalat" w:hAnsi="GHEA Grapalat" w:cs="Sylfaen"/>
          <w:szCs w:val="24"/>
        </w:rPr>
        <w:t xml:space="preserve"> </w:t>
      </w:r>
      <w:r w:rsidRPr="005E1F72">
        <w:rPr>
          <w:rFonts w:ascii="GHEA Grapalat" w:hAnsi="GHEA Grapalat" w:cs="Sylfaen"/>
          <w:szCs w:val="24"/>
          <w:lang w:val="ru-RU"/>
        </w:rPr>
        <w:t>и:</w:t>
      </w:r>
      <w:r w:rsidRPr="005E1F72">
        <w:rPr>
          <w:rFonts w:ascii="GHEA Grapalat" w:hAnsi="GHEA Grapalat" w:cs="Sylfaen"/>
          <w:szCs w:val="24"/>
        </w:rPr>
        <w:t xml:space="preserve"> </w:t>
      </w:r>
      <w:r w:rsidRPr="005E1F72">
        <w:rPr>
          <w:rFonts w:ascii="GHEA Grapalat" w:hAnsi="GHEA Grapalat" w:cs="Sylfaen"/>
          <w:szCs w:val="24"/>
          <w:lang w:val="ru-RU"/>
        </w:rPr>
        <w:t>местный</w:t>
      </w:r>
      <w:r w:rsidRPr="005E1F72">
        <w:rPr>
          <w:rFonts w:ascii="GHEA Grapalat" w:hAnsi="GHEA Grapalat" w:cs="Sylfaen"/>
          <w:szCs w:val="24"/>
        </w:rPr>
        <w:t xml:space="preserve"> </w:t>
      </w:r>
      <w:r w:rsidRPr="005E1F72">
        <w:rPr>
          <w:rFonts w:ascii="GHEA Grapalat" w:hAnsi="GHEA Grapalat" w:cs="Sylfaen"/>
          <w:szCs w:val="24"/>
          <w:lang w:val="ru-RU"/>
        </w:rPr>
        <w:t>самоуправление</w:t>
      </w:r>
      <w:r w:rsidRPr="005E1F72">
        <w:rPr>
          <w:rFonts w:ascii="GHEA Grapalat" w:hAnsi="GHEA Grapalat" w:cs="Sylfaen"/>
          <w:szCs w:val="24"/>
        </w:rPr>
        <w:t xml:space="preserve"> </w:t>
      </w:r>
      <w:r w:rsidRPr="005E1F72">
        <w:rPr>
          <w:rFonts w:ascii="GHEA Grapalat" w:hAnsi="GHEA Grapalat" w:cs="Sylfaen"/>
          <w:szCs w:val="24"/>
          <w:lang w:val="ru-RU"/>
        </w:rPr>
        <w:t>тела</w:t>
      </w:r>
      <w:r w:rsidRPr="005E1F72">
        <w:rPr>
          <w:rFonts w:ascii="GHEA Grapalat" w:hAnsi="GHEA Grapalat" w:cs="Sylfaen"/>
          <w:szCs w:val="24"/>
        </w:rPr>
        <w:t xml:space="preserve"> </w:t>
      </w:r>
      <w:r w:rsidRPr="005E1F72">
        <w:rPr>
          <w:rFonts w:ascii="GHEA Grapalat" w:hAnsi="GHEA Grapalat" w:cs="Sylfaen"/>
          <w:szCs w:val="24"/>
          <w:lang w:val="ru-RU"/>
        </w:rPr>
        <w:t>запрос</w:t>
      </w:r>
      <w:r w:rsidRPr="005E1F72">
        <w:rPr>
          <w:rFonts w:ascii="GHEA Grapalat" w:hAnsi="GHEA Grapalat" w:cs="Sylfaen"/>
          <w:szCs w:val="24"/>
        </w:rPr>
        <w:t xml:space="preserve"> </w:t>
      </w:r>
      <w:r w:rsidRPr="005E1F72">
        <w:rPr>
          <w:rFonts w:ascii="GHEA Grapalat" w:hAnsi="GHEA Grapalat" w:cs="Sylfaen"/>
          <w:szCs w:val="24"/>
          <w:lang w:val="ru-RU"/>
        </w:rPr>
        <w:t>получать</w:t>
      </w:r>
      <w:r w:rsidRPr="005E1F72">
        <w:rPr>
          <w:rFonts w:ascii="GHEA Grapalat" w:hAnsi="GHEA Grapalat" w:cs="Sylfaen"/>
          <w:szCs w:val="24"/>
        </w:rPr>
        <w:t xml:space="preserve"> </w:t>
      </w:r>
      <w:r w:rsidRPr="005E1F72">
        <w:rPr>
          <w:rFonts w:ascii="GHEA Grapalat" w:hAnsi="GHEA Grapalat" w:cs="Sylfaen"/>
          <w:szCs w:val="24"/>
          <w:lang w:val="ru-RU"/>
        </w:rPr>
        <w:t>в день</w:t>
      </w:r>
      <w:r w:rsidRPr="005E1F72">
        <w:rPr>
          <w:rFonts w:ascii="GHEA Grapalat" w:hAnsi="GHEA Grapalat" w:cs="Sylfaen"/>
          <w:szCs w:val="24"/>
        </w:rPr>
        <w:t xml:space="preserve"> </w:t>
      </w:r>
      <w:r w:rsidRPr="005E1F72">
        <w:rPr>
          <w:rFonts w:ascii="GHEA Grapalat" w:hAnsi="GHEA Grapalat" w:cs="Sylfaen"/>
          <w:szCs w:val="24"/>
          <w:lang w:val="ru-RU"/>
        </w:rPr>
        <w:t>следующий</w:t>
      </w:r>
      <w:r w:rsidRPr="005E1F72">
        <w:rPr>
          <w:rFonts w:ascii="GHEA Grapalat" w:hAnsi="GHEA Grapalat" w:cs="Sylfaen"/>
          <w:szCs w:val="24"/>
        </w:rPr>
        <w:t xml:space="preserve"> </w:t>
      </w:r>
      <w:r w:rsidRPr="005E1F72">
        <w:rPr>
          <w:rFonts w:ascii="GHEA Grapalat" w:hAnsi="GHEA Grapalat" w:cs="Sylfaen"/>
          <w:szCs w:val="24"/>
          <w:lang w:val="ru-RU"/>
        </w:rPr>
        <w:t>два</w:t>
      </w:r>
      <w:r w:rsidRPr="005E1F72">
        <w:rPr>
          <w:rFonts w:ascii="GHEA Grapalat" w:hAnsi="GHEA Grapalat" w:cs="Sylfaen"/>
          <w:szCs w:val="24"/>
        </w:rPr>
        <w:t xml:space="preserve"> </w:t>
      </w:r>
      <w:r w:rsidRPr="005E1F72">
        <w:rPr>
          <w:rFonts w:ascii="GHEA Grapalat" w:hAnsi="GHEA Grapalat" w:cs="Sylfaen"/>
          <w:szCs w:val="24"/>
          <w:lang w:val="ru-RU"/>
        </w:rPr>
        <w:t>работающий</w:t>
      </w:r>
      <w:r w:rsidRPr="005E1F72">
        <w:rPr>
          <w:rFonts w:ascii="GHEA Grapalat" w:hAnsi="GHEA Grapalat" w:cs="Sylfaen"/>
          <w:szCs w:val="24"/>
        </w:rPr>
        <w:t xml:space="preserve"> </w:t>
      </w:r>
      <w:r w:rsidRPr="005E1F72">
        <w:rPr>
          <w:rFonts w:ascii="GHEA Grapalat" w:hAnsi="GHEA Grapalat" w:cs="Sylfaen"/>
          <w:szCs w:val="24"/>
          <w:lang w:val="ru-RU"/>
        </w:rPr>
        <w:t>дня</w:t>
      </w:r>
      <w:r w:rsidRPr="005E1F72">
        <w:rPr>
          <w:rFonts w:ascii="GHEA Grapalat" w:hAnsi="GHEA Grapalat" w:cs="Sylfaen"/>
          <w:szCs w:val="24"/>
        </w:rPr>
        <w:t xml:space="preserve"> </w:t>
      </w:r>
      <w:r w:rsidRPr="005E1F72">
        <w:rPr>
          <w:rFonts w:ascii="GHEA Grapalat" w:hAnsi="GHEA Grapalat" w:cs="Sylfaen"/>
          <w:szCs w:val="24"/>
          <w:lang w:val="ru-RU"/>
        </w:rPr>
        <w:t>в течение</w:t>
      </w:r>
      <w:r w:rsidRPr="005E1F72">
        <w:rPr>
          <w:rFonts w:ascii="GHEA Grapalat" w:hAnsi="GHEA Grapalat" w:cs="Sylfaen"/>
          <w:szCs w:val="24"/>
        </w:rPr>
        <w:t xml:space="preserve"> </w:t>
      </w:r>
      <w:r w:rsidRPr="005E1F72">
        <w:rPr>
          <w:rFonts w:ascii="GHEA Grapalat" w:hAnsi="GHEA Grapalat" w:cs="Sylfaen"/>
          <w:szCs w:val="24"/>
          <w:lang w:val="ru-RU"/>
        </w:rPr>
        <w:t>предоставление</w:t>
      </w:r>
      <w:r w:rsidRPr="005E1F72">
        <w:rPr>
          <w:rFonts w:ascii="GHEA Grapalat" w:hAnsi="GHEA Grapalat" w:cs="Sylfaen"/>
          <w:szCs w:val="24"/>
        </w:rPr>
        <w:t xml:space="preserve"> </w:t>
      </w:r>
      <w:r w:rsidRPr="005E1F72">
        <w:rPr>
          <w:rFonts w:ascii="GHEA Grapalat" w:hAnsi="GHEA Grapalat" w:cs="Sylfaen"/>
          <w:szCs w:val="24"/>
          <w:lang w:val="ru-RU"/>
        </w:rPr>
        <w:t>являются</w:t>
      </w:r>
      <w:r w:rsidRPr="005E1F72">
        <w:rPr>
          <w:rFonts w:ascii="GHEA Grapalat" w:hAnsi="GHEA Grapalat" w:cs="Sylfaen"/>
          <w:szCs w:val="24"/>
        </w:rPr>
        <w:t xml:space="preserve"> </w:t>
      </w:r>
      <w:r w:rsidRPr="005E1F72">
        <w:rPr>
          <w:rFonts w:ascii="GHEA Grapalat" w:hAnsi="GHEA Grapalat" w:cs="Sylfaen"/>
          <w:szCs w:val="24"/>
          <w:lang w:val="ru-RU"/>
        </w:rPr>
        <w:t>в письменной форме</w:t>
      </w:r>
      <w:r w:rsidRPr="005E1F72">
        <w:rPr>
          <w:rFonts w:ascii="GHEA Grapalat" w:hAnsi="GHEA Grapalat" w:cs="Sylfaen"/>
          <w:szCs w:val="24"/>
        </w:rPr>
        <w:t xml:space="preserve"> </w:t>
      </w:r>
      <w:proofErr w:type="gramStart"/>
      <w:r w:rsidRPr="005E1F72">
        <w:rPr>
          <w:rFonts w:ascii="GHEA Grapalat" w:hAnsi="GHEA Grapalat" w:cs="Sylfaen"/>
          <w:szCs w:val="24"/>
          <w:lang w:val="ru-RU"/>
        </w:rPr>
        <w:t xml:space="preserve">заключение </w:t>
      </w:r>
      <w:r w:rsidRPr="005E1F72">
        <w:rPr>
          <w:rFonts w:ascii="GHEA Grapalat" w:hAnsi="GHEA Grapalat" w:cs="Sylfaen"/>
          <w:szCs w:val="24"/>
        </w:rPr>
        <w:t>:</w:t>
      </w:r>
      <w:proofErr w:type="gramEnd"/>
      <w:r w:rsidRPr="005E1F72">
        <w:rPr>
          <w:rFonts w:ascii="GHEA Grapalat" w:hAnsi="GHEA Grapalat" w:cs="Sylfaen"/>
          <w:szCs w:val="24"/>
        </w:rPr>
        <w:t xml:space="preserve"> </w:t>
      </w:r>
      <w:r w:rsidRPr="005E1F72">
        <w:rPr>
          <w:rFonts w:ascii="GHEA Grapalat" w:hAnsi="GHEA Grapalat" w:cs="Sylfaen"/>
          <w:szCs w:val="24"/>
          <w:lang w:val="ru-RU"/>
        </w:rPr>
        <w:t>Если:</w:t>
      </w:r>
      <w:r w:rsidRPr="005E1F72">
        <w:rPr>
          <w:rFonts w:ascii="GHEA Grapalat" w:hAnsi="GHEA Grapalat" w:cs="Sylfaen"/>
          <w:szCs w:val="24"/>
        </w:rPr>
        <w:t xml:space="preserve"> </w:t>
      </w:r>
      <w:r w:rsidR="004B383E" w:rsidRPr="0024733B">
        <w:rPr>
          <w:rFonts w:ascii="GHEA Grapalat" w:hAnsi="GHEA Grapalat" w:cs="Sylfaen"/>
          <w:szCs w:val="24"/>
          <w:lang w:val="ru-RU"/>
        </w:rPr>
        <w:t xml:space="preserve">мой </w:t>
      </w:r>
      <w:r w:rsidRPr="005E1F72">
        <w:rPr>
          <w:rFonts w:ascii="GHEA Grapalat" w:hAnsi="GHEA Grapalat" w:cs="Sylfaen"/>
          <w:szCs w:val="24"/>
          <w:lang w:val="ru-RU"/>
        </w:rPr>
        <w:t>партнер</w:t>
      </w:r>
      <w:r w:rsidRPr="005E1F72">
        <w:rPr>
          <w:rFonts w:ascii="GHEA Grapalat" w:hAnsi="GHEA Grapalat" w:cs="Sylfaen"/>
          <w:szCs w:val="24"/>
        </w:rPr>
        <w:t xml:space="preserve"> </w:t>
      </w:r>
      <w:r w:rsidRPr="005E1F72">
        <w:rPr>
          <w:rFonts w:ascii="GHEA Grapalat" w:hAnsi="GHEA Grapalat" w:cs="Sylfaen"/>
          <w:szCs w:val="24"/>
          <w:lang w:val="ru-RU"/>
        </w:rPr>
        <w:t>представлено</w:t>
      </w:r>
      <w:r w:rsidRPr="005E1F72">
        <w:rPr>
          <w:rFonts w:ascii="GHEA Grapalat" w:hAnsi="GHEA Grapalat" w:cs="Sylfaen"/>
          <w:szCs w:val="24"/>
        </w:rPr>
        <w:t xml:space="preserve"> </w:t>
      </w:r>
      <w:r w:rsidRPr="005E1F72">
        <w:rPr>
          <w:rFonts w:ascii="GHEA Grapalat" w:hAnsi="GHEA Grapalat" w:cs="Sylfaen"/>
          <w:szCs w:val="24"/>
          <w:lang w:val="ru-RU"/>
        </w:rPr>
        <w:t>данные</w:t>
      </w:r>
      <w:r w:rsidRPr="005E1F72">
        <w:rPr>
          <w:rFonts w:ascii="GHEA Grapalat" w:hAnsi="GHEA Grapalat" w:cs="Sylfaen"/>
          <w:szCs w:val="24"/>
        </w:rPr>
        <w:t xml:space="preserve"> </w:t>
      </w:r>
      <w:r w:rsidRPr="005E1F72">
        <w:rPr>
          <w:rFonts w:ascii="GHEA Grapalat" w:hAnsi="GHEA Grapalat" w:cs="Sylfaen"/>
          <w:szCs w:val="24"/>
          <w:lang w:val="ru-RU"/>
        </w:rPr>
        <w:t>подлинности</w:t>
      </w:r>
      <w:r w:rsidRPr="005E1F72">
        <w:rPr>
          <w:rFonts w:ascii="GHEA Grapalat" w:hAnsi="GHEA Grapalat" w:cs="Sylfaen"/>
          <w:szCs w:val="24"/>
        </w:rPr>
        <w:t xml:space="preserve"> </w:t>
      </w:r>
      <w:r w:rsidRPr="005E1F72">
        <w:rPr>
          <w:rFonts w:ascii="GHEA Grapalat" w:hAnsi="GHEA Grapalat" w:cs="Sylfaen"/>
          <w:szCs w:val="24"/>
          <w:lang w:val="ru-RU"/>
        </w:rPr>
        <w:t>проверять</w:t>
      </w:r>
      <w:r w:rsidRPr="005E1F72">
        <w:rPr>
          <w:rFonts w:ascii="GHEA Grapalat" w:hAnsi="GHEA Grapalat" w:cs="Sylfaen"/>
          <w:szCs w:val="24"/>
        </w:rPr>
        <w:t xml:space="preserve"> </w:t>
      </w:r>
      <w:r w:rsidRPr="005E1F72">
        <w:rPr>
          <w:rFonts w:ascii="GHEA Grapalat" w:hAnsi="GHEA Grapalat" w:cs="Sylfaen"/>
          <w:szCs w:val="24"/>
          <w:lang w:val="ru-RU"/>
        </w:rPr>
        <w:t>как результат</w:t>
      </w:r>
      <w:r w:rsidRPr="005E1F72">
        <w:rPr>
          <w:rFonts w:ascii="GHEA Grapalat" w:hAnsi="GHEA Grapalat" w:cs="Sylfaen"/>
          <w:szCs w:val="24"/>
        </w:rPr>
        <w:t xml:space="preserve"> </w:t>
      </w:r>
      <w:r w:rsidRPr="005E1F72">
        <w:rPr>
          <w:rFonts w:ascii="GHEA Grapalat" w:hAnsi="GHEA Grapalat" w:cs="Sylfaen"/>
          <w:szCs w:val="24"/>
          <w:lang w:val="ru-RU"/>
        </w:rPr>
        <w:t>данные</w:t>
      </w:r>
      <w:r w:rsidRPr="005E1F72">
        <w:rPr>
          <w:rFonts w:ascii="GHEA Grapalat" w:hAnsi="GHEA Grapalat" w:cs="Sylfaen"/>
          <w:szCs w:val="24"/>
        </w:rPr>
        <w:t xml:space="preserve"> </w:t>
      </w:r>
      <w:r w:rsidRPr="005E1F72">
        <w:rPr>
          <w:rFonts w:ascii="GHEA Grapalat" w:hAnsi="GHEA Grapalat" w:cs="Sylfaen"/>
          <w:szCs w:val="24"/>
          <w:lang w:val="ru-RU"/>
        </w:rPr>
        <w:t>квалифицироваться</w:t>
      </w:r>
      <w:r w:rsidRPr="005E1F72">
        <w:rPr>
          <w:rFonts w:ascii="GHEA Grapalat" w:hAnsi="GHEA Grapalat" w:cs="Sylfaen"/>
          <w:szCs w:val="24"/>
        </w:rPr>
        <w:t xml:space="preserve"> </w:t>
      </w:r>
      <w:r w:rsidRPr="005E1F72">
        <w:rPr>
          <w:rFonts w:ascii="GHEA Grapalat" w:hAnsi="GHEA Grapalat" w:cs="Sylfaen"/>
          <w:szCs w:val="24"/>
          <w:lang w:val="ru-RU"/>
        </w:rPr>
        <w:t>являются</w:t>
      </w:r>
      <w:r w:rsidRPr="005E1F72">
        <w:rPr>
          <w:rFonts w:ascii="GHEA Grapalat" w:hAnsi="GHEA Grapalat" w:cs="Sylfaen"/>
          <w:szCs w:val="24"/>
        </w:rPr>
        <w:t xml:space="preserve"> </w:t>
      </w:r>
      <w:r w:rsidRPr="005E1F72">
        <w:rPr>
          <w:rFonts w:ascii="GHEA Grapalat" w:hAnsi="GHEA Grapalat" w:cs="Sylfaen"/>
          <w:szCs w:val="24"/>
          <w:lang w:val="ru-RU"/>
        </w:rPr>
        <w:t>к реальности</w:t>
      </w:r>
      <w:r w:rsidRPr="005E1F72">
        <w:rPr>
          <w:rFonts w:ascii="GHEA Grapalat" w:hAnsi="GHEA Grapalat" w:cs="Sylfaen"/>
          <w:szCs w:val="24"/>
        </w:rPr>
        <w:t xml:space="preserve"> </w:t>
      </w:r>
      <w:r w:rsidRPr="005E1F72">
        <w:rPr>
          <w:rFonts w:ascii="GHEA Grapalat" w:hAnsi="GHEA Grapalat" w:cs="Sylfaen"/>
          <w:szCs w:val="24"/>
          <w:lang w:val="ru-RU"/>
        </w:rPr>
        <w:t xml:space="preserve">если не </w:t>
      </w:r>
      <w:r w:rsidRPr="005E1F72">
        <w:rPr>
          <w:rFonts w:ascii="GHEA Grapalat" w:hAnsi="GHEA Grapalat" w:cs="Sylfaen"/>
          <w:szCs w:val="24"/>
        </w:rPr>
        <w:softHyphen/>
      </w:r>
      <w:r w:rsidRPr="005E1F72">
        <w:rPr>
          <w:rFonts w:ascii="GHEA Grapalat" w:hAnsi="GHEA Grapalat" w:cs="Sylfaen"/>
          <w:szCs w:val="24"/>
          <w:lang w:val="ru-RU"/>
        </w:rPr>
        <w:t xml:space="preserve">актуально </w:t>
      </w:r>
      <w:r w:rsidRPr="005E1F72">
        <w:rPr>
          <w:rFonts w:ascii="GHEA Grapalat" w:hAnsi="GHEA Grapalat" w:cs="Sylfaen"/>
          <w:szCs w:val="24"/>
        </w:rPr>
        <w:t xml:space="preserve">, </w:t>
      </w:r>
      <w:r w:rsidRPr="005E1F72">
        <w:rPr>
          <w:rFonts w:ascii="GHEA Grapalat" w:hAnsi="GHEA Grapalat" w:cs="Sylfaen"/>
          <w:szCs w:val="24"/>
          <w:lang w:val="ru-RU"/>
        </w:rPr>
        <w:t xml:space="preserve">то </w:t>
      </w:r>
      <w:r w:rsidRPr="005E1F72">
        <w:rPr>
          <w:rFonts w:ascii="GHEA Grapalat" w:hAnsi="GHEA Grapalat" w:cs="Sylfaen"/>
          <w:szCs w:val="24"/>
        </w:rPr>
        <w:t>заявка данного участника отклоняется.</w:t>
      </w:r>
    </w:p>
    <w:p w:rsidR="00583092" w:rsidRPr="005E1F72" w:rsidRDefault="00A150A9" w:rsidP="00EF3662">
      <w:pPr>
        <w:pStyle w:val="23"/>
        <w:spacing w:line="240" w:lineRule="auto"/>
        <w:ind w:firstLine="567"/>
        <w:rPr>
          <w:rFonts w:ascii="GHEA Grapalat" w:hAnsi="GHEA Grapalat" w:cs="Sylfaen"/>
          <w:szCs w:val="24"/>
        </w:rPr>
      </w:pPr>
      <w:r w:rsidRPr="005E1F72">
        <w:rPr>
          <w:rFonts w:ascii="GHEA Grapalat" w:hAnsi="GHEA Grapalat" w:cs="Sylfaen"/>
          <w:szCs w:val="24"/>
        </w:rPr>
        <w:lastRenderedPageBreak/>
        <w:t xml:space="preserve">8 </w:t>
      </w:r>
      <w:r w:rsidR="00201DA0" w:rsidRPr="005E1F72">
        <w:rPr>
          <w:rFonts w:ascii="GHEA Grapalat" w:hAnsi="GHEA Grapalat" w:cs="Sylfaen"/>
          <w:szCs w:val="24"/>
          <w:lang w:val="hy-AM"/>
        </w:rPr>
        <w:t xml:space="preserve">.2 </w:t>
      </w:r>
      <w:r w:rsidR="00AA3CB2" w:rsidRPr="000B4CF4">
        <w:rPr>
          <w:rFonts w:ascii="GHEA Grapalat" w:hAnsi="GHEA Grapalat" w:cs="Sylfaen"/>
          <w:szCs w:val="24"/>
        </w:rPr>
        <w:t xml:space="preserve">2 </w:t>
      </w:r>
      <w:r w:rsidR="00583092" w:rsidRPr="00EF2159">
        <w:rPr>
          <w:rFonts w:ascii="GHEA Grapalat" w:hAnsi="GHEA Grapalat" w:cs="Sylfaen"/>
          <w:szCs w:val="24"/>
          <w:lang w:val="hy-AM"/>
        </w:rPr>
        <w:t>Здесь</w:t>
      </w:r>
      <w:r w:rsidR="00583092" w:rsidRPr="005E1F72">
        <w:rPr>
          <w:rFonts w:ascii="GHEA Grapalat" w:hAnsi="GHEA Grapalat" w:cs="Sylfaen"/>
          <w:szCs w:val="24"/>
        </w:rPr>
        <w:t xml:space="preserve"> </w:t>
      </w:r>
      <w:r w:rsidR="005D3674" w:rsidRPr="005E1F72">
        <w:rPr>
          <w:rFonts w:ascii="GHEA Grapalat" w:hAnsi="GHEA Grapalat" w:cs="Sylfaen"/>
          <w:szCs w:val="24"/>
        </w:rPr>
        <w:t xml:space="preserve">1 </w:t>
      </w:r>
      <w:r w:rsidR="00583092" w:rsidRPr="00EF2159">
        <w:rPr>
          <w:rFonts w:ascii="GHEA Grapalat" w:hAnsi="GHEA Grapalat" w:cs="Sylfaen"/>
          <w:szCs w:val="24"/>
          <w:lang w:val="hy-AM"/>
        </w:rPr>
        <w:t>приглашение</w:t>
      </w:r>
      <w:r w:rsidR="005D3674" w:rsidRPr="00EF2159">
        <w:rPr>
          <w:rFonts w:ascii="GHEA Grapalat" w:hAnsi="GHEA Grapalat" w:cs="Sylfaen"/>
          <w:szCs w:val="24"/>
          <w:lang w:val="hy-AM"/>
        </w:rPr>
        <w:t>​</w:t>
      </w:r>
      <w:r w:rsidR="005D3674" w:rsidRPr="005E1F72">
        <w:rPr>
          <w:rFonts w:ascii="GHEA Grapalat" w:hAnsi="GHEA Grapalat" w:cs="Sylfaen"/>
          <w:szCs w:val="24"/>
        </w:rPr>
        <w:t xml:space="preserve"> </w:t>
      </w:r>
      <w:r w:rsidR="005D3674" w:rsidRPr="00EF2159">
        <w:rPr>
          <w:rFonts w:ascii="GHEA Grapalat" w:hAnsi="GHEA Grapalat" w:cs="Sylfaen"/>
          <w:szCs w:val="24"/>
          <w:lang w:val="hy-AM"/>
        </w:rPr>
        <w:t xml:space="preserve">части </w:t>
      </w:r>
      <w:r w:rsidR="00583092" w:rsidRPr="005E1F72">
        <w:rPr>
          <w:rFonts w:ascii="GHEA Grapalat" w:hAnsi="GHEA Grapalat" w:cs="Sylfaen"/>
          <w:szCs w:val="24"/>
        </w:rPr>
        <w:t xml:space="preserve">8. </w:t>
      </w:r>
      <w:r w:rsidR="00D61B60" w:rsidRPr="005E1F72">
        <w:rPr>
          <w:rFonts w:ascii="GHEA Grapalat" w:hAnsi="GHEA Grapalat" w:cs="Sylfaen"/>
          <w:szCs w:val="24"/>
          <w:lang w:val="hy-AM"/>
        </w:rPr>
        <w:t xml:space="preserve">2 </w:t>
      </w:r>
      <w:r w:rsidR="00583092" w:rsidRPr="00EF2159">
        <w:rPr>
          <w:rFonts w:ascii="GHEA Grapalat" w:hAnsi="GHEA Grapalat" w:cs="Sylfaen"/>
          <w:szCs w:val="24"/>
          <w:lang w:val="hy-AM"/>
        </w:rPr>
        <w:t xml:space="preserve">пункта </w:t>
      </w:r>
      <w:r w:rsidR="00AA3CB2" w:rsidRPr="000B4CF4">
        <w:rPr>
          <w:rFonts w:ascii="GHEA Grapalat" w:hAnsi="GHEA Grapalat" w:cs="Sylfaen"/>
          <w:szCs w:val="24"/>
        </w:rPr>
        <w:t>1</w:t>
      </w:r>
      <w:r w:rsidR="00583092" w:rsidRPr="005E1F72">
        <w:rPr>
          <w:rFonts w:ascii="GHEA Grapalat" w:hAnsi="GHEA Grapalat" w:cs="Sylfaen"/>
          <w:szCs w:val="24"/>
        </w:rPr>
        <w:t xml:space="preserve"> </w:t>
      </w:r>
      <w:r w:rsidR="00583092" w:rsidRPr="00EF2159">
        <w:rPr>
          <w:rFonts w:ascii="GHEA Grapalat" w:hAnsi="GHEA Grapalat" w:cs="Sylfaen"/>
          <w:szCs w:val="24"/>
          <w:lang w:val="hy-AM"/>
        </w:rPr>
        <w:t>приложения</w:t>
      </w:r>
      <w:r w:rsidR="00583092" w:rsidRPr="005E1F72">
        <w:rPr>
          <w:rFonts w:ascii="GHEA Grapalat" w:hAnsi="GHEA Grapalat" w:cs="Sylfaen"/>
          <w:szCs w:val="24"/>
        </w:rPr>
        <w:t xml:space="preserve"> </w:t>
      </w:r>
      <w:r w:rsidR="00583092" w:rsidRPr="00EF2159">
        <w:rPr>
          <w:rFonts w:ascii="GHEA Grapalat" w:hAnsi="GHEA Grapalat" w:cs="Sylfaen"/>
          <w:szCs w:val="24"/>
          <w:lang w:val="hy-AM"/>
        </w:rPr>
        <w:t xml:space="preserve">для этой цели </w:t>
      </w:r>
      <w:r w:rsidR="00583092" w:rsidRPr="005E1F72">
        <w:rPr>
          <w:rFonts w:ascii="GHEA Grapalat" w:hAnsi="GHEA Grapalat" w:cs="Sylfaen"/>
          <w:szCs w:val="24"/>
        </w:rPr>
        <w:t xml:space="preserve">могут быть </w:t>
      </w:r>
      <w:r w:rsidR="00583092" w:rsidRPr="000058C9">
        <w:rPr>
          <w:rFonts w:ascii="GHEA Grapalat" w:hAnsi="GHEA Grapalat" w:cs="Sylfaen"/>
          <w:szCs w:val="24"/>
          <w:lang w:val="hy-AM"/>
        </w:rPr>
        <w:t>приглашены в комитет</w:t>
      </w:r>
      <w:r w:rsidR="00583092" w:rsidRPr="005E1F72">
        <w:rPr>
          <w:rFonts w:ascii="GHEA Grapalat" w:hAnsi="GHEA Grapalat" w:cs="Sylfaen"/>
          <w:szCs w:val="24"/>
        </w:rPr>
        <w:t xml:space="preserve"> </w:t>
      </w:r>
      <w:r w:rsidR="00583092" w:rsidRPr="00EF2159">
        <w:rPr>
          <w:rFonts w:ascii="GHEA Grapalat" w:hAnsi="GHEA Grapalat" w:cs="Sylfaen"/>
          <w:szCs w:val="24"/>
          <w:lang w:val="hy-AM"/>
        </w:rPr>
        <w:t>чрезвычайная ситуация</w:t>
      </w:r>
      <w:r w:rsidR="00583092" w:rsidRPr="005E1F72">
        <w:rPr>
          <w:rFonts w:ascii="GHEA Grapalat" w:hAnsi="GHEA Grapalat" w:cs="Sylfaen"/>
          <w:szCs w:val="24"/>
        </w:rPr>
        <w:t xml:space="preserve"> </w:t>
      </w:r>
      <w:r w:rsidR="00583092" w:rsidRPr="00EF2159">
        <w:rPr>
          <w:rFonts w:ascii="GHEA Grapalat" w:hAnsi="GHEA Grapalat" w:cs="Sylfaen"/>
          <w:szCs w:val="24"/>
          <w:lang w:val="hy-AM"/>
        </w:rPr>
        <w:t>сессия.</w:t>
      </w:r>
    </w:p>
    <w:p w:rsidR="00196487" w:rsidRPr="005E1F72" w:rsidRDefault="00A150A9" w:rsidP="00EF3662">
      <w:pPr>
        <w:pStyle w:val="norm"/>
        <w:spacing w:line="240" w:lineRule="auto"/>
        <w:ind w:firstLine="567"/>
        <w:rPr>
          <w:rFonts w:ascii="GHEA Grapalat" w:hAnsi="GHEA Grapalat"/>
          <w:sz w:val="20"/>
          <w:lang w:val="hy-AM"/>
        </w:rPr>
      </w:pPr>
      <w:r w:rsidRPr="005E1F72">
        <w:rPr>
          <w:rFonts w:ascii="GHEA Grapalat" w:hAnsi="GHEA Grapalat" w:cs="Sylfaen"/>
          <w:sz w:val="20"/>
          <w:lang w:val="af-ZA"/>
        </w:rPr>
        <w:t xml:space="preserve">8 </w:t>
      </w:r>
      <w:r w:rsidR="00201DA0" w:rsidRPr="005E1F72">
        <w:rPr>
          <w:rFonts w:ascii="GHEA Grapalat" w:hAnsi="GHEA Grapalat" w:cs="Sylfaen"/>
          <w:sz w:val="20"/>
          <w:lang w:val="hy-AM"/>
        </w:rPr>
        <w:t xml:space="preserve">. </w:t>
      </w:r>
      <w:r w:rsidR="00F96621" w:rsidRPr="000058C9">
        <w:rPr>
          <w:rFonts w:ascii="GHEA Grapalat" w:hAnsi="GHEA Grapalat" w:cs="Sylfaen"/>
          <w:sz w:val="20"/>
          <w:lang w:val="af-ZA"/>
        </w:rPr>
        <w:t xml:space="preserve">23 </w:t>
      </w:r>
      <w:r w:rsidR="00196487" w:rsidRPr="005E1F72">
        <w:rPr>
          <w:rFonts w:ascii="GHEA Grapalat" w:hAnsi="GHEA Grapalat" w:cs="Tahoma"/>
          <w:sz w:val="20"/>
          <w:lang w:val="hy-AM"/>
        </w:rPr>
        <w:t>выбранных</w:t>
      </w:r>
      <w:r w:rsidR="00196487" w:rsidRPr="005E1F72">
        <w:rPr>
          <w:rFonts w:ascii="GHEA Grapalat" w:hAnsi="GHEA Grapalat" w:cs="Arial Armenian"/>
          <w:sz w:val="20"/>
          <w:lang w:val="hy-AM"/>
        </w:rPr>
        <w:t xml:space="preserve"> </w:t>
      </w:r>
      <w:r w:rsidR="00196487" w:rsidRPr="005E1F72">
        <w:rPr>
          <w:rFonts w:ascii="GHEA Grapalat" w:hAnsi="GHEA Grapalat" w:cs="Tahoma"/>
          <w:sz w:val="20"/>
          <w:lang w:val="hy-AM"/>
        </w:rPr>
        <w:t>участнику</w:t>
      </w:r>
      <w:r w:rsidR="00196487" w:rsidRPr="005E1F72">
        <w:rPr>
          <w:rFonts w:ascii="GHEA Grapalat" w:hAnsi="GHEA Grapalat" w:cs="Arial Armenian"/>
          <w:sz w:val="20"/>
          <w:lang w:val="hy-AM"/>
        </w:rPr>
        <w:t xml:space="preserve"> </w:t>
      </w:r>
      <w:r w:rsidR="00196487" w:rsidRPr="005E1F72">
        <w:rPr>
          <w:rFonts w:ascii="GHEA Grapalat" w:hAnsi="GHEA Grapalat" w:cs="Tahoma"/>
          <w:sz w:val="20"/>
          <w:lang w:val="hy-AM"/>
        </w:rPr>
        <w:t>решать</w:t>
      </w:r>
      <w:r w:rsidR="00196487" w:rsidRPr="005E1F72">
        <w:rPr>
          <w:rFonts w:ascii="GHEA Grapalat" w:hAnsi="GHEA Grapalat" w:cs="Arial Armenian"/>
          <w:sz w:val="20"/>
          <w:lang w:val="hy-AM"/>
        </w:rPr>
        <w:t xml:space="preserve"> </w:t>
      </w:r>
      <w:r w:rsidR="00196487" w:rsidRPr="005E1F72">
        <w:rPr>
          <w:rFonts w:ascii="GHEA Grapalat" w:hAnsi="GHEA Grapalat" w:cs="Tahoma"/>
          <w:sz w:val="20"/>
          <w:lang w:val="hy-AM"/>
        </w:rPr>
        <w:t>сессия</w:t>
      </w:r>
      <w:r w:rsidR="00196487" w:rsidRPr="005E1F72">
        <w:rPr>
          <w:rFonts w:ascii="GHEA Grapalat" w:hAnsi="GHEA Grapalat" w:cs="Arial Armenian"/>
          <w:sz w:val="20"/>
          <w:lang w:val="hy-AM"/>
        </w:rPr>
        <w:t xml:space="preserve"> </w:t>
      </w:r>
      <w:r w:rsidR="00196487" w:rsidRPr="005E1F72">
        <w:rPr>
          <w:rFonts w:ascii="GHEA Grapalat" w:hAnsi="GHEA Grapalat" w:cs="Tahoma"/>
          <w:sz w:val="20"/>
          <w:lang w:val="hy-AM"/>
        </w:rPr>
        <w:t>до конца</w:t>
      </w:r>
      <w:r w:rsidR="00196487" w:rsidRPr="005E1F72">
        <w:rPr>
          <w:rFonts w:ascii="GHEA Grapalat" w:hAnsi="GHEA Grapalat" w:cs="Arial Armenian"/>
          <w:sz w:val="20"/>
          <w:lang w:val="hy-AM"/>
        </w:rPr>
        <w:t xml:space="preserve"> </w:t>
      </w:r>
      <w:r w:rsidR="00196487" w:rsidRPr="005E1F72">
        <w:rPr>
          <w:rFonts w:ascii="GHEA Grapalat" w:hAnsi="GHEA Grapalat" w:cs="Tahoma"/>
          <w:sz w:val="20"/>
          <w:lang w:val="hy-AM"/>
        </w:rPr>
        <w:t>следующий</w:t>
      </w:r>
      <w:r w:rsidR="00196487" w:rsidRPr="005E1F72">
        <w:rPr>
          <w:rFonts w:ascii="GHEA Grapalat" w:hAnsi="GHEA Grapalat" w:cs="Arial Armenian"/>
          <w:sz w:val="20"/>
          <w:lang w:val="hy-AM"/>
        </w:rPr>
        <w:t xml:space="preserve"> </w:t>
      </w:r>
      <w:r w:rsidR="00196487" w:rsidRPr="005E1F72">
        <w:rPr>
          <w:rFonts w:ascii="GHEA Grapalat" w:hAnsi="GHEA Grapalat" w:cs="Tahoma"/>
          <w:sz w:val="20"/>
          <w:lang w:val="hy-AM"/>
        </w:rPr>
        <w:t>работающий</w:t>
      </w:r>
      <w:r w:rsidR="00196487" w:rsidRPr="005E1F72">
        <w:rPr>
          <w:rFonts w:ascii="GHEA Grapalat" w:hAnsi="GHEA Grapalat" w:cs="Arial Armenian"/>
          <w:sz w:val="20"/>
          <w:lang w:val="hy-AM"/>
        </w:rPr>
        <w:t xml:space="preserve"> </w:t>
      </w:r>
      <w:r w:rsidR="00196487" w:rsidRPr="005E1F72">
        <w:rPr>
          <w:rFonts w:ascii="GHEA Grapalat" w:hAnsi="GHEA Grapalat" w:cs="Tahoma"/>
          <w:sz w:val="20"/>
          <w:lang w:val="hy-AM"/>
        </w:rPr>
        <w:t>день</w:t>
      </w:r>
      <w:r w:rsidR="00196487" w:rsidRPr="005E1F72">
        <w:rPr>
          <w:rFonts w:ascii="GHEA Grapalat" w:hAnsi="GHEA Grapalat" w:cs="Arial Armenian"/>
          <w:sz w:val="20"/>
          <w:lang w:val="hy-AM"/>
        </w:rPr>
        <w:t xml:space="preserve">  </w:t>
      </w:r>
      <w:r w:rsidR="00196487" w:rsidRPr="005E1F72">
        <w:rPr>
          <w:rFonts w:ascii="GHEA Grapalat" w:hAnsi="GHEA Grapalat" w:cs="Tahoma"/>
          <w:sz w:val="20"/>
          <w:lang w:val="hy-AM"/>
        </w:rPr>
        <w:t>комиссии</w:t>
      </w:r>
      <w:r w:rsidR="00196487" w:rsidRPr="005E1F72">
        <w:rPr>
          <w:rFonts w:ascii="GHEA Grapalat" w:hAnsi="GHEA Grapalat" w:cs="Arial Armenian"/>
          <w:sz w:val="20"/>
          <w:lang w:val="hy-AM"/>
        </w:rPr>
        <w:t xml:space="preserve"> </w:t>
      </w:r>
      <w:r w:rsidR="00196487" w:rsidRPr="005E1F72">
        <w:rPr>
          <w:rFonts w:ascii="GHEA Grapalat" w:hAnsi="GHEA Grapalat" w:cs="Tahoma"/>
          <w:sz w:val="20"/>
          <w:lang w:val="hy-AM"/>
        </w:rPr>
        <w:t>секретарь:</w:t>
      </w:r>
    </w:p>
    <w:p w:rsidR="00196487" w:rsidRPr="005E1F72" w:rsidRDefault="00196487" w:rsidP="00EF3662">
      <w:pPr>
        <w:pStyle w:val="norm"/>
        <w:spacing w:line="240" w:lineRule="auto"/>
        <w:ind w:firstLine="706"/>
        <w:rPr>
          <w:rFonts w:ascii="GHEA Grapalat" w:hAnsi="GHEA Grapalat"/>
          <w:sz w:val="20"/>
          <w:lang w:val="hy-AM"/>
        </w:rPr>
      </w:pPr>
      <w:r w:rsidRPr="005E1F72">
        <w:rPr>
          <w:rFonts w:ascii="GHEA Grapalat" w:hAnsi="GHEA Grapalat"/>
          <w:sz w:val="20"/>
          <w:lang w:val="hy-AM"/>
        </w:rPr>
        <w:tab/>
        <w:t xml:space="preserve">1) </w:t>
      </w:r>
      <w:r w:rsidRPr="005E1F72">
        <w:rPr>
          <w:rFonts w:ascii="GHEA Grapalat" w:hAnsi="GHEA Grapalat" w:cs="Tahoma"/>
          <w:sz w:val="20"/>
          <w:lang w:val="hy-AM"/>
        </w:rPr>
        <w:t xml:space="preserve">Система </w:t>
      </w:r>
      <w:r w:rsidR="006B5588" w:rsidRPr="005E1F72">
        <w:rPr>
          <w:rFonts w:ascii="GHEA Grapalat" w:hAnsi="GHEA Grapalat"/>
          <w:sz w:val="20"/>
          <w:lang w:val="hy-AM"/>
        </w:rPr>
        <w:t>H</w:t>
      </w:r>
      <w:r w:rsidRPr="005E1F72">
        <w:rPr>
          <w:rFonts w:ascii="GHEA Grapalat" w:hAnsi="GHEA Grapalat" w:cs="Arial Armenian"/>
          <w:sz w:val="20"/>
          <w:lang w:val="hy-AM"/>
        </w:rPr>
        <w:t xml:space="preserve"> </w:t>
      </w:r>
      <w:r w:rsidRPr="005E1F72">
        <w:rPr>
          <w:rFonts w:ascii="GHEA Grapalat" w:hAnsi="GHEA Grapalat" w:cs="Tahoma"/>
          <w:sz w:val="20"/>
          <w:lang w:val="hy-AM"/>
        </w:rPr>
        <w:t>примечание</w:t>
      </w:r>
      <w:r w:rsidRPr="005E1F72">
        <w:rPr>
          <w:rFonts w:ascii="GHEA Grapalat" w:hAnsi="GHEA Grapalat" w:cs="Arial Armenian"/>
          <w:sz w:val="20"/>
          <w:lang w:val="hy-AM"/>
        </w:rPr>
        <w:t xml:space="preserve"> </w:t>
      </w:r>
      <w:r w:rsidRPr="005E1F72">
        <w:rPr>
          <w:rFonts w:ascii="GHEA Grapalat" w:hAnsi="GHEA Grapalat" w:cs="Tahoma"/>
          <w:sz w:val="20"/>
          <w:lang w:val="hy-AM"/>
        </w:rPr>
        <w:t>является</w:t>
      </w:r>
      <w:r w:rsidRPr="005E1F72">
        <w:rPr>
          <w:rFonts w:ascii="GHEA Grapalat" w:hAnsi="GHEA Grapalat" w:cs="Arial Armenian"/>
          <w:sz w:val="20"/>
          <w:lang w:val="hy-AM"/>
        </w:rPr>
        <w:t xml:space="preserve"> </w:t>
      </w:r>
      <w:r w:rsidRPr="005E1F72">
        <w:rPr>
          <w:rFonts w:ascii="GHEA Grapalat" w:hAnsi="GHEA Grapalat" w:cs="Tahoma"/>
          <w:sz w:val="20"/>
          <w:lang w:val="hy-AM"/>
        </w:rPr>
        <w:t>процедуры</w:t>
      </w:r>
      <w:r w:rsidRPr="005E1F72">
        <w:rPr>
          <w:rFonts w:ascii="GHEA Grapalat" w:hAnsi="GHEA Grapalat" w:cs="Arial Armenian"/>
          <w:sz w:val="20"/>
          <w:lang w:val="hy-AM"/>
        </w:rPr>
        <w:t xml:space="preserve"> </w:t>
      </w:r>
      <w:r w:rsidRPr="005E1F72">
        <w:rPr>
          <w:rFonts w:ascii="GHEA Grapalat" w:hAnsi="GHEA Grapalat" w:cs="Tahoma"/>
          <w:sz w:val="20"/>
          <w:lang w:val="hy-AM"/>
        </w:rPr>
        <w:t>достаточно</w:t>
      </w:r>
      <w:r w:rsidRPr="005E1F72">
        <w:rPr>
          <w:rFonts w:ascii="GHEA Grapalat" w:hAnsi="GHEA Grapalat" w:cs="Arial Armenian"/>
          <w:sz w:val="20"/>
          <w:lang w:val="hy-AM"/>
        </w:rPr>
        <w:t xml:space="preserve"> </w:t>
      </w:r>
      <w:r w:rsidRPr="005E1F72">
        <w:rPr>
          <w:rFonts w:ascii="GHEA Grapalat" w:hAnsi="GHEA Grapalat" w:cs="Tahoma"/>
          <w:sz w:val="20"/>
          <w:lang w:val="hy-AM"/>
        </w:rPr>
        <w:t>оценил</w:t>
      </w:r>
      <w:r w:rsidRPr="005E1F72">
        <w:rPr>
          <w:rFonts w:ascii="GHEA Grapalat" w:hAnsi="GHEA Grapalat" w:cs="Arial Armenian"/>
          <w:sz w:val="20"/>
          <w:lang w:val="hy-AM"/>
        </w:rPr>
        <w:t xml:space="preserve"> </w:t>
      </w:r>
      <w:r w:rsidRPr="005E1F72">
        <w:rPr>
          <w:rFonts w:ascii="GHEA Grapalat" w:hAnsi="GHEA Grapalat" w:cs="Tahoma"/>
          <w:sz w:val="20"/>
          <w:lang w:val="hy-AM"/>
        </w:rPr>
        <w:t xml:space="preserve">участникам </w:t>
      </w:r>
      <w:r w:rsidRPr="005E1F72">
        <w:rPr>
          <w:rFonts w:ascii="GHEA Grapalat" w:hAnsi="GHEA Grapalat" w:cs="Tahoma"/>
          <w:sz w:val="20"/>
          <w:lang w:val="hy-AM"/>
        </w:rPr>
        <w:softHyphen/>
        <w:t>:</w:t>
      </w:r>
      <w:r w:rsidRPr="005E1F72">
        <w:rPr>
          <w:rFonts w:ascii="GHEA Grapalat" w:hAnsi="GHEA Grapalat" w:cs="Arial Armenian"/>
          <w:sz w:val="20"/>
          <w:lang w:val="hy-AM"/>
        </w:rPr>
        <w:t xml:space="preserve"> </w:t>
      </w:r>
      <w:r w:rsidRPr="005E1F72">
        <w:rPr>
          <w:rFonts w:ascii="GHEA Grapalat" w:hAnsi="GHEA Grapalat" w:cs="Tahoma"/>
          <w:sz w:val="20"/>
          <w:lang w:val="hy-AM"/>
        </w:rPr>
        <w:t>их</w:t>
      </w:r>
      <w:r w:rsidRPr="005E1F72">
        <w:rPr>
          <w:rFonts w:ascii="GHEA Grapalat" w:hAnsi="GHEA Grapalat" w:cs="Arial Armenian"/>
          <w:sz w:val="20"/>
          <w:lang w:val="hy-AM"/>
        </w:rPr>
        <w:t xml:space="preserve"> </w:t>
      </w:r>
      <w:r w:rsidRPr="005E1F72">
        <w:rPr>
          <w:rFonts w:ascii="GHEA Grapalat" w:hAnsi="GHEA Grapalat" w:cs="Tahoma"/>
          <w:sz w:val="20"/>
          <w:lang w:val="hy-AM"/>
        </w:rPr>
        <w:t>классификация</w:t>
      </w:r>
      <w:r w:rsidRPr="005E1F72">
        <w:rPr>
          <w:rFonts w:ascii="GHEA Grapalat" w:hAnsi="GHEA Grapalat" w:cs="Arial Armenian"/>
          <w:sz w:val="20"/>
          <w:lang w:val="hy-AM"/>
        </w:rPr>
        <w:t xml:space="preserve"> </w:t>
      </w:r>
      <w:r w:rsidRPr="005E1F72">
        <w:rPr>
          <w:rFonts w:ascii="GHEA Grapalat" w:hAnsi="GHEA Grapalat" w:cs="Tahoma"/>
          <w:sz w:val="20"/>
          <w:lang w:val="hy-AM"/>
        </w:rPr>
        <w:t>в соответствии с</w:t>
      </w:r>
      <w:r w:rsidRPr="005E1F72">
        <w:rPr>
          <w:rFonts w:ascii="GHEA Grapalat" w:hAnsi="GHEA Grapalat" w:cs="Arial Armenian"/>
          <w:sz w:val="20"/>
          <w:lang w:val="hy-AM"/>
        </w:rPr>
        <w:t xml:space="preserve"> </w:t>
      </w:r>
      <w:r w:rsidRPr="005E1F72">
        <w:rPr>
          <w:rFonts w:ascii="GHEA Grapalat" w:hAnsi="GHEA Grapalat" w:cs="Tahoma"/>
          <w:sz w:val="20"/>
          <w:lang w:val="hy-AM"/>
        </w:rPr>
        <w:t>оценка</w:t>
      </w:r>
      <w:r w:rsidRPr="005E1F72">
        <w:rPr>
          <w:rFonts w:ascii="GHEA Grapalat" w:hAnsi="GHEA Grapalat" w:cs="Arial Armenian"/>
          <w:sz w:val="20"/>
          <w:lang w:val="hy-AM"/>
        </w:rPr>
        <w:t xml:space="preserve"> </w:t>
      </w:r>
      <w:r w:rsidRPr="005E1F72">
        <w:rPr>
          <w:rFonts w:ascii="GHEA Grapalat" w:hAnsi="GHEA Grapalat" w:cs="Tahoma"/>
          <w:sz w:val="20"/>
          <w:lang w:val="hy-AM"/>
        </w:rPr>
        <w:t>результаты</w:t>
      </w:r>
      <w:r w:rsidRPr="005E1F72">
        <w:rPr>
          <w:rFonts w:ascii="GHEA Grapalat" w:hAnsi="GHEA Grapalat" w:cs="Arial Armenian"/>
          <w:sz w:val="20"/>
          <w:lang w:val="hy-AM"/>
        </w:rPr>
        <w:t xml:space="preserve"> </w:t>
      </w:r>
      <w:r w:rsidRPr="005E1F72">
        <w:rPr>
          <w:rFonts w:ascii="GHEA Grapalat" w:hAnsi="GHEA Grapalat" w:cs="Tahoma"/>
          <w:sz w:val="20"/>
          <w:lang w:val="hy-AM"/>
        </w:rPr>
        <w:t>и:</w:t>
      </w:r>
      <w:r w:rsidRPr="005E1F72">
        <w:rPr>
          <w:rFonts w:ascii="GHEA Grapalat" w:hAnsi="GHEA Grapalat" w:cs="Arial Armenian"/>
          <w:sz w:val="20"/>
          <w:lang w:val="hy-AM"/>
        </w:rPr>
        <w:t xml:space="preserve"> </w:t>
      </w:r>
      <w:r w:rsidRPr="005E1F72">
        <w:rPr>
          <w:rFonts w:ascii="GHEA Grapalat" w:hAnsi="GHEA Grapalat" w:cs="Tahoma"/>
          <w:sz w:val="20"/>
          <w:lang w:val="hy-AM"/>
        </w:rPr>
        <w:t>цена</w:t>
      </w:r>
      <w:r w:rsidRPr="005E1F72">
        <w:rPr>
          <w:rFonts w:ascii="GHEA Grapalat" w:hAnsi="GHEA Grapalat" w:cs="Arial Armenian"/>
          <w:sz w:val="20"/>
          <w:lang w:val="hy-AM"/>
        </w:rPr>
        <w:t xml:space="preserve"> </w:t>
      </w:r>
      <w:r w:rsidRPr="005E1F72">
        <w:rPr>
          <w:rFonts w:ascii="GHEA Grapalat" w:hAnsi="GHEA Grapalat" w:cs="Tahoma"/>
          <w:sz w:val="20"/>
          <w:lang w:val="hy-AM"/>
        </w:rPr>
        <w:t xml:space="preserve">предложений </w:t>
      </w:r>
      <w:r w:rsidRPr="005E1F72">
        <w:rPr>
          <w:rFonts w:ascii="GHEA Grapalat" w:hAnsi="GHEA Grapalat" w:cs="Arial Armenian"/>
          <w:sz w:val="20"/>
          <w:lang w:val="hy-AM"/>
        </w:rPr>
        <w:t>.</w:t>
      </w:r>
    </w:p>
    <w:p w:rsidR="00196487" w:rsidRPr="005E1F72" w:rsidRDefault="00196487" w:rsidP="00EF3662">
      <w:pPr>
        <w:pStyle w:val="norm"/>
        <w:spacing w:line="240" w:lineRule="auto"/>
        <w:ind w:firstLine="706"/>
        <w:rPr>
          <w:rFonts w:ascii="GHEA Grapalat" w:hAnsi="GHEA Grapalat"/>
          <w:spacing w:val="-6"/>
          <w:sz w:val="20"/>
          <w:lang w:val="hy-AM"/>
        </w:rPr>
      </w:pPr>
      <w:r w:rsidRPr="005E1F72">
        <w:rPr>
          <w:rFonts w:ascii="GHEA Grapalat" w:hAnsi="GHEA Grapalat"/>
          <w:sz w:val="20"/>
          <w:lang w:val="hy-AM"/>
        </w:rPr>
        <w:tab/>
        <w:t xml:space="preserve">2) </w:t>
      </w:r>
      <w:r w:rsidRPr="005E1F72">
        <w:rPr>
          <w:rFonts w:ascii="GHEA Grapalat" w:hAnsi="GHEA Grapalat" w:cs="Tahoma"/>
          <w:sz w:val="20"/>
          <w:lang w:val="hy-AM"/>
        </w:rPr>
        <w:t xml:space="preserve">Система </w:t>
      </w:r>
      <w:r w:rsidR="006B5588" w:rsidRPr="005E1F72">
        <w:rPr>
          <w:rFonts w:ascii="GHEA Grapalat" w:hAnsi="GHEA Grapalat"/>
          <w:sz w:val="20"/>
          <w:lang w:val="hy-AM"/>
        </w:rPr>
        <w:t>Н</w:t>
      </w:r>
      <w:r w:rsidRPr="005E1F72">
        <w:rPr>
          <w:rFonts w:ascii="GHEA Grapalat" w:hAnsi="GHEA Grapalat" w:cs="Arial Armenian"/>
          <w:sz w:val="20"/>
          <w:lang w:val="hy-AM"/>
        </w:rPr>
        <w:t xml:space="preserve"> </w:t>
      </w:r>
      <w:r w:rsidRPr="005E1F72">
        <w:rPr>
          <w:rFonts w:ascii="GHEA Grapalat" w:hAnsi="GHEA Grapalat" w:cs="Tahoma"/>
          <w:sz w:val="20"/>
          <w:lang w:val="hy-AM"/>
        </w:rPr>
        <w:t>через</w:t>
      </w:r>
      <w:r w:rsidRPr="005E1F72">
        <w:rPr>
          <w:rFonts w:ascii="GHEA Grapalat" w:hAnsi="GHEA Grapalat" w:cs="Arial Armenian"/>
          <w:sz w:val="20"/>
          <w:lang w:val="hy-AM"/>
        </w:rPr>
        <w:t xml:space="preserve"> </w:t>
      </w:r>
      <w:r w:rsidRPr="005E1F72">
        <w:rPr>
          <w:rFonts w:ascii="GHEA Grapalat" w:hAnsi="GHEA Grapalat" w:cs="Tahoma"/>
          <w:sz w:val="20"/>
          <w:lang w:val="hy-AM"/>
        </w:rPr>
        <w:t>процедуры</w:t>
      </w:r>
      <w:r w:rsidRPr="005E1F72">
        <w:rPr>
          <w:rFonts w:ascii="GHEA Grapalat" w:hAnsi="GHEA Grapalat" w:cs="Arial Armenian"/>
          <w:sz w:val="20"/>
          <w:lang w:val="hy-AM"/>
        </w:rPr>
        <w:t xml:space="preserve"> </w:t>
      </w:r>
      <w:r w:rsidRPr="005E1F72">
        <w:rPr>
          <w:rFonts w:ascii="GHEA Grapalat" w:hAnsi="GHEA Grapalat" w:cs="Tahoma"/>
          <w:sz w:val="20"/>
          <w:lang w:val="hy-AM"/>
        </w:rPr>
        <w:t>электронная информация об участниках</w:t>
      </w:r>
      <w:r w:rsidRPr="005E1F72">
        <w:rPr>
          <w:rFonts w:ascii="GHEA Grapalat" w:hAnsi="GHEA Grapalat" w:cs="Arial Armenian"/>
          <w:sz w:val="20"/>
          <w:lang w:val="hy-AM"/>
        </w:rPr>
        <w:t xml:space="preserve"> </w:t>
      </w:r>
      <w:r w:rsidRPr="005E1F72">
        <w:rPr>
          <w:rFonts w:ascii="GHEA Grapalat" w:hAnsi="GHEA Grapalat" w:cs="Tahoma"/>
          <w:sz w:val="20"/>
          <w:lang w:val="hy-AM"/>
        </w:rPr>
        <w:t>на почту</w:t>
      </w:r>
      <w:r w:rsidRPr="005E1F72">
        <w:rPr>
          <w:rFonts w:ascii="GHEA Grapalat" w:hAnsi="GHEA Grapalat" w:cs="Arial Armenian"/>
          <w:sz w:val="20"/>
          <w:lang w:val="hy-AM"/>
        </w:rPr>
        <w:t xml:space="preserve"> </w:t>
      </w:r>
      <w:r w:rsidRPr="005E1F72">
        <w:rPr>
          <w:rFonts w:ascii="GHEA Grapalat" w:hAnsi="GHEA Grapalat" w:cs="Tahoma"/>
          <w:spacing w:val="-6"/>
          <w:sz w:val="20"/>
          <w:lang w:val="hy-AM"/>
        </w:rPr>
        <w:t>отправка</w:t>
      </w:r>
      <w:r w:rsidRPr="005E1F72">
        <w:rPr>
          <w:rFonts w:ascii="GHEA Grapalat" w:hAnsi="GHEA Grapalat" w:cs="Arial Armenian"/>
          <w:spacing w:val="-6"/>
          <w:sz w:val="20"/>
          <w:lang w:val="hy-AM"/>
        </w:rPr>
        <w:t xml:space="preserve"> </w:t>
      </w:r>
      <w:r w:rsidRPr="005E1F72">
        <w:rPr>
          <w:rFonts w:ascii="GHEA Grapalat" w:hAnsi="GHEA Grapalat" w:cs="Tahoma"/>
          <w:spacing w:val="-6"/>
          <w:sz w:val="20"/>
          <w:lang w:val="hy-AM"/>
        </w:rPr>
        <w:t>оценки</w:t>
      </w:r>
      <w:r w:rsidRPr="005E1F72">
        <w:rPr>
          <w:rFonts w:ascii="GHEA Grapalat" w:hAnsi="GHEA Grapalat" w:cs="Arial Armenian"/>
          <w:spacing w:val="-6"/>
          <w:sz w:val="20"/>
          <w:lang w:val="hy-AM"/>
        </w:rPr>
        <w:t xml:space="preserve"> </w:t>
      </w:r>
      <w:r w:rsidRPr="005E1F72">
        <w:rPr>
          <w:rFonts w:ascii="GHEA Grapalat" w:hAnsi="GHEA Grapalat" w:cs="Tahoma"/>
          <w:spacing w:val="-6"/>
          <w:sz w:val="20"/>
          <w:lang w:val="hy-AM"/>
        </w:rPr>
        <w:t>результаты</w:t>
      </w:r>
      <w:r w:rsidRPr="005E1F72">
        <w:rPr>
          <w:rFonts w:ascii="GHEA Grapalat" w:hAnsi="GHEA Grapalat" w:cs="Arial Armenian"/>
          <w:spacing w:val="-6"/>
          <w:sz w:val="20"/>
          <w:lang w:val="hy-AM"/>
        </w:rPr>
        <w:t xml:space="preserve"> </w:t>
      </w:r>
      <w:r w:rsidRPr="005E1F72">
        <w:rPr>
          <w:rFonts w:ascii="GHEA Grapalat" w:hAnsi="GHEA Grapalat" w:cs="Tahoma"/>
          <w:spacing w:val="-6"/>
          <w:sz w:val="20"/>
          <w:lang w:val="hy-AM"/>
        </w:rPr>
        <w:t>о</w:t>
      </w:r>
      <w:r w:rsidRPr="005E1F72">
        <w:rPr>
          <w:rFonts w:ascii="GHEA Grapalat" w:hAnsi="GHEA Grapalat"/>
          <w:spacing w:val="-6"/>
          <w:sz w:val="20"/>
          <w:lang w:val="hy-AM"/>
        </w:rPr>
        <w:t xml:space="preserve"> </w:t>
      </w:r>
      <w:r w:rsidRPr="005E1F72">
        <w:rPr>
          <w:rFonts w:ascii="GHEA Grapalat" w:hAnsi="GHEA Grapalat" w:cs="Tahoma"/>
          <w:spacing w:val="-6"/>
          <w:sz w:val="20"/>
          <w:lang w:val="hy-AM"/>
        </w:rPr>
        <w:t>комиссии</w:t>
      </w:r>
      <w:r w:rsidRPr="005E1F72">
        <w:rPr>
          <w:rFonts w:ascii="GHEA Grapalat" w:hAnsi="GHEA Grapalat" w:cs="Arial Armenian"/>
          <w:spacing w:val="-6"/>
          <w:sz w:val="20"/>
          <w:lang w:val="hy-AM"/>
        </w:rPr>
        <w:t xml:space="preserve"> </w:t>
      </w:r>
      <w:r w:rsidRPr="005E1F72">
        <w:rPr>
          <w:rFonts w:ascii="GHEA Grapalat" w:hAnsi="GHEA Grapalat" w:cs="Tahoma"/>
          <w:spacing w:val="-6"/>
          <w:sz w:val="20"/>
          <w:lang w:val="hy-AM"/>
        </w:rPr>
        <w:t>сессия</w:t>
      </w:r>
      <w:r w:rsidRPr="005E1F72">
        <w:rPr>
          <w:rFonts w:ascii="GHEA Grapalat" w:hAnsi="GHEA Grapalat" w:cs="Arial Armenian"/>
          <w:spacing w:val="-6"/>
          <w:sz w:val="20"/>
          <w:lang w:val="hy-AM"/>
        </w:rPr>
        <w:t xml:space="preserve"> </w:t>
      </w:r>
      <w:r w:rsidRPr="005E1F72">
        <w:rPr>
          <w:rFonts w:ascii="GHEA Grapalat" w:hAnsi="GHEA Grapalat" w:cs="Tahoma"/>
          <w:spacing w:val="-6"/>
          <w:sz w:val="20"/>
          <w:lang w:val="hy-AM"/>
        </w:rPr>
        <w:t xml:space="preserve">дата записи </w:t>
      </w:r>
      <w:r w:rsidRPr="005E1F72">
        <w:rPr>
          <w:rFonts w:ascii="GHEA Grapalat" w:hAnsi="GHEA Grapalat" w:cs="Tahoma"/>
          <w:spacing w:val="-6"/>
          <w:sz w:val="20"/>
          <w:lang w:val="hy-AM"/>
        </w:rPr>
        <w:softHyphen/>
      </w:r>
      <w:r w:rsidRPr="005E1F72">
        <w:rPr>
          <w:rFonts w:ascii="GHEA Grapalat" w:hAnsi="GHEA Grapalat"/>
          <w:spacing w:val="-6"/>
          <w:sz w:val="20"/>
          <w:lang w:val="hy-AM"/>
        </w:rPr>
        <w:t>.</w:t>
      </w:r>
    </w:p>
    <w:p w:rsidR="00E45ACA" w:rsidRPr="005E1F72" w:rsidRDefault="00A150A9" w:rsidP="00EF3662">
      <w:pPr>
        <w:pStyle w:val="norm"/>
        <w:spacing w:line="240" w:lineRule="auto"/>
        <w:ind w:firstLine="567"/>
        <w:rPr>
          <w:rFonts w:ascii="GHEA Grapalat" w:hAnsi="GHEA Grapalat" w:cs="Tahoma"/>
          <w:sz w:val="20"/>
          <w:lang w:val="hy-AM"/>
        </w:rPr>
      </w:pPr>
      <w:r w:rsidRPr="005E1F72">
        <w:rPr>
          <w:rFonts w:ascii="GHEA Grapalat" w:hAnsi="GHEA Grapalat"/>
          <w:spacing w:val="-6"/>
          <w:sz w:val="20"/>
          <w:lang w:val="hy-AM"/>
        </w:rPr>
        <w:t xml:space="preserve">8.24 </w:t>
      </w:r>
      <w:r w:rsidR="00E45ACA" w:rsidRPr="005E1F72">
        <w:rPr>
          <w:rFonts w:ascii="GHEA Grapalat" w:hAnsi="GHEA Grapalat" w:cs="Tahoma"/>
          <w:sz w:val="20"/>
          <w:lang w:val="hy-AM"/>
        </w:rPr>
        <w:t>Перед заключением договора клиент публикует в информационном бюллетене объявление о решении о заключении договора не позднее, чем в первый рабочий день после принятия решения по выбранному участнику.</w:t>
      </w:r>
      <w:r w:rsidR="00E45ACA" w:rsidRPr="005E1F72">
        <w:rPr>
          <w:rFonts w:ascii="GHEA Grapalat" w:hAnsi="GHEA Grapalat" w:cs="Sylfaen"/>
          <w:lang w:val="hy-AM"/>
        </w:rPr>
        <w:t xml:space="preserve"> </w:t>
      </w:r>
      <w:r w:rsidR="00E45ACA" w:rsidRPr="005E1F72">
        <w:rPr>
          <w:rFonts w:ascii="GHEA Grapalat" w:hAnsi="GHEA Grapalat" w:cs="Tahoma"/>
          <w:sz w:val="20"/>
          <w:lang w:val="hy-AM"/>
        </w:rPr>
        <w:t>Решение о заключении договора содержит сводную информацию об оценке заявок и причинах, обосновывающих выбор выбранного участника, а также заявление о периоде бездействия.</w:t>
      </w:r>
    </w:p>
    <w:p w:rsidR="00583092" w:rsidRPr="005E1F72" w:rsidRDefault="00A150A9" w:rsidP="00EF3662">
      <w:pPr>
        <w:pStyle w:val="23"/>
        <w:spacing w:line="240" w:lineRule="auto"/>
        <w:ind w:firstLine="567"/>
        <w:rPr>
          <w:rFonts w:ascii="GHEA Grapalat" w:hAnsi="GHEA Grapalat" w:cs="Sylfaen"/>
          <w:szCs w:val="24"/>
        </w:rPr>
      </w:pPr>
      <w:r w:rsidRPr="005E1F72">
        <w:rPr>
          <w:rFonts w:ascii="GHEA Grapalat" w:hAnsi="GHEA Grapalat" w:cs="Sylfaen"/>
          <w:szCs w:val="24"/>
          <w:lang w:val="hy-AM"/>
        </w:rPr>
        <w:t>8:25 утра</w:t>
      </w:r>
      <w:r w:rsidR="00D61B60" w:rsidRPr="005E1F72">
        <w:rPr>
          <w:rFonts w:ascii="GHEA Grapalat" w:hAnsi="GHEA Grapalat" w:cs="Sylfaen"/>
          <w:szCs w:val="24"/>
        </w:rPr>
        <w:t xml:space="preserve"> </w:t>
      </w:r>
      <w:r w:rsidR="00583092" w:rsidRPr="005E1F72">
        <w:rPr>
          <w:rFonts w:ascii="GHEA Grapalat" w:hAnsi="GHEA Grapalat" w:cs="Sylfaen"/>
          <w:szCs w:val="24"/>
          <w:lang w:val="hy-AM"/>
        </w:rPr>
        <w:t>Бездействие</w:t>
      </w:r>
      <w:r w:rsidR="00583092" w:rsidRPr="005E1F72">
        <w:rPr>
          <w:rFonts w:ascii="GHEA Grapalat" w:hAnsi="GHEA Grapalat" w:cs="Sylfaen"/>
          <w:szCs w:val="24"/>
        </w:rPr>
        <w:t xml:space="preserve"> </w:t>
      </w:r>
      <w:r w:rsidR="00583092" w:rsidRPr="005E1F72">
        <w:rPr>
          <w:rFonts w:ascii="GHEA Grapalat" w:hAnsi="GHEA Grapalat" w:cs="Sylfaen"/>
          <w:szCs w:val="24"/>
          <w:lang w:val="hy-AM"/>
        </w:rPr>
        <w:t>период</w:t>
      </w:r>
      <w:r w:rsidR="00583092" w:rsidRPr="005E1F72">
        <w:rPr>
          <w:rFonts w:ascii="GHEA Grapalat" w:hAnsi="GHEA Grapalat" w:cs="Sylfaen"/>
          <w:szCs w:val="24"/>
        </w:rPr>
        <w:t xml:space="preserve"> </w:t>
      </w:r>
      <w:r w:rsidR="00583092" w:rsidRPr="005E1F72">
        <w:rPr>
          <w:rFonts w:ascii="GHEA Grapalat" w:hAnsi="GHEA Grapalat" w:cs="Sylfaen"/>
          <w:szCs w:val="24"/>
          <w:lang w:val="hy-AM"/>
        </w:rPr>
        <w:t>договор</w:t>
      </w:r>
      <w:r w:rsidR="00583092" w:rsidRPr="005E1F72">
        <w:rPr>
          <w:rFonts w:ascii="GHEA Grapalat" w:hAnsi="GHEA Grapalat" w:cs="Sylfaen"/>
          <w:szCs w:val="24"/>
        </w:rPr>
        <w:t xml:space="preserve"> </w:t>
      </w:r>
      <w:r w:rsidR="00583092" w:rsidRPr="005E1F72">
        <w:rPr>
          <w:rFonts w:ascii="GHEA Grapalat" w:hAnsi="GHEA Grapalat" w:cs="Sylfaen"/>
          <w:szCs w:val="24"/>
          <w:lang w:val="hy-AM"/>
        </w:rPr>
        <w:t>запечатывать</w:t>
      </w:r>
      <w:r w:rsidR="00583092" w:rsidRPr="005E1F72">
        <w:rPr>
          <w:rFonts w:ascii="GHEA Grapalat" w:hAnsi="GHEA Grapalat" w:cs="Sylfaen"/>
          <w:szCs w:val="24"/>
        </w:rPr>
        <w:t xml:space="preserve"> </w:t>
      </w:r>
      <w:r w:rsidR="00583092" w:rsidRPr="005E1F72">
        <w:rPr>
          <w:rFonts w:ascii="GHEA Grapalat" w:hAnsi="GHEA Grapalat" w:cs="Sylfaen"/>
          <w:szCs w:val="24"/>
          <w:lang w:val="hy-AM"/>
        </w:rPr>
        <w:t>о</w:t>
      </w:r>
      <w:r w:rsidR="00583092" w:rsidRPr="005E1F72">
        <w:rPr>
          <w:rFonts w:ascii="GHEA Grapalat" w:hAnsi="GHEA Grapalat" w:cs="Sylfaen"/>
          <w:szCs w:val="24"/>
        </w:rPr>
        <w:t xml:space="preserve"> </w:t>
      </w:r>
      <w:r w:rsidR="00583092" w:rsidRPr="005E1F72">
        <w:rPr>
          <w:rFonts w:ascii="GHEA Grapalat" w:hAnsi="GHEA Grapalat" w:cs="Sylfaen"/>
          <w:szCs w:val="24"/>
          <w:lang w:val="hy-AM"/>
        </w:rPr>
        <w:t>решение</w:t>
      </w:r>
      <w:r w:rsidR="00583092" w:rsidRPr="005E1F72">
        <w:rPr>
          <w:rFonts w:ascii="GHEA Grapalat" w:hAnsi="GHEA Grapalat" w:cs="Sylfaen"/>
          <w:szCs w:val="24"/>
        </w:rPr>
        <w:t xml:space="preserve"> </w:t>
      </w:r>
      <w:r w:rsidR="00583092" w:rsidRPr="005E1F72">
        <w:rPr>
          <w:rFonts w:ascii="GHEA Grapalat" w:hAnsi="GHEA Grapalat" w:cs="Sylfaen"/>
          <w:szCs w:val="24"/>
          <w:lang w:val="hy-AM"/>
        </w:rPr>
        <w:t>заявление</w:t>
      </w:r>
      <w:r w:rsidR="00583092" w:rsidRPr="005E1F72">
        <w:rPr>
          <w:rFonts w:ascii="GHEA Grapalat" w:hAnsi="GHEA Grapalat" w:cs="Sylfaen"/>
          <w:szCs w:val="24"/>
        </w:rPr>
        <w:t xml:space="preserve"> </w:t>
      </w:r>
      <w:r w:rsidR="00583092" w:rsidRPr="005E1F72">
        <w:rPr>
          <w:rFonts w:ascii="GHEA Grapalat" w:hAnsi="GHEA Grapalat" w:cs="Sylfaen"/>
          <w:szCs w:val="24"/>
          <w:lang w:val="hy-AM"/>
        </w:rPr>
        <w:t>публикация</w:t>
      </w:r>
      <w:r w:rsidR="00583092" w:rsidRPr="005E1F72">
        <w:rPr>
          <w:rFonts w:ascii="GHEA Grapalat" w:hAnsi="GHEA Grapalat" w:cs="Sylfaen"/>
          <w:szCs w:val="24"/>
        </w:rPr>
        <w:t xml:space="preserve"> </w:t>
      </w:r>
      <w:r w:rsidR="00583092" w:rsidRPr="005E1F72">
        <w:rPr>
          <w:rFonts w:ascii="GHEA Grapalat" w:hAnsi="GHEA Grapalat" w:cs="Sylfaen"/>
          <w:szCs w:val="24"/>
          <w:lang w:val="hy-AM"/>
        </w:rPr>
        <w:t>в день</w:t>
      </w:r>
      <w:r w:rsidR="00583092" w:rsidRPr="005E1F72">
        <w:rPr>
          <w:rFonts w:ascii="GHEA Grapalat" w:hAnsi="GHEA Grapalat" w:cs="Sylfaen"/>
          <w:szCs w:val="24"/>
        </w:rPr>
        <w:t xml:space="preserve"> </w:t>
      </w:r>
      <w:r w:rsidR="00583092" w:rsidRPr="005E1F72">
        <w:rPr>
          <w:rFonts w:ascii="GHEA Grapalat" w:hAnsi="GHEA Grapalat" w:cs="Sylfaen"/>
          <w:szCs w:val="24"/>
          <w:lang w:val="hy-AM"/>
        </w:rPr>
        <w:t>следующий</w:t>
      </w:r>
      <w:r w:rsidR="00583092" w:rsidRPr="005E1F72">
        <w:rPr>
          <w:rFonts w:ascii="GHEA Grapalat" w:hAnsi="GHEA Grapalat" w:cs="Sylfaen"/>
          <w:szCs w:val="24"/>
        </w:rPr>
        <w:t xml:space="preserve"> </w:t>
      </w:r>
      <w:r w:rsidR="00583092" w:rsidRPr="005E1F72">
        <w:rPr>
          <w:rFonts w:ascii="GHEA Grapalat" w:hAnsi="GHEA Grapalat" w:cs="Sylfaen"/>
          <w:szCs w:val="24"/>
          <w:lang w:val="hy-AM"/>
        </w:rPr>
        <w:t>дня</w:t>
      </w:r>
      <w:r w:rsidR="00583092" w:rsidRPr="005E1F72">
        <w:rPr>
          <w:rFonts w:ascii="GHEA Grapalat" w:hAnsi="GHEA Grapalat" w:cs="Sylfaen"/>
          <w:szCs w:val="24"/>
        </w:rPr>
        <w:t xml:space="preserve"> </w:t>
      </w:r>
      <w:r w:rsidR="00583092" w:rsidRPr="005E1F72">
        <w:rPr>
          <w:rFonts w:ascii="GHEA Grapalat" w:hAnsi="GHEA Grapalat" w:cs="Sylfaen"/>
          <w:szCs w:val="24"/>
          <w:lang w:val="hy-AM"/>
        </w:rPr>
        <w:t xml:space="preserve">и </w:t>
      </w:r>
      <w:r w:rsidR="00583092" w:rsidRPr="005E1F72">
        <w:rPr>
          <w:rFonts w:ascii="GHEA Grapalat" w:hAnsi="GHEA Grapalat" w:cs="Sylfaen"/>
          <w:szCs w:val="24"/>
        </w:rPr>
        <w:t>провайдер</w:t>
      </w:r>
      <w:r w:rsidR="00583092" w:rsidRPr="005E1F72">
        <w:rPr>
          <w:rFonts w:ascii="GHEA Grapalat" w:hAnsi="GHEA Grapalat" w:cs="Sylfaen"/>
          <w:szCs w:val="24"/>
          <w:lang w:val="hy-AM"/>
        </w:rPr>
        <w:t>​</w:t>
      </w:r>
      <w:r w:rsidR="00583092" w:rsidRPr="005E1F72">
        <w:rPr>
          <w:rFonts w:ascii="GHEA Grapalat" w:hAnsi="GHEA Grapalat" w:cs="Sylfaen"/>
          <w:szCs w:val="24"/>
        </w:rPr>
        <w:t xml:space="preserve"> </w:t>
      </w:r>
      <w:r w:rsidR="00583092" w:rsidRPr="005E1F72">
        <w:rPr>
          <w:rFonts w:ascii="GHEA Grapalat" w:hAnsi="GHEA Grapalat" w:cs="Sylfaen"/>
          <w:szCs w:val="24"/>
          <w:lang w:val="hy-AM"/>
        </w:rPr>
        <w:t>к</w:t>
      </w:r>
      <w:r w:rsidR="00583092" w:rsidRPr="005E1F72">
        <w:rPr>
          <w:rFonts w:ascii="GHEA Grapalat" w:hAnsi="GHEA Grapalat" w:cs="Sylfaen"/>
          <w:szCs w:val="24"/>
        </w:rPr>
        <w:t xml:space="preserve"> </w:t>
      </w:r>
      <w:r w:rsidR="00583092" w:rsidRPr="005E1F72">
        <w:rPr>
          <w:rFonts w:ascii="GHEA Grapalat" w:hAnsi="GHEA Grapalat" w:cs="Sylfaen"/>
          <w:szCs w:val="24"/>
          <w:lang w:val="hy-AM"/>
        </w:rPr>
        <w:t>контракт</w:t>
      </w:r>
      <w:r w:rsidR="00583092" w:rsidRPr="005E1F72">
        <w:rPr>
          <w:rFonts w:ascii="GHEA Grapalat" w:hAnsi="GHEA Grapalat" w:cs="Sylfaen"/>
          <w:szCs w:val="24"/>
        </w:rPr>
        <w:t xml:space="preserve"> </w:t>
      </w:r>
      <w:r w:rsidR="00583092" w:rsidRPr="005E1F72">
        <w:rPr>
          <w:rFonts w:ascii="GHEA Grapalat" w:hAnsi="GHEA Grapalat" w:cs="Sylfaen"/>
          <w:szCs w:val="24"/>
          <w:lang w:val="hy-AM"/>
        </w:rPr>
        <w:t>запечатывать</w:t>
      </w:r>
      <w:r w:rsidR="00583092" w:rsidRPr="005E1F72">
        <w:rPr>
          <w:rFonts w:ascii="GHEA Grapalat" w:hAnsi="GHEA Grapalat" w:cs="Sylfaen"/>
          <w:szCs w:val="24"/>
        </w:rPr>
        <w:t xml:space="preserve"> </w:t>
      </w:r>
      <w:r w:rsidR="00583092" w:rsidRPr="005E1F72">
        <w:rPr>
          <w:rFonts w:ascii="GHEA Grapalat" w:hAnsi="GHEA Grapalat" w:cs="Sylfaen"/>
          <w:szCs w:val="24"/>
          <w:lang w:val="hy-AM"/>
        </w:rPr>
        <w:t>юрисдикция</w:t>
      </w:r>
      <w:r w:rsidR="00583092" w:rsidRPr="005E1F72">
        <w:rPr>
          <w:rFonts w:ascii="GHEA Grapalat" w:hAnsi="GHEA Grapalat" w:cs="Sylfaen"/>
          <w:szCs w:val="24"/>
        </w:rPr>
        <w:t xml:space="preserve"> </w:t>
      </w:r>
      <w:r w:rsidR="00583092" w:rsidRPr="005E1F72">
        <w:rPr>
          <w:rFonts w:ascii="GHEA Grapalat" w:hAnsi="GHEA Grapalat" w:cs="Sylfaen"/>
          <w:szCs w:val="24"/>
          <w:lang w:val="hy-AM"/>
        </w:rPr>
        <w:t>возникновение</w:t>
      </w:r>
      <w:r w:rsidR="00583092" w:rsidRPr="005E1F72">
        <w:rPr>
          <w:rFonts w:ascii="GHEA Grapalat" w:hAnsi="GHEA Grapalat" w:cs="Sylfaen"/>
          <w:szCs w:val="24"/>
        </w:rPr>
        <w:t xml:space="preserve"> </w:t>
      </w:r>
      <w:r w:rsidR="00583092" w:rsidRPr="005E1F72">
        <w:rPr>
          <w:rFonts w:ascii="GHEA Grapalat" w:hAnsi="GHEA Grapalat" w:cs="Sylfaen"/>
          <w:szCs w:val="24"/>
          <w:lang w:val="hy-AM"/>
        </w:rPr>
        <w:t>дня</w:t>
      </w:r>
      <w:r w:rsidR="00583092" w:rsidRPr="005E1F72">
        <w:rPr>
          <w:rFonts w:ascii="GHEA Grapalat" w:hAnsi="GHEA Grapalat" w:cs="Sylfaen"/>
          <w:szCs w:val="24"/>
        </w:rPr>
        <w:t xml:space="preserve"> </w:t>
      </w:r>
      <w:r w:rsidR="00583092" w:rsidRPr="005E1F72">
        <w:rPr>
          <w:rFonts w:ascii="GHEA Grapalat" w:hAnsi="GHEA Grapalat" w:cs="Sylfaen"/>
          <w:szCs w:val="24"/>
          <w:lang w:val="hy-AM"/>
        </w:rPr>
        <w:t>между</w:t>
      </w:r>
      <w:r w:rsidR="00583092" w:rsidRPr="005E1F72">
        <w:rPr>
          <w:rFonts w:ascii="GHEA Grapalat" w:hAnsi="GHEA Grapalat" w:cs="Sylfaen"/>
          <w:szCs w:val="24"/>
        </w:rPr>
        <w:t xml:space="preserve"> </w:t>
      </w:r>
      <w:r w:rsidR="00583092" w:rsidRPr="005E1F72">
        <w:rPr>
          <w:rFonts w:ascii="GHEA Grapalat" w:hAnsi="GHEA Grapalat" w:cs="Sylfaen"/>
          <w:szCs w:val="24"/>
          <w:lang w:val="hy-AM"/>
        </w:rPr>
        <w:t>упал</w:t>
      </w:r>
      <w:r w:rsidR="00583092" w:rsidRPr="005E1F72">
        <w:rPr>
          <w:rFonts w:ascii="GHEA Grapalat" w:hAnsi="GHEA Grapalat" w:cs="Sylfaen"/>
          <w:szCs w:val="24"/>
        </w:rPr>
        <w:t xml:space="preserve"> </w:t>
      </w:r>
      <w:r w:rsidR="00583092" w:rsidRPr="005E1F72">
        <w:rPr>
          <w:rFonts w:ascii="GHEA Grapalat" w:hAnsi="GHEA Grapalat" w:cs="Sylfaen"/>
          <w:szCs w:val="24"/>
          <w:lang w:val="hy-AM"/>
        </w:rPr>
        <w:t>период</w:t>
      </w:r>
      <w:r w:rsidR="00583092" w:rsidRPr="005E1F72">
        <w:rPr>
          <w:rFonts w:ascii="GHEA Grapalat" w:hAnsi="GHEA Grapalat" w:cs="Sylfaen"/>
          <w:szCs w:val="24"/>
        </w:rPr>
        <w:t xml:space="preserve"> </w:t>
      </w:r>
      <w:r w:rsidR="00583092" w:rsidRPr="005E1F72">
        <w:rPr>
          <w:rFonts w:ascii="GHEA Grapalat" w:hAnsi="GHEA Grapalat" w:cs="Sylfaen"/>
          <w:szCs w:val="24"/>
          <w:lang w:val="hy-AM"/>
        </w:rPr>
        <w:t>является.</w:t>
      </w:r>
    </w:p>
    <w:p w:rsidR="001E3A7F" w:rsidRDefault="00583092" w:rsidP="00EF3662">
      <w:pPr>
        <w:pStyle w:val="23"/>
        <w:spacing w:line="240" w:lineRule="auto"/>
        <w:ind w:firstLine="567"/>
        <w:rPr>
          <w:rFonts w:ascii="GHEA Grapalat" w:hAnsi="GHEA Grapalat" w:cs="Sylfaen"/>
          <w:lang w:val="hy-AM"/>
        </w:rPr>
      </w:pPr>
      <w:r w:rsidRPr="005E1F72">
        <w:rPr>
          <w:rFonts w:ascii="GHEA Grapalat" w:hAnsi="GHEA Grapalat" w:cs="Sylfaen"/>
          <w:lang w:val="es-ES"/>
        </w:rPr>
        <w:t>Бездействие</w:t>
      </w:r>
      <w:r w:rsidRPr="005E1F72">
        <w:rPr>
          <w:rFonts w:ascii="GHEA Grapalat" w:hAnsi="GHEA Grapalat" w:cs="Arial"/>
          <w:lang w:val="es-ES"/>
        </w:rPr>
        <w:t xml:space="preserve"> </w:t>
      </w:r>
      <w:r w:rsidRPr="005E1F72">
        <w:rPr>
          <w:rFonts w:ascii="GHEA Grapalat" w:hAnsi="GHEA Grapalat" w:cs="Sylfaen"/>
          <w:lang w:val="es-ES"/>
        </w:rPr>
        <w:t>период</w:t>
      </w:r>
      <w:r w:rsidRPr="005E1F72">
        <w:rPr>
          <w:rFonts w:ascii="GHEA Grapalat" w:hAnsi="GHEA Grapalat" w:cs="Arial"/>
          <w:lang w:val="es-ES"/>
        </w:rPr>
        <w:t xml:space="preserve"> </w:t>
      </w:r>
      <w:r w:rsidRPr="005E1F72">
        <w:rPr>
          <w:rFonts w:ascii="GHEA Grapalat" w:hAnsi="GHEA Grapalat" w:cs="Sylfaen"/>
          <w:lang w:val="es-ES"/>
        </w:rPr>
        <w:t>настоящим</w:t>
      </w:r>
      <w:r w:rsidRPr="005E1F72">
        <w:rPr>
          <w:rFonts w:ascii="GHEA Grapalat" w:hAnsi="GHEA Grapalat" w:cs="Arial"/>
          <w:lang w:val="es-ES"/>
        </w:rPr>
        <w:t xml:space="preserve"> </w:t>
      </w:r>
      <w:r w:rsidRPr="005E1F72">
        <w:rPr>
          <w:rFonts w:ascii="GHEA Grapalat" w:hAnsi="GHEA Grapalat" w:cs="Sylfaen"/>
          <w:lang w:val="es-ES"/>
        </w:rPr>
        <w:t>процедуры</w:t>
      </w:r>
      <w:r w:rsidRPr="005E1F72">
        <w:rPr>
          <w:rFonts w:ascii="GHEA Grapalat" w:hAnsi="GHEA Grapalat" w:cs="Arial"/>
          <w:lang w:val="es-ES"/>
        </w:rPr>
        <w:t xml:space="preserve"> </w:t>
      </w:r>
      <w:r w:rsidRPr="005E1F72">
        <w:rPr>
          <w:rFonts w:ascii="GHEA Grapalat" w:hAnsi="GHEA Grapalat" w:cs="Sylfaen"/>
          <w:lang w:val="es-ES"/>
        </w:rPr>
        <w:t>в случае «10» календарь</w:t>
      </w:r>
      <w:r w:rsidRPr="005E1F72">
        <w:rPr>
          <w:rFonts w:ascii="GHEA Grapalat" w:hAnsi="GHEA Grapalat" w:cs="Arial"/>
          <w:lang w:val="es-ES"/>
        </w:rPr>
        <w:t xml:space="preserve"> </w:t>
      </w:r>
      <w:r w:rsidRPr="005E1F72">
        <w:rPr>
          <w:rFonts w:ascii="GHEA Grapalat" w:hAnsi="GHEA Grapalat" w:cs="Sylfaen"/>
          <w:lang w:val="es-ES"/>
        </w:rPr>
        <w:t>день</w:t>
      </w:r>
      <w:r w:rsidRPr="005E1F72">
        <w:rPr>
          <w:rFonts w:ascii="GHEA Grapalat" w:hAnsi="GHEA Grapalat" w:cs="Arial"/>
          <w:lang w:val="es-ES"/>
        </w:rPr>
        <w:t xml:space="preserve"> </w:t>
      </w:r>
      <w:r w:rsidRPr="005E1F72">
        <w:rPr>
          <w:rFonts w:ascii="GHEA Grapalat" w:hAnsi="GHEA Grapalat" w:cs="Sylfaen"/>
          <w:lang w:val="es-ES"/>
        </w:rPr>
        <w:t>есть</w:t>
      </w:r>
      <w:r w:rsidRPr="005E1F72">
        <w:rPr>
          <w:rFonts w:ascii="GHEA Grapalat" w:hAnsi="GHEA Grapalat"/>
          <w:lang w:val="es-ES"/>
        </w:rPr>
        <w:t xml:space="preserve"> </w:t>
      </w:r>
      <w:r w:rsidRPr="005E1F72">
        <w:rPr>
          <w:rFonts w:ascii="GHEA Grapalat" w:hAnsi="GHEA Grapalat" w:cs="Sylfaen"/>
          <w:lang w:val="es-ES"/>
        </w:rPr>
        <w:t>Бездействие</w:t>
      </w:r>
      <w:r w:rsidRPr="005E1F72">
        <w:rPr>
          <w:rFonts w:ascii="GHEA Grapalat" w:hAnsi="GHEA Grapalat" w:cs="Arial"/>
          <w:lang w:val="es-ES"/>
        </w:rPr>
        <w:t xml:space="preserve"> </w:t>
      </w:r>
      <w:r w:rsidRPr="005E1F72">
        <w:rPr>
          <w:rFonts w:ascii="GHEA Grapalat" w:hAnsi="GHEA Grapalat" w:cs="Sylfaen"/>
          <w:lang w:val="es-ES"/>
        </w:rPr>
        <w:t>период</w:t>
      </w:r>
      <w:r w:rsidRPr="005E1F72">
        <w:rPr>
          <w:rFonts w:ascii="GHEA Grapalat" w:hAnsi="GHEA Grapalat" w:cs="Arial"/>
          <w:lang w:val="es-ES"/>
        </w:rPr>
        <w:t xml:space="preserve"> </w:t>
      </w:r>
      <w:r w:rsidRPr="005E1F72">
        <w:rPr>
          <w:rFonts w:ascii="GHEA Grapalat" w:hAnsi="GHEA Grapalat" w:cs="Sylfaen"/>
          <w:lang w:val="es-ES"/>
        </w:rPr>
        <w:t xml:space="preserve">применимый </w:t>
      </w:r>
      <w:r w:rsidR="001E3A7F">
        <w:rPr>
          <w:rFonts w:ascii="GHEA Grapalat" w:hAnsi="GHEA Grapalat" w:cs="Sylfaen"/>
          <w:lang w:val="hy-AM"/>
        </w:rPr>
        <w:t>.</w:t>
      </w:r>
    </w:p>
    <w:p w:rsidR="001E3A7F" w:rsidRDefault="001E3A7F" w:rsidP="00EF3662">
      <w:pPr>
        <w:pStyle w:val="23"/>
        <w:spacing w:line="240" w:lineRule="auto"/>
        <w:ind w:firstLine="567"/>
        <w:rPr>
          <w:rFonts w:ascii="GHEA Grapalat" w:hAnsi="GHEA Grapalat" w:cs="Arial"/>
          <w:lang w:val="hy-AM"/>
        </w:rPr>
      </w:pPr>
      <w:r>
        <w:rPr>
          <w:rFonts w:ascii="GHEA Grapalat" w:hAnsi="GHEA Grapalat" w:cs="Sylfaen"/>
          <w:lang w:val="hy-AM"/>
        </w:rPr>
        <w:t>-</w:t>
      </w:r>
      <w:r w:rsidR="00583092" w:rsidRPr="005E1F72">
        <w:rPr>
          <w:rFonts w:ascii="GHEA Grapalat" w:hAnsi="GHEA Grapalat" w:cs="Arial"/>
          <w:lang w:val="es-ES"/>
        </w:rPr>
        <w:t xml:space="preserve"> </w:t>
      </w:r>
      <w:r w:rsidR="00583092" w:rsidRPr="005E1F72">
        <w:rPr>
          <w:rFonts w:ascii="GHEA Grapalat" w:hAnsi="GHEA Grapalat" w:cs="Sylfaen"/>
          <w:lang w:val="es-ES"/>
        </w:rPr>
        <w:t xml:space="preserve">нет </w:t>
      </w:r>
      <w:r w:rsidR="00583092" w:rsidRPr="005E1F72">
        <w:rPr>
          <w:rFonts w:ascii="GHEA Grapalat" w:hAnsi="GHEA Grapalat" w:cs="Arial"/>
          <w:lang w:val="es-ES"/>
        </w:rPr>
        <w:t xml:space="preserve">, если </w:t>
      </w:r>
      <w:r w:rsidR="00583092" w:rsidRPr="005E1F72">
        <w:rPr>
          <w:rFonts w:ascii="GHEA Grapalat" w:hAnsi="GHEA Grapalat" w:cs="Sylfaen"/>
          <w:lang w:val="es-ES"/>
        </w:rPr>
        <w:t>только</w:t>
      </w:r>
      <w:r w:rsidR="00583092" w:rsidRPr="005E1F72">
        <w:rPr>
          <w:rFonts w:ascii="GHEA Grapalat" w:hAnsi="GHEA Grapalat" w:cs="Arial"/>
          <w:lang w:val="es-ES"/>
        </w:rPr>
        <w:t xml:space="preserve"> </w:t>
      </w:r>
      <w:r w:rsidR="00583092" w:rsidRPr="005E1F72">
        <w:rPr>
          <w:rFonts w:ascii="GHEA Grapalat" w:hAnsi="GHEA Grapalat" w:cs="Sylfaen"/>
          <w:lang w:val="es-ES"/>
        </w:rPr>
        <w:t xml:space="preserve">один </w:t>
      </w:r>
      <w:r w:rsidR="00583092" w:rsidRPr="005E1F72">
        <w:rPr>
          <w:rFonts w:ascii="GHEA Grapalat" w:hAnsi="GHEA Grapalat" w:cs="Arial"/>
          <w:lang w:val="es-ES"/>
        </w:rPr>
        <w:t xml:space="preserve">участник </w:t>
      </w:r>
      <w:r w:rsidR="00583092" w:rsidRPr="005E1F72">
        <w:rPr>
          <w:rFonts w:ascii="GHEA Grapalat" w:hAnsi="GHEA Grapalat" w:cs="Sylfaen"/>
          <w:lang w:val="es-ES"/>
        </w:rPr>
        <w:t xml:space="preserve">подал заявку </w:t>
      </w:r>
      <w:r w:rsidR="00583092" w:rsidRPr="005E1F72">
        <w:rPr>
          <w:rFonts w:ascii="GHEA Grapalat" w:hAnsi="GHEA Grapalat"/>
          <w:i/>
          <w:lang w:val="es-ES"/>
        </w:rPr>
        <w:t>,</w:t>
      </w:r>
      <w:r w:rsidR="00583092" w:rsidRPr="005E1F72">
        <w:rPr>
          <w:rFonts w:ascii="GHEA Grapalat" w:hAnsi="GHEA Grapalat"/>
          <w:lang w:val="es-ES"/>
        </w:rPr>
        <w:t xml:space="preserve"> </w:t>
      </w:r>
      <w:r w:rsidR="00583092" w:rsidRPr="005E1F72">
        <w:rPr>
          <w:rFonts w:ascii="GHEA Grapalat" w:hAnsi="GHEA Grapalat" w:cs="Sylfaen"/>
          <w:lang w:val="es-ES"/>
        </w:rPr>
        <w:t>чей</w:t>
      </w:r>
      <w:r w:rsidR="00583092" w:rsidRPr="005E1F72">
        <w:rPr>
          <w:rFonts w:ascii="GHEA Grapalat" w:hAnsi="GHEA Grapalat" w:cs="Arial"/>
          <w:lang w:val="es-ES"/>
        </w:rPr>
        <w:t xml:space="preserve"> </w:t>
      </w:r>
      <w:r w:rsidR="00583092" w:rsidRPr="005E1F72">
        <w:rPr>
          <w:rFonts w:ascii="GHEA Grapalat" w:hAnsi="GHEA Grapalat" w:cs="Sylfaen"/>
          <w:lang w:val="es-ES"/>
        </w:rPr>
        <w:t>с</w:t>
      </w:r>
      <w:r w:rsidR="00583092" w:rsidRPr="005E1F72">
        <w:rPr>
          <w:rFonts w:ascii="GHEA Grapalat" w:hAnsi="GHEA Grapalat" w:cs="Arial"/>
          <w:lang w:val="es-ES"/>
        </w:rPr>
        <w:t xml:space="preserve"> </w:t>
      </w:r>
      <w:r w:rsidR="00583092" w:rsidRPr="005E1F72">
        <w:rPr>
          <w:rFonts w:ascii="GHEA Grapalat" w:hAnsi="GHEA Grapalat" w:cs="Sylfaen"/>
          <w:lang w:val="es-ES"/>
        </w:rPr>
        <w:t>быть запечатанным</w:t>
      </w:r>
      <w:r w:rsidR="00583092" w:rsidRPr="005E1F72">
        <w:rPr>
          <w:rFonts w:ascii="GHEA Grapalat" w:hAnsi="GHEA Grapalat" w:cs="Arial"/>
          <w:lang w:val="es-ES"/>
        </w:rPr>
        <w:t xml:space="preserve"> </w:t>
      </w:r>
      <w:r w:rsidR="00583092" w:rsidRPr="005E1F72">
        <w:rPr>
          <w:rFonts w:ascii="GHEA Grapalat" w:hAnsi="GHEA Grapalat" w:cs="Sylfaen"/>
          <w:lang w:val="es-ES"/>
        </w:rPr>
        <w:t>является</w:t>
      </w:r>
      <w:r w:rsidR="00583092" w:rsidRPr="005E1F72">
        <w:rPr>
          <w:rFonts w:ascii="GHEA Grapalat" w:hAnsi="GHEA Grapalat" w:cs="Arial"/>
          <w:lang w:val="es-ES"/>
        </w:rPr>
        <w:t xml:space="preserve"> </w:t>
      </w:r>
      <w:r w:rsidR="00583092" w:rsidRPr="005E1F72">
        <w:rPr>
          <w:rFonts w:ascii="GHEA Grapalat" w:hAnsi="GHEA Grapalat" w:cs="Sylfaen"/>
          <w:lang w:val="es-ES"/>
        </w:rPr>
        <w:t>контракт</w:t>
      </w:r>
    </w:p>
    <w:p w:rsidR="001E3A7F" w:rsidRPr="00BA41C0" w:rsidRDefault="001E3A7F" w:rsidP="001E3A7F">
      <w:pPr>
        <w:pStyle w:val="23"/>
        <w:spacing w:line="240" w:lineRule="auto"/>
        <w:ind w:firstLine="567"/>
        <w:rPr>
          <w:rFonts w:ascii="GHEA Grapalat" w:hAnsi="GHEA Grapalat" w:cs="Sylfaen"/>
          <w:lang w:val="es-ES"/>
        </w:rPr>
      </w:pPr>
      <w:r w:rsidRPr="00BA41C0">
        <w:rPr>
          <w:rFonts w:ascii="GHEA Grapalat" w:hAnsi="GHEA Grapalat" w:cs="Sylfaen"/>
          <w:lang w:val="es-ES"/>
        </w:rPr>
        <w:t>- также в случае, когда заявку подал только один участник и она была отклонена. В случае применения настоящего пункта период бездействия определяется объявлением о признании процедуры закупки недействительной.</w:t>
      </w:r>
    </w:p>
    <w:p w:rsidR="00583092" w:rsidRPr="003B135C" w:rsidRDefault="00583092" w:rsidP="00EF3662">
      <w:pPr>
        <w:pStyle w:val="23"/>
        <w:spacing w:line="240" w:lineRule="auto"/>
        <w:ind w:firstLine="567"/>
        <w:rPr>
          <w:rFonts w:ascii="GHEA Grapalat" w:hAnsi="GHEA Grapalat" w:cs="Sylfaen"/>
          <w:szCs w:val="24"/>
          <w:lang w:val="es-ES"/>
        </w:rPr>
      </w:pPr>
      <w:r w:rsidRPr="001F3550">
        <w:rPr>
          <w:rFonts w:ascii="GHEA Grapalat" w:hAnsi="GHEA Grapalat" w:cs="Sylfaen"/>
          <w:szCs w:val="24"/>
          <w:lang w:val="hy-AM"/>
        </w:rPr>
        <w:t>Клиент:</w:t>
      </w:r>
      <w:r w:rsidRPr="005E1F72">
        <w:rPr>
          <w:rFonts w:ascii="GHEA Grapalat" w:hAnsi="GHEA Grapalat" w:cs="Sylfaen"/>
          <w:szCs w:val="24"/>
          <w:lang w:val="es-ES"/>
        </w:rPr>
        <w:t xml:space="preserve"> </w:t>
      </w:r>
      <w:r w:rsidRPr="001F3550">
        <w:rPr>
          <w:rFonts w:ascii="GHEA Grapalat" w:hAnsi="GHEA Grapalat" w:cs="Sylfaen"/>
          <w:szCs w:val="24"/>
          <w:lang w:val="hy-AM"/>
        </w:rPr>
        <w:t>контракт</w:t>
      </w:r>
      <w:r w:rsidRPr="005E1F72">
        <w:rPr>
          <w:rFonts w:ascii="GHEA Grapalat" w:hAnsi="GHEA Grapalat" w:cs="Sylfaen"/>
          <w:szCs w:val="24"/>
          <w:lang w:val="es-ES"/>
        </w:rPr>
        <w:t xml:space="preserve"> </w:t>
      </w:r>
      <w:r w:rsidRPr="001F3550">
        <w:rPr>
          <w:rFonts w:ascii="GHEA Grapalat" w:hAnsi="GHEA Grapalat" w:cs="Sylfaen"/>
          <w:szCs w:val="24"/>
          <w:lang w:val="hy-AM"/>
        </w:rPr>
        <w:t>уплотнение</w:t>
      </w:r>
      <w:r w:rsidRPr="005E1F72">
        <w:rPr>
          <w:rFonts w:ascii="GHEA Grapalat" w:hAnsi="GHEA Grapalat" w:cs="Sylfaen"/>
          <w:szCs w:val="24"/>
          <w:lang w:val="es-ES"/>
        </w:rPr>
        <w:t xml:space="preserve"> </w:t>
      </w:r>
      <w:r w:rsidRPr="001F3550">
        <w:rPr>
          <w:rFonts w:ascii="GHEA Grapalat" w:hAnsi="GHEA Grapalat" w:cs="Sylfaen"/>
          <w:szCs w:val="24"/>
          <w:lang w:val="hy-AM"/>
        </w:rPr>
        <w:t xml:space="preserve">есть </w:t>
      </w:r>
      <w:r w:rsidRPr="005E1F72">
        <w:rPr>
          <w:rFonts w:ascii="GHEA Grapalat" w:hAnsi="GHEA Grapalat" w:cs="Sylfaen"/>
          <w:szCs w:val="24"/>
          <w:lang w:val="es-ES"/>
        </w:rPr>
        <w:t xml:space="preserve">, </w:t>
      </w:r>
      <w:r w:rsidRPr="001F3550">
        <w:rPr>
          <w:rFonts w:ascii="GHEA Grapalat" w:hAnsi="GHEA Grapalat" w:cs="Sylfaen"/>
          <w:szCs w:val="24"/>
          <w:lang w:val="hy-AM"/>
        </w:rPr>
        <w:t>если</w:t>
      </w:r>
      <w:r w:rsidRPr="005E1F72">
        <w:rPr>
          <w:rFonts w:ascii="GHEA Grapalat" w:hAnsi="GHEA Grapalat" w:cs="Sylfaen"/>
          <w:szCs w:val="24"/>
          <w:lang w:val="es-ES"/>
        </w:rPr>
        <w:t xml:space="preserve"> </w:t>
      </w:r>
      <w:r w:rsidRPr="001F3550">
        <w:rPr>
          <w:rFonts w:ascii="GHEA Grapalat" w:hAnsi="GHEA Grapalat" w:cs="Sylfaen"/>
          <w:szCs w:val="24"/>
          <w:lang w:val="hy-AM"/>
        </w:rPr>
        <w:t>настоящим</w:t>
      </w:r>
      <w:r w:rsidRPr="005E1F72">
        <w:rPr>
          <w:rFonts w:ascii="GHEA Grapalat" w:hAnsi="GHEA Grapalat" w:cs="Sylfaen"/>
          <w:szCs w:val="24"/>
          <w:lang w:val="es-ES"/>
        </w:rPr>
        <w:t xml:space="preserve"> </w:t>
      </w:r>
      <w:r w:rsidRPr="001F3550">
        <w:rPr>
          <w:rFonts w:ascii="GHEA Grapalat" w:hAnsi="GHEA Grapalat" w:cs="Sylfaen"/>
          <w:szCs w:val="24"/>
          <w:lang w:val="hy-AM"/>
        </w:rPr>
        <w:t>с точкой</w:t>
      </w:r>
      <w:r w:rsidRPr="005E1F72">
        <w:rPr>
          <w:rFonts w:ascii="GHEA Grapalat" w:hAnsi="GHEA Grapalat" w:cs="Sylfaen"/>
          <w:szCs w:val="24"/>
          <w:lang w:val="es-ES"/>
        </w:rPr>
        <w:t xml:space="preserve"> </w:t>
      </w:r>
      <w:r w:rsidRPr="001F3550">
        <w:rPr>
          <w:rFonts w:ascii="GHEA Grapalat" w:hAnsi="GHEA Grapalat" w:cs="Sylfaen"/>
          <w:szCs w:val="24"/>
          <w:lang w:val="hy-AM"/>
        </w:rPr>
        <w:t>запланировано</w:t>
      </w:r>
      <w:r w:rsidRPr="005E1F72">
        <w:rPr>
          <w:rFonts w:ascii="GHEA Grapalat" w:hAnsi="GHEA Grapalat" w:cs="Sylfaen"/>
          <w:szCs w:val="24"/>
          <w:lang w:val="es-ES"/>
        </w:rPr>
        <w:t xml:space="preserve"> </w:t>
      </w:r>
      <w:r w:rsidRPr="001F3550">
        <w:rPr>
          <w:rFonts w:ascii="GHEA Grapalat" w:hAnsi="GHEA Grapalat" w:cs="Sylfaen"/>
          <w:szCs w:val="24"/>
          <w:lang w:val="hy-AM"/>
        </w:rPr>
        <w:t>бездействия</w:t>
      </w:r>
      <w:r w:rsidRPr="005E1F72">
        <w:rPr>
          <w:rFonts w:ascii="GHEA Grapalat" w:hAnsi="GHEA Grapalat" w:cs="Sylfaen"/>
          <w:szCs w:val="24"/>
          <w:lang w:val="es-ES"/>
        </w:rPr>
        <w:t xml:space="preserve"> </w:t>
      </w:r>
      <w:r w:rsidRPr="001F3550">
        <w:rPr>
          <w:rFonts w:ascii="GHEA Grapalat" w:hAnsi="GHEA Grapalat" w:cs="Sylfaen"/>
          <w:szCs w:val="24"/>
          <w:lang w:val="hy-AM"/>
        </w:rPr>
        <w:t>в срок</w:t>
      </w:r>
      <w:r w:rsidRPr="005E1F72">
        <w:rPr>
          <w:rFonts w:ascii="GHEA Grapalat" w:hAnsi="GHEA Grapalat" w:cs="Sylfaen"/>
          <w:szCs w:val="24"/>
          <w:lang w:val="es-ES"/>
        </w:rPr>
        <w:t xml:space="preserve"> </w:t>
      </w:r>
      <w:r w:rsidRPr="001F3550">
        <w:rPr>
          <w:rFonts w:ascii="GHEA Grapalat" w:hAnsi="GHEA Grapalat" w:cs="Sylfaen"/>
          <w:szCs w:val="24"/>
          <w:lang w:val="hy-AM"/>
        </w:rPr>
        <w:t xml:space="preserve">любой </w:t>
      </w:r>
      <w:r w:rsidRPr="005E1F72">
        <w:rPr>
          <w:rFonts w:ascii="GHEA Grapalat" w:hAnsi="GHEA Grapalat" w:cs="Sylfaen"/>
          <w:szCs w:val="24"/>
          <w:lang w:val="es-ES"/>
        </w:rPr>
        <w:t xml:space="preserve">партнер </w:t>
      </w:r>
      <w:r w:rsidRPr="001F3550">
        <w:rPr>
          <w:rFonts w:ascii="GHEA Grapalat" w:hAnsi="GHEA Grapalat" w:cs="Sylfaen"/>
          <w:szCs w:val="24"/>
          <w:lang w:val="hy-AM"/>
        </w:rPr>
        <w:t>нет</w:t>
      </w:r>
      <w:r w:rsidRPr="005E1F72">
        <w:rPr>
          <w:rFonts w:ascii="GHEA Grapalat" w:hAnsi="GHEA Grapalat" w:cs="Sylfaen"/>
          <w:szCs w:val="24"/>
          <w:lang w:val="es-ES"/>
        </w:rPr>
        <w:t xml:space="preserve"> </w:t>
      </w:r>
      <w:r w:rsidRPr="001F3550">
        <w:rPr>
          <w:rFonts w:ascii="GHEA Grapalat" w:hAnsi="GHEA Grapalat" w:cs="Sylfaen"/>
          <w:szCs w:val="24"/>
          <w:lang w:val="hy-AM"/>
        </w:rPr>
        <w:t>обращаться</w:t>
      </w:r>
      <w:r w:rsidRPr="005E1F72">
        <w:rPr>
          <w:rFonts w:ascii="GHEA Grapalat" w:hAnsi="GHEA Grapalat" w:cs="Sylfaen"/>
          <w:szCs w:val="24"/>
          <w:lang w:val="es-ES"/>
        </w:rPr>
        <w:t xml:space="preserve"> </w:t>
      </w:r>
      <w:r w:rsidRPr="001F3550">
        <w:rPr>
          <w:rFonts w:ascii="GHEA Grapalat" w:hAnsi="GHEA Grapalat" w:cs="Sylfaen"/>
          <w:szCs w:val="24"/>
          <w:lang w:val="hy-AM"/>
        </w:rPr>
        <w:t>договор</w:t>
      </w:r>
      <w:r w:rsidRPr="005E1F72">
        <w:rPr>
          <w:rFonts w:ascii="GHEA Grapalat" w:hAnsi="GHEA Grapalat" w:cs="Sylfaen"/>
          <w:szCs w:val="24"/>
          <w:lang w:val="es-ES"/>
        </w:rPr>
        <w:t xml:space="preserve"> </w:t>
      </w:r>
      <w:r w:rsidRPr="001F3550">
        <w:rPr>
          <w:rFonts w:ascii="GHEA Grapalat" w:hAnsi="GHEA Grapalat" w:cs="Sylfaen"/>
          <w:szCs w:val="24"/>
          <w:lang w:val="hy-AM"/>
        </w:rPr>
        <w:t>запечатывать</w:t>
      </w:r>
      <w:r w:rsidRPr="005E1F72">
        <w:rPr>
          <w:rFonts w:ascii="GHEA Grapalat" w:hAnsi="GHEA Grapalat" w:cs="Sylfaen"/>
          <w:szCs w:val="24"/>
          <w:lang w:val="es-ES"/>
        </w:rPr>
        <w:t xml:space="preserve"> </w:t>
      </w:r>
      <w:r w:rsidRPr="001F3550">
        <w:rPr>
          <w:rFonts w:ascii="GHEA Grapalat" w:hAnsi="GHEA Grapalat" w:cs="Sylfaen"/>
          <w:szCs w:val="24"/>
          <w:lang w:val="hy-AM"/>
        </w:rPr>
        <w:t>о</w:t>
      </w:r>
      <w:r w:rsidRPr="005E1F72">
        <w:rPr>
          <w:rFonts w:ascii="GHEA Grapalat" w:hAnsi="GHEA Grapalat" w:cs="Sylfaen"/>
          <w:szCs w:val="24"/>
          <w:lang w:val="es-ES"/>
        </w:rPr>
        <w:t xml:space="preserve"> </w:t>
      </w:r>
      <w:r w:rsidRPr="001F3550">
        <w:rPr>
          <w:rFonts w:ascii="GHEA Grapalat" w:hAnsi="GHEA Grapalat" w:cs="Sylfaen"/>
          <w:szCs w:val="24"/>
          <w:lang w:val="hy-AM"/>
        </w:rPr>
        <w:t>решение.</w:t>
      </w:r>
      <w:r w:rsidRPr="005E1F72">
        <w:rPr>
          <w:rFonts w:ascii="GHEA Grapalat" w:hAnsi="GHEA Grapalat" w:cs="Sylfaen"/>
          <w:szCs w:val="24"/>
          <w:lang w:val="es-ES"/>
        </w:rPr>
        <w:t xml:space="preserve"> </w:t>
      </w:r>
      <w:r w:rsidRPr="005E1F72">
        <w:rPr>
          <w:rFonts w:ascii="GHEA Grapalat" w:hAnsi="GHEA Grapalat" w:cs="Sylfaen"/>
          <w:szCs w:val="24"/>
          <w:lang w:val="ru-RU"/>
        </w:rPr>
        <w:t>До</w:t>
      </w:r>
      <w:r w:rsidRPr="005E1F72">
        <w:rPr>
          <w:rFonts w:ascii="GHEA Grapalat" w:hAnsi="GHEA Grapalat" w:cs="Sylfaen"/>
          <w:szCs w:val="24"/>
          <w:lang w:val="es-ES"/>
        </w:rPr>
        <w:t xml:space="preserve"> </w:t>
      </w:r>
      <w:r w:rsidRPr="005E1F72">
        <w:rPr>
          <w:rFonts w:ascii="GHEA Grapalat" w:hAnsi="GHEA Grapalat" w:cs="Sylfaen"/>
          <w:szCs w:val="24"/>
          <w:lang w:val="ru-RU"/>
        </w:rPr>
        <w:t>бездействия</w:t>
      </w:r>
      <w:r w:rsidRPr="005E1F72">
        <w:rPr>
          <w:rFonts w:ascii="GHEA Grapalat" w:hAnsi="GHEA Grapalat" w:cs="Sylfaen"/>
          <w:szCs w:val="24"/>
          <w:lang w:val="es-ES"/>
        </w:rPr>
        <w:t xml:space="preserve"> </w:t>
      </w:r>
      <w:r w:rsidRPr="005E1F72">
        <w:rPr>
          <w:rFonts w:ascii="GHEA Grapalat" w:hAnsi="GHEA Grapalat" w:cs="Sylfaen"/>
          <w:szCs w:val="24"/>
          <w:lang w:val="ru-RU"/>
        </w:rPr>
        <w:t>период</w:t>
      </w:r>
      <w:r w:rsidRPr="005E1F72">
        <w:rPr>
          <w:rFonts w:ascii="GHEA Grapalat" w:hAnsi="GHEA Grapalat" w:cs="Sylfaen"/>
          <w:szCs w:val="24"/>
          <w:lang w:val="es-ES"/>
        </w:rPr>
        <w:t xml:space="preserve"> </w:t>
      </w:r>
      <w:r w:rsidRPr="005E1F72">
        <w:rPr>
          <w:rFonts w:ascii="GHEA Grapalat" w:hAnsi="GHEA Grapalat" w:cs="Sylfaen"/>
          <w:szCs w:val="24"/>
          <w:lang w:val="ru-RU"/>
        </w:rPr>
        <w:t>истечение срока действия</w:t>
      </w:r>
      <w:r w:rsidRPr="005E1F72">
        <w:rPr>
          <w:rFonts w:ascii="GHEA Grapalat" w:hAnsi="GHEA Grapalat" w:cs="Sylfaen"/>
          <w:szCs w:val="24"/>
          <w:lang w:val="es-ES"/>
        </w:rPr>
        <w:t xml:space="preserve"> </w:t>
      </w:r>
      <w:r w:rsidR="008A120F" w:rsidRPr="005E1F72">
        <w:rPr>
          <w:rFonts w:ascii="GHEA Grapalat" w:hAnsi="GHEA Grapalat" w:cs="Sylfaen"/>
          <w:szCs w:val="24"/>
          <w:lang w:val="ru-RU"/>
        </w:rPr>
        <w:t>или</w:t>
      </w:r>
      <w:r w:rsidR="008A120F" w:rsidRPr="005E1F72">
        <w:rPr>
          <w:rFonts w:ascii="GHEA Grapalat" w:hAnsi="GHEA Grapalat" w:cs="Sylfaen"/>
          <w:szCs w:val="24"/>
          <w:lang w:val="es-ES"/>
        </w:rPr>
        <w:t xml:space="preserve"> </w:t>
      </w:r>
      <w:r w:rsidR="008A120F" w:rsidRPr="005E1F72">
        <w:rPr>
          <w:rFonts w:ascii="GHEA Grapalat" w:hAnsi="GHEA Grapalat" w:cs="Sylfaen"/>
          <w:szCs w:val="24"/>
          <w:lang w:val="ru-RU"/>
        </w:rPr>
        <w:t>без</w:t>
      </w:r>
      <w:r w:rsidR="008A120F" w:rsidRPr="005E1F72">
        <w:rPr>
          <w:rFonts w:ascii="GHEA Grapalat" w:hAnsi="GHEA Grapalat" w:cs="Sylfaen"/>
          <w:szCs w:val="24"/>
          <w:lang w:val="es-ES"/>
        </w:rPr>
        <w:t xml:space="preserve"> </w:t>
      </w:r>
      <w:r w:rsidR="008A120F" w:rsidRPr="005E1F72">
        <w:rPr>
          <w:rFonts w:ascii="GHEA Grapalat" w:hAnsi="GHEA Grapalat" w:cs="Sylfaen"/>
          <w:szCs w:val="24"/>
          <w:lang w:val="ru-RU"/>
        </w:rPr>
        <w:t>договор</w:t>
      </w:r>
      <w:r w:rsidR="008A120F" w:rsidRPr="005E1F72">
        <w:rPr>
          <w:rFonts w:ascii="GHEA Grapalat" w:hAnsi="GHEA Grapalat" w:cs="Sylfaen"/>
          <w:szCs w:val="24"/>
          <w:lang w:val="es-ES"/>
        </w:rPr>
        <w:t xml:space="preserve"> </w:t>
      </w:r>
      <w:r w:rsidR="008A120F" w:rsidRPr="005E1F72">
        <w:rPr>
          <w:rFonts w:ascii="GHEA Grapalat" w:hAnsi="GHEA Grapalat" w:cs="Sylfaen"/>
          <w:szCs w:val="24"/>
          <w:lang w:val="ru-RU"/>
        </w:rPr>
        <w:t>запечатывать</w:t>
      </w:r>
      <w:r w:rsidR="001E3A7F" w:rsidRPr="007E2C83">
        <w:rPr>
          <w:rFonts w:ascii="GHEA Grapalat" w:hAnsi="GHEA Grapalat" w:cs="Sylfaen"/>
          <w:szCs w:val="24"/>
          <w:lang w:val="es-ES"/>
        </w:rPr>
        <w:t xml:space="preserve"> или </w:t>
      </w:r>
      <w:r w:rsidR="008A120F" w:rsidRPr="005E1F72">
        <w:rPr>
          <w:rFonts w:ascii="GHEA Grapalat" w:hAnsi="GHEA Grapalat" w:cs="Sylfaen"/>
          <w:szCs w:val="24"/>
          <w:lang w:val="ru-RU"/>
        </w:rPr>
        <w:t xml:space="preserve">признать </w:t>
      </w:r>
      <w:r w:rsidR="001E3A7F">
        <w:rPr>
          <w:rFonts w:ascii="GHEA Grapalat" w:hAnsi="GHEA Grapalat" w:cs="Sylfaen"/>
          <w:szCs w:val="24"/>
          <w:lang w:val="hy-AM"/>
        </w:rPr>
        <w:t>процедуру покупки недействительной</w:t>
      </w:r>
      <w:r w:rsidR="008A120F" w:rsidRPr="005E1F72">
        <w:rPr>
          <w:rFonts w:ascii="GHEA Grapalat" w:hAnsi="GHEA Grapalat" w:cs="Sylfaen"/>
          <w:szCs w:val="24"/>
          <w:lang w:val="es-ES"/>
        </w:rPr>
        <w:t xml:space="preserve"> </w:t>
      </w:r>
      <w:r w:rsidR="008A120F" w:rsidRPr="005E1F72">
        <w:rPr>
          <w:rFonts w:ascii="GHEA Grapalat" w:hAnsi="GHEA Grapalat" w:cs="Sylfaen"/>
          <w:szCs w:val="24"/>
          <w:lang w:val="ru-RU"/>
        </w:rPr>
        <w:t>заявление</w:t>
      </w:r>
      <w:r w:rsidR="008A120F" w:rsidRPr="005E1F72">
        <w:rPr>
          <w:rFonts w:ascii="GHEA Grapalat" w:hAnsi="GHEA Grapalat" w:cs="Sylfaen"/>
          <w:szCs w:val="24"/>
          <w:lang w:val="es-ES"/>
        </w:rPr>
        <w:t xml:space="preserve"> </w:t>
      </w:r>
      <w:r w:rsidR="008A120F" w:rsidRPr="005E1F72">
        <w:rPr>
          <w:rFonts w:ascii="GHEA Grapalat" w:hAnsi="GHEA Grapalat" w:cs="Sylfaen"/>
          <w:szCs w:val="24"/>
          <w:lang w:val="ru-RU"/>
        </w:rPr>
        <w:t>публикация</w:t>
      </w:r>
      <w:r w:rsidR="008A120F" w:rsidRPr="005E1F72">
        <w:rPr>
          <w:rFonts w:ascii="GHEA Grapalat" w:hAnsi="GHEA Grapalat" w:cs="Sylfaen"/>
          <w:szCs w:val="24"/>
          <w:lang w:val="es-ES"/>
        </w:rPr>
        <w:t xml:space="preserve"> </w:t>
      </w:r>
      <w:r w:rsidRPr="005E1F72">
        <w:rPr>
          <w:rFonts w:ascii="GHEA Grapalat" w:hAnsi="GHEA Grapalat" w:cs="Sylfaen"/>
          <w:szCs w:val="24"/>
          <w:lang w:val="ru-RU"/>
        </w:rPr>
        <w:t>запечатанный</w:t>
      </w:r>
      <w:r w:rsidRPr="005E1F72">
        <w:rPr>
          <w:rFonts w:ascii="GHEA Grapalat" w:hAnsi="GHEA Grapalat" w:cs="Sylfaen"/>
          <w:szCs w:val="24"/>
          <w:lang w:val="es-ES"/>
        </w:rPr>
        <w:t xml:space="preserve"> </w:t>
      </w:r>
      <w:r w:rsidRPr="005E1F72">
        <w:rPr>
          <w:rFonts w:ascii="GHEA Grapalat" w:hAnsi="GHEA Grapalat" w:cs="Sylfaen"/>
          <w:szCs w:val="24"/>
          <w:lang w:val="ru-RU"/>
        </w:rPr>
        <w:t>контракт</w:t>
      </w:r>
      <w:r w:rsidRPr="005E1F72">
        <w:rPr>
          <w:rFonts w:ascii="GHEA Grapalat" w:hAnsi="GHEA Grapalat" w:cs="Sylfaen"/>
          <w:szCs w:val="24"/>
          <w:lang w:val="es-ES"/>
        </w:rPr>
        <w:t xml:space="preserve"> </w:t>
      </w:r>
      <w:r w:rsidRPr="005E1F72">
        <w:rPr>
          <w:rFonts w:ascii="GHEA Grapalat" w:hAnsi="GHEA Grapalat" w:cs="Sylfaen"/>
          <w:szCs w:val="24"/>
          <w:lang w:val="ru-RU"/>
        </w:rPr>
        <w:t>к:</w:t>
      </w:r>
      <w:r w:rsidR="008A120F" w:rsidRPr="005E1F72">
        <w:rPr>
          <w:rFonts w:ascii="GHEA Grapalat" w:hAnsi="GHEA Grapalat" w:cs="Sylfaen"/>
          <w:szCs w:val="24"/>
          <w:lang w:val="es-ES"/>
        </w:rPr>
        <w:t xml:space="preserve"> </w:t>
      </w:r>
      <w:r w:rsidRPr="005E1F72">
        <w:rPr>
          <w:rFonts w:ascii="GHEA Grapalat" w:hAnsi="GHEA Grapalat" w:cs="Sylfaen"/>
          <w:szCs w:val="24"/>
          <w:lang w:val="ru-RU"/>
        </w:rPr>
        <w:t>ничего</w:t>
      </w:r>
      <w:r w:rsidRPr="005E1F72">
        <w:rPr>
          <w:rFonts w:ascii="GHEA Grapalat" w:hAnsi="GHEA Grapalat" w:cs="Sylfaen"/>
          <w:szCs w:val="24"/>
          <w:lang w:val="es-ES"/>
        </w:rPr>
        <w:t xml:space="preserve"> </w:t>
      </w:r>
      <w:r w:rsidRPr="005E1F72">
        <w:rPr>
          <w:rFonts w:ascii="GHEA Grapalat" w:hAnsi="GHEA Grapalat" w:cs="Sylfaen"/>
          <w:szCs w:val="24"/>
          <w:lang w:val="ru-RU"/>
        </w:rPr>
        <w:t>является.</w:t>
      </w:r>
    </w:p>
    <w:p w:rsidR="00037DDE" w:rsidRPr="005E1F72" w:rsidRDefault="00037DDE" w:rsidP="00EF3662">
      <w:pPr>
        <w:ind w:firstLine="567"/>
        <w:jc w:val="center"/>
        <w:rPr>
          <w:rFonts w:ascii="GHEA Grapalat" w:hAnsi="GHEA Grapalat"/>
          <w:b/>
          <w:sz w:val="20"/>
          <w:lang w:val="es-ES"/>
        </w:rPr>
      </w:pPr>
    </w:p>
    <w:p w:rsidR="000313A6" w:rsidRPr="005E1F72" w:rsidRDefault="00AA0AD8" w:rsidP="00EF3662">
      <w:pPr>
        <w:jc w:val="center"/>
        <w:rPr>
          <w:rFonts w:ascii="GHEA Grapalat" w:hAnsi="GHEA Grapalat" w:cs="Arial"/>
          <w:b/>
          <w:iCs/>
          <w:sz w:val="20"/>
          <w:lang w:val="af-ZA"/>
        </w:rPr>
      </w:pPr>
      <w:r w:rsidRPr="005E1F72">
        <w:rPr>
          <w:rFonts w:ascii="GHEA Grapalat" w:hAnsi="GHEA Grapalat"/>
          <w:b/>
          <w:iCs/>
          <w:sz w:val="20"/>
          <w:lang w:val="es-ES"/>
        </w:rPr>
        <w:t xml:space="preserve">9 </w:t>
      </w:r>
      <w:r w:rsidR="008D5016" w:rsidRPr="005E1F72">
        <w:rPr>
          <w:rFonts w:ascii="GHEA Grapalat" w:hAnsi="GHEA Grapalat"/>
          <w:b/>
          <w:iCs/>
          <w:sz w:val="20"/>
          <w:lang w:val="af-ZA"/>
        </w:rPr>
        <w:t xml:space="preserve">. </w:t>
      </w:r>
      <w:r w:rsidR="008D5016" w:rsidRPr="005E1F72">
        <w:rPr>
          <w:rFonts w:ascii="GHEA Grapalat" w:hAnsi="GHEA Grapalat" w:cs="Sylfaen"/>
          <w:b/>
          <w:iCs/>
          <w:sz w:val="20"/>
          <w:lang w:val="af-ZA"/>
        </w:rPr>
        <w:t>ДОГОВОР</w:t>
      </w:r>
      <w:r w:rsidR="008D5016" w:rsidRPr="005E1F72">
        <w:rPr>
          <w:rFonts w:ascii="GHEA Grapalat" w:hAnsi="GHEA Grapalat" w:cs="Arial"/>
          <w:b/>
          <w:iCs/>
          <w:sz w:val="20"/>
          <w:lang w:val="af-ZA"/>
        </w:rPr>
        <w:t xml:space="preserve"> </w:t>
      </w:r>
      <w:r w:rsidR="008D5016" w:rsidRPr="005E1F72">
        <w:rPr>
          <w:rFonts w:ascii="GHEA Grapalat" w:hAnsi="GHEA Grapalat" w:cs="Sylfaen"/>
          <w:b/>
          <w:iCs/>
          <w:sz w:val="20"/>
          <w:lang w:val="af-ZA"/>
        </w:rPr>
        <w:t>ПЕЧАТЬ</w:t>
      </w:r>
      <w:r w:rsidR="008D5016" w:rsidRPr="005E1F72">
        <w:rPr>
          <w:rFonts w:ascii="GHEA Grapalat" w:hAnsi="GHEA Grapalat" w:cs="Arial"/>
          <w:b/>
          <w:iCs/>
          <w:sz w:val="20"/>
          <w:lang w:val="af-ZA"/>
        </w:rPr>
        <w:t xml:space="preserve"> </w:t>
      </w:r>
    </w:p>
    <w:p w:rsidR="00096865" w:rsidRPr="005E1F72" w:rsidRDefault="00096865" w:rsidP="00EF3662">
      <w:pPr>
        <w:jc w:val="center"/>
        <w:rPr>
          <w:rFonts w:ascii="GHEA Grapalat" w:hAnsi="GHEA Grapalat"/>
          <w:b/>
          <w:iCs/>
          <w:sz w:val="20"/>
          <w:lang w:val="af-ZA"/>
        </w:rPr>
      </w:pPr>
    </w:p>
    <w:p w:rsidR="00096865" w:rsidRPr="005E1F72" w:rsidRDefault="00AA0AD8" w:rsidP="00EF3662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5E1F72">
        <w:rPr>
          <w:rFonts w:ascii="GHEA Grapalat" w:hAnsi="GHEA Grapalat"/>
          <w:iCs/>
          <w:sz w:val="20"/>
          <w:lang w:val="es-ES"/>
        </w:rPr>
        <w:t xml:space="preserve">9 </w:t>
      </w:r>
      <w:r w:rsidR="00096865" w:rsidRPr="005E1F72">
        <w:rPr>
          <w:rFonts w:ascii="GHEA Grapalat" w:hAnsi="GHEA Grapalat"/>
          <w:iCs/>
          <w:sz w:val="20"/>
          <w:lang w:val="af-ZA"/>
        </w:rPr>
        <w:t xml:space="preserve">.1 </w:t>
      </w:r>
      <w:r w:rsidR="00096865" w:rsidRPr="004B7914">
        <w:rPr>
          <w:rFonts w:ascii="GHEA Grapalat" w:hAnsi="GHEA Grapalat" w:cs="Sylfaen"/>
          <w:sz w:val="20"/>
          <w:lang w:val="hy-AM"/>
        </w:rPr>
        <w:t>Соглашение</w:t>
      </w:r>
      <w:r w:rsidR="00096865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096865" w:rsidRPr="004B7914">
        <w:rPr>
          <w:rFonts w:ascii="GHEA Grapalat" w:hAnsi="GHEA Grapalat" w:cs="Sylfaen"/>
          <w:sz w:val="20"/>
          <w:lang w:val="hy-AM"/>
        </w:rPr>
        <w:t>быть запечатанным</w:t>
      </w:r>
      <w:r w:rsidR="00096865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096865" w:rsidRPr="004B7914">
        <w:rPr>
          <w:rFonts w:ascii="GHEA Grapalat" w:hAnsi="GHEA Grapalat" w:cs="Sylfaen"/>
          <w:sz w:val="20"/>
          <w:lang w:val="hy-AM"/>
        </w:rPr>
        <w:t>является</w:t>
      </w:r>
      <w:r w:rsidR="00096865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096865" w:rsidRPr="004B7914">
        <w:rPr>
          <w:rFonts w:ascii="GHEA Grapalat" w:hAnsi="GHEA Grapalat" w:cs="Sylfaen"/>
          <w:sz w:val="20"/>
          <w:lang w:val="hy-AM"/>
        </w:rPr>
        <w:t>комиссии</w:t>
      </w:r>
      <w:r w:rsidR="00096865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096865" w:rsidRPr="004B7914">
        <w:rPr>
          <w:rFonts w:ascii="GHEA Grapalat" w:hAnsi="GHEA Grapalat" w:cs="Sylfaen"/>
          <w:sz w:val="20"/>
          <w:lang w:val="hy-AM"/>
        </w:rPr>
        <w:t>решение</w:t>
      </w:r>
      <w:r w:rsidR="00096865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096865" w:rsidRPr="004B7914">
        <w:rPr>
          <w:rFonts w:ascii="GHEA Grapalat" w:hAnsi="GHEA Grapalat" w:cs="Sylfaen"/>
          <w:sz w:val="20"/>
          <w:lang w:val="hy-AM"/>
        </w:rPr>
        <w:t>на основе</w:t>
      </w:r>
      <w:r w:rsidR="00096865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096865" w:rsidRPr="004B7914">
        <w:rPr>
          <w:rFonts w:ascii="GHEA Grapalat" w:hAnsi="GHEA Grapalat" w:cs="Sylfaen"/>
          <w:sz w:val="20"/>
          <w:lang w:val="hy-AM"/>
        </w:rPr>
        <w:t xml:space="preserve">на </w:t>
      </w:r>
      <w:r w:rsidR="00096865" w:rsidRPr="005E1F72">
        <w:rPr>
          <w:rFonts w:ascii="GHEA Grapalat" w:hAnsi="GHEA Grapalat" w:cs="Sylfaen"/>
          <w:sz w:val="20"/>
          <w:lang w:val="af-ZA"/>
        </w:rPr>
        <w:t>клиенте</w:t>
      </w:r>
      <w:r w:rsidRPr="004B7914">
        <w:rPr>
          <w:rFonts w:ascii="GHEA Grapalat" w:hAnsi="GHEA Grapalat" w:cs="Sylfaen"/>
          <w:sz w:val="20"/>
          <w:lang w:val="hy-AM"/>
        </w:rPr>
        <w:t>​</w:t>
      </w:r>
      <w:r w:rsidR="00096865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096865" w:rsidRPr="004B7914">
        <w:rPr>
          <w:rFonts w:ascii="GHEA Grapalat" w:hAnsi="GHEA Grapalat" w:cs="Sylfaen"/>
          <w:sz w:val="20"/>
          <w:lang w:val="hy-AM"/>
        </w:rPr>
        <w:t>к</w:t>
      </w:r>
      <w:r w:rsidR="00096865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096865" w:rsidRPr="004B7914">
        <w:rPr>
          <w:rFonts w:ascii="GHEA Grapalat" w:hAnsi="GHEA Grapalat" w:cs="Sylfaen"/>
          <w:sz w:val="20"/>
          <w:lang w:val="hy-AM"/>
        </w:rPr>
        <w:t>Контракт</w:t>
      </w:r>
      <w:r w:rsidR="00096865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096865" w:rsidRPr="004B7914">
        <w:rPr>
          <w:rFonts w:ascii="GHEA Grapalat" w:hAnsi="GHEA Grapalat" w:cs="Sylfaen"/>
          <w:sz w:val="20"/>
          <w:lang w:val="hy-AM"/>
        </w:rPr>
        <w:t>быть запечатанным</w:t>
      </w:r>
      <w:r w:rsidR="00096865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096865" w:rsidRPr="004B7914">
        <w:rPr>
          <w:rFonts w:ascii="GHEA Grapalat" w:hAnsi="GHEA Grapalat" w:cs="Sylfaen"/>
          <w:sz w:val="20"/>
          <w:lang w:val="hy-AM"/>
        </w:rPr>
        <w:t>является</w:t>
      </w:r>
      <w:r w:rsidR="00096865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096865" w:rsidRPr="004B7914">
        <w:rPr>
          <w:rFonts w:ascii="GHEA Grapalat" w:hAnsi="GHEA Grapalat" w:cs="Sylfaen"/>
          <w:sz w:val="20"/>
          <w:lang w:val="hy-AM"/>
        </w:rPr>
        <w:t xml:space="preserve">обещаю </w:t>
      </w:r>
      <w:r w:rsidR="00096865" w:rsidRPr="005E1F72">
        <w:rPr>
          <w:rFonts w:ascii="GHEA Grapalat" w:hAnsi="GHEA Grapalat" w:cs="Sylfaen"/>
          <w:sz w:val="20"/>
          <w:lang w:val="ru-RU"/>
        </w:rPr>
        <w:t xml:space="preserve">, что </w:t>
      </w:r>
      <w:r w:rsidR="00096865" w:rsidRPr="005E1F72">
        <w:rPr>
          <w:rFonts w:ascii="GHEA Grapalat" w:hAnsi="GHEA Grapalat" w:cs="Sylfaen"/>
          <w:sz w:val="20"/>
          <w:lang w:val="af-ZA"/>
        </w:rPr>
        <w:t xml:space="preserve">- </w:t>
      </w:r>
      <w:r w:rsidR="00096865" w:rsidRPr="005E1F72">
        <w:rPr>
          <w:rFonts w:ascii="GHEA Grapalat" w:hAnsi="GHEA Grapalat" w:cs="Sylfaen"/>
          <w:sz w:val="20"/>
          <w:lang w:val="ru-RU"/>
        </w:rPr>
        <w:t>один</w:t>
      </w:r>
      <w:r w:rsidR="00096865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096865" w:rsidRPr="005E1F72">
        <w:rPr>
          <w:rFonts w:ascii="GHEA Grapalat" w:hAnsi="GHEA Grapalat" w:cs="Sylfaen"/>
          <w:sz w:val="20"/>
          <w:lang w:val="ru-RU"/>
        </w:rPr>
        <w:t>документ</w:t>
      </w:r>
      <w:r w:rsidR="00096865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096865" w:rsidRPr="005E1F72">
        <w:rPr>
          <w:rFonts w:ascii="GHEA Grapalat" w:hAnsi="GHEA Grapalat" w:cs="Sylfaen"/>
          <w:sz w:val="20"/>
          <w:lang w:val="ru-RU"/>
        </w:rPr>
        <w:t>сделать</w:t>
      </w:r>
      <w:r w:rsidR="00096865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096865" w:rsidRPr="005E1F72">
        <w:rPr>
          <w:rFonts w:ascii="GHEA Grapalat" w:hAnsi="GHEA Grapalat" w:cs="Sylfaen"/>
          <w:sz w:val="20"/>
          <w:lang w:val="ru-RU"/>
        </w:rPr>
        <w:t>через</w:t>
      </w:r>
    </w:p>
    <w:p w:rsidR="00EB6E54" w:rsidRPr="005E1F72" w:rsidRDefault="00AA0AD8" w:rsidP="00EF3662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5E1F72">
        <w:rPr>
          <w:rFonts w:ascii="GHEA Grapalat" w:hAnsi="GHEA Grapalat" w:cs="Sylfaen"/>
          <w:sz w:val="20"/>
          <w:lang w:val="af-ZA"/>
        </w:rPr>
        <w:t xml:space="preserve">9.2 </w:t>
      </w:r>
      <w:r w:rsidR="00EB6E54" w:rsidRPr="005E1F72">
        <w:rPr>
          <w:rFonts w:ascii="GHEA Grapalat" w:hAnsi="GHEA Grapalat" w:cs="Sylfaen"/>
          <w:sz w:val="20"/>
          <w:lang w:val="ru-RU"/>
        </w:rPr>
        <w:t>Здесь</w:t>
      </w:r>
      <w:r w:rsidR="00EB6E54" w:rsidRPr="005E1F72">
        <w:rPr>
          <w:rFonts w:ascii="GHEA Grapalat" w:hAnsi="GHEA Grapalat" w:cs="Sylfaen"/>
          <w:sz w:val="20"/>
          <w:lang w:val="af-ZA"/>
        </w:rPr>
        <w:t xml:space="preserve"> 1 </w:t>
      </w:r>
      <w:r w:rsidR="00EB6E54" w:rsidRPr="005E1F72">
        <w:rPr>
          <w:rFonts w:ascii="GHEA Grapalat" w:hAnsi="GHEA Grapalat" w:cs="Sylfaen"/>
          <w:sz w:val="20"/>
          <w:lang w:val="ru-RU"/>
        </w:rPr>
        <w:t>приглашение</w:t>
      </w:r>
      <w:r w:rsidR="005D3674" w:rsidRPr="005E1F72">
        <w:rPr>
          <w:rFonts w:ascii="GHEA Grapalat" w:hAnsi="GHEA Grapalat" w:cs="Sylfaen"/>
          <w:sz w:val="20"/>
        </w:rPr>
        <w:t>​</w:t>
      </w:r>
      <w:r w:rsidR="005D3674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5D3674" w:rsidRPr="005E1F72">
        <w:rPr>
          <w:rFonts w:ascii="GHEA Grapalat" w:hAnsi="GHEA Grapalat" w:cs="Sylfaen"/>
          <w:sz w:val="20"/>
        </w:rPr>
        <w:t xml:space="preserve">часть </w:t>
      </w:r>
      <w:r w:rsidR="005D3674" w:rsidRPr="005E1F72">
        <w:rPr>
          <w:rFonts w:ascii="GHEA Grapalat" w:hAnsi="GHEA Grapalat" w:cs="Sylfaen"/>
          <w:sz w:val="20"/>
          <w:lang w:val="af-ZA"/>
        </w:rPr>
        <w:t xml:space="preserve">8 </w:t>
      </w:r>
      <w:r w:rsidR="003717D2" w:rsidRPr="005E1F72">
        <w:rPr>
          <w:rFonts w:ascii="GHEA Grapalat" w:hAnsi="GHEA Grapalat" w:cs="Sylfaen"/>
          <w:sz w:val="20"/>
          <w:lang w:val="hy-AM"/>
        </w:rPr>
        <w:t xml:space="preserve">. с </w:t>
      </w:r>
      <w:r w:rsidR="00F96621" w:rsidRPr="00C421A1">
        <w:rPr>
          <w:rFonts w:ascii="GHEA Grapalat" w:hAnsi="GHEA Grapalat" w:cs="Sylfaen"/>
          <w:sz w:val="20"/>
          <w:lang w:val="af-ZA"/>
        </w:rPr>
        <w:t xml:space="preserve">25 </w:t>
      </w:r>
      <w:r w:rsidR="00EB6E54" w:rsidRPr="005E1F72">
        <w:rPr>
          <w:rFonts w:ascii="GHEA Grapalat" w:hAnsi="GHEA Grapalat" w:cs="Sylfaen"/>
          <w:sz w:val="20"/>
          <w:lang w:val="ru-RU"/>
        </w:rPr>
        <w:t>баллами</w:t>
      </w:r>
      <w:r w:rsidR="00EB6E54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EB6E54" w:rsidRPr="005E1F72">
        <w:rPr>
          <w:rFonts w:ascii="GHEA Grapalat" w:hAnsi="GHEA Grapalat" w:cs="Sylfaen"/>
          <w:sz w:val="20"/>
          <w:lang w:val="ru-RU"/>
        </w:rPr>
        <w:t>определенный</w:t>
      </w:r>
      <w:r w:rsidR="00EB6E54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EB6E54" w:rsidRPr="005E1F72">
        <w:rPr>
          <w:rFonts w:ascii="GHEA Grapalat" w:hAnsi="GHEA Grapalat" w:cs="Sylfaen"/>
          <w:sz w:val="20"/>
          <w:lang w:val="ru-RU"/>
        </w:rPr>
        <w:t>бездействия</w:t>
      </w:r>
      <w:r w:rsidR="00EB6E54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EB6E54" w:rsidRPr="005E1F72">
        <w:rPr>
          <w:rFonts w:ascii="GHEA Grapalat" w:hAnsi="GHEA Grapalat" w:cs="Sylfaen"/>
          <w:sz w:val="20"/>
          <w:lang w:val="ru-RU"/>
        </w:rPr>
        <w:t>период</w:t>
      </w:r>
      <w:r w:rsidR="00EB6E54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EB6E54" w:rsidRPr="005E1F72">
        <w:rPr>
          <w:rFonts w:ascii="GHEA Grapalat" w:hAnsi="GHEA Grapalat" w:cs="Sylfaen"/>
          <w:sz w:val="20"/>
          <w:lang w:val="ru-RU"/>
        </w:rPr>
        <w:t>истечь</w:t>
      </w:r>
      <w:r w:rsidR="00EB6E54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EB6E54" w:rsidRPr="005E1F72">
        <w:rPr>
          <w:rFonts w:ascii="GHEA Grapalat" w:hAnsi="GHEA Grapalat" w:cs="Sylfaen"/>
          <w:sz w:val="20"/>
          <w:lang w:val="ru-RU"/>
        </w:rPr>
        <w:t>следующий</w:t>
      </w:r>
      <w:r w:rsidR="00EB6E54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EB6E54" w:rsidRPr="005E1F72">
        <w:rPr>
          <w:rFonts w:ascii="GHEA Grapalat" w:hAnsi="GHEA Grapalat" w:cs="Sylfaen"/>
          <w:sz w:val="20"/>
          <w:lang w:val="ru-RU"/>
        </w:rPr>
        <w:t xml:space="preserve">сухой </w:t>
      </w:r>
      <w:r w:rsidR="002C0D78">
        <w:rPr>
          <w:rFonts w:ascii="GHEA Grapalat" w:hAnsi="GHEA Grapalat" w:cs="Sylfaen"/>
          <w:sz w:val="20"/>
          <w:lang w:val="hy-AM"/>
        </w:rPr>
        <w:t>брат</w:t>
      </w:r>
      <w:r w:rsidR="00EB6E54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EB6E54" w:rsidRPr="005E1F72">
        <w:rPr>
          <w:rFonts w:ascii="GHEA Grapalat" w:hAnsi="GHEA Grapalat" w:cs="Sylfaen"/>
          <w:sz w:val="20"/>
          <w:lang w:val="ru-RU"/>
        </w:rPr>
        <w:t>работающий</w:t>
      </w:r>
      <w:r w:rsidR="00EB6E54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EB6E54" w:rsidRPr="005E1F72">
        <w:rPr>
          <w:rFonts w:ascii="GHEA Grapalat" w:hAnsi="GHEA Grapalat" w:cs="Sylfaen"/>
          <w:sz w:val="20"/>
          <w:lang w:val="ru-RU"/>
        </w:rPr>
        <w:t>день</w:t>
      </w:r>
      <w:r w:rsidR="002C0D78">
        <w:rPr>
          <w:rFonts w:ascii="GHEA Grapalat" w:hAnsi="GHEA Grapalat" w:cs="Sylfaen"/>
          <w:sz w:val="20"/>
          <w:lang w:val="hy-AM"/>
        </w:rPr>
        <w:t>​</w:t>
      </w:r>
      <w:r w:rsidR="00EB6E54" w:rsidRPr="005E1F72">
        <w:rPr>
          <w:rFonts w:ascii="GHEA Grapalat" w:hAnsi="GHEA Grapalat" w:cs="Sylfae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п</w:t>
      </w:r>
      <w:r w:rsidR="00EB6E54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EB6E54" w:rsidRPr="005E1F72">
        <w:rPr>
          <w:rFonts w:ascii="GHEA Grapalat" w:hAnsi="GHEA Grapalat" w:cs="Sylfaen"/>
          <w:sz w:val="20"/>
          <w:lang w:val="ru-RU"/>
        </w:rPr>
        <w:t>уведомление</w:t>
      </w:r>
      <w:r w:rsidR="00EB6E54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EB6E54" w:rsidRPr="005E1F72">
        <w:rPr>
          <w:rFonts w:ascii="GHEA Grapalat" w:hAnsi="GHEA Grapalat" w:cs="Sylfaen"/>
          <w:sz w:val="20"/>
          <w:lang w:val="ru-RU"/>
        </w:rPr>
        <w:t>является</w:t>
      </w:r>
      <w:r w:rsidR="00EB6E54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EB6E54" w:rsidRPr="005E1F72">
        <w:rPr>
          <w:rFonts w:ascii="GHEA Grapalat" w:hAnsi="GHEA Grapalat" w:cs="Sylfaen"/>
          <w:sz w:val="20"/>
          <w:lang w:val="ru-RU"/>
        </w:rPr>
        <w:t>выбрано</w:t>
      </w:r>
      <w:r w:rsidR="00EB6E54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EB6E54" w:rsidRPr="005E1F72">
        <w:rPr>
          <w:rFonts w:ascii="GHEA Grapalat" w:hAnsi="GHEA Grapalat" w:cs="Sylfaen"/>
          <w:sz w:val="20"/>
          <w:lang w:val="ru-RU"/>
        </w:rPr>
        <w:t xml:space="preserve">презентация </w:t>
      </w:r>
      <w:r w:rsidR="005457B4" w:rsidRPr="005E1F72">
        <w:rPr>
          <w:rFonts w:ascii="GHEA Grapalat" w:hAnsi="GHEA Grapalat" w:cs="Sylfaen"/>
          <w:sz w:val="20"/>
        </w:rPr>
        <w:t>участнику</w:t>
      </w:r>
      <w:r w:rsidR="00EB6E54" w:rsidRPr="005E1F72">
        <w:rPr>
          <w:rFonts w:ascii="GHEA Grapalat" w:hAnsi="GHEA Grapalat" w:cs="Sylfaen"/>
          <w:sz w:val="20"/>
          <w:lang w:val="ru-RU"/>
        </w:rPr>
        <w:t>​</w:t>
      </w:r>
      <w:r w:rsidR="00EB6E54" w:rsidRPr="005E1F72">
        <w:rPr>
          <w:rFonts w:ascii="GHEA Grapalat" w:hAnsi="GHEA Grapalat" w:cs="Sylfaen"/>
          <w:sz w:val="20"/>
          <w:lang w:val="af-ZA"/>
        </w:rPr>
        <w:t xml:space="preserve">​ </w:t>
      </w:r>
      <w:r w:rsidR="00EB6E54" w:rsidRPr="005E1F72">
        <w:rPr>
          <w:rFonts w:ascii="GHEA Grapalat" w:hAnsi="GHEA Grapalat" w:cs="Sylfaen"/>
          <w:sz w:val="20"/>
          <w:lang w:val="ru-RU"/>
        </w:rPr>
        <w:t>договор</w:t>
      </w:r>
      <w:r w:rsidR="00EB6E54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EB6E54" w:rsidRPr="005E1F72">
        <w:rPr>
          <w:rFonts w:ascii="GHEA Grapalat" w:hAnsi="GHEA Grapalat" w:cs="Sylfaen"/>
          <w:sz w:val="20"/>
          <w:lang w:val="ru-RU"/>
        </w:rPr>
        <w:t>запечатывать</w:t>
      </w:r>
      <w:r w:rsidR="00EB6E54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EB6E54" w:rsidRPr="005E1F72">
        <w:rPr>
          <w:rFonts w:ascii="GHEA Grapalat" w:hAnsi="GHEA Grapalat" w:cs="Sylfaen"/>
          <w:sz w:val="20"/>
          <w:lang w:val="ru-RU"/>
        </w:rPr>
        <w:t>предложение</w:t>
      </w:r>
      <w:r w:rsidR="00EB6E54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EB6E54" w:rsidRPr="005E1F72">
        <w:rPr>
          <w:rFonts w:ascii="GHEA Grapalat" w:hAnsi="GHEA Grapalat" w:cs="Sylfaen"/>
          <w:sz w:val="20"/>
          <w:lang w:val="ru-RU"/>
        </w:rPr>
        <w:t>и:</w:t>
      </w:r>
      <w:r w:rsidR="00EB6E54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EB6E54" w:rsidRPr="005E1F72">
        <w:rPr>
          <w:rFonts w:ascii="GHEA Grapalat" w:hAnsi="GHEA Grapalat" w:cs="Sylfaen"/>
          <w:sz w:val="20"/>
          <w:lang w:val="ru-RU"/>
        </w:rPr>
        <w:t>контракта</w:t>
      </w:r>
      <w:r w:rsidR="00EB6E54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EB6E54" w:rsidRPr="005E1F72">
        <w:rPr>
          <w:rFonts w:ascii="GHEA Grapalat" w:hAnsi="GHEA Grapalat" w:cs="Sylfaen"/>
          <w:sz w:val="20"/>
          <w:lang w:val="ru-RU"/>
        </w:rPr>
        <w:t>проект</w:t>
      </w:r>
      <w:r w:rsidR="00EB6E54" w:rsidRPr="005E1F72">
        <w:rPr>
          <w:rFonts w:ascii="GHEA Grapalat" w:hAnsi="GHEA Grapalat" w:cs="Sylfaen"/>
          <w:sz w:val="20"/>
          <w:lang w:val="af-ZA"/>
        </w:rPr>
        <w:t xml:space="preserve">​ </w:t>
      </w:r>
      <w:r w:rsidR="00EB6E54" w:rsidRPr="005E1F72">
        <w:rPr>
          <w:rFonts w:ascii="GHEA Grapalat" w:hAnsi="GHEA Grapalat" w:cs="Sylfaen"/>
          <w:sz w:val="20"/>
          <w:lang w:val="ru-RU"/>
        </w:rPr>
        <w:t>И</w:t>
      </w:r>
      <w:r w:rsidR="00EB6E54" w:rsidRPr="005E1F72">
        <w:rPr>
          <w:rFonts w:ascii="GHEA Grapalat" w:hAnsi="GHEA Grapalat" w:cs="Sylfaen"/>
          <w:sz w:val="20"/>
          <w:lang w:val="af-ZA"/>
        </w:rPr>
        <w:t xml:space="preserve"> в </w:t>
      </w:r>
      <w:r w:rsidR="00EB6E54" w:rsidRPr="005E1F72">
        <w:rPr>
          <w:rFonts w:ascii="GHEA Grapalat" w:hAnsi="GHEA Grapalat" w:cs="Sylfaen"/>
          <w:sz w:val="20"/>
          <w:lang w:val="ru-RU"/>
        </w:rPr>
        <w:t>котором договор</w:t>
      </w:r>
      <w:r w:rsidR="00EB6E54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EB6E54" w:rsidRPr="005E1F72">
        <w:rPr>
          <w:rFonts w:ascii="GHEA Grapalat" w:hAnsi="GHEA Grapalat" w:cs="Sylfaen"/>
          <w:sz w:val="20"/>
          <w:lang w:val="ru-RU"/>
        </w:rPr>
        <w:t>может</w:t>
      </w:r>
      <w:r w:rsidR="00EB6E54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EB6E54" w:rsidRPr="005E1F72">
        <w:rPr>
          <w:rFonts w:ascii="GHEA Grapalat" w:hAnsi="GHEA Grapalat" w:cs="Sylfaen"/>
          <w:sz w:val="20"/>
          <w:lang w:val="ru-RU"/>
        </w:rPr>
        <w:t>является</w:t>
      </w:r>
      <w:r w:rsidR="00EB6E54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EB6E54" w:rsidRPr="005E1F72">
        <w:rPr>
          <w:rFonts w:ascii="GHEA Grapalat" w:hAnsi="GHEA Grapalat" w:cs="Sylfaen"/>
          <w:sz w:val="20"/>
          <w:lang w:val="ru-RU"/>
        </w:rPr>
        <w:t>быть запечатанным</w:t>
      </w:r>
      <w:r w:rsidR="00EB6E54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EB6E54" w:rsidRPr="005E1F72">
        <w:rPr>
          <w:rFonts w:ascii="GHEA Grapalat" w:hAnsi="GHEA Grapalat" w:cs="Sylfaen"/>
          <w:sz w:val="20"/>
          <w:lang w:val="ru-RU"/>
        </w:rPr>
        <w:t>нет</w:t>
      </w:r>
      <w:r w:rsidR="00EB6E54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EB6E54" w:rsidRPr="005E1F72">
        <w:rPr>
          <w:rFonts w:ascii="GHEA Grapalat" w:hAnsi="GHEA Grapalat" w:cs="Sylfaen"/>
          <w:sz w:val="20"/>
          <w:lang w:val="ru-RU"/>
        </w:rPr>
        <w:t xml:space="preserve">раньше </w:t>
      </w:r>
      <w:r w:rsidR="00EB6E54" w:rsidRPr="005E1F72">
        <w:rPr>
          <w:rFonts w:ascii="GHEA Grapalat" w:hAnsi="GHEA Grapalat" w:cs="Sylfaen"/>
          <w:sz w:val="20"/>
          <w:lang w:val="af-ZA"/>
        </w:rPr>
        <w:t xml:space="preserve">, чем </w:t>
      </w:r>
      <w:r w:rsidR="00EB6E54" w:rsidRPr="005E1F72">
        <w:rPr>
          <w:rFonts w:ascii="GHEA Grapalat" w:hAnsi="GHEA Grapalat" w:cs="Sylfaen"/>
          <w:sz w:val="20"/>
          <w:lang w:val="ru-RU"/>
        </w:rPr>
        <w:t>настоящим</w:t>
      </w:r>
      <w:r w:rsidR="00EB6E54" w:rsidRPr="005E1F72">
        <w:rPr>
          <w:rFonts w:ascii="GHEA Grapalat" w:hAnsi="GHEA Grapalat" w:cs="Sylfaen"/>
          <w:sz w:val="20"/>
          <w:lang w:val="af-ZA"/>
        </w:rPr>
        <w:t xml:space="preserve"> 1 </w:t>
      </w:r>
      <w:r w:rsidR="00EB6E54" w:rsidRPr="005E1F72">
        <w:rPr>
          <w:rFonts w:ascii="GHEA Grapalat" w:hAnsi="GHEA Grapalat" w:cs="Sylfaen"/>
          <w:sz w:val="20"/>
          <w:lang w:val="ru-RU"/>
        </w:rPr>
        <w:t>приглашение</w:t>
      </w:r>
      <w:r w:rsidR="005D3674" w:rsidRPr="005E1F72">
        <w:rPr>
          <w:rFonts w:ascii="GHEA Grapalat" w:hAnsi="GHEA Grapalat" w:cs="Sylfaen"/>
          <w:sz w:val="20"/>
        </w:rPr>
        <w:t>​</w:t>
      </w:r>
      <w:r w:rsidR="005D3674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5D3674" w:rsidRPr="005E1F72">
        <w:rPr>
          <w:rFonts w:ascii="GHEA Grapalat" w:hAnsi="GHEA Grapalat" w:cs="Sylfaen"/>
          <w:sz w:val="20"/>
        </w:rPr>
        <w:t xml:space="preserve">часть </w:t>
      </w:r>
      <w:r w:rsidR="005D3674" w:rsidRPr="005E1F72">
        <w:rPr>
          <w:rFonts w:ascii="GHEA Grapalat" w:hAnsi="GHEA Grapalat" w:cs="Sylfaen"/>
          <w:sz w:val="20"/>
          <w:lang w:val="af-ZA"/>
        </w:rPr>
        <w:t xml:space="preserve">8 </w:t>
      </w:r>
      <w:r w:rsidR="003717D2" w:rsidRPr="005E1F72">
        <w:rPr>
          <w:rFonts w:ascii="GHEA Grapalat" w:hAnsi="GHEA Grapalat" w:cs="Sylfaen"/>
          <w:sz w:val="20"/>
          <w:lang w:val="hy-AM"/>
        </w:rPr>
        <w:t xml:space="preserve">. с </w:t>
      </w:r>
      <w:r w:rsidR="00F96621" w:rsidRPr="00C421A1">
        <w:rPr>
          <w:rFonts w:ascii="GHEA Grapalat" w:hAnsi="GHEA Grapalat" w:cs="Sylfaen"/>
          <w:sz w:val="20"/>
          <w:lang w:val="af-ZA"/>
        </w:rPr>
        <w:t xml:space="preserve">25 </w:t>
      </w:r>
      <w:r w:rsidR="00EB6E54" w:rsidRPr="005E1F72">
        <w:rPr>
          <w:rFonts w:ascii="GHEA Grapalat" w:hAnsi="GHEA Grapalat" w:cs="Sylfaen"/>
          <w:sz w:val="20"/>
          <w:lang w:val="ru-RU"/>
        </w:rPr>
        <w:t>баллами</w:t>
      </w:r>
      <w:r w:rsidR="00EB6E54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EB6E54" w:rsidRPr="005E1F72">
        <w:rPr>
          <w:rFonts w:ascii="GHEA Grapalat" w:hAnsi="GHEA Grapalat" w:cs="Sylfaen"/>
          <w:sz w:val="20"/>
          <w:lang w:val="ru-RU"/>
        </w:rPr>
        <w:t>определенный</w:t>
      </w:r>
      <w:r w:rsidR="00EB6E54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EB6E54" w:rsidRPr="005E1F72">
        <w:rPr>
          <w:rFonts w:ascii="GHEA Grapalat" w:hAnsi="GHEA Grapalat" w:cs="Sylfaen"/>
          <w:sz w:val="20"/>
          <w:lang w:val="ru-RU"/>
        </w:rPr>
        <w:t>бездействия</w:t>
      </w:r>
      <w:r w:rsidR="00EB6E54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EB6E54" w:rsidRPr="005E1F72">
        <w:rPr>
          <w:rFonts w:ascii="GHEA Grapalat" w:hAnsi="GHEA Grapalat" w:cs="Sylfaen"/>
          <w:sz w:val="20"/>
          <w:lang w:val="ru-RU"/>
        </w:rPr>
        <w:t>период</w:t>
      </w:r>
      <w:r w:rsidR="00EB6E54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EB6E54" w:rsidRPr="005E1F72">
        <w:rPr>
          <w:rFonts w:ascii="GHEA Grapalat" w:hAnsi="GHEA Grapalat" w:cs="Sylfaen"/>
          <w:sz w:val="20"/>
          <w:lang w:val="ru-RU"/>
        </w:rPr>
        <w:t>истечь</w:t>
      </w:r>
      <w:r w:rsidR="00EB6E54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EB6E54" w:rsidRPr="005E1F72">
        <w:rPr>
          <w:rFonts w:ascii="GHEA Grapalat" w:hAnsi="GHEA Grapalat" w:cs="Sylfaen"/>
          <w:sz w:val="20"/>
          <w:lang w:val="ru-RU"/>
        </w:rPr>
        <w:t>в день</w:t>
      </w:r>
      <w:r w:rsidR="00EB6E54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EB6E54" w:rsidRPr="005E1F72">
        <w:rPr>
          <w:rFonts w:ascii="GHEA Grapalat" w:hAnsi="GHEA Grapalat" w:cs="Sylfaen"/>
          <w:sz w:val="20"/>
          <w:lang w:val="ru-RU"/>
        </w:rPr>
        <w:t>следующий</w:t>
      </w:r>
      <w:r w:rsidR="00EB6E54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2C0D78">
        <w:rPr>
          <w:rFonts w:ascii="GHEA Grapalat" w:hAnsi="GHEA Grapalat" w:cs="Sylfaen"/>
          <w:sz w:val="20"/>
          <w:lang w:val="hy-AM"/>
        </w:rPr>
        <w:t>четвертый</w:t>
      </w:r>
      <w:r w:rsidR="00EB6E54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EB6E54" w:rsidRPr="005E1F72">
        <w:rPr>
          <w:rFonts w:ascii="GHEA Grapalat" w:hAnsi="GHEA Grapalat" w:cs="Sylfaen"/>
          <w:sz w:val="20"/>
          <w:lang w:val="ru-RU"/>
        </w:rPr>
        <w:t>работающий</w:t>
      </w:r>
      <w:r w:rsidR="00EB6E54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EB6E54" w:rsidRPr="005E1F72">
        <w:rPr>
          <w:rFonts w:ascii="GHEA Grapalat" w:hAnsi="GHEA Grapalat" w:cs="Sylfaen"/>
          <w:sz w:val="20"/>
          <w:lang w:val="ru-RU"/>
        </w:rPr>
        <w:t>день</w:t>
      </w:r>
      <w:r w:rsidR="00EB6E54" w:rsidRPr="005E1F72">
        <w:rPr>
          <w:rFonts w:ascii="GHEA Grapalat" w:hAnsi="GHEA Grapalat" w:cs="Sylfaen"/>
          <w:sz w:val="20"/>
          <w:lang w:val="af-ZA"/>
        </w:rPr>
        <w:t>​</w:t>
      </w:r>
    </w:p>
    <w:p w:rsidR="00F23A51" w:rsidRPr="005E1F72" w:rsidRDefault="00AA0AD8" w:rsidP="00EF3662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5E1F72">
        <w:rPr>
          <w:rFonts w:ascii="GHEA Grapalat" w:hAnsi="GHEA Grapalat" w:cs="Sylfaen"/>
          <w:sz w:val="20"/>
          <w:lang w:val="af-ZA"/>
        </w:rPr>
        <w:t xml:space="preserve">9.3 </w:t>
      </w:r>
      <w:r w:rsidR="003717D2" w:rsidRPr="005E1F72">
        <w:rPr>
          <w:rFonts w:ascii="GHEA Grapalat" w:hAnsi="GHEA Grapalat" w:cs="Sylfaen"/>
          <w:sz w:val="20"/>
          <w:lang w:val="hy-AM"/>
        </w:rPr>
        <w:t>:</w:t>
      </w:r>
      <w:r w:rsidR="00F23A51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EB6E54" w:rsidRPr="005E1F72">
        <w:rPr>
          <w:rFonts w:ascii="GHEA Grapalat" w:hAnsi="GHEA Grapalat" w:cs="Sylfaen"/>
          <w:sz w:val="20"/>
          <w:lang w:val="ru-RU"/>
        </w:rPr>
        <w:t>Выбрано</w:t>
      </w:r>
      <w:r w:rsidR="00EB6E54" w:rsidRPr="005E1F72">
        <w:rPr>
          <w:rFonts w:ascii="GHEA Grapalat" w:hAnsi="GHEA Grapalat" w:cs="Sylfae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 xml:space="preserve">моему </w:t>
      </w:r>
      <w:r w:rsidR="00EB6E54" w:rsidRPr="005E1F72">
        <w:rPr>
          <w:rFonts w:ascii="GHEA Grapalat" w:hAnsi="GHEA Grapalat" w:cs="Sylfaen"/>
          <w:sz w:val="20"/>
          <w:lang w:val="ru-RU"/>
        </w:rPr>
        <w:t>партнеру</w:t>
      </w:r>
      <w:r w:rsidR="00EB6E54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EB6E54" w:rsidRPr="005E1F72">
        <w:rPr>
          <w:rFonts w:ascii="GHEA Grapalat" w:hAnsi="GHEA Grapalat" w:cs="Sylfaen"/>
          <w:sz w:val="20"/>
          <w:lang w:val="ru-RU"/>
        </w:rPr>
        <w:t>договор</w:t>
      </w:r>
      <w:r w:rsidR="00EB6E54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EB6E54" w:rsidRPr="005E1F72">
        <w:rPr>
          <w:rFonts w:ascii="GHEA Grapalat" w:hAnsi="GHEA Grapalat" w:cs="Sylfaen"/>
          <w:sz w:val="20"/>
          <w:lang w:val="ru-RU"/>
        </w:rPr>
        <w:t>запечатывать</w:t>
      </w:r>
      <w:r w:rsidR="00EB6E54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EB6E54" w:rsidRPr="005E1F72">
        <w:rPr>
          <w:rFonts w:ascii="GHEA Grapalat" w:hAnsi="GHEA Grapalat" w:cs="Sylfaen"/>
          <w:sz w:val="20"/>
          <w:lang w:val="ru-RU"/>
        </w:rPr>
        <w:t>предложение</w:t>
      </w:r>
      <w:r w:rsidR="00EB6E54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EB6E54" w:rsidRPr="005E1F72">
        <w:rPr>
          <w:rFonts w:ascii="GHEA Grapalat" w:hAnsi="GHEA Grapalat" w:cs="Sylfaen"/>
          <w:sz w:val="20"/>
          <w:lang w:val="ru-RU"/>
        </w:rPr>
        <w:t>и:</w:t>
      </w:r>
      <w:r w:rsidR="00EB6E54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EB6E54" w:rsidRPr="005E1F72">
        <w:rPr>
          <w:rFonts w:ascii="GHEA Grapalat" w:hAnsi="GHEA Grapalat" w:cs="Sylfaen"/>
          <w:sz w:val="20"/>
          <w:lang w:val="ru-RU"/>
        </w:rPr>
        <w:t>быть запечатанным</w:t>
      </w:r>
      <w:r w:rsidR="00EB6E54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EB6E54" w:rsidRPr="005E1F72">
        <w:rPr>
          <w:rFonts w:ascii="GHEA Grapalat" w:hAnsi="GHEA Grapalat" w:cs="Sylfaen"/>
          <w:sz w:val="20"/>
          <w:lang w:val="ru-RU"/>
        </w:rPr>
        <w:t>контракта</w:t>
      </w:r>
      <w:r w:rsidR="00EB6E54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EB6E54" w:rsidRPr="005E1F72">
        <w:rPr>
          <w:rFonts w:ascii="GHEA Grapalat" w:hAnsi="GHEA Grapalat" w:cs="Sylfaen"/>
          <w:sz w:val="20"/>
          <w:lang w:val="ru-RU"/>
        </w:rPr>
        <w:t>проект</w:t>
      </w:r>
      <w:r w:rsidR="00EB6E54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EB6E54" w:rsidRPr="005E1F72">
        <w:rPr>
          <w:rFonts w:ascii="GHEA Grapalat" w:hAnsi="GHEA Grapalat" w:cs="Sylfaen"/>
          <w:sz w:val="20"/>
          <w:lang w:val="ru-RU"/>
        </w:rPr>
        <w:t>комиссии</w:t>
      </w:r>
      <w:r w:rsidR="00EB6E54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EB6E54" w:rsidRPr="005E1F72">
        <w:rPr>
          <w:rFonts w:ascii="GHEA Grapalat" w:hAnsi="GHEA Grapalat" w:cs="Sylfaen"/>
          <w:sz w:val="20"/>
          <w:lang w:val="ru-RU"/>
        </w:rPr>
        <w:t>секретарь</w:t>
      </w:r>
      <w:r w:rsidR="00EB6E54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EB6E54" w:rsidRPr="005E1F72">
        <w:rPr>
          <w:rFonts w:ascii="GHEA Grapalat" w:hAnsi="GHEA Grapalat" w:cs="Sylfaen"/>
          <w:sz w:val="20"/>
          <w:lang w:val="ru-RU"/>
        </w:rPr>
        <w:t>предоставление</w:t>
      </w:r>
      <w:r w:rsidR="00EB6E54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EB6E54" w:rsidRPr="005E1F72">
        <w:rPr>
          <w:rFonts w:ascii="GHEA Grapalat" w:hAnsi="GHEA Grapalat" w:cs="Sylfaen"/>
          <w:sz w:val="20"/>
          <w:lang w:val="ru-RU"/>
        </w:rPr>
        <w:t>является</w:t>
      </w:r>
      <w:r w:rsidR="00EB6E54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EB6E54" w:rsidRPr="005E1F72">
        <w:rPr>
          <w:rFonts w:ascii="GHEA Grapalat" w:hAnsi="GHEA Grapalat" w:cs="Sylfaen"/>
          <w:sz w:val="20"/>
          <w:lang w:val="ru-RU"/>
        </w:rPr>
        <w:t>электронный</w:t>
      </w:r>
      <w:r w:rsidR="00EB6E54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EB6E54" w:rsidRPr="005E1F72">
        <w:rPr>
          <w:rFonts w:ascii="GHEA Grapalat" w:hAnsi="GHEA Grapalat" w:cs="Sylfaen"/>
          <w:sz w:val="20"/>
          <w:lang w:val="ru-RU"/>
        </w:rPr>
        <w:t xml:space="preserve">метод </w:t>
      </w:r>
      <w:r w:rsidR="00443B7A" w:rsidRPr="005E1F72">
        <w:rPr>
          <w:rFonts w:ascii="GHEA Grapalat" w:hAnsi="GHEA Grapalat" w:cs="Sylfaen"/>
          <w:sz w:val="20"/>
          <w:lang w:val="ru-RU"/>
        </w:rPr>
        <w:t>И</w:t>
      </w:r>
      <w:r w:rsidR="00443B7A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443B7A" w:rsidRPr="005E1F72">
        <w:rPr>
          <w:rFonts w:ascii="GHEA Grapalat" w:hAnsi="GHEA Grapalat" w:cs="Sylfaen"/>
          <w:sz w:val="20"/>
          <w:lang w:val="ru-RU"/>
        </w:rPr>
        <w:t>в котором</w:t>
      </w:r>
      <w:r w:rsidR="00EB6E54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EB6E54" w:rsidRPr="005E1F72">
        <w:rPr>
          <w:rFonts w:ascii="GHEA Grapalat" w:hAnsi="GHEA Grapalat" w:cs="Sylfaen"/>
          <w:sz w:val="20"/>
          <w:lang w:val="ru-RU"/>
        </w:rPr>
        <w:t>в контракте</w:t>
      </w:r>
      <w:r w:rsidR="00EB6E54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EB6E54" w:rsidRPr="005E1F72">
        <w:rPr>
          <w:rFonts w:ascii="GHEA Grapalat" w:hAnsi="GHEA Grapalat" w:cs="Sylfaen"/>
          <w:sz w:val="20"/>
          <w:lang w:val="ru-RU"/>
        </w:rPr>
        <w:t>быть включенным</w:t>
      </w:r>
      <w:r w:rsidR="00EB6E54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3B585C" w:rsidRPr="005E1F72">
        <w:rPr>
          <w:rFonts w:ascii="GHEA Grapalat" w:hAnsi="GHEA Grapalat" w:cs="Sylfaen"/>
          <w:sz w:val="20"/>
        </w:rPr>
        <w:t>является</w:t>
      </w:r>
      <w:r w:rsidR="00EB6E54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EB6E54" w:rsidRPr="005E1F72">
        <w:rPr>
          <w:rFonts w:ascii="GHEA Grapalat" w:hAnsi="GHEA Grapalat" w:cs="Sylfaen"/>
          <w:sz w:val="20"/>
          <w:lang w:val="ru-RU"/>
        </w:rPr>
        <w:t>выбрано</w:t>
      </w:r>
      <w:r w:rsidR="00EB6E54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EB6E54" w:rsidRPr="005E1F72">
        <w:rPr>
          <w:rFonts w:ascii="GHEA Grapalat" w:hAnsi="GHEA Grapalat" w:cs="Sylfaen"/>
          <w:sz w:val="20"/>
          <w:lang w:val="ru-RU"/>
        </w:rPr>
        <w:t>участвовать</w:t>
      </w:r>
      <w:r w:rsidR="00EB6E54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EB6E54" w:rsidRPr="005E1F72">
        <w:rPr>
          <w:rFonts w:ascii="GHEA Grapalat" w:hAnsi="GHEA Grapalat" w:cs="Sylfaen"/>
          <w:sz w:val="20"/>
          <w:lang w:val="ru-RU"/>
        </w:rPr>
        <w:t>к</w:t>
      </w:r>
      <w:r w:rsidR="00EB6E54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EB6E54" w:rsidRPr="005E1F72">
        <w:rPr>
          <w:rFonts w:ascii="GHEA Grapalat" w:hAnsi="GHEA Grapalat" w:cs="Sylfaen"/>
          <w:sz w:val="20"/>
          <w:lang w:val="ru-RU"/>
        </w:rPr>
        <w:t>по заявке</w:t>
      </w:r>
      <w:r w:rsidR="00EB6E54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EB6E54" w:rsidRPr="005E1F72">
        <w:rPr>
          <w:rFonts w:ascii="GHEA Grapalat" w:hAnsi="GHEA Grapalat" w:cs="Sylfaen"/>
          <w:sz w:val="20"/>
          <w:lang w:val="ru-RU"/>
        </w:rPr>
        <w:t>представлен</w:t>
      </w:r>
      <w:r w:rsidR="00EB6E54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EB6E54" w:rsidRPr="005E1F72">
        <w:rPr>
          <w:rFonts w:ascii="GHEA Grapalat" w:hAnsi="GHEA Grapalat" w:cs="Sylfaen"/>
          <w:sz w:val="20"/>
          <w:lang w:val="ru-RU"/>
        </w:rPr>
        <w:t>продукта</w:t>
      </w:r>
      <w:r w:rsidR="00EB6E54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137A5C" w:rsidRPr="005E1F72">
        <w:rPr>
          <w:rFonts w:ascii="GHEA Grapalat" w:hAnsi="GHEA Grapalat"/>
          <w:sz w:val="20"/>
          <w:szCs w:val="20"/>
          <w:lang w:val="hy-AM"/>
        </w:rPr>
        <w:t xml:space="preserve">полное </w:t>
      </w:r>
      <w:r w:rsidR="00443B7A" w:rsidRPr="005E1F72">
        <w:rPr>
          <w:rFonts w:ascii="GHEA Grapalat" w:hAnsi="GHEA Grapalat" w:cs="Sylfaen"/>
          <w:sz w:val="20"/>
          <w:lang w:val="af-ZA"/>
        </w:rPr>
        <w:t>описание</w:t>
      </w:r>
    </w:p>
    <w:p w:rsidR="009365B5" w:rsidRPr="005E1F72" w:rsidRDefault="00AA0AD8" w:rsidP="00EF3662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5E1F72">
        <w:rPr>
          <w:rFonts w:ascii="GHEA Grapalat" w:hAnsi="GHEA Grapalat" w:cs="Sylfaen"/>
          <w:sz w:val="20"/>
          <w:lang w:val="af-ZA"/>
        </w:rPr>
        <w:t xml:space="preserve">9.4 </w:t>
      </w:r>
      <w:r w:rsidR="009365B5" w:rsidRPr="005E1F72">
        <w:rPr>
          <w:rFonts w:ascii="GHEA Grapalat" w:hAnsi="GHEA Grapalat" w:cs="Sylfaen"/>
          <w:sz w:val="20"/>
          <w:lang w:val="ru-RU"/>
        </w:rPr>
        <w:t>Соглашение</w:t>
      </w:r>
      <w:r w:rsidR="009365B5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9365B5" w:rsidRPr="005E1F72">
        <w:rPr>
          <w:rFonts w:ascii="GHEA Grapalat" w:hAnsi="GHEA Grapalat" w:cs="Sylfaen"/>
          <w:sz w:val="20"/>
          <w:lang w:val="ru-RU"/>
        </w:rPr>
        <w:t>запечатывать</w:t>
      </w:r>
      <w:r w:rsidR="009365B5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9365B5" w:rsidRPr="005E1F72">
        <w:rPr>
          <w:rFonts w:ascii="GHEA Grapalat" w:hAnsi="GHEA Grapalat" w:cs="Sylfaen"/>
          <w:sz w:val="20"/>
          <w:lang w:val="ru-RU"/>
        </w:rPr>
        <w:t>о</w:t>
      </w:r>
      <w:r w:rsidR="009365B5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9365B5" w:rsidRPr="005E1F72">
        <w:rPr>
          <w:rFonts w:ascii="GHEA Grapalat" w:hAnsi="GHEA Grapalat" w:cs="Sylfaen"/>
          <w:sz w:val="20"/>
          <w:lang w:val="ru-RU"/>
        </w:rPr>
        <w:t>клиента</w:t>
      </w:r>
      <w:r w:rsidR="009365B5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9365B5" w:rsidRPr="005E1F72">
        <w:rPr>
          <w:rFonts w:ascii="GHEA Grapalat" w:hAnsi="GHEA Grapalat" w:cs="Sylfaen"/>
          <w:sz w:val="20"/>
          <w:lang w:val="ru-RU"/>
        </w:rPr>
        <w:t>уведомление</w:t>
      </w:r>
      <w:r w:rsidR="009365B5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9365B5" w:rsidRPr="005E1F72">
        <w:rPr>
          <w:rFonts w:ascii="GHEA Grapalat" w:hAnsi="GHEA Grapalat" w:cs="Sylfaen"/>
          <w:sz w:val="20"/>
          <w:lang w:val="ru-RU"/>
        </w:rPr>
        <w:t>выбрано</w:t>
      </w:r>
      <w:r w:rsidR="009365B5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9365B5" w:rsidRPr="005E1F72">
        <w:rPr>
          <w:rFonts w:ascii="GHEA Grapalat" w:hAnsi="GHEA Grapalat" w:cs="Sylfaen"/>
          <w:sz w:val="20"/>
          <w:lang w:val="ru-RU"/>
        </w:rPr>
        <w:t>участнику</w:t>
      </w:r>
      <w:r w:rsidR="009365B5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9365B5" w:rsidRPr="005E1F72">
        <w:rPr>
          <w:rFonts w:ascii="GHEA Grapalat" w:hAnsi="GHEA Grapalat" w:cs="Sylfaen"/>
          <w:sz w:val="20"/>
          <w:lang w:val="ru-RU"/>
        </w:rPr>
        <w:t>отправить</w:t>
      </w:r>
      <w:r w:rsidR="009365B5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9365B5" w:rsidRPr="005E1F72">
        <w:rPr>
          <w:rFonts w:ascii="GHEA Grapalat" w:hAnsi="GHEA Grapalat" w:cs="Sylfaen"/>
          <w:sz w:val="20"/>
          <w:lang w:val="ru-RU"/>
        </w:rPr>
        <w:t>день</w:t>
      </w:r>
      <w:r w:rsidR="009365B5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9365B5" w:rsidRPr="005E1F72">
        <w:rPr>
          <w:rFonts w:ascii="GHEA Grapalat" w:hAnsi="GHEA Grapalat" w:cs="Sylfaen"/>
          <w:sz w:val="20"/>
          <w:lang w:val="ru-RU"/>
        </w:rPr>
        <w:t>комиссии</w:t>
      </w:r>
      <w:r w:rsidR="009365B5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9365B5" w:rsidRPr="005E1F72">
        <w:rPr>
          <w:rFonts w:ascii="GHEA Grapalat" w:hAnsi="GHEA Grapalat" w:cs="Sylfaen"/>
          <w:sz w:val="20"/>
          <w:lang w:val="ru-RU"/>
        </w:rPr>
        <w:t>секретарь</w:t>
      </w:r>
      <w:r w:rsidR="009365B5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9365B5" w:rsidRPr="005E1F72">
        <w:rPr>
          <w:rFonts w:ascii="GHEA Grapalat" w:hAnsi="GHEA Grapalat" w:cs="Sylfaen"/>
          <w:sz w:val="20"/>
          <w:lang w:val="ru-RU"/>
        </w:rPr>
        <w:t xml:space="preserve">система </w:t>
      </w:r>
      <w:r w:rsidRPr="005E1F72">
        <w:rPr>
          <w:rFonts w:ascii="GHEA Grapalat" w:hAnsi="GHEA Grapalat" w:cs="Sylfaen"/>
          <w:sz w:val="20"/>
        </w:rPr>
        <w:t>ч</w:t>
      </w:r>
      <w:r w:rsidR="009365B5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9365B5" w:rsidRPr="005E1F72">
        <w:rPr>
          <w:rFonts w:ascii="GHEA Grapalat" w:hAnsi="GHEA Grapalat" w:cs="Sylfaen"/>
          <w:sz w:val="20"/>
          <w:lang w:val="ru-RU"/>
        </w:rPr>
        <w:t>через</w:t>
      </w:r>
      <w:r w:rsidR="009365B5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9365B5" w:rsidRPr="005E1F72">
        <w:rPr>
          <w:rFonts w:ascii="GHEA Grapalat" w:hAnsi="GHEA Grapalat" w:cs="Sylfaen"/>
          <w:sz w:val="20"/>
          <w:lang w:val="ru-RU"/>
        </w:rPr>
        <w:t>выбрано</w:t>
      </w:r>
      <w:r w:rsidR="009365B5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9365B5" w:rsidRPr="005E1F72">
        <w:rPr>
          <w:rFonts w:ascii="GHEA Grapalat" w:hAnsi="GHEA Grapalat" w:cs="Sylfaen"/>
          <w:sz w:val="20"/>
          <w:lang w:val="ru-RU"/>
        </w:rPr>
        <w:t>участвовать</w:t>
      </w:r>
      <w:r w:rsidR="009365B5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9365B5" w:rsidRPr="005E1F72">
        <w:rPr>
          <w:rFonts w:ascii="GHEA Grapalat" w:hAnsi="GHEA Grapalat" w:cs="Sylfaen"/>
          <w:sz w:val="20"/>
          <w:lang w:val="ru-RU"/>
        </w:rPr>
        <w:t>электронный</w:t>
      </w:r>
      <w:r w:rsidR="009365B5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9365B5" w:rsidRPr="005E1F72">
        <w:rPr>
          <w:rFonts w:ascii="GHEA Grapalat" w:hAnsi="GHEA Grapalat" w:cs="Sylfaen"/>
          <w:sz w:val="20"/>
          <w:lang w:val="ru-RU"/>
        </w:rPr>
        <w:t>на почту</w:t>
      </w:r>
      <w:r w:rsidR="009365B5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9365B5" w:rsidRPr="005E1F72">
        <w:rPr>
          <w:rFonts w:ascii="GHEA Grapalat" w:hAnsi="GHEA Grapalat" w:cs="Sylfaen"/>
          <w:sz w:val="20"/>
          <w:lang w:val="ru-RU"/>
        </w:rPr>
        <w:t>отправка</w:t>
      </w:r>
      <w:r w:rsidR="009365B5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9365B5" w:rsidRPr="005E1F72">
        <w:rPr>
          <w:rFonts w:ascii="GHEA Grapalat" w:hAnsi="GHEA Grapalat" w:cs="Sylfaen"/>
          <w:sz w:val="20"/>
          <w:lang w:val="ru-RU"/>
        </w:rPr>
        <w:t>является</w:t>
      </w:r>
      <w:r w:rsidR="009365B5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9365B5" w:rsidRPr="005E1F72">
        <w:rPr>
          <w:rFonts w:ascii="GHEA Grapalat" w:hAnsi="GHEA Grapalat" w:cs="Sylfaen"/>
          <w:sz w:val="20"/>
          <w:lang w:val="ru-RU"/>
        </w:rPr>
        <w:t xml:space="preserve">уведомление </w:t>
      </w:r>
      <w:r w:rsidR="009365B5" w:rsidRPr="005E1F72">
        <w:rPr>
          <w:rFonts w:ascii="GHEA Grapalat" w:hAnsi="GHEA Grapalat" w:cs="Sylfaen"/>
          <w:sz w:val="20"/>
          <w:lang w:val="af-ZA"/>
        </w:rPr>
        <w:t xml:space="preserve">: </w:t>
      </w:r>
      <w:r w:rsidR="009365B5" w:rsidRPr="005E1F72">
        <w:rPr>
          <w:rFonts w:ascii="GHEA Grapalat" w:hAnsi="GHEA Grapalat" w:cs="Sylfaen"/>
          <w:sz w:val="20"/>
          <w:lang w:val="ru-RU"/>
        </w:rPr>
        <w:t>контракт</w:t>
      </w:r>
      <w:r w:rsidR="009365B5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9365B5" w:rsidRPr="005E1F72">
        <w:rPr>
          <w:rFonts w:ascii="GHEA Grapalat" w:hAnsi="GHEA Grapalat" w:cs="Sylfaen"/>
          <w:sz w:val="20"/>
          <w:lang w:val="ru-RU"/>
        </w:rPr>
        <w:t>запечатывать</w:t>
      </w:r>
      <w:r w:rsidR="009365B5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9365B5" w:rsidRPr="005E1F72">
        <w:rPr>
          <w:rFonts w:ascii="GHEA Grapalat" w:hAnsi="GHEA Grapalat" w:cs="Sylfaen"/>
          <w:sz w:val="20"/>
          <w:lang w:val="ru-RU"/>
        </w:rPr>
        <w:t>предложение</w:t>
      </w:r>
      <w:r w:rsidR="009365B5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9365B5" w:rsidRPr="005E1F72">
        <w:rPr>
          <w:rFonts w:ascii="GHEA Grapalat" w:hAnsi="GHEA Grapalat" w:cs="Sylfaen"/>
          <w:sz w:val="20"/>
          <w:lang w:val="ru-RU"/>
        </w:rPr>
        <w:t>предоставил</w:t>
      </w:r>
      <w:r w:rsidR="009365B5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9365B5" w:rsidRPr="005E1F72">
        <w:rPr>
          <w:rFonts w:ascii="GHEA Grapalat" w:hAnsi="GHEA Grapalat" w:cs="Sylfaen"/>
          <w:sz w:val="20"/>
          <w:lang w:val="ru-RU"/>
        </w:rPr>
        <w:t>быть</w:t>
      </w:r>
      <w:r w:rsidR="009365B5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9365B5" w:rsidRPr="005E1F72">
        <w:rPr>
          <w:rFonts w:ascii="GHEA Grapalat" w:hAnsi="GHEA Grapalat" w:cs="Sylfaen"/>
          <w:sz w:val="20"/>
          <w:lang w:val="ru-RU"/>
        </w:rPr>
        <w:t>о</w:t>
      </w:r>
    </w:p>
    <w:p w:rsidR="00096865" w:rsidRPr="00ED3AD7" w:rsidRDefault="00AA0AD8" w:rsidP="00EF3662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5E1F72">
        <w:rPr>
          <w:rFonts w:ascii="GHEA Grapalat" w:hAnsi="GHEA Grapalat" w:cs="Sylfaen"/>
          <w:sz w:val="20"/>
          <w:lang w:val="af-ZA"/>
        </w:rPr>
        <w:t xml:space="preserve">9 </w:t>
      </w:r>
      <w:r w:rsidR="003717D2" w:rsidRPr="005E1F72">
        <w:rPr>
          <w:rFonts w:ascii="GHEA Grapalat" w:hAnsi="GHEA Grapalat" w:cs="Sylfaen"/>
          <w:sz w:val="20"/>
          <w:lang w:val="hy-AM"/>
        </w:rPr>
        <w:t>:5</w:t>
      </w:r>
      <w:r w:rsidR="00096865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096865" w:rsidRPr="005E1F72">
        <w:rPr>
          <w:rFonts w:ascii="GHEA Grapalat" w:hAnsi="GHEA Grapalat" w:cs="Sylfaen"/>
          <w:sz w:val="20"/>
          <w:lang w:val="hy-AM"/>
        </w:rPr>
        <w:t>Если:</w:t>
      </w:r>
      <w:r w:rsidR="00096865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096865" w:rsidRPr="005E1F72">
        <w:rPr>
          <w:rFonts w:ascii="GHEA Grapalat" w:hAnsi="GHEA Grapalat" w:cs="Sylfaen"/>
          <w:sz w:val="20"/>
          <w:lang w:val="hy-AM"/>
        </w:rPr>
        <w:t>выбрано</w:t>
      </w:r>
      <w:r w:rsidR="00096865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096865" w:rsidRPr="005E1F72">
        <w:rPr>
          <w:rFonts w:ascii="GHEA Grapalat" w:hAnsi="GHEA Grapalat" w:cs="Sylfaen"/>
          <w:sz w:val="20"/>
          <w:lang w:val="hy-AM"/>
        </w:rPr>
        <w:t>участник</w:t>
      </w:r>
      <w:r w:rsidR="00096865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096865" w:rsidRPr="005E1F72">
        <w:rPr>
          <w:rFonts w:ascii="GHEA Grapalat" w:hAnsi="GHEA Grapalat" w:cs="Sylfaen"/>
          <w:sz w:val="20"/>
          <w:lang w:val="hy-AM"/>
        </w:rPr>
        <w:t>договор</w:t>
      </w:r>
      <w:r w:rsidR="00096865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096865" w:rsidRPr="005E1F72">
        <w:rPr>
          <w:rFonts w:ascii="GHEA Grapalat" w:hAnsi="GHEA Grapalat" w:cs="Sylfaen"/>
          <w:sz w:val="20"/>
          <w:lang w:val="hy-AM"/>
        </w:rPr>
        <w:t>запечатывать</w:t>
      </w:r>
      <w:r w:rsidR="00096865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096865" w:rsidRPr="005E1F72">
        <w:rPr>
          <w:rFonts w:ascii="GHEA Grapalat" w:hAnsi="GHEA Grapalat" w:cs="Sylfaen"/>
          <w:sz w:val="20"/>
          <w:lang w:val="hy-AM"/>
        </w:rPr>
        <w:t>о</w:t>
      </w:r>
      <w:r w:rsidR="00096865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096865" w:rsidRPr="005E1F72">
        <w:rPr>
          <w:rFonts w:ascii="GHEA Grapalat" w:hAnsi="GHEA Grapalat" w:cs="Sylfaen"/>
          <w:sz w:val="20"/>
          <w:lang w:val="hy-AM"/>
        </w:rPr>
        <w:t>уведомление</w:t>
      </w:r>
      <w:r w:rsidR="00096865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096865" w:rsidRPr="005E1F72">
        <w:rPr>
          <w:rFonts w:ascii="GHEA Grapalat" w:hAnsi="GHEA Grapalat" w:cs="Sylfaen"/>
          <w:sz w:val="20"/>
          <w:lang w:val="hy-AM"/>
        </w:rPr>
        <w:t>и:</w:t>
      </w:r>
      <w:r w:rsidR="00096865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096865" w:rsidRPr="005E1F72">
        <w:rPr>
          <w:rFonts w:ascii="GHEA Grapalat" w:hAnsi="GHEA Grapalat" w:cs="Sylfaen"/>
          <w:sz w:val="20"/>
          <w:lang w:val="hy-AM"/>
        </w:rPr>
        <w:t>контракта</w:t>
      </w:r>
      <w:r w:rsidR="00096865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096865" w:rsidRPr="005E1F72">
        <w:rPr>
          <w:rFonts w:ascii="GHEA Grapalat" w:hAnsi="GHEA Grapalat" w:cs="Sylfaen"/>
          <w:sz w:val="20"/>
          <w:lang w:val="hy-AM"/>
        </w:rPr>
        <w:t>проект</w:t>
      </w:r>
      <w:r w:rsidR="00096865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096865" w:rsidRPr="005E1F72">
        <w:rPr>
          <w:rFonts w:ascii="GHEA Grapalat" w:hAnsi="GHEA Grapalat" w:cs="Sylfaen"/>
          <w:sz w:val="20"/>
          <w:lang w:val="hy-AM"/>
        </w:rPr>
        <w:t>от получения</w:t>
      </w:r>
      <w:r w:rsidR="00096865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096865" w:rsidRPr="005E1F72">
        <w:rPr>
          <w:rFonts w:ascii="GHEA Grapalat" w:hAnsi="GHEA Grapalat" w:cs="Sylfaen"/>
          <w:sz w:val="20"/>
          <w:lang w:val="hy-AM"/>
        </w:rPr>
        <w:t xml:space="preserve">затем </w:t>
      </w:r>
      <w:r w:rsidR="002C0D78" w:rsidRPr="00FE7A56">
        <w:rPr>
          <w:rFonts w:ascii="GHEA Grapalat" w:hAnsi="GHEA Grapalat" w:cs="Sylfaen"/>
          <w:sz w:val="20"/>
          <w:lang w:val="af-ZA"/>
        </w:rPr>
        <w:t xml:space="preserve">: </w:t>
      </w:r>
      <w:r w:rsidR="002C0D78" w:rsidRPr="00BA41C0">
        <w:rPr>
          <w:rFonts w:ascii="GHEA Grapalat" w:hAnsi="GHEA Grapalat" w:cs="Sylfaen"/>
          <w:sz w:val="20"/>
          <w:lang w:val="hy-AM"/>
        </w:rPr>
        <w:t xml:space="preserve">10 из этого приглашения </w:t>
      </w:r>
      <w:r w:rsidR="002C0D78" w:rsidRPr="009D4781">
        <w:rPr>
          <w:rFonts w:ascii="Cambria Math" w:hAnsi="Cambria Math" w:cs="Cambria Math"/>
          <w:sz w:val="20"/>
          <w:lang w:val="hy-AM"/>
        </w:rPr>
        <w:t xml:space="preserve">. в срок, предусмотренный </w:t>
      </w:r>
      <w:r w:rsidR="002C0D78" w:rsidRPr="00BA41C0">
        <w:rPr>
          <w:rFonts w:ascii="GHEA Grapalat" w:hAnsi="GHEA Grapalat" w:cs="GHEA Grapalat"/>
          <w:sz w:val="20"/>
          <w:lang w:val="hy-AM"/>
        </w:rPr>
        <w:t xml:space="preserve">пунктом </w:t>
      </w:r>
      <w:r w:rsidR="002C0D78" w:rsidRPr="009D4781">
        <w:rPr>
          <w:rFonts w:ascii="GHEA Grapalat" w:hAnsi="GHEA Grapalat" w:cs="Sylfaen"/>
          <w:sz w:val="20"/>
          <w:lang w:val="hy-AM"/>
        </w:rPr>
        <w:t xml:space="preserve">1 </w:t>
      </w:r>
      <w:r w:rsidR="002C0D78" w:rsidRPr="00FE7A56">
        <w:rPr>
          <w:rFonts w:ascii="GHEA Grapalat" w:hAnsi="GHEA Grapalat" w:cs="Sylfaen"/>
          <w:sz w:val="20"/>
          <w:lang w:val="hy-AM"/>
        </w:rPr>
        <w:t>, и согласно проекту заключаемого договора</w:t>
      </w:r>
      <w:r w:rsidR="002C0D78" w:rsidRPr="00BA41C0">
        <w:rPr>
          <w:rFonts w:ascii="Courier New" w:hAnsi="Courier New" w:cs="Courier New"/>
          <w:sz w:val="20"/>
          <w:lang w:val="hy-AM"/>
        </w:rPr>
        <w:t> </w:t>
      </w:r>
      <w:r w:rsidR="002C0D78">
        <w:rPr>
          <w:rFonts w:ascii="GHEA Grapalat" w:hAnsi="GHEA Grapalat" w:cs="Sylfaen"/>
          <w:sz w:val="20"/>
          <w:lang w:val="hy-AM"/>
        </w:rPr>
        <w:t>если планируется предоплата, не позднее 10 рабочих дней</w:t>
      </w:r>
      <w:r w:rsidR="002C0D78" w:rsidRPr="007E2C83">
        <w:rPr>
          <w:rFonts w:ascii="GHEA Grapalat" w:hAnsi="GHEA Grapalat" w:cs="Sylfaen"/>
          <w:sz w:val="20"/>
          <w:lang w:val="af-ZA"/>
        </w:rPr>
        <w:t xml:space="preserve"> </w:t>
      </w:r>
      <w:r w:rsidR="002C0D78" w:rsidRPr="007E2C83">
        <w:rPr>
          <w:rFonts w:ascii="GHEA Grapalat" w:hAnsi="GHEA Grapalat" w:cs="Sylfaen"/>
          <w:sz w:val="20"/>
          <w:lang w:val="hy-AM"/>
        </w:rPr>
        <w:t>подписание</w:t>
      </w:r>
      <w:r w:rsidR="002C0D78" w:rsidRPr="007E2C83">
        <w:rPr>
          <w:rFonts w:ascii="GHEA Grapalat" w:hAnsi="GHEA Grapalat" w:cs="Sylfaen"/>
          <w:sz w:val="20"/>
          <w:lang w:val="af-ZA"/>
        </w:rPr>
        <w:t xml:space="preserve"> </w:t>
      </w:r>
      <w:r w:rsidR="002C0D78" w:rsidRPr="007E2C83">
        <w:rPr>
          <w:rFonts w:ascii="GHEA Grapalat" w:hAnsi="GHEA Grapalat" w:cs="Sylfaen"/>
          <w:sz w:val="20"/>
          <w:lang w:val="hy-AM"/>
        </w:rPr>
        <w:t>контракт</w:t>
      </w:r>
      <w:r w:rsidR="002C0D78" w:rsidRPr="007E2C83">
        <w:rPr>
          <w:rFonts w:ascii="GHEA Grapalat" w:hAnsi="GHEA Grapalat" w:cs="Sylfaen"/>
          <w:sz w:val="20"/>
          <w:lang w:val="af-ZA"/>
        </w:rPr>
        <w:t xml:space="preserve"> </w:t>
      </w:r>
      <w:r w:rsidR="002C0D78" w:rsidRPr="007E2C83">
        <w:rPr>
          <w:rFonts w:ascii="GHEA Grapalat" w:hAnsi="GHEA Grapalat" w:cs="Sylfaen"/>
          <w:sz w:val="20"/>
          <w:lang w:val="hy-AM"/>
        </w:rPr>
        <w:t xml:space="preserve">и </w:t>
      </w:r>
      <w:r w:rsidR="002C0D78" w:rsidRPr="007E2C83">
        <w:rPr>
          <w:rFonts w:ascii="GHEA Grapalat" w:hAnsi="GHEA Grapalat" w:cs="Sylfaen"/>
          <w:sz w:val="20"/>
          <w:lang w:val="af-ZA"/>
        </w:rPr>
        <w:t>провайдеру</w:t>
      </w:r>
      <w:r w:rsidR="002C0D78" w:rsidRPr="007E2C83">
        <w:rPr>
          <w:rFonts w:ascii="GHEA Grapalat" w:hAnsi="GHEA Grapalat" w:cs="Sylfaen"/>
          <w:sz w:val="20"/>
          <w:lang w:val="ru-RU"/>
        </w:rPr>
        <w:t>​</w:t>
      </w:r>
      <w:r w:rsidR="002C0D78" w:rsidRPr="007E2C83">
        <w:rPr>
          <w:rFonts w:ascii="GHEA Grapalat" w:hAnsi="GHEA Grapalat" w:cs="Sylfaen"/>
          <w:sz w:val="20"/>
          <w:lang w:val="af-ZA"/>
        </w:rPr>
        <w:t xml:space="preserve"> </w:t>
      </w:r>
      <w:r w:rsidR="002C0D78" w:rsidRPr="007E2C83">
        <w:rPr>
          <w:rFonts w:ascii="GHEA Grapalat" w:hAnsi="GHEA Grapalat" w:cs="Sylfaen"/>
          <w:sz w:val="20"/>
          <w:lang w:val="ru-RU"/>
        </w:rPr>
        <w:t xml:space="preserve">предоставить </w:t>
      </w:r>
      <w:r w:rsidR="002C0D78" w:rsidRPr="007E2C83">
        <w:rPr>
          <w:rFonts w:ascii="GHEA Grapalat" w:hAnsi="GHEA Grapalat" w:cs="Sylfaen"/>
          <w:sz w:val="20"/>
          <w:lang w:val="af-ZA"/>
        </w:rPr>
        <w:t xml:space="preserve">квалификацию и </w:t>
      </w:r>
      <w:r w:rsidR="002C0D78" w:rsidRPr="007E2C83">
        <w:rPr>
          <w:rFonts w:ascii="GHEA Grapalat" w:hAnsi="GHEA Grapalat" w:cs="Sylfaen"/>
          <w:sz w:val="20"/>
          <w:lang w:val="ru-RU"/>
        </w:rPr>
        <w:t>контракт</w:t>
      </w:r>
      <w:r w:rsidR="002C0D78" w:rsidRPr="007E2C83">
        <w:rPr>
          <w:rFonts w:ascii="GHEA Grapalat" w:hAnsi="GHEA Grapalat" w:cs="Sylfaen"/>
          <w:sz w:val="20"/>
          <w:lang w:val="af-ZA"/>
        </w:rPr>
        <w:t xml:space="preserve"> </w:t>
      </w:r>
      <w:r w:rsidR="002C0D78" w:rsidRPr="007E2C83">
        <w:rPr>
          <w:rFonts w:ascii="GHEA Grapalat" w:hAnsi="GHEA Grapalat" w:cs="Sylfaen"/>
          <w:sz w:val="20"/>
        </w:rPr>
        <w:t xml:space="preserve">предоставление </w:t>
      </w:r>
      <w:r w:rsidR="002C0D78" w:rsidRPr="007E2C83">
        <w:rPr>
          <w:rFonts w:ascii="GHEA Grapalat" w:hAnsi="GHEA Grapalat" w:cs="Sylfaen"/>
          <w:sz w:val="20"/>
          <w:lang w:val="af-ZA"/>
        </w:rPr>
        <w:t xml:space="preserve">, а в случае </w:t>
      </w:r>
      <w:r w:rsidR="002C0D78">
        <w:rPr>
          <w:rFonts w:ascii="GHEA Grapalat" w:hAnsi="GHEA Grapalat" w:cs="Sylfaen"/>
          <w:sz w:val="20"/>
          <w:lang w:val="hy-AM"/>
        </w:rPr>
        <w:t xml:space="preserve">, если проект контракта, подлежащего подписанию, предусматривает авансовый платеж и выбранный участник принимает это условие, также предоставление авансового платежа </w:t>
      </w:r>
      <w:r w:rsidR="002C0D78" w:rsidRPr="007E2C83">
        <w:rPr>
          <w:rFonts w:ascii="GHEA Grapalat" w:hAnsi="GHEA Grapalat" w:cs="Sylfaen"/>
          <w:sz w:val="20"/>
        </w:rPr>
        <w:t>,</w:t>
      </w:r>
      <w:r w:rsidR="002C0D78" w:rsidRPr="007E2C83">
        <w:rPr>
          <w:rFonts w:ascii="GHEA Grapalat" w:hAnsi="GHEA Grapalat" w:cs="Sylfaen"/>
          <w:i/>
          <w:sz w:val="20"/>
          <w:lang w:val="af-ZA"/>
        </w:rPr>
        <w:t xml:space="preserve"> </w:t>
      </w:r>
      <w:r w:rsidR="002C0D78" w:rsidRPr="007E2C83">
        <w:rPr>
          <w:rFonts w:ascii="GHEA Grapalat" w:hAnsi="GHEA Grapalat" w:cs="Sylfaen"/>
          <w:sz w:val="20"/>
          <w:lang w:val="hy-AM"/>
        </w:rPr>
        <w:t>тогда его лишают права подписать договор.</w:t>
      </w:r>
      <w:r w:rsidR="002C0D78" w:rsidRPr="007E2C83">
        <w:rPr>
          <w:rFonts w:ascii="GHEA Grapalat" w:hAnsi="GHEA Grapalat" w:cs="Sylfaen"/>
          <w:sz w:val="20"/>
          <w:lang w:val="af-ZA"/>
        </w:rPr>
        <w:t xml:space="preserve"> </w:t>
      </w:r>
    </w:p>
    <w:p w:rsidR="000313A6" w:rsidRPr="005E1F72" w:rsidRDefault="000313A6" w:rsidP="00EF3662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5E1F72">
        <w:rPr>
          <w:rFonts w:ascii="GHEA Grapalat" w:hAnsi="GHEA Grapalat" w:cs="Sylfaen"/>
          <w:sz w:val="20"/>
          <w:lang w:val="hy-AM"/>
        </w:rPr>
        <w:t>И</w:t>
      </w:r>
      <w:r w:rsidRPr="005E1F72">
        <w:rPr>
          <w:rFonts w:ascii="GHEA Grapalat" w:hAnsi="GHEA Grapalat" w:cs="Sylfae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  <w:lang w:val="hy-AM"/>
        </w:rPr>
        <w:t>в котором</w:t>
      </w:r>
      <w:r w:rsidRPr="005E1F72">
        <w:rPr>
          <w:rFonts w:ascii="GHEA Grapalat" w:hAnsi="GHEA Grapalat" w:cs="Sylfaen"/>
          <w:sz w:val="20"/>
          <w:lang w:val="af-ZA"/>
        </w:rPr>
        <w:t xml:space="preserve"> проект договора, утвержденный выбранным участником, передается заказчику в письменной форме и письменное представление фиксируется в </w:t>
      </w:r>
      <w:r w:rsidR="005F7C1D" w:rsidRPr="005E1F72">
        <w:rPr>
          <w:rFonts w:ascii="GHEA Grapalat" w:hAnsi="GHEA Grapalat" w:cs="Sylfaen"/>
          <w:sz w:val="20"/>
          <w:lang w:val="hy-AM"/>
        </w:rPr>
        <w:t xml:space="preserve">системе документооборота </w:t>
      </w:r>
      <w:r w:rsidRPr="005E1F72">
        <w:rPr>
          <w:rFonts w:ascii="GHEA Grapalat" w:hAnsi="GHEA Grapalat" w:cs="Sylfaen"/>
          <w:sz w:val="20"/>
          <w:lang w:val="hy-AM"/>
        </w:rPr>
        <w:t xml:space="preserve">заказчика . </w:t>
      </w:r>
      <w:r w:rsidR="005F7C1D" w:rsidRPr="005E1F72">
        <w:rPr>
          <w:rFonts w:ascii="GHEA Grapalat" w:hAnsi="GHEA Grapalat" w:cs="Sylfaen"/>
          <w:sz w:val="20"/>
          <w:lang w:val="hy-AM"/>
        </w:rPr>
        <w:t>Проект договора утверждается руководителем заказчика в течение двух рабочих дней с момента возникновения данного полномочия.</w:t>
      </w:r>
      <w:r w:rsidR="005D3674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5D3674" w:rsidRPr="001F3550">
        <w:rPr>
          <w:rFonts w:ascii="GHEA Grapalat" w:hAnsi="GHEA Grapalat" w:cs="Sylfaen"/>
          <w:sz w:val="20"/>
          <w:lang w:val="hy-AM"/>
        </w:rPr>
        <w:t>и:</w:t>
      </w:r>
      <w:r w:rsidR="005D3674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5D3674" w:rsidRPr="001F3550">
        <w:rPr>
          <w:rFonts w:ascii="GHEA Grapalat" w:hAnsi="GHEA Grapalat" w:cs="Sylfaen"/>
          <w:sz w:val="20"/>
          <w:lang w:val="hy-AM"/>
        </w:rPr>
        <w:t>одобрению</w:t>
      </w:r>
      <w:r w:rsidR="005D3674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5D3674" w:rsidRPr="001F3550">
        <w:rPr>
          <w:rFonts w:ascii="GHEA Grapalat" w:hAnsi="GHEA Grapalat" w:cs="Sylfaen"/>
          <w:sz w:val="20"/>
          <w:lang w:val="hy-AM"/>
        </w:rPr>
        <w:t>следующий</w:t>
      </w:r>
      <w:r w:rsidR="005D3674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5D3674" w:rsidRPr="001F3550">
        <w:rPr>
          <w:rFonts w:ascii="GHEA Grapalat" w:hAnsi="GHEA Grapalat" w:cs="Sylfaen"/>
          <w:sz w:val="20"/>
          <w:lang w:val="hy-AM"/>
        </w:rPr>
        <w:t>работающий</w:t>
      </w:r>
      <w:r w:rsidR="005D3674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5D3674" w:rsidRPr="001F3550">
        <w:rPr>
          <w:rFonts w:ascii="GHEA Grapalat" w:hAnsi="GHEA Grapalat" w:cs="Sylfaen"/>
          <w:sz w:val="20"/>
          <w:lang w:val="hy-AM"/>
        </w:rPr>
        <w:t>день</w:t>
      </w:r>
      <w:r w:rsidR="005D3674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5D3674" w:rsidRPr="001F3550">
        <w:rPr>
          <w:rFonts w:ascii="GHEA Grapalat" w:hAnsi="GHEA Grapalat" w:cs="Sylfaen"/>
          <w:sz w:val="20"/>
          <w:lang w:val="hy-AM"/>
        </w:rPr>
        <w:t>компаньон</w:t>
      </w:r>
      <w:r w:rsidR="005D3674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5D3674" w:rsidRPr="001F3550">
        <w:rPr>
          <w:rFonts w:ascii="GHEA Grapalat" w:hAnsi="GHEA Grapalat" w:cs="Sylfaen"/>
          <w:sz w:val="20"/>
          <w:lang w:val="hy-AM"/>
        </w:rPr>
        <w:t>в письменной форме</w:t>
      </w:r>
      <w:r w:rsidR="005D3674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5D3674" w:rsidRPr="001F3550">
        <w:rPr>
          <w:rFonts w:ascii="GHEA Grapalat" w:hAnsi="GHEA Grapalat" w:cs="Sylfaen"/>
          <w:sz w:val="20"/>
          <w:lang w:val="hy-AM"/>
        </w:rPr>
        <w:t>предоставил</w:t>
      </w:r>
      <w:r w:rsidR="005D3674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5D3674" w:rsidRPr="001F3550">
        <w:rPr>
          <w:rFonts w:ascii="GHEA Grapalat" w:hAnsi="GHEA Grapalat" w:cs="Sylfaen"/>
          <w:sz w:val="20"/>
          <w:lang w:val="hy-AM"/>
        </w:rPr>
        <w:t>является</w:t>
      </w:r>
      <w:r w:rsidR="005D3674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5D3674" w:rsidRPr="001F3550">
        <w:rPr>
          <w:rFonts w:ascii="GHEA Grapalat" w:hAnsi="GHEA Grapalat" w:cs="Sylfaen"/>
          <w:sz w:val="20"/>
          <w:lang w:val="hy-AM"/>
        </w:rPr>
        <w:t>выбрано</w:t>
      </w:r>
      <w:r w:rsidR="005D3674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5D3674" w:rsidRPr="001F3550">
        <w:rPr>
          <w:rFonts w:ascii="GHEA Grapalat" w:hAnsi="GHEA Grapalat" w:cs="Sylfaen"/>
          <w:sz w:val="20"/>
          <w:lang w:val="hy-AM"/>
        </w:rPr>
        <w:t>участнику.</w:t>
      </w:r>
    </w:p>
    <w:p w:rsidR="0033571F" w:rsidRPr="005E1F72" w:rsidRDefault="00AA0AD8" w:rsidP="00EF3662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5E1F72">
        <w:rPr>
          <w:rFonts w:ascii="GHEA Grapalat" w:hAnsi="GHEA Grapalat" w:cs="Sylfaen"/>
          <w:sz w:val="20"/>
          <w:lang w:val="af-ZA"/>
        </w:rPr>
        <w:t xml:space="preserve">9.6 </w:t>
      </w:r>
      <w:r w:rsidR="005B1DD6" w:rsidRPr="005E1F72">
        <w:rPr>
          <w:rFonts w:ascii="GHEA Grapalat" w:hAnsi="GHEA Grapalat" w:cs="Sylfaen"/>
          <w:sz w:val="20"/>
          <w:lang w:val="hy-AM"/>
        </w:rPr>
        <w:t>:</w:t>
      </w:r>
      <w:r w:rsidR="0033571F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9365B5" w:rsidRPr="005E1F72">
        <w:rPr>
          <w:rFonts w:ascii="GHEA Grapalat" w:hAnsi="GHEA Grapalat" w:cs="Sylfaen"/>
          <w:sz w:val="20"/>
          <w:lang w:val="ru-RU"/>
        </w:rPr>
        <w:t>Договор:</w:t>
      </w:r>
      <w:r w:rsidR="009365B5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9365B5" w:rsidRPr="005E1F72">
        <w:rPr>
          <w:rFonts w:ascii="GHEA Grapalat" w:hAnsi="GHEA Grapalat" w:cs="Sylfaen"/>
          <w:sz w:val="20"/>
          <w:lang w:val="ru-RU"/>
        </w:rPr>
        <w:t>запечатывать</w:t>
      </w:r>
      <w:r w:rsidR="009365B5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9365B5" w:rsidRPr="005E1F72">
        <w:rPr>
          <w:rFonts w:ascii="GHEA Grapalat" w:hAnsi="GHEA Grapalat" w:cs="Sylfaen"/>
          <w:sz w:val="20"/>
          <w:lang w:val="ru-RU"/>
        </w:rPr>
        <w:t>касательно</w:t>
      </w:r>
      <w:r w:rsidR="009365B5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A6756D" w:rsidRPr="005E1F72">
        <w:rPr>
          <w:rFonts w:ascii="GHEA Grapalat" w:hAnsi="GHEA Grapalat" w:cs="Sylfaen"/>
          <w:sz w:val="20"/>
        </w:rPr>
        <w:t>донору</w:t>
      </w:r>
      <w:r w:rsidR="009365B5" w:rsidRPr="005E1F72">
        <w:rPr>
          <w:rFonts w:ascii="GHEA Grapalat" w:hAnsi="GHEA Grapalat" w:cs="Sylfaen"/>
          <w:sz w:val="20"/>
          <w:lang w:val="ru-RU"/>
        </w:rPr>
        <w:t>​</w:t>
      </w:r>
      <w:r w:rsidR="009365B5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9365B5" w:rsidRPr="005E1F72">
        <w:rPr>
          <w:rFonts w:ascii="GHEA Grapalat" w:hAnsi="GHEA Grapalat" w:cs="Sylfaen"/>
          <w:sz w:val="20"/>
          <w:lang w:val="ru-RU"/>
        </w:rPr>
        <w:t>предложить</w:t>
      </w:r>
      <w:r w:rsidR="009365B5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9365B5" w:rsidRPr="005E1F72">
        <w:rPr>
          <w:rFonts w:ascii="GHEA Grapalat" w:hAnsi="GHEA Grapalat" w:cs="Sylfaen"/>
          <w:sz w:val="20"/>
          <w:lang w:val="ru-RU"/>
        </w:rPr>
        <w:t>полученный</w:t>
      </w:r>
      <w:r w:rsidR="009365B5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EA7474" w:rsidRPr="005E1F72">
        <w:rPr>
          <w:rFonts w:ascii="GHEA Grapalat" w:hAnsi="GHEA Grapalat" w:cs="Sylfaen"/>
          <w:sz w:val="20"/>
        </w:rPr>
        <w:t>выбрано</w:t>
      </w:r>
      <w:r w:rsidR="00EA7474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EA7474" w:rsidRPr="005E1F72">
        <w:rPr>
          <w:rFonts w:ascii="GHEA Grapalat" w:hAnsi="GHEA Grapalat" w:cs="Sylfaen"/>
          <w:sz w:val="20"/>
        </w:rPr>
        <w:t xml:space="preserve">м </w:t>
      </w:r>
      <w:r w:rsidR="00EA7474" w:rsidRPr="005E1F72">
        <w:rPr>
          <w:rFonts w:ascii="GHEA Grapalat" w:hAnsi="GHEA Grapalat" w:cs="Sylfaen"/>
          <w:sz w:val="20"/>
          <w:lang w:val="ru-RU"/>
        </w:rPr>
        <w:t>партнер</w:t>
      </w:r>
      <w:r w:rsidR="00EA7474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EA7474" w:rsidRPr="005E1F72">
        <w:rPr>
          <w:rFonts w:ascii="GHEA Grapalat" w:hAnsi="GHEA Grapalat" w:cs="Sylfaen"/>
          <w:sz w:val="20"/>
          <w:lang w:val="ru-RU"/>
        </w:rPr>
        <w:t xml:space="preserve">система </w:t>
      </w:r>
      <w:r w:rsidR="00EA7474" w:rsidRPr="005E1F72">
        <w:rPr>
          <w:rFonts w:ascii="GHEA Grapalat" w:hAnsi="GHEA Grapalat" w:cs="Sylfaen"/>
          <w:sz w:val="20"/>
        </w:rPr>
        <w:t>ч</w:t>
      </w:r>
      <w:r w:rsidR="00EA7474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9365B5" w:rsidRPr="005E1F72">
        <w:rPr>
          <w:rFonts w:ascii="GHEA Grapalat" w:hAnsi="GHEA Grapalat" w:cs="Sylfaen"/>
          <w:sz w:val="20"/>
          <w:lang w:val="ru-RU"/>
        </w:rPr>
        <w:t>через</w:t>
      </w:r>
      <w:r w:rsidR="009365B5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9365B5" w:rsidRPr="005E1F72">
        <w:rPr>
          <w:rFonts w:ascii="GHEA Grapalat" w:hAnsi="GHEA Grapalat" w:cs="Sylfaen"/>
          <w:sz w:val="20"/>
          <w:lang w:val="ru-RU"/>
        </w:rPr>
        <w:t>принятие</w:t>
      </w:r>
      <w:r w:rsidR="009365B5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9365B5" w:rsidRPr="005E1F72">
        <w:rPr>
          <w:rFonts w:ascii="GHEA Grapalat" w:hAnsi="GHEA Grapalat" w:cs="Sylfaen"/>
          <w:sz w:val="20"/>
          <w:lang w:val="ru-RU"/>
        </w:rPr>
        <w:t>или</w:t>
      </w:r>
      <w:r w:rsidR="009365B5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9365B5" w:rsidRPr="005E1F72">
        <w:rPr>
          <w:rFonts w:ascii="GHEA Grapalat" w:hAnsi="GHEA Grapalat" w:cs="Sylfaen"/>
          <w:sz w:val="20"/>
          <w:lang w:val="ru-RU"/>
        </w:rPr>
        <w:t>отказ</w:t>
      </w:r>
      <w:r w:rsidR="009365B5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9365B5" w:rsidRPr="005E1F72">
        <w:rPr>
          <w:rFonts w:ascii="GHEA Grapalat" w:hAnsi="GHEA Grapalat" w:cs="Sylfaen"/>
          <w:sz w:val="20"/>
          <w:lang w:val="ru-RU"/>
        </w:rPr>
        <w:t>является</w:t>
      </w:r>
      <w:r w:rsidR="009365B5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9365B5" w:rsidRPr="005E1F72">
        <w:rPr>
          <w:rFonts w:ascii="GHEA Grapalat" w:hAnsi="GHEA Grapalat" w:cs="Sylfaen"/>
          <w:sz w:val="20"/>
          <w:lang w:val="ru-RU"/>
        </w:rPr>
        <w:t>сам</w:t>
      </w:r>
      <w:r w:rsidR="009365B5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9365B5" w:rsidRPr="005E1F72">
        <w:rPr>
          <w:rFonts w:ascii="GHEA Grapalat" w:hAnsi="GHEA Grapalat" w:cs="Sylfaen"/>
          <w:sz w:val="20"/>
          <w:lang w:val="ru-RU"/>
        </w:rPr>
        <w:t>представлен</w:t>
      </w:r>
      <w:r w:rsidR="009365B5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9365B5" w:rsidRPr="005E1F72">
        <w:rPr>
          <w:rFonts w:ascii="GHEA Grapalat" w:hAnsi="GHEA Grapalat" w:cs="Sylfaen"/>
          <w:sz w:val="20"/>
          <w:lang w:val="ru-RU"/>
        </w:rPr>
        <w:t>предложение</w:t>
      </w:r>
      <w:r w:rsidR="009365B5" w:rsidRPr="005E1F72">
        <w:rPr>
          <w:rFonts w:ascii="GHEA Grapalat" w:hAnsi="GHEA Grapalat" w:cs="Sylfaen"/>
          <w:sz w:val="20"/>
          <w:lang w:val="af-ZA"/>
        </w:rPr>
        <w:t>​</w:t>
      </w:r>
    </w:p>
    <w:p w:rsidR="00D612BC" w:rsidRPr="005E1F72" w:rsidRDefault="00AA0AD8" w:rsidP="00EF3662">
      <w:pPr>
        <w:pStyle w:val="a3"/>
        <w:spacing w:line="240" w:lineRule="auto"/>
        <w:ind w:firstLine="567"/>
        <w:rPr>
          <w:rFonts w:ascii="GHEA Grapalat" w:hAnsi="GHEA Grapalat" w:cs="Sylfaen"/>
          <w:i w:val="0"/>
          <w:szCs w:val="24"/>
          <w:lang w:val="af-ZA"/>
        </w:rPr>
      </w:pPr>
      <w:r w:rsidRPr="005E1F72">
        <w:rPr>
          <w:rFonts w:ascii="GHEA Grapalat" w:hAnsi="GHEA Grapalat" w:cs="Sylfaen"/>
          <w:i w:val="0"/>
          <w:szCs w:val="24"/>
          <w:lang w:val="af-ZA"/>
        </w:rPr>
        <w:t xml:space="preserve">9. </w:t>
      </w:r>
      <w:r w:rsidR="005B1DD6" w:rsidRPr="005E1F72">
        <w:rPr>
          <w:rFonts w:ascii="GHEA Grapalat" w:hAnsi="GHEA Grapalat" w:cs="Sylfaen"/>
          <w:i w:val="0"/>
          <w:szCs w:val="24"/>
          <w:lang w:val="hy-AM"/>
        </w:rPr>
        <w:t>7:</w:t>
      </w:r>
      <w:r w:rsidR="00D17258" w:rsidRPr="005E1F72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5E1F72">
        <w:rPr>
          <w:rFonts w:ascii="GHEA Grapalat" w:hAnsi="GHEA Grapalat" w:cs="Sylfaen"/>
          <w:i w:val="0"/>
          <w:szCs w:val="24"/>
          <w:lang w:val="ru-RU"/>
        </w:rPr>
        <w:t>До</w:t>
      </w:r>
      <w:r w:rsidR="00096865" w:rsidRPr="005E1F72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5E1F72">
        <w:rPr>
          <w:rFonts w:ascii="GHEA Grapalat" w:hAnsi="GHEA Grapalat" w:cs="Sylfaen"/>
          <w:i w:val="0"/>
          <w:szCs w:val="24"/>
          <w:lang w:val="ru-RU"/>
        </w:rPr>
        <w:t>настоящим</w:t>
      </w:r>
      <w:r w:rsidR="00096865" w:rsidRPr="005E1F72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5B1DD6" w:rsidRPr="005E1F72">
        <w:rPr>
          <w:rFonts w:ascii="GHEA Grapalat" w:hAnsi="GHEA Grapalat" w:cs="Sylfaen"/>
          <w:i w:val="0"/>
          <w:szCs w:val="24"/>
          <w:lang w:val="hy-AM"/>
        </w:rPr>
        <w:t xml:space="preserve">9.5 </w:t>
      </w:r>
      <w:r w:rsidR="00096865" w:rsidRPr="005E1F72">
        <w:rPr>
          <w:rFonts w:ascii="GHEA Grapalat" w:hAnsi="GHEA Grapalat" w:cs="Sylfaen"/>
          <w:i w:val="0"/>
          <w:szCs w:val="24"/>
          <w:lang w:val="af-ZA"/>
        </w:rPr>
        <w:t xml:space="preserve">части 1 </w:t>
      </w:r>
      <w:r w:rsidR="00096865" w:rsidRPr="005E1F72">
        <w:rPr>
          <w:rFonts w:ascii="GHEA Grapalat" w:hAnsi="GHEA Grapalat" w:cs="Sylfaen"/>
          <w:i w:val="0"/>
          <w:szCs w:val="24"/>
          <w:lang w:val="ru-RU"/>
        </w:rPr>
        <w:t>приглашения</w:t>
      </w:r>
      <w:r w:rsidR="00096865" w:rsidRPr="005E1F72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5E1F72">
        <w:rPr>
          <w:rFonts w:ascii="GHEA Grapalat" w:hAnsi="GHEA Grapalat" w:cs="Sylfaen"/>
          <w:i w:val="0"/>
          <w:szCs w:val="24"/>
          <w:lang w:val="ru-RU"/>
        </w:rPr>
        <w:t>с точкой</w:t>
      </w:r>
      <w:r w:rsidR="00096865" w:rsidRPr="005E1F72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5E1F72">
        <w:rPr>
          <w:rFonts w:ascii="GHEA Grapalat" w:hAnsi="GHEA Grapalat" w:cs="Sylfaen"/>
          <w:i w:val="0"/>
          <w:szCs w:val="24"/>
          <w:lang w:val="ru-RU"/>
        </w:rPr>
        <w:t>запланировано</w:t>
      </w:r>
      <w:r w:rsidR="00096865" w:rsidRPr="005E1F72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5E1F72">
        <w:rPr>
          <w:rFonts w:ascii="GHEA Grapalat" w:hAnsi="GHEA Grapalat" w:cs="Sylfaen"/>
          <w:i w:val="0"/>
          <w:szCs w:val="24"/>
          <w:lang w:val="ru-RU"/>
        </w:rPr>
        <w:t>период</w:t>
      </w:r>
      <w:r w:rsidR="00096865" w:rsidRPr="005E1F72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5E1F72">
        <w:rPr>
          <w:rFonts w:ascii="GHEA Grapalat" w:hAnsi="GHEA Grapalat" w:cs="Sylfaen"/>
          <w:i w:val="0"/>
          <w:szCs w:val="24"/>
          <w:lang w:val="ru-RU"/>
        </w:rPr>
        <w:t xml:space="preserve">конец </w:t>
      </w:r>
      <w:r w:rsidR="00096865" w:rsidRPr="005E1F72">
        <w:rPr>
          <w:rFonts w:ascii="GHEA Grapalat" w:hAnsi="GHEA Grapalat" w:cs="Sylfaen"/>
          <w:i w:val="0"/>
          <w:szCs w:val="24"/>
          <w:lang w:val="af-ZA"/>
        </w:rPr>
        <w:t xml:space="preserve">, </w:t>
      </w:r>
      <w:r w:rsidR="00096865" w:rsidRPr="005E1F72">
        <w:rPr>
          <w:rFonts w:ascii="GHEA Grapalat" w:hAnsi="GHEA Grapalat" w:cs="Sylfaen"/>
          <w:i w:val="0"/>
          <w:szCs w:val="24"/>
          <w:lang w:val="ru-RU"/>
        </w:rPr>
        <w:t>стороны</w:t>
      </w:r>
      <w:r w:rsidR="00096865" w:rsidRPr="005E1F72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5E1F72">
        <w:rPr>
          <w:rFonts w:ascii="GHEA Grapalat" w:hAnsi="GHEA Grapalat" w:cs="Sylfaen"/>
          <w:i w:val="0"/>
          <w:szCs w:val="24"/>
          <w:lang w:val="ru-RU"/>
        </w:rPr>
        <w:t xml:space="preserve">с </w:t>
      </w:r>
      <w:r w:rsidR="00096865" w:rsidRPr="005E1F72">
        <w:rPr>
          <w:rFonts w:ascii="GHEA Grapalat" w:hAnsi="GHEA Grapalat" w:cs="Sylfaen"/>
          <w:i w:val="0"/>
          <w:szCs w:val="24"/>
          <w:lang w:val="af-ZA"/>
        </w:rPr>
        <w:t xml:space="preserve">согласия </w:t>
      </w:r>
      <w:r w:rsidR="00096865" w:rsidRPr="005E1F72">
        <w:rPr>
          <w:rFonts w:ascii="GHEA Grapalat" w:hAnsi="GHEA Grapalat" w:cs="Sylfaen"/>
          <w:i w:val="0"/>
          <w:szCs w:val="24"/>
          <w:lang w:val="ru-RU"/>
        </w:rPr>
        <w:t>могу</w:t>
      </w:r>
      <w:r w:rsidR="00096865" w:rsidRPr="005E1F72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5E1F72">
        <w:rPr>
          <w:rFonts w:ascii="GHEA Grapalat" w:hAnsi="GHEA Grapalat" w:cs="Sylfaen"/>
          <w:i w:val="0"/>
          <w:szCs w:val="24"/>
          <w:lang w:val="ru-RU"/>
        </w:rPr>
        <w:t>являются</w:t>
      </w:r>
      <w:r w:rsidR="00096865" w:rsidRPr="005E1F72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5E1F72">
        <w:rPr>
          <w:rFonts w:ascii="GHEA Grapalat" w:hAnsi="GHEA Grapalat" w:cs="Sylfaen"/>
          <w:i w:val="0"/>
          <w:szCs w:val="24"/>
          <w:lang w:val="ru-RU"/>
        </w:rPr>
        <w:t>контракта</w:t>
      </w:r>
      <w:r w:rsidR="00096865" w:rsidRPr="005E1F72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5E1F72">
        <w:rPr>
          <w:rFonts w:ascii="GHEA Grapalat" w:hAnsi="GHEA Grapalat" w:cs="Sylfaen"/>
          <w:i w:val="0"/>
          <w:szCs w:val="24"/>
          <w:lang w:val="ru-RU"/>
        </w:rPr>
        <w:t>дизайн</w:t>
      </w:r>
      <w:r w:rsidR="00096865" w:rsidRPr="005E1F72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5E1F72">
        <w:rPr>
          <w:rFonts w:ascii="GHEA Grapalat" w:hAnsi="GHEA Grapalat" w:cs="Sylfaen"/>
          <w:i w:val="0"/>
          <w:szCs w:val="24"/>
          <w:lang w:val="ru-RU"/>
        </w:rPr>
        <w:t>выполненный</w:t>
      </w:r>
      <w:r w:rsidR="00096865" w:rsidRPr="005E1F72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5E1F72">
        <w:rPr>
          <w:rFonts w:ascii="GHEA Grapalat" w:hAnsi="GHEA Grapalat" w:cs="Sylfaen"/>
          <w:i w:val="0"/>
          <w:szCs w:val="24"/>
          <w:lang w:val="ru-RU"/>
        </w:rPr>
        <w:t xml:space="preserve">изменения </w:t>
      </w:r>
      <w:r w:rsidR="00096865" w:rsidRPr="005E1F72">
        <w:rPr>
          <w:rFonts w:ascii="GHEA Grapalat" w:hAnsi="GHEA Grapalat" w:cs="Sylfaen"/>
          <w:i w:val="0"/>
          <w:szCs w:val="24"/>
          <w:lang w:val="af-ZA"/>
        </w:rPr>
        <w:t xml:space="preserve">, </w:t>
      </w:r>
      <w:r w:rsidR="00096865" w:rsidRPr="005E1F72">
        <w:rPr>
          <w:rFonts w:ascii="GHEA Grapalat" w:hAnsi="GHEA Grapalat" w:cs="Sylfaen"/>
          <w:i w:val="0"/>
          <w:szCs w:val="24"/>
          <w:lang w:val="ru-RU"/>
        </w:rPr>
        <w:t>однако</w:t>
      </w:r>
      <w:r w:rsidR="00096865" w:rsidRPr="005E1F72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5E1F72">
        <w:rPr>
          <w:rFonts w:ascii="GHEA Grapalat" w:hAnsi="GHEA Grapalat" w:cs="Sylfaen"/>
          <w:i w:val="0"/>
          <w:szCs w:val="24"/>
          <w:lang w:val="ru-RU"/>
        </w:rPr>
        <w:t>их</w:t>
      </w:r>
      <w:r w:rsidR="00096865" w:rsidRPr="005E1F72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5E1F72">
        <w:rPr>
          <w:rFonts w:ascii="GHEA Grapalat" w:hAnsi="GHEA Grapalat" w:cs="Sylfaen"/>
          <w:i w:val="0"/>
          <w:szCs w:val="24"/>
          <w:lang w:val="ru-RU"/>
        </w:rPr>
        <w:t>они не</w:t>
      </w:r>
      <w:r w:rsidR="00096865" w:rsidRPr="005E1F72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5E1F72">
        <w:rPr>
          <w:rFonts w:ascii="GHEA Grapalat" w:hAnsi="GHEA Grapalat" w:cs="Sylfaen"/>
          <w:i w:val="0"/>
          <w:szCs w:val="24"/>
          <w:lang w:val="ru-RU"/>
        </w:rPr>
        <w:t>может</w:t>
      </w:r>
      <w:r w:rsidR="00096865" w:rsidRPr="005E1F72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5E1F72">
        <w:rPr>
          <w:rFonts w:ascii="GHEA Grapalat" w:hAnsi="GHEA Grapalat" w:cs="Sylfaen"/>
          <w:i w:val="0"/>
          <w:szCs w:val="24"/>
          <w:lang w:val="ru-RU"/>
        </w:rPr>
        <w:t>привести к</w:t>
      </w:r>
      <w:r w:rsidR="00096865" w:rsidRPr="005E1F72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5E1F72">
        <w:rPr>
          <w:rFonts w:ascii="GHEA Grapalat" w:hAnsi="GHEA Grapalat" w:cs="Sylfaen"/>
          <w:i w:val="0"/>
          <w:szCs w:val="24"/>
          <w:lang w:val="ru-RU"/>
        </w:rPr>
        <w:t>покупки</w:t>
      </w:r>
      <w:r w:rsidR="00096865" w:rsidRPr="005E1F72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5E1F72">
        <w:rPr>
          <w:rFonts w:ascii="GHEA Grapalat" w:hAnsi="GHEA Grapalat" w:cs="Sylfaen"/>
          <w:i w:val="0"/>
          <w:szCs w:val="24"/>
          <w:lang w:val="ru-RU"/>
        </w:rPr>
        <w:t>предмет</w:t>
      </w:r>
      <w:r w:rsidR="00096865" w:rsidRPr="005E1F72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5E1F72">
        <w:rPr>
          <w:rFonts w:ascii="GHEA Grapalat" w:hAnsi="GHEA Grapalat" w:cs="Sylfaen"/>
          <w:i w:val="0"/>
          <w:szCs w:val="24"/>
          <w:lang w:val="ru-RU"/>
        </w:rPr>
        <w:t>характеристики</w:t>
      </w:r>
      <w:r w:rsidR="00096865" w:rsidRPr="005E1F72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5E1F72">
        <w:rPr>
          <w:rFonts w:ascii="GHEA Grapalat" w:hAnsi="GHEA Grapalat" w:cs="Sylfaen"/>
          <w:i w:val="0"/>
          <w:szCs w:val="24"/>
          <w:lang w:val="ru-RU"/>
        </w:rPr>
        <w:t xml:space="preserve">изменить </w:t>
      </w:r>
      <w:r w:rsidR="00096865" w:rsidRPr="005E1F72">
        <w:rPr>
          <w:rFonts w:ascii="GHEA Grapalat" w:hAnsi="GHEA Grapalat" w:cs="Sylfaen"/>
          <w:i w:val="0"/>
          <w:szCs w:val="24"/>
          <w:lang w:val="af-ZA"/>
        </w:rPr>
        <w:t xml:space="preserve">, </w:t>
      </w:r>
      <w:r w:rsidR="002C0D78">
        <w:rPr>
          <w:rFonts w:ascii="GHEA Grapalat" w:hAnsi="GHEA Grapalat" w:cs="Sylfaen"/>
          <w:i w:val="0"/>
          <w:szCs w:val="24"/>
          <w:lang w:val="hy-AM"/>
        </w:rPr>
        <w:t xml:space="preserve">сумму предоплаты или </w:t>
      </w:r>
      <w:r w:rsidR="00096865" w:rsidRPr="005E1F72">
        <w:rPr>
          <w:rFonts w:ascii="GHEA Grapalat" w:hAnsi="GHEA Grapalat" w:cs="Sylfaen"/>
          <w:i w:val="0"/>
          <w:szCs w:val="24"/>
          <w:lang w:val="ru-RU"/>
        </w:rPr>
        <w:t>выбрать</w:t>
      </w:r>
      <w:r w:rsidR="00096865" w:rsidRPr="005E1F72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5E1F72">
        <w:rPr>
          <w:rFonts w:ascii="GHEA Grapalat" w:hAnsi="GHEA Grapalat" w:cs="Sylfaen"/>
          <w:i w:val="0"/>
          <w:szCs w:val="24"/>
          <w:lang w:val="ru-RU"/>
        </w:rPr>
        <w:t>участвовать</w:t>
      </w:r>
      <w:r w:rsidR="00096865" w:rsidRPr="005E1F72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5E1F72">
        <w:rPr>
          <w:rFonts w:ascii="GHEA Grapalat" w:hAnsi="GHEA Grapalat" w:cs="Sylfaen"/>
          <w:i w:val="0"/>
          <w:szCs w:val="24"/>
          <w:lang w:val="ru-RU"/>
        </w:rPr>
        <w:t>предложенный</w:t>
      </w:r>
      <w:r w:rsidR="00096865" w:rsidRPr="005E1F72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5E1F72">
        <w:rPr>
          <w:rFonts w:ascii="GHEA Grapalat" w:hAnsi="GHEA Grapalat" w:cs="Sylfaen"/>
          <w:i w:val="0"/>
          <w:szCs w:val="24"/>
          <w:lang w:val="ru-RU"/>
        </w:rPr>
        <w:t>цена</w:t>
      </w:r>
      <w:r w:rsidR="00096865" w:rsidRPr="005E1F72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5E1F72">
        <w:rPr>
          <w:rFonts w:ascii="GHEA Grapalat" w:hAnsi="GHEA Grapalat" w:cs="Sylfaen"/>
          <w:i w:val="0"/>
          <w:szCs w:val="24"/>
          <w:lang w:val="ru-RU"/>
        </w:rPr>
        <w:t>к увеличению.</w:t>
      </w:r>
      <w:r w:rsidR="00D612BC" w:rsidRPr="005E1F72">
        <w:rPr>
          <w:rFonts w:ascii="GHEA Mariam" w:hAnsi="GHEA Mariam"/>
          <w:spacing w:val="-8"/>
          <w:lang w:val="af-ZA"/>
        </w:rPr>
        <w:t xml:space="preserve"> </w:t>
      </w:r>
    </w:p>
    <w:p w:rsidR="00F23A51" w:rsidRPr="005E1F72" w:rsidRDefault="00AA0AD8" w:rsidP="00EF3662">
      <w:pPr>
        <w:pStyle w:val="a3"/>
        <w:spacing w:line="240" w:lineRule="auto"/>
        <w:ind w:firstLine="567"/>
        <w:rPr>
          <w:rFonts w:ascii="GHEA Grapalat" w:hAnsi="GHEA Grapalat" w:cs="Sylfaen"/>
          <w:i w:val="0"/>
          <w:szCs w:val="24"/>
          <w:lang w:val="af-ZA"/>
        </w:rPr>
      </w:pPr>
      <w:r w:rsidRPr="005E1F72">
        <w:rPr>
          <w:rFonts w:ascii="GHEA Grapalat" w:hAnsi="GHEA Grapalat" w:cs="Sylfaen"/>
          <w:i w:val="0"/>
          <w:szCs w:val="24"/>
          <w:lang w:val="af-ZA"/>
        </w:rPr>
        <w:t xml:space="preserve">9 </w:t>
      </w:r>
      <w:r w:rsidR="00FC6B2B" w:rsidRPr="005E1F72">
        <w:rPr>
          <w:rFonts w:ascii="GHEA Grapalat" w:hAnsi="GHEA Grapalat" w:cs="Sylfaen"/>
          <w:i w:val="0"/>
          <w:szCs w:val="24"/>
          <w:lang w:val="hy-AM"/>
        </w:rPr>
        <w:t>:8</w:t>
      </w:r>
      <w:r w:rsidR="00534468" w:rsidRPr="005E1F72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534468" w:rsidRPr="005E1F72">
        <w:rPr>
          <w:rFonts w:ascii="GHEA Grapalat" w:hAnsi="GHEA Grapalat" w:cs="Sylfaen"/>
          <w:i w:val="0"/>
          <w:szCs w:val="24"/>
          <w:lang w:val="ru-RU"/>
        </w:rPr>
        <w:t>Контракт</w:t>
      </w:r>
      <w:r w:rsidR="00534468" w:rsidRPr="005E1F72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534468" w:rsidRPr="005E1F72">
        <w:rPr>
          <w:rFonts w:ascii="GHEA Grapalat" w:hAnsi="GHEA Grapalat" w:cs="Sylfaen"/>
          <w:i w:val="0"/>
          <w:szCs w:val="24"/>
          <w:lang w:val="ru-RU"/>
        </w:rPr>
        <w:t>быть запечатанным</w:t>
      </w:r>
      <w:r w:rsidR="00534468" w:rsidRPr="005E1F72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534468" w:rsidRPr="005E1F72">
        <w:rPr>
          <w:rFonts w:ascii="GHEA Grapalat" w:hAnsi="GHEA Grapalat" w:cs="Sylfaen"/>
          <w:i w:val="0"/>
          <w:szCs w:val="24"/>
          <w:lang w:val="ru-RU"/>
        </w:rPr>
        <w:t>следующий</w:t>
      </w:r>
      <w:r w:rsidR="00534468" w:rsidRPr="005E1F72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534468" w:rsidRPr="005E1F72">
        <w:rPr>
          <w:rFonts w:ascii="GHEA Grapalat" w:hAnsi="GHEA Grapalat" w:cs="Sylfaen"/>
          <w:i w:val="0"/>
          <w:szCs w:val="24"/>
          <w:lang w:val="ru-RU"/>
        </w:rPr>
        <w:t>работающий</w:t>
      </w:r>
      <w:r w:rsidR="00534468" w:rsidRPr="005E1F72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534468" w:rsidRPr="005E1F72">
        <w:rPr>
          <w:rFonts w:ascii="GHEA Grapalat" w:hAnsi="GHEA Grapalat" w:cs="Sylfaen"/>
          <w:i w:val="0"/>
          <w:szCs w:val="24"/>
          <w:lang w:val="ru-RU"/>
        </w:rPr>
        <w:t>день</w:t>
      </w:r>
      <w:r w:rsidR="00534468" w:rsidRPr="005E1F72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534468" w:rsidRPr="005E1F72">
        <w:rPr>
          <w:rFonts w:ascii="GHEA Grapalat" w:hAnsi="GHEA Grapalat" w:cs="Sylfaen"/>
          <w:i w:val="0"/>
          <w:szCs w:val="24"/>
          <w:lang w:val="ru-RU"/>
        </w:rPr>
        <w:t>комиссии</w:t>
      </w:r>
      <w:r w:rsidR="00534468" w:rsidRPr="005E1F72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534468" w:rsidRPr="005E1F72">
        <w:rPr>
          <w:rFonts w:ascii="GHEA Grapalat" w:hAnsi="GHEA Grapalat" w:cs="Sylfaen"/>
          <w:i w:val="0"/>
          <w:szCs w:val="24"/>
          <w:lang w:val="ru-RU"/>
        </w:rPr>
        <w:t>секретарь</w:t>
      </w:r>
      <w:r w:rsidR="00534468" w:rsidRPr="005E1F72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EA7474" w:rsidRPr="005E1F72">
        <w:rPr>
          <w:rFonts w:ascii="GHEA Grapalat" w:hAnsi="GHEA Grapalat" w:cs="Sylfaen"/>
          <w:i w:val="0"/>
          <w:szCs w:val="24"/>
          <w:lang w:val="ru-RU"/>
        </w:rPr>
        <w:t xml:space="preserve">система </w:t>
      </w:r>
      <w:r w:rsidR="00EA7474" w:rsidRPr="0024733B">
        <w:rPr>
          <w:rFonts w:ascii="GHEA Grapalat" w:hAnsi="GHEA Grapalat" w:cs="Sylfaen"/>
          <w:i w:val="0"/>
          <w:szCs w:val="24"/>
          <w:lang w:val="ru-RU"/>
        </w:rPr>
        <w:t>ч</w:t>
      </w:r>
      <w:r w:rsidR="00EA7474" w:rsidRPr="005E1F72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534468" w:rsidRPr="005E1F72">
        <w:rPr>
          <w:rFonts w:ascii="GHEA Grapalat" w:hAnsi="GHEA Grapalat" w:cs="Sylfaen"/>
          <w:i w:val="0"/>
          <w:szCs w:val="24"/>
          <w:lang w:val="ru-RU"/>
        </w:rPr>
        <w:t>завершение</w:t>
      </w:r>
      <w:r w:rsidR="00534468" w:rsidRPr="005E1F72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534468" w:rsidRPr="005E1F72">
        <w:rPr>
          <w:rFonts w:ascii="GHEA Grapalat" w:hAnsi="GHEA Grapalat" w:cs="Sylfaen"/>
          <w:i w:val="0"/>
          <w:szCs w:val="24"/>
          <w:lang w:val="ru-RU"/>
        </w:rPr>
        <w:t>является</w:t>
      </w:r>
      <w:r w:rsidR="00534468" w:rsidRPr="005E1F72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534468" w:rsidRPr="005E1F72">
        <w:rPr>
          <w:rFonts w:ascii="GHEA Grapalat" w:hAnsi="GHEA Grapalat" w:cs="Sylfaen"/>
          <w:i w:val="0"/>
          <w:szCs w:val="24"/>
          <w:lang w:val="ru-RU"/>
        </w:rPr>
        <w:t xml:space="preserve">процедура </w:t>
      </w:r>
      <w:r w:rsidR="00F23A51" w:rsidRPr="005E1F72">
        <w:rPr>
          <w:rFonts w:ascii="GHEA Grapalat" w:hAnsi="GHEA Grapalat" w:cs="Sylfaen"/>
          <w:i w:val="0"/>
          <w:szCs w:val="24"/>
          <w:lang w:val="af-ZA"/>
        </w:rPr>
        <w:t>.</w:t>
      </w:r>
    </w:p>
    <w:p w:rsidR="00096865" w:rsidRPr="005E1F72" w:rsidRDefault="00096865" w:rsidP="00EF3662">
      <w:pPr>
        <w:jc w:val="center"/>
        <w:rPr>
          <w:rFonts w:ascii="GHEA Grapalat" w:hAnsi="GHEA Grapalat"/>
          <w:b/>
          <w:iCs/>
          <w:sz w:val="20"/>
          <w:lang w:val="af-ZA"/>
        </w:rPr>
      </w:pPr>
    </w:p>
    <w:p w:rsidR="00096865" w:rsidRPr="005E1F72" w:rsidRDefault="00030D40" w:rsidP="00EF3662">
      <w:pPr>
        <w:jc w:val="center"/>
        <w:rPr>
          <w:rFonts w:ascii="GHEA Grapalat" w:hAnsi="GHEA Grapalat" w:cs="Arial"/>
          <w:b/>
          <w:iCs/>
          <w:sz w:val="20"/>
          <w:lang w:val="af-ZA"/>
        </w:rPr>
      </w:pPr>
      <w:r w:rsidRPr="005E1F72">
        <w:rPr>
          <w:rFonts w:ascii="GHEA Grapalat" w:hAnsi="GHEA Grapalat"/>
          <w:b/>
          <w:iCs/>
          <w:sz w:val="20"/>
          <w:lang w:val="af-ZA"/>
        </w:rPr>
        <w:t xml:space="preserve">10. </w:t>
      </w:r>
      <w:r w:rsidR="00E2245F">
        <w:rPr>
          <w:rFonts w:ascii="GHEA Grapalat" w:hAnsi="GHEA Grapalat" w:cs="Sylfaen"/>
          <w:b/>
          <w:iCs/>
          <w:sz w:val="20"/>
          <w:lang w:val="hy-AM"/>
        </w:rPr>
        <w:t>КВАЛИФИКАЦИЯ</w:t>
      </w:r>
      <w:r w:rsidR="00E2245F" w:rsidRPr="005E1F72">
        <w:rPr>
          <w:rFonts w:ascii="GHEA Grapalat" w:hAnsi="GHEA Grapalat" w:cs="Arial"/>
          <w:b/>
          <w:iCs/>
          <w:sz w:val="20"/>
          <w:lang w:val="af-ZA"/>
        </w:rPr>
        <w:t xml:space="preserve"> </w:t>
      </w:r>
      <w:r w:rsidR="00E2245F">
        <w:rPr>
          <w:rFonts w:ascii="GHEA Grapalat" w:hAnsi="GHEA Grapalat" w:cs="Sylfaen"/>
          <w:b/>
          <w:iCs/>
          <w:sz w:val="20"/>
          <w:lang w:val="hy-AM"/>
        </w:rPr>
        <w:t xml:space="preserve">И </w:t>
      </w:r>
      <w:r w:rsidR="00E2245F" w:rsidRPr="005E1F72">
        <w:rPr>
          <w:rFonts w:ascii="GHEA Grapalat" w:hAnsi="GHEA Grapalat" w:cs="Sylfaen"/>
          <w:b/>
          <w:iCs/>
          <w:sz w:val="20"/>
          <w:lang w:val="af-ZA"/>
        </w:rPr>
        <w:t>КОНТРАКТ</w:t>
      </w:r>
      <w:r w:rsidR="00EE0172">
        <w:rPr>
          <w:rFonts w:ascii="GHEA Grapalat" w:hAnsi="GHEA Grapalat" w:cs="Sylfaen"/>
          <w:b/>
          <w:iCs/>
          <w:sz w:val="20"/>
          <w:lang w:val="hy-AM"/>
        </w:rPr>
        <w:t xml:space="preserve"> </w:t>
      </w:r>
      <w:r w:rsidR="008D5016" w:rsidRPr="005E1F72">
        <w:rPr>
          <w:rFonts w:ascii="GHEA Grapalat" w:hAnsi="GHEA Grapalat" w:cs="Sylfaen"/>
          <w:b/>
          <w:iCs/>
          <w:sz w:val="20"/>
          <w:lang w:val="af-ZA"/>
        </w:rPr>
        <w:t>СТРАХОВАНИЕ</w:t>
      </w:r>
      <w:r w:rsidR="008D5016" w:rsidRPr="005E1F72">
        <w:rPr>
          <w:rFonts w:ascii="GHEA Grapalat" w:hAnsi="GHEA Grapalat" w:cs="Arial"/>
          <w:b/>
          <w:iCs/>
          <w:sz w:val="20"/>
          <w:lang w:val="af-ZA"/>
        </w:rPr>
        <w:t xml:space="preserve"> </w:t>
      </w:r>
    </w:p>
    <w:p w:rsidR="00096865" w:rsidRPr="005E1F72" w:rsidRDefault="00096865" w:rsidP="00EF3662">
      <w:pPr>
        <w:jc w:val="center"/>
        <w:rPr>
          <w:rFonts w:ascii="GHEA Grapalat" w:hAnsi="GHEA Grapalat"/>
          <w:b/>
          <w:iCs/>
          <w:sz w:val="20"/>
          <w:lang w:val="af-ZA"/>
        </w:rPr>
      </w:pPr>
    </w:p>
    <w:p w:rsidR="00CF00CF" w:rsidRPr="001F3550" w:rsidRDefault="00CF00CF" w:rsidP="00CF00CF">
      <w:pPr>
        <w:ind w:firstLine="567"/>
        <w:jc w:val="both"/>
        <w:rPr>
          <w:rFonts w:ascii="GHEA Grapalat" w:hAnsi="GHEA Grapalat" w:cs="Sylfaen"/>
          <w:sz w:val="20"/>
          <w:vertAlign w:val="superscript"/>
          <w:lang w:val="af-ZA"/>
        </w:rPr>
      </w:pPr>
      <w:r w:rsidRPr="005E1F72">
        <w:rPr>
          <w:rFonts w:ascii="GHEA Grapalat" w:hAnsi="GHEA Grapalat"/>
          <w:iCs/>
          <w:sz w:val="20"/>
          <w:lang w:val="af-ZA"/>
        </w:rPr>
        <w:t xml:space="preserve">10. </w:t>
      </w:r>
      <w:r w:rsidRPr="005E1F72">
        <w:rPr>
          <w:rFonts w:ascii="GHEA Grapalat" w:hAnsi="GHEA Grapalat" w:cs="Sylfaen"/>
          <w:sz w:val="20"/>
          <w:lang w:val="af-ZA"/>
        </w:rPr>
        <w:t xml:space="preserve">1 </w:t>
      </w:r>
      <w:r>
        <w:rPr>
          <w:rFonts w:ascii="GHEA Grapalat" w:hAnsi="GHEA Grapalat" w:cs="Sylfaen"/>
          <w:sz w:val="20"/>
          <w:lang w:val="hy-AM"/>
        </w:rPr>
        <w:t>Квалификация</w:t>
      </w:r>
      <w:r w:rsidRPr="00972668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>и:</w:t>
      </w:r>
      <w:r w:rsidRPr="00972668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 xml:space="preserve">п </w:t>
      </w:r>
      <w:r w:rsidRPr="005E1F72">
        <w:rPr>
          <w:rFonts w:ascii="GHEA Grapalat" w:hAnsi="GHEA Grapalat" w:cs="Sylfaen"/>
          <w:sz w:val="20"/>
          <w:lang w:val="ru-RU"/>
        </w:rPr>
        <w:t>обеспечивает</w:t>
      </w:r>
      <w:r w:rsidRPr="005E1F72">
        <w:rPr>
          <w:rFonts w:ascii="GHEA Grapalat" w:hAnsi="GHEA Grapalat" w:cs="Sylfae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  <w:lang w:val="ru-RU"/>
        </w:rPr>
        <w:t>представить</w:t>
      </w:r>
      <w:r w:rsidRPr="005E1F72">
        <w:rPr>
          <w:rFonts w:ascii="GHEA Grapalat" w:hAnsi="GHEA Grapalat" w:cs="Sylfae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  <w:lang w:val="ru-RU"/>
        </w:rPr>
        <w:t>требовать</w:t>
      </w:r>
      <w:r w:rsidRPr="005E1F72">
        <w:rPr>
          <w:rFonts w:ascii="GHEA Grapalat" w:hAnsi="GHEA Grapalat" w:cs="Sylfae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  <w:lang w:val="ru-RU"/>
        </w:rPr>
        <w:t>на основе</w:t>
      </w:r>
      <w:r w:rsidRPr="005E1F72">
        <w:rPr>
          <w:rFonts w:ascii="GHEA Grapalat" w:hAnsi="GHEA Grapalat" w:cs="Sylfae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  <w:lang w:val="ru-RU"/>
        </w:rPr>
        <w:t xml:space="preserve">на </w:t>
      </w:r>
      <w:r w:rsidRPr="005E1F72">
        <w:rPr>
          <w:rFonts w:ascii="GHEA Grapalat" w:hAnsi="GHEA Grapalat" w:cs="Sylfaen"/>
          <w:sz w:val="20"/>
          <w:lang w:val="af-ZA"/>
        </w:rPr>
        <w:t xml:space="preserve">, </w:t>
      </w:r>
      <w:r w:rsidRPr="005E1F72">
        <w:rPr>
          <w:rFonts w:ascii="GHEA Grapalat" w:hAnsi="GHEA Grapalat" w:cs="Sylfaen"/>
          <w:sz w:val="20"/>
          <w:lang w:val="ru-RU"/>
        </w:rPr>
        <w:t>это</w:t>
      </w:r>
      <w:r w:rsidRPr="005E1F72">
        <w:rPr>
          <w:rFonts w:ascii="GHEA Grapalat" w:hAnsi="GHEA Grapalat" w:cs="Sylfae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  <w:lang w:val="ru-RU"/>
        </w:rPr>
        <w:t>получать</w:t>
      </w:r>
      <w:r w:rsidRPr="005E1F72">
        <w:rPr>
          <w:rFonts w:ascii="GHEA Grapalat" w:hAnsi="GHEA Grapalat" w:cs="Sylfae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  <w:lang w:val="ru-RU"/>
        </w:rPr>
        <w:t>с даты</w:t>
      </w:r>
      <w:r w:rsidRPr="005E1F72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 xml:space="preserve">через 5 </w:t>
      </w:r>
      <w:r w:rsidRPr="005E1F72">
        <w:rPr>
          <w:rFonts w:ascii="GHEA Grapalat" w:hAnsi="GHEA Grapalat" w:cs="Sylfaen"/>
          <w:sz w:val="20"/>
          <w:lang w:val="af-ZA"/>
        </w:rPr>
        <w:t xml:space="preserve">рабочих </w:t>
      </w:r>
      <w:r w:rsidRPr="005E1F72">
        <w:rPr>
          <w:rFonts w:ascii="GHEA Grapalat" w:hAnsi="GHEA Grapalat" w:cs="Sylfaen"/>
          <w:sz w:val="20"/>
          <w:lang w:val="ru-RU"/>
        </w:rPr>
        <w:t>дней</w:t>
      </w:r>
      <w:r w:rsidRPr="005E1F72">
        <w:rPr>
          <w:rFonts w:ascii="GHEA Grapalat" w:hAnsi="GHEA Grapalat" w:cs="Sylfae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  <w:lang w:val="ru-RU"/>
        </w:rPr>
        <w:t xml:space="preserve">во время </w:t>
      </w:r>
      <w:r w:rsidRPr="005E1F72">
        <w:rPr>
          <w:rFonts w:ascii="GHEA Grapalat" w:hAnsi="GHEA Grapalat" w:cs="Sylfaen"/>
          <w:sz w:val="20"/>
          <w:lang w:val="af-ZA"/>
        </w:rPr>
        <w:t xml:space="preserve">, </w:t>
      </w:r>
      <w:r w:rsidRPr="005E1F72">
        <w:rPr>
          <w:rFonts w:ascii="GHEA Grapalat" w:hAnsi="GHEA Grapalat" w:cs="Sylfaen"/>
          <w:sz w:val="20"/>
          <w:lang w:val="ru-RU"/>
        </w:rPr>
        <w:t>выбрано</w:t>
      </w:r>
      <w:r w:rsidRPr="005E1F72">
        <w:rPr>
          <w:rFonts w:ascii="GHEA Grapalat" w:hAnsi="GHEA Grapalat" w:cs="Sylfae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  <w:lang w:val="ru-RU"/>
        </w:rPr>
        <w:t>участник</w:t>
      </w:r>
      <w:r w:rsidRPr="005E1F72">
        <w:rPr>
          <w:rFonts w:ascii="GHEA Grapalat" w:hAnsi="GHEA Grapalat" w:cs="Sylfae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  <w:lang w:val="ru-RU"/>
        </w:rPr>
        <w:t>должен</w:t>
      </w:r>
      <w:r w:rsidRPr="005E1F72">
        <w:rPr>
          <w:rFonts w:ascii="GHEA Grapalat" w:hAnsi="GHEA Grapalat" w:cs="Sylfae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  <w:lang w:val="ru-RU"/>
        </w:rPr>
        <w:t>является</w:t>
      </w:r>
      <w:r w:rsidRPr="005E1F72">
        <w:rPr>
          <w:rFonts w:ascii="GHEA Grapalat" w:hAnsi="GHEA Grapalat" w:cs="Sylfae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  <w:lang w:val="ru-RU"/>
        </w:rPr>
        <w:t>представлять на рассмотрение</w:t>
      </w:r>
      <w:r w:rsidRPr="005E1F72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>квалификация</w:t>
      </w:r>
      <w:r w:rsidRPr="000B4CF4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>и:</w:t>
      </w:r>
      <w:r w:rsidRPr="00972668">
        <w:rPr>
          <w:rFonts w:ascii="GHEA Grapalat" w:hAnsi="GHEA Grapalat" w:cs="Sylfae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  <w:lang w:val="ru-RU"/>
        </w:rPr>
        <w:t>контракта</w:t>
      </w:r>
      <w:r>
        <w:rPr>
          <w:rFonts w:ascii="GHEA Grapalat" w:hAnsi="GHEA Grapalat" w:cs="Sylfaen"/>
          <w:sz w:val="20"/>
          <w:lang w:val="hy-AM"/>
        </w:rPr>
        <w:t xml:space="preserve"> </w:t>
      </w:r>
      <w:r w:rsidRPr="005E1F72">
        <w:rPr>
          <w:rFonts w:ascii="GHEA Grapalat" w:hAnsi="GHEA Grapalat" w:cs="Sylfaen"/>
          <w:sz w:val="20"/>
          <w:lang w:val="ru-RU"/>
        </w:rPr>
        <w:t>обеспечивает</w:t>
      </w:r>
      <w:r w:rsidRPr="005E1F72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>Выбрано</w:t>
      </w:r>
      <w:r w:rsidRPr="005E1F72">
        <w:rPr>
          <w:rFonts w:ascii="GHEA Grapalat" w:hAnsi="GHEA Grapalat" w:cs="Sylfaen"/>
          <w:sz w:val="20"/>
          <w:lang w:val="af-ZA"/>
        </w:rPr>
        <w:t xml:space="preserve"> </w:t>
      </w:r>
      <w:r w:rsidRPr="001F3550">
        <w:rPr>
          <w:rFonts w:ascii="GHEA Grapalat" w:hAnsi="GHEA Grapalat" w:cs="Sylfaen"/>
          <w:sz w:val="20"/>
          <w:lang w:val="hy-AM"/>
        </w:rPr>
        <w:t>участвовать</w:t>
      </w:r>
      <w:r w:rsidRPr="005E1F72">
        <w:rPr>
          <w:rFonts w:ascii="GHEA Grapalat" w:hAnsi="GHEA Grapalat" w:cs="Sylfaen"/>
          <w:sz w:val="20"/>
          <w:lang w:val="af-ZA"/>
        </w:rPr>
        <w:t xml:space="preserve"> </w:t>
      </w:r>
      <w:r w:rsidRPr="001F3550">
        <w:rPr>
          <w:rFonts w:ascii="GHEA Grapalat" w:hAnsi="GHEA Grapalat" w:cs="Sylfaen"/>
          <w:sz w:val="20"/>
          <w:lang w:val="hy-AM"/>
        </w:rPr>
        <w:t>с</w:t>
      </w:r>
      <w:r w:rsidRPr="005E1F72">
        <w:rPr>
          <w:rFonts w:ascii="GHEA Grapalat" w:hAnsi="GHEA Grapalat" w:cs="Sylfaen"/>
          <w:sz w:val="20"/>
          <w:lang w:val="af-ZA"/>
        </w:rPr>
        <w:t xml:space="preserve"> </w:t>
      </w:r>
      <w:r w:rsidRPr="001F3550">
        <w:rPr>
          <w:rFonts w:ascii="GHEA Grapalat" w:hAnsi="GHEA Grapalat" w:cs="Sylfaen"/>
          <w:sz w:val="20"/>
          <w:lang w:val="hy-AM"/>
        </w:rPr>
        <w:t>договор</w:t>
      </w:r>
      <w:r w:rsidRPr="005E1F72">
        <w:rPr>
          <w:rFonts w:ascii="GHEA Grapalat" w:hAnsi="GHEA Grapalat" w:cs="Sylfaen"/>
          <w:sz w:val="20"/>
          <w:lang w:val="af-ZA"/>
        </w:rPr>
        <w:t xml:space="preserve"> </w:t>
      </w:r>
      <w:r w:rsidRPr="001F3550">
        <w:rPr>
          <w:rFonts w:ascii="GHEA Grapalat" w:hAnsi="GHEA Grapalat" w:cs="Sylfaen"/>
          <w:sz w:val="20"/>
          <w:lang w:val="hy-AM"/>
        </w:rPr>
        <w:t>быть запечатанным</w:t>
      </w:r>
      <w:r w:rsidRPr="005E1F72">
        <w:rPr>
          <w:rFonts w:ascii="GHEA Grapalat" w:hAnsi="GHEA Grapalat" w:cs="Sylfaen"/>
          <w:sz w:val="20"/>
          <w:lang w:val="af-ZA"/>
        </w:rPr>
        <w:t xml:space="preserve"> </w:t>
      </w:r>
      <w:r w:rsidRPr="001F3550">
        <w:rPr>
          <w:rFonts w:ascii="GHEA Grapalat" w:hAnsi="GHEA Grapalat" w:cs="Sylfaen"/>
          <w:sz w:val="20"/>
          <w:lang w:val="hy-AM"/>
        </w:rPr>
        <w:t xml:space="preserve">есть </w:t>
      </w:r>
      <w:r w:rsidRPr="005E1F72">
        <w:rPr>
          <w:rFonts w:ascii="GHEA Grapalat" w:hAnsi="GHEA Grapalat" w:cs="Sylfaen"/>
          <w:sz w:val="20"/>
          <w:lang w:val="af-ZA"/>
        </w:rPr>
        <w:t xml:space="preserve">, </w:t>
      </w:r>
      <w:r w:rsidRPr="001F3550">
        <w:rPr>
          <w:rFonts w:ascii="GHEA Grapalat" w:hAnsi="GHEA Grapalat" w:cs="Sylfaen"/>
          <w:sz w:val="20"/>
          <w:lang w:val="hy-AM"/>
        </w:rPr>
        <w:t>если</w:t>
      </w:r>
      <w:r w:rsidRPr="005E1F72">
        <w:rPr>
          <w:rFonts w:ascii="GHEA Grapalat" w:hAnsi="GHEA Grapalat" w:cs="Sylfaen"/>
          <w:sz w:val="20"/>
          <w:lang w:val="af-ZA"/>
        </w:rPr>
        <w:t xml:space="preserve"> </w:t>
      </w:r>
      <w:r w:rsidRPr="001F3550">
        <w:rPr>
          <w:rFonts w:ascii="GHEA Grapalat" w:hAnsi="GHEA Grapalat" w:cs="Sylfaen"/>
          <w:sz w:val="20"/>
          <w:lang w:val="hy-AM"/>
        </w:rPr>
        <w:t>последний</w:t>
      </w:r>
      <w:r w:rsidRPr="005E1F72">
        <w:rPr>
          <w:rFonts w:ascii="GHEA Grapalat" w:hAnsi="GHEA Grapalat" w:cs="Sylfaen"/>
          <w:sz w:val="20"/>
          <w:lang w:val="af-ZA"/>
        </w:rPr>
        <w:t xml:space="preserve"> </w:t>
      </w:r>
      <w:r w:rsidRPr="001F3550">
        <w:rPr>
          <w:rFonts w:ascii="GHEA Grapalat" w:hAnsi="GHEA Grapalat" w:cs="Sylfaen"/>
          <w:sz w:val="20"/>
          <w:lang w:val="hy-AM"/>
        </w:rPr>
        <w:t>подарок</w:t>
      </w:r>
      <w:r w:rsidRPr="005E1F72">
        <w:rPr>
          <w:rFonts w:ascii="GHEA Grapalat" w:hAnsi="GHEA Grapalat" w:cs="Sylfaen"/>
          <w:sz w:val="20"/>
          <w:lang w:val="af-ZA"/>
        </w:rPr>
        <w:t xml:space="preserve"> </w:t>
      </w:r>
      <w:r w:rsidRPr="001F3550">
        <w:rPr>
          <w:rFonts w:ascii="GHEA Grapalat" w:hAnsi="GHEA Grapalat" w:cs="Sylfaen"/>
          <w:sz w:val="20"/>
          <w:lang w:val="hy-AM"/>
        </w:rPr>
        <w:t>является</w:t>
      </w:r>
      <w:r w:rsidRPr="005E1F72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>квалификация и</w:t>
      </w:r>
      <w:r w:rsidRPr="00972668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 xml:space="preserve">Условия </w:t>
      </w:r>
      <w:r w:rsidRPr="001F3550">
        <w:rPr>
          <w:rFonts w:ascii="GHEA Grapalat" w:hAnsi="GHEA Grapalat" w:cs="Sylfaen"/>
          <w:sz w:val="20"/>
          <w:lang w:val="hy-AM"/>
        </w:rPr>
        <w:t xml:space="preserve">договора </w:t>
      </w:r>
      <w:r w:rsidRPr="003017C6">
        <w:rPr>
          <w:rFonts w:ascii="GHEA Grapalat" w:hAnsi="GHEA Grapalat" w:cs="Sylfaen"/>
          <w:sz w:val="20"/>
          <w:lang w:val="af-ZA"/>
        </w:rPr>
        <w:t xml:space="preserve">( </w:t>
      </w:r>
      <w:r w:rsidRPr="001F3550">
        <w:rPr>
          <w:rFonts w:ascii="GHEA Grapalat" w:hAnsi="GHEA Grapalat" w:cs="Sylfaen"/>
          <w:sz w:val="20"/>
          <w:lang w:val="hy-AM"/>
        </w:rPr>
        <w:t xml:space="preserve">предоплата </w:t>
      </w:r>
      <w:r w:rsidRPr="003017C6">
        <w:rPr>
          <w:rFonts w:ascii="GHEA Grapalat" w:hAnsi="GHEA Grapalat" w:cs="Sylfaen"/>
          <w:sz w:val="20"/>
          <w:lang w:val="af-ZA"/>
        </w:rPr>
        <w:t xml:space="preserve">) </w:t>
      </w:r>
      <w:r w:rsidRPr="001F3550">
        <w:rPr>
          <w:rFonts w:ascii="GHEA Grapalat" w:hAnsi="GHEA Grapalat" w:cs="Sylfaen"/>
          <w:sz w:val="20"/>
          <w:vertAlign w:val="superscript"/>
          <w:lang w:val="hy-AM"/>
        </w:rPr>
        <w:t>.</w:t>
      </w:r>
    </w:p>
    <w:p w:rsidR="00CF00CF" w:rsidRPr="00F06231" w:rsidRDefault="00CF00CF" w:rsidP="00CF00CF">
      <w:pPr>
        <w:ind w:firstLine="567"/>
        <w:jc w:val="both"/>
        <w:rPr>
          <w:lang w:val="af-ZA"/>
        </w:rPr>
      </w:pPr>
      <w:r>
        <w:rPr>
          <w:rFonts w:ascii="GHEA Grapalat" w:hAnsi="GHEA Grapalat" w:cs="Sylfaen"/>
          <w:sz w:val="20"/>
          <w:lang w:val="hy-AM"/>
        </w:rPr>
        <w:t>10.2:</w:t>
      </w:r>
      <w:r w:rsidRPr="007F147C">
        <w:rPr>
          <w:rFonts w:ascii="GHEA Grapalat" w:hAnsi="GHEA Grapalat" w:cs="Sylfaen"/>
          <w:sz w:val="20"/>
          <w:lang w:val="af-ZA"/>
        </w:rPr>
        <w:t xml:space="preserve"> </w:t>
      </w:r>
      <w:r w:rsidRPr="001F3550">
        <w:rPr>
          <w:rFonts w:ascii="GHEA Grapalat" w:hAnsi="GHEA Grapalat" w:cs="Sylfaen"/>
          <w:sz w:val="20"/>
          <w:lang w:val="hy-AM"/>
        </w:rPr>
        <w:t>Квалификация:</w:t>
      </w:r>
      <w:r w:rsidRPr="007F147C">
        <w:rPr>
          <w:rFonts w:ascii="GHEA Grapalat" w:hAnsi="GHEA Grapalat" w:cs="Sylfaen"/>
          <w:sz w:val="20"/>
          <w:lang w:val="af-ZA"/>
        </w:rPr>
        <w:t xml:space="preserve"> </w:t>
      </w:r>
      <w:r w:rsidRPr="001F3550">
        <w:rPr>
          <w:rFonts w:ascii="GHEA Grapalat" w:hAnsi="GHEA Grapalat" w:cs="Sylfaen"/>
          <w:sz w:val="20"/>
          <w:lang w:val="hy-AM"/>
        </w:rPr>
        <w:t>обеспечение</w:t>
      </w:r>
      <w:r w:rsidRPr="007F147C">
        <w:rPr>
          <w:rFonts w:ascii="GHEA Grapalat" w:hAnsi="GHEA Grapalat" w:cs="Sylfaen"/>
          <w:sz w:val="20"/>
          <w:lang w:val="af-ZA"/>
        </w:rPr>
        <w:t xml:space="preserve"> </w:t>
      </w:r>
      <w:r w:rsidRPr="001F3550">
        <w:rPr>
          <w:rFonts w:ascii="GHEA Grapalat" w:hAnsi="GHEA Grapalat" w:cs="Sylfaen"/>
          <w:sz w:val="20"/>
          <w:lang w:val="hy-AM"/>
        </w:rPr>
        <w:t>размер</w:t>
      </w:r>
      <w:r w:rsidRPr="007F147C">
        <w:rPr>
          <w:rFonts w:ascii="GHEA Grapalat" w:hAnsi="GHEA Grapalat" w:cs="Sylfaen"/>
          <w:sz w:val="20"/>
          <w:lang w:val="af-ZA"/>
        </w:rPr>
        <w:t xml:space="preserve"> </w:t>
      </w:r>
      <w:r w:rsidRPr="001F3550">
        <w:rPr>
          <w:rFonts w:ascii="GHEA Grapalat" w:hAnsi="GHEA Grapalat" w:cs="Sylfaen"/>
          <w:sz w:val="20"/>
          <w:lang w:val="hy-AM"/>
        </w:rPr>
        <w:t>равный</w:t>
      </w:r>
      <w:r w:rsidRPr="007F147C">
        <w:rPr>
          <w:rFonts w:ascii="GHEA Grapalat" w:hAnsi="GHEA Grapalat" w:cs="Sylfaen"/>
          <w:sz w:val="20"/>
          <w:lang w:val="af-ZA"/>
        </w:rPr>
        <w:t xml:space="preserve"> </w:t>
      </w:r>
      <w:r w:rsidRPr="001F3550">
        <w:rPr>
          <w:rFonts w:ascii="GHEA Grapalat" w:hAnsi="GHEA Grapalat" w:cs="Sylfaen"/>
          <w:sz w:val="20"/>
          <w:lang w:val="hy-AM"/>
        </w:rPr>
        <w:t>является</w:t>
      </w:r>
      <w:r w:rsidRPr="007F147C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 xml:space="preserve">до 15 процентов от покупной цены товара, приобретаемого в рамках настоящей процедуры </w:t>
      </w:r>
      <w:r w:rsidRPr="007F147C">
        <w:rPr>
          <w:rFonts w:ascii="GHEA Grapalat" w:hAnsi="GHEA Grapalat" w:cs="Sylfaen"/>
          <w:sz w:val="20"/>
          <w:lang w:val="af-ZA"/>
        </w:rPr>
        <w:t xml:space="preserve">. </w:t>
      </w:r>
      <w:r>
        <w:rPr>
          <w:rFonts w:ascii="GHEA Grapalat" w:hAnsi="GHEA Grapalat" w:cs="Sylfaen"/>
          <w:sz w:val="20"/>
          <w:lang w:val="hy-AM"/>
        </w:rPr>
        <w:t>Если цена покупки товара меньше цены заключаемого договора, размер квалификационного обеспечения рассчитывается относительно цены договора.</w:t>
      </w:r>
      <w:r w:rsidRPr="007F147C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</w:rPr>
        <w:t>Квалификация:</w:t>
      </w:r>
      <w:r w:rsidRPr="007F147C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</w:rPr>
        <w:t>обеспечение</w:t>
      </w:r>
      <w:r w:rsidRPr="007F147C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</w:rPr>
        <w:t>представлен</w:t>
      </w:r>
      <w:r w:rsidRPr="007F147C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</w:rPr>
        <w:t>является</w:t>
      </w:r>
      <w:r w:rsidRPr="007F147C">
        <w:rPr>
          <w:rFonts w:ascii="GHEA Grapalat" w:hAnsi="GHEA Grapalat" w:cs="Sylfaen"/>
          <w:sz w:val="20"/>
          <w:lang w:val="af-ZA"/>
        </w:rPr>
        <w:t xml:space="preserve"> </w:t>
      </w:r>
      <w:r w:rsidRPr="00D533CD">
        <w:rPr>
          <w:rFonts w:ascii="GHEA Grapalat" w:hAnsi="GHEA Grapalat" w:cs="Sylfaen"/>
          <w:sz w:val="20"/>
        </w:rPr>
        <w:t>страданий</w:t>
      </w:r>
      <w:r>
        <w:rPr>
          <w:rFonts w:ascii="GHEA Grapalat" w:hAnsi="GHEA Grapalat" w:cs="Sylfaen"/>
          <w:sz w:val="20"/>
          <w:lang w:val="hy-AM"/>
        </w:rPr>
        <w:t xml:space="preserve"> </w:t>
      </w:r>
      <w:r w:rsidRPr="005A7C6E">
        <w:rPr>
          <w:rFonts w:ascii="GHEA Grapalat" w:hAnsi="GHEA Grapalat" w:cs="Sylfaen"/>
          <w:b/>
          <w:sz w:val="20"/>
          <w:lang w:val="af-ZA"/>
        </w:rPr>
        <w:t xml:space="preserve">( </w:t>
      </w:r>
      <w:r w:rsidRPr="005A7C6E">
        <w:rPr>
          <w:rFonts w:ascii="GHEA Grapalat" w:hAnsi="GHEA Grapalat" w:cs="Sylfaen"/>
          <w:b/>
          <w:sz w:val="20"/>
          <w:lang w:val="hy-AM"/>
        </w:rPr>
        <w:t xml:space="preserve">приложение </w:t>
      </w:r>
      <w:r w:rsidRPr="005A7C6E">
        <w:rPr>
          <w:rFonts w:ascii="Cambria Math" w:hAnsi="Cambria Math" w:cs="Cambria Math"/>
          <w:b/>
          <w:sz w:val="20"/>
          <w:lang w:val="hy-AM"/>
        </w:rPr>
        <w:t xml:space="preserve">4.1 </w:t>
      </w:r>
      <w:r>
        <w:rPr>
          <w:rFonts w:ascii="GHEA Grapalat" w:hAnsi="GHEA Grapalat" w:cs="Sylfaen"/>
          <w:b/>
          <w:sz w:val="20"/>
          <w:lang w:val="hy-AM"/>
        </w:rPr>
        <w:t>)</w:t>
      </w:r>
      <w:r w:rsidRPr="005A7C6E">
        <w:rPr>
          <w:rFonts w:ascii="GHEA Grapalat" w:hAnsi="GHEA Grapalat" w:cs="Sylfaen"/>
          <w:b/>
          <w:sz w:val="20"/>
          <w:lang w:val="hy-AM"/>
        </w:rPr>
        <w:t xml:space="preserve"> </w:t>
      </w:r>
      <w:r w:rsidRPr="00D533CD">
        <w:rPr>
          <w:rFonts w:ascii="GHEA Grapalat" w:hAnsi="GHEA Grapalat" w:cs="Sylfaen"/>
          <w:sz w:val="20"/>
          <w:lang w:val="af-ZA"/>
        </w:rPr>
        <w:t xml:space="preserve"> </w:t>
      </w:r>
      <w:r w:rsidRPr="00D533CD">
        <w:rPr>
          <w:rFonts w:ascii="GHEA Grapalat" w:hAnsi="GHEA Grapalat" w:cs="Sylfaen"/>
          <w:sz w:val="20"/>
        </w:rPr>
        <w:t>или</w:t>
      </w:r>
      <w:r w:rsidRPr="00D533CD">
        <w:rPr>
          <w:rFonts w:ascii="GHEA Grapalat" w:hAnsi="GHEA Grapalat" w:cs="Sylfaen"/>
          <w:sz w:val="20"/>
          <w:lang w:val="af-ZA"/>
        </w:rPr>
        <w:t xml:space="preserve"> </w:t>
      </w:r>
      <w:r w:rsidRPr="00D533CD">
        <w:rPr>
          <w:rFonts w:ascii="GHEA Grapalat" w:hAnsi="GHEA Grapalat" w:cs="Sylfaen"/>
          <w:sz w:val="20"/>
        </w:rPr>
        <w:t>наличные</w:t>
      </w:r>
      <w:r w:rsidRPr="00D533CD">
        <w:rPr>
          <w:rFonts w:ascii="GHEA Grapalat" w:hAnsi="GHEA Grapalat" w:cs="Sylfaen"/>
          <w:sz w:val="20"/>
          <w:lang w:val="af-ZA"/>
        </w:rPr>
        <w:t xml:space="preserve"> в виде </w:t>
      </w:r>
      <w:r w:rsidRPr="00D533CD">
        <w:rPr>
          <w:rFonts w:ascii="GHEA Grapalat" w:hAnsi="GHEA Grapalat" w:cs="Sylfaen"/>
          <w:sz w:val="20"/>
        </w:rPr>
        <w:t xml:space="preserve">денег </w:t>
      </w:r>
      <w:r>
        <w:rPr>
          <w:rFonts w:ascii="GHEA Grapalat" w:hAnsi="GHEA Grapalat" w:cs="Sylfaen"/>
          <w:sz w:val="20"/>
          <w:lang w:val="af-ZA"/>
        </w:rPr>
        <w:t>.</w:t>
      </w:r>
    </w:p>
    <w:p w:rsidR="00131772" w:rsidRPr="005F1873" w:rsidRDefault="00501A05" w:rsidP="00131772">
      <w:pPr>
        <w:ind w:firstLine="567"/>
        <w:jc w:val="both"/>
        <w:rPr>
          <w:rFonts w:ascii="GHEA Grapalat" w:hAnsi="GHEA Grapalat" w:cs="Arial"/>
          <w:sz w:val="20"/>
          <w:lang w:val="hy-AM"/>
        </w:rPr>
      </w:pPr>
      <w:r w:rsidRPr="005F1873">
        <w:rPr>
          <w:rFonts w:ascii="GHEA Grapalat" w:hAnsi="GHEA Grapalat" w:cs="Arial"/>
          <w:sz w:val="20"/>
        </w:rPr>
        <w:t>Если:</w:t>
      </w:r>
      <w:r w:rsidRPr="005F1873">
        <w:rPr>
          <w:rFonts w:ascii="GHEA Grapalat" w:hAnsi="GHEA Grapalat" w:cs="Arial"/>
          <w:sz w:val="20"/>
          <w:lang w:val="af-ZA"/>
        </w:rPr>
        <w:t xml:space="preserve"> </w:t>
      </w:r>
      <w:r w:rsidRPr="005F1873">
        <w:rPr>
          <w:rFonts w:ascii="GHEA Grapalat" w:hAnsi="GHEA Grapalat" w:cs="Arial"/>
          <w:sz w:val="20"/>
          <w:lang w:val="hy-AM"/>
        </w:rPr>
        <w:t xml:space="preserve">процедура закупки организуется по траншам, и участник признается выбранным участником более чем для одного транша </w:t>
      </w:r>
      <w:r w:rsidR="008F4407" w:rsidRPr="005F1873">
        <w:rPr>
          <w:rFonts w:ascii="GHEA Grapalat" w:hAnsi="GHEA Grapalat" w:cs="Sylfaen"/>
          <w:sz w:val="20"/>
          <w:lang w:val="hy-AM"/>
        </w:rPr>
        <w:t>и может представить либо отдельный квалификационный отбор для каждого транша, либо единый квалификационный отбор для всех траншей. В случае предоставления одной квалификационной гарантии ее размер рассчитывается от суммы закупочных цен предъявленных частей с учетом требований пункта «в» подпункта 1 пункта 32 Приказа.</w:t>
      </w:r>
      <w:r w:rsidR="009D4781" w:rsidRPr="005F1873">
        <w:rPr>
          <w:rFonts w:ascii="GHEA Grapalat" w:hAnsi="GHEA Grapalat" w:cs="Arial"/>
          <w:sz w:val="20"/>
          <w:lang w:val="hy-AM"/>
        </w:rPr>
        <w:t xml:space="preserve"> </w:t>
      </w:r>
      <w:r w:rsidR="008F4407" w:rsidRPr="005F1873">
        <w:rPr>
          <w:rFonts w:ascii="GHEA Grapalat" w:hAnsi="GHEA Grapalat" w:cs="Sylfaen"/>
          <w:sz w:val="20"/>
          <w:lang w:val="hy-AM"/>
        </w:rPr>
        <w:t xml:space="preserve"> </w:t>
      </w:r>
      <w:r w:rsidR="00131772" w:rsidRPr="005F1873">
        <w:rPr>
          <w:rFonts w:ascii="GHEA Grapalat" w:hAnsi="GHEA Grapalat"/>
          <w:sz w:val="20"/>
          <w:szCs w:val="20"/>
          <w:lang w:val="hy-AM"/>
        </w:rPr>
        <w:t>Наличные:</w:t>
      </w:r>
      <w:r w:rsidR="00131772" w:rsidRPr="005F1873">
        <w:rPr>
          <w:rFonts w:ascii="GHEA Grapalat" w:hAnsi="GHEA Grapalat"/>
          <w:sz w:val="20"/>
          <w:szCs w:val="20"/>
          <w:lang w:val="af-ZA"/>
        </w:rPr>
        <w:t xml:space="preserve"> </w:t>
      </w:r>
      <w:r w:rsidR="00131772" w:rsidRPr="005F1873">
        <w:rPr>
          <w:rFonts w:ascii="GHEA Grapalat" w:hAnsi="GHEA Grapalat"/>
          <w:sz w:val="20"/>
          <w:szCs w:val="20"/>
          <w:lang w:val="hy-AM"/>
        </w:rPr>
        <w:t>денег</w:t>
      </w:r>
      <w:r w:rsidR="00131772" w:rsidRPr="005F1873">
        <w:rPr>
          <w:rFonts w:ascii="GHEA Grapalat" w:hAnsi="GHEA Grapalat"/>
          <w:sz w:val="20"/>
          <w:szCs w:val="20"/>
          <w:lang w:val="af-ZA"/>
        </w:rPr>
        <w:t xml:space="preserve"> </w:t>
      </w:r>
      <w:r w:rsidR="00131772" w:rsidRPr="005F1873">
        <w:rPr>
          <w:rFonts w:ascii="GHEA Grapalat" w:hAnsi="GHEA Grapalat"/>
          <w:sz w:val="20"/>
          <w:szCs w:val="20"/>
          <w:lang w:val="hy-AM"/>
        </w:rPr>
        <w:t>форма</w:t>
      </w:r>
      <w:r w:rsidR="00131772" w:rsidRPr="005F1873">
        <w:rPr>
          <w:rFonts w:ascii="GHEA Grapalat" w:hAnsi="GHEA Grapalat"/>
          <w:sz w:val="20"/>
          <w:szCs w:val="20"/>
          <w:lang w:val="af-ZA"/>
        </w:rPr>
        <w:t xml:space="preserve"> </w:t>
      </w:r>
      <w:r w:rsidR="00131772" w:rsidRPr="005F1873">
        <w:rPr>
          <w:rFonts w:ascii="GHEA Grapalat" w:hAnsi="GHEA Grapalat"/>
          <w:sz w:val="20"/>
          <w:szCs w:val="20"/>
          <w:lang w:val="hy-AM"/>
        </w:rPr>
        <w:t>представлен</w:t>
      </w:r>
      <w:r w:rsidR="00131772" w:rsidRPr="005F1873">
        <w:rPr>
          <w:rFonts w:ascii="GHEA Grapalat" w:hAnsi="GHEA Grapalat"/>
          <w:sz w:val="20"/>
          <w:szCs w:val="20"/>
          <w:lang w:val="af-ZA"/>
        </w:rPr>
        <w:t xml:space="preserve"> </w:t>
      </w:r>
      <w:r w:rsidR="00131772" w:rsidRPr="005F1873">
        <w:rPr>
          <w:rFonts w:ascii="GHEA Grapalat" w:hAnsi="GHEA Grapalat" w:cs="Arial"/>
          <w:sz w:val="20"/>
          <w:lang w:val="hy-AM"/>
        </w:rPr>
        <w:t>обеспечение квалификации должно быть переведено на казначейский счет «900008000698», открытый на имя уполномоченного органа в Центральном казначействе.</w:t>
      </w:r>
    </w:p>
    <w:p w:rsidR="00CF00CF" w:rsidRPr="000F6770" w:rsidRDefault="00CF00CF" w:rsidP="00CF00CF">
      <w:pPr>
        <w:pStyle w:val="af4"/>
        <w:shd w:val="clear" w:color="auto" w:fill="FFFFFF"/>
        <w:spacing w:before="0" w:beforeAutospacing="0" w:after="0" w:afterAutospacing="0"/>
        <w:ind w:firstLine="567"/>
        <w:jc w:val="both"/>
        <w:rPr>
          <w:rFonts w:ascii="GHEA Grapalat" w:hAnsi="GHEA Grapalat" w:cs="Arial"/>
          <w:sz w:val="20"/>
          <w:lang w:val="hy-AM"/>
        </w:rPr>
      </w:pPr>
      <w:r w:rsidRPr="00E22FD4">
        <w:rPr>
          <w:rFonts w:ascii="GHEA Grapalat" w:hAnsi="GHEA Grapalat" w:cs="Arial"/>
          <w:sz w:val="20"/>
          <w:lang w:val="hy-AM"/>
        </w:rPr>
        <w:t>Подтверждение квалификации возвращается заявителю в течение пяти рабочих дней после полного принятия заказчиком результата договора.</w:t>
      </w:r>
    </w:p>
    <w:p w:rsidR="00CF00CF" w:rsidRPr="007E2C83" w:rsidRDefault="00CF00CF" w:rsidP="00CF00CF">
      <w:pPr>
        <w:ind w:firstLine="567"/>
        <w:jc w:val="both"/>
        <w:rPr>
          <w:rFonts w:ascii="GHEA Grapalat" w:hAnsi="GHEA Grapalat" w:cs="Arial"/>
          <w:sz w:val="20"/>
          <w:lang w:val="hy-AM"/>
        </w:rPr>
      </w:pPr>
      <w:r w:rsidRPr="00E22FD4">
        <w:rPr>
          <w:rFonts w:ascii="GHEA Grapalat" w:hAnsi="GHEA Grapalat" w:cs="Arial"/>
          <w:color w:val="FF0000"/>
          <w:sz w:val="20"/>
          <w:lang w:val="hy-AM"/>
        </w:rPr>
        <w:t xml:space="preserve">   </w:t>
      </w:r>
      <w:r w:rsidRPr="00337B83">
        <w:rPr>
          <w:rFonts w:ascii="GHEA Grapalat" w:hAnsi="GHEA Grapalat" w:cs="Arial"/>
          <w:sz w:val="20"/>
          <w:lang w:val="hy-AM"/>
        </w:rPr>
        <w:t>При этом если договоры купли-продажи товаров заключаются на основании части 6 статьи 15 Закона, то положение о квалификации, представленной в части договора (соглашений), заключенного на данный год в рамках имеющиеся финансовые отчисления подлежат возврату лицом, исполняющим этот договор (договоры), в полном объеме в случае надлежащего исполнения и полного принятия его результата заказчиком.</w:t>
      </w:r>
    </w:p>
    <w:p w:rsidR="00CF00CF" w:rsidRPr="00E2073B" w:rsidRDefault="00CF00CF" w:rsidP="00CF00CF">
      <w:pPr>
        <w:ind w:firstLine="567"/>
        <w:jc w:val="both"/>
        <w:rPr>
          <w:rFonts w:ascii="GHEA Grapalat" w:hAnsi="GHEA Grapalat" w:cs="Arial"/>
          <w:sz w:val="20"/>
          <w:lang w:val="hy-AM"/>
        </w:rPr>
      </w:pPr>
      <w:r w:rsidRPr="00E2073B">
        <w:rPr>
          <w:rFonts w:ascii="GHEA Grapalat" w:hAnsi="GHEA Grapalat" w:cs="Arial"/>
          <w:sz w:val="20"/>
          <w:lang w:val="hy-AM"/>
        </w:rPr>
        <w:t>Квалификационное обеспечение не возвращается в случае нарушения лицом, его представившим, обязательства, предусмотренного договором, что приводит к одностороннему расторжению договора клиентом.</w:t>
      </w:r>
    </w:p>
    <w:p w:rsidR="00CF00CF" w:rsidRPr="00755F9C" w:rsidRDefault="00CF00CF" w:rsidP="00CF00CF">
      <w:pPr>
        <w:ind w:firstLine="567"/>
        <w:jc w:val="both"/>
        <w:rPr>
          <w:rFonts w:ascii="GHEA Grapalat" w:hAnsi="GHEA Grapalat" w:cs="Sylfaen"/>
          <w:sz w:val="20"/>
          <w:vertAlign w:val="superscript"/>
          <w:lang w:val="hy-AM"/>
        </w:rPr>
      </w:pPr>
      <w:r w:rsidRPr="0049023D">
        <w:rPr>
          <w:rFonts w:ascii="GHEA Grapalat" w:hAnsi="GHEA Grapalat" w:cs="Sylfaen"/>
          <w:sz w:val="20"/>
          <w:lang w:val="hy-AM"/>
        </w:rPr>
        <w:t>10.3. контракта</w:t>
      </w:r>
      <w:r w:rsidRPr="005E1F72">
        <w:rPr>
          <w:rFonts w:ascii="GHEA Grapalat" w:hAnsi="GHEA Grapalat" w:cs="Sylfaen"/>
          <w:sz w:val="20"/>
          <w:lang w:val="af-ZA"/>
        </w:rPr>
        <w:t xml:space="preserve"> </w:t>
      </w:r>
      <w:r w:rsidRPr="00972668">
        <w:rPr>
          <w:rFonts w:ascii="GHEA Grapalat" w:hAnsi="GHEA Grapalat" w:cs="Sylfaen"/>
          <w:sz w:val="20"/>
          <w:lang w:val="hy-AM"/>
        </w:rPr>
        <w:t>обеспечение</w:t>
      </w:r>
      <w:r w:rsidRPr="005E1F72">
        <w:rPr>
          <w:rFonts w:ascii="GHEA Grapalat" w:hAnsi="GHEA Grapalat" w:cs="Sylfaen"/>
          <w:sz w:val="20"/>
          <w:lang w:val="af-ZA"/>
        </w:rPr>
        <w:t xml:space="preserve"> </w:t>
      </w:r>
      <w:r w:rsidRPr="00972668">
        <w:rPr>
          <w:rFonts w:ascii="GHEA Grapalat" w:hAnsi="GHEA Grapalat" w:cs="Sylfaen"/>
          <w:sz w:val="20"/>
          <w:lang w:val="hy-AM"/>
        </w:rPr>
        <w:t>размер</w:t>
      </w:r>
      <w:r w:rsidRPr="005E1F72">
        <w:rPr>
          <w:rFonts w:ascii="GHEA Grapalat" w:hAnsi="GHEA Grapalat" w:cs="Sylfaen"/>
          <w:sz w:val="20"/>
          <w:lang w:val="af-ZA"/>
        </w:rPr>
        <w:t xml:space="preserve"> </w:t>
      </w:r>
      <w:r w:rsidRPr="00972668">
        <w:rPr>
          <w:rFonts w:ascii="GHEA Grapalat" w:hAnsi="GHEA Grapalat" w:cs="Sylfaen"/>
          <w:sz w:val="20"/>
          <w:lang w:val="hy-AM"/>
        </w:rPr>
        <w:t>составить</w:t>
      </w:r>
      <w:r w:rsidRPr="005E1F72">
        <w:rPr>
          <w:rFonts w:ascii="GHEA Grapalat" w:hAnsi="GHEA Grapalat" w:cs="Sylfaen"/>
          <w:sz w:val="20"/>
          <w:lang w:val="af-ZA"/>
        </w:rPr>
        <w:t xml:space="preserve"> </w:t>
      </w:r>
      <w:r w:rsidRPr="00972668">
        <w:rPr>
          <w:rFonts w:ascii="GHEA Grapalat" w:hAnsi="GHEA Grapalat" w:cs="Sylfaen"/>
          <w:sz w:val="20"/>
          <w:lang w:val="hy-AM"/>
        </w:rPr>
        <w:t>является</w:t>
      </w:r>
      <w:r w:rsidRPr="005E1F72">
        <w:rPr>
          <w:rFonts w:ascii="GHEA Grapalat" w:hAnsi="GHEA Grapalat" w:cs="Sylfaen"/>
          <w:sz w:val="20"/>
          <w:lang w:val="af-ZA"/>
        </w:rPr>
        <w:t xml:space="preserve"> 10 процентов от </w:t>
      </w:r>
      <w:r>
        <w:rPr>
          <w:rFonts w:ascii="GHEA Grapalat" w:hAnsi="GHEA Grapalat" w:cs="Sylfaen"/>
          <w:sz w:val="20"/>
          <w:lang w:val="hy-AM"/>
        </w:rPr>
        <w:t xml:space="preserve">стоимости покупки </w:t>
      </w:r>
      <w:r w:rsidRPr="00972668">
        <w:rPr>
          <w:rFonts w:ascii="GHEA Grapalat" w:hAnsi="GHEA Grapalat" w:cs="Sylfaen"/>
          <w:sz w:val="20"/>
          <w:lang w:val="hy-AM"/>
        </w:rPr>
        <w:t xml:space="preserve">. Если цена приобретения товара, предусмотренная проектом договора, меньше цены заключаемого договора, то размер обеспечения договора рассчитывается относительно цены договора. Обеспечение договора представляется в виде односторонне утвержденного заявления о возмещении ущерба </w:t>
      </w:r>
      <w:r w:rsidRPr="009557C0">
        <w:rPr>
          <w:rFonts w:ascii="GHEA Grapalat" w:hAnsi="GHEA Grapalat" w:cs="Sylfaen"/>
          <w:b/>
          <w:sz w:val="20"/>
          <w:lang w:val="hy-AM"/>
        </w:rPr>
        <w:t xml:space="preserve">(приложение 5.1) </w:t>
      </w:r>
      <w:r w:rsidRPr="009557C0">
        <w:rPr>
          <w:rFonts w:ascii="GHEA Grapalat" w:hAnsi="GHEA Grapalat" w:cs="Sylfaen"/>
          <w:sz w:val="20"/>
          <w:lang w:val="hy-AM"/>
        </w:rPr>
        <w:t>или денежных средств.</w:t>
      </w:r>
    </w:p>
    <w:p w:rsidR="00CF00CF" w:rsidRPr="00124CC4" w:rsidRDefault="00CF00CF" w:rsidP="00CF00CF">
      <w:pPr>
        <w:shd w:val="clear" w:color="auto" w:fill="FFFFFF"/>
        <w:ind w:firstLine="375"/>
        <w:jc w:val="both"/>
        <w:rPr>
          <w:rFonts w:ascii="GHEA Grapalat" w:hAnsi="GHEA Grapalat"/>
          <w:color w:val="000000"/>
          <w:lang w:val="hy-AM"/>
        </w:rPr>
      </w:pPr>
      <w:r w:rsidRPr="000B4CF4">
        <w:rPr>
          <w:rFonts w:ascii="GHEA Grapalat" w:hAnsi="GHEA Grapalat" w:cs="Arial"/>
          <w:sz w:val="20"/>
          <w:lang w:val="hy-AM"/>
        </w:rPr>
        <w:t xml:space="preserve">Если процедура закупки организована в рассрочку и участник признан выбранным участником более чем для одной партии, он </w:t>
      </w:r>
      <w:r w:rsidRPr="00D533CD">
        <w:rPr>
          <w:rFonts w:ascii="GHEA Grapalat" w:hAnsi="GHEA Grapalat" w:cs="Sylfaen"/>
          <w:sz w:val="20"/>
          <w:lang w:val="hy-AM"/>
        </w:rPr>
        <w:t>может подать как отдельно по каждой партии, так и предоставление одного договора для всех частей. В случае предоставления одного обеспечения контракта его размер рассчитывается относительно суммы закупочных цен предъявленных частей с учетом требований подпункта 9 пункта 32 Порядка.</w:t>
      </w:r>
      <w:r w:rsidRPr="00124CC4">
        <w:rPr>
          <w:rFonts w:ascii="GHEA Grapalat" w:hAnsi="GHEA Grapalat"/>
          <w:color w:val="000000"/>
          <w:lang w:val="hy-AM"/>
        </w:rPr>
        <w:t xml:space="preserve"> </w:t>
      </w:r>
    </w:p>
    <w:p w:rsidR="00CF00CF" w:rsidRDefault="00CF00CF" w:rsidP="00CF00CF">
      <w:pPr>
        <w:ind w:firstLine="567"/>
        <w:jc w:val="both"/>
        <w:rPr>
          <w:rFonts w:ascii="GHEA Grapalat" w:hAnsi="GHEA Grapalat"/>
          <w:sz w:val="20"/>
          <w:szCs w:val="20"/>
          <w:lang w:val="hy-AM"/>
        </w:rPr>
      </w:pPr>
      <w:r w:rsidRPr="00D533CD">
        <w:rPr>
          <w:rFonts w:ascii="GHEA Grapalat" w:hAnsi="GHEA Grapalat" w:cs="Sylfaen"/>
          <w:sz w:val="20"/>
          <w:lang w:val="hy-AM"/>
        </w:rPr>
        <w:t xml:space="preserve">Положение договора должно действовать не менее чем до 20-го рабочего дня, следующего за последним днем полного исполнения обязательств, определенных заключаемым договором. </w:t>
      </w:r>
      <w:r w:rsidRPr="00F16EF4">
        <w:rPr>
          <w:rFonts w:ascii="GHEA Grapalat" w:hAnsi="GHEA Grapalat"/>
          <w:sz w:val="20"/>
          <w:szCs w:val="20"/>
          <w:lang w:val="hy-AM"/>
        </w:rPr>
        <w:t>Обеспечение договора возвращается лицу, его представившему, в случае полного исполнения принятых на себя обязательств по заключенному договору, в течение 5 рабочих дней после истечения срока полного исполнения обязательств.</w:t>
      </w:r>
    </w:p>
    <w:p w:rsidR="00CF00CF" w:rsidRDefault="00CF00CF" w:rsidP="00CF00CF">
      <w:pPr>
        <w:ind w:firstLine="567"/>
        <w:jc w:val="both"/>
        <w:rPr>
          <w:rFonts w:ascii="GHEA Grapalat" w:hAnsi="GHEA Grapalat" w:cs="Arial"/>
          <w:sz w:val="20"/>
          <w:lang w:val="hy-AM"/>
        </w:rPr>
      </w:pPr>
      <w:r w:rsidRPr="00C35F70">
        <w:rPr>
          <w:rFonts w:ascii="GHEA Grapalat" w:hAnsi="GHEA Grapalat"/>
          <w:sz w:val="20"/>
          <w:szCs w:val="20"/>
          <w:lang w:val="hy-AM"/>
        </w:rPr>
        <w:t>Наличные:</w:t>
      </w:r>
      <w:r w:rsidRPr="00C35F70">
        <w:rPr>
          <w:rFonts w:ascii="GHEA Grapalat" w:hAnsi="GHEA Grapalat"/>
          <w:sz w:val="20"/>
          <w:szCs w:val="20"/>
          <w:lang w:val="af-ZA"/>
        </w:rPr>
        <w:t xml:space="preserve"> </w:t>
      </w:r>
      <w:r w:rsidRPr="00790F0D">
        <w:rPr>
          <w:rFonts w:ascii="GHEA Grapalat" w:hAnsi="GHEA Grapalat"/>
          <w:sz w:val="20"/>
          <w:szCs w:val="20"/>
          <w:lang w:val="hy-AM"/>
        </w:rPr>
        <w:t>денег</w:t>
      </w:r>
      <w:r w:rsidRPr="00790F0D">
        <w:rPr>
          <w:rFonts w:ascii="GHEA Grapalat" w:hAnsi="GHEA Grapalat"/>
          <w:sz w:val="20"/>
          <w:szCs w:val="20"/>
          <w:lang w:val="af-ZA"/>
        </w:rPr>
        <w:t xml:space="preserve"> </w:t>
      </w:r>
      <w:r w:rsidRPr="00790F0D">
        <w:rPr>
          <w:rFonts w:ascii="GHEA Grapalat" w:hAnsi="GHEA Grapalat"/>
          <w:sz w:val="20"/>
          <w:szCs w:val="20"/>
          <w:lang w:val="hy-AM"/>
        </w:rPr>
        <w:t>форма</w:t>
      </w:r>
      <w:r w:rsidRPr="00790F0D">
        <w:rPr>
          <w:rFonts w:ascii="GHEA Grapalat" w:hAnsi="GHEA Grapalat"/>
          <w:sz w:val="20"/>
          <w:szCs w:val="20"/>
          <w:lang w:val="af-ZA"/>
        </w:rPr>
        <w:t xml:space="preserve"> </w:t>
      </w:r>
      <w:r w:rsidRPr="00790F0D">
        <w:rPr>
          <w:rFonts w:ascii="GHEA Grapalat" w:hAnsi="GHEA Grapalat"/>
          <w:sz w:val="20"/>
          <w:szCs w:val="20"/>
          <w:lang w:val="hy-AM"/>
        </w:rPr>
        <w:t>представлен</w:t>
      </w:r>
      <w:r w:rsidRPr="00790F0D">
        <w:rPr>
          <w:rFonts w:ascii="GHEA Grapalat" w:hAnsi="GHEA Grapalat"/>
          <w:sz w:val="20"/>
          <w:szCs w:val="20"/>
          <w:lang w:val="af-ZA"/>
        </w:rPr>
        <w:t xml:space="preserve"> </w:t>
      </w:r>
      <w:r w:rsidRPr="00790F0D">
        <w:rPr>
          <w:rFonts w:ascii="GHEA Grapalat" w:hAnsi="GHEA Grapalat" w:cs="Arial"/>
          <w:sz w:val="20"/>
          <w:lang w:val="hy-AM"/>
        </w:rPr>
        <w:t>Обеспечение контракта должно быть переведено на казначейский счет «900008000664», открытый на имя уполномоченного органа в Центральном казначействе.</w:t>
      </w:r>
    </w:p>
    <w:p w:rsidR="00F96621" w:rsidRPr="006A626F" w:rsidRDefault="00281740" w:rsidP="00CF00CF">
      <w:pPr>
        <w:ind w:firstLine="567"/>
        <w:jc w:val="both"/>
        <w:rPr>
          <w:rFonts w:ascii="GHEA Grapalat" w:hAnsi="GHEA Grapalat" w:cs="Arial"/>
          <w:sz w:val="20"/>
          <w:lang w:val="hy-AM"/>
        </w:rPr>
      </w:pPr>
      <w:r w:rsidRPr="007F147C">
        <w:rPr>
          <w:rFonts w:ascii="GHEA Grapalat" w:hAnsi="GHEA Grapalat" w:cs="Sylfaen"/>
          <w:sz w:val="20"/>
          <w:lang w:val="hy-AM"/>
        </w:rPr>
        <w:t xml:space="preserve">10.4 </w:t>
      </w:r>
      <w:r w:rsidR="00441C20" w:rsidRPr="007F147C">
        <w:rPr>
          <w:rFonts w:ascii="GHEA Grapalat" w:hAnsi="GHEA Grapalat" w:cs="Arial"/>
          <w:sz w:val="20"/>
          <w:lang w:val="hy-AM"/>
        </w:rPr>
        <w:t>Если процедура закупки организована на основании статьи 15 части 6 Закона и на момент возникновения права на заключение договора финансовые ресурсы не предусмотрены, то квалификационные и договорные гарантии представляются в форме одностороннего утвержденного заявления о возмещении ущерба или денежных средств. Если на момент возникновения права на заключение договора:</w:t>
      </w:r>
    </w:p>
    <w:p w:rsidR="00671C5B" w:rsidRDefault="00F96621" w:rsidP="00EF3662">
      <w:pPr>
        <w:ind w:firstLine="567"/>
        <w:jc w:val="both"/>
        <w:rPr>
          <w:rFonts w:ascii="GHEA Grapalat" w:hAnsi="GHEA Grapalat" w:cs="Arial"/>
          <w:sz w:val="20"/>
          <w:lang w:val="hy-AM"/>
        </w:rPr>
      </w:pPr>
      <w:r w:rsidRPr="00E2073B">
        <w:rPr>
          <w:rFonts w:ascii="GHEA Grapalat" w:hAnsi="GHEA Grapalat" w:cs="Arial"/>
          <w:sz w:val="20"/>
          <w:lang w:val="hy-AM"/>
        </w:rPr>
        <w:t>- планируемые финансовые ресурсы превышают 25 млн.долл. драмах, но для полного исполнения контракта необходимы финансовые ресурсы, тогда контракт и квалификационные гарантии в разрезе выделенных финансовых ресурсов представляются в виде банковской гарантии или денежных средств, а в части необходимых финансовых ресурсов - в виде форме односторонне утвержденного заявления о возмещении ущерба или денежных средств.</w:t>
      </w:r>
    </w:p>
    <w:p w:rsidR="00096865" w:rsidRPr="001F3550" w:rsidRDefault="00030D40" w:rsidP="00671C5B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5E1F72">
        <w:rPr>
          <w:rFonts w:ascii="GHEA Grapalat" w:hAnsi="GHEA Grapalat" w:cs="Sylfaen"/>
          <w:sz w:val="20"/>
          <w:lang w:val="af-ZA"/>
        </w:rPr>
        <w:t xml:space="preserve">10.6 </w:t>
      </w:r>
      <w:r w:rsidR="005162B1" w:rsidRPr="005E1F72">
        <w:rPr>
          <w:rFonts w:ascii="GHEA Grapalat" w:hAnsi="GHEA Grapalat" w:cs="Sylfaen"/>
          <w:sz w:val="20"/>
          <w:lang w:val="af-ZA"/>
        </w:rPr>
        <w:t>Если договор, заключенный в рамках процедуры покупки в рассрочку, расторгается по причине невыполнения или ненадлежащего исполнения какой-либо части, то квалификационные и договорные гарантии выплачиваются только в размере, рассчитанном на эту часть.</w:t>
      </w:r>
    </w:p>
    <w:p w:rsidR="000046F6" w:rsidRPr="00CC3A07" w:rsidRDefault="000046F6" w:rsidP="000046F6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 w:cs="Sylfaen"/>
          <w:sz w:val="20"/>
          <w:lang w:val="af-ZA"/>
        </w:rPr>
      </w:pPr>
      <w:r w:rsidRPr="00CC3A07">
        <w:rPr>
          <w:rFonts w:ascii="GHEA Grapalat" w:hAnsi="GHEA Grapalat" w:cs="Sylfaen"/>
          <w:sz w:val="20"/>
          <w:lang w:val="af-ZA"/>
        </w:rPr>
        <w:t xml:space="preserve">10.7. Руководитель клиента подает требование об оплате контрактного и квалификационного обеспечения в банк, а в случае обеспечения, предоставленного в денежной форме, </w:t>
      </w:r>
      <w:r w:rsidR="00B410A2" w:rsidRPr="00CC3A07">
        <w:rPr>
          <w:rFonts w:ascii="GHEA Grapalat" w:hAnsi="GHEA Grapalat" w:cs="Sylfaen"/>
          <w:sz w:val="20"/>
          <w:lang w:val="hy-AM"/>
        </w:rPr>
        <w:t xml:space="preserve">в Министерство финансов РА </w:t>
      </w:r>
      <w:r w:rsidRPr="00CC3A07">
        <w:rPr>
          <w:rFonts w:ascii="GHEA Grapalat" w:hAnsi="GHEA Grapalat" w:cs="Sylfaen"/>
          <w:sz w:val="20"/>
          <w:lang w:val="af-ZA"/>
        </w:rPr>
        <w:t xml:space="preserve">, в </w:t>
      </w:r>
      <w:r w:rsidR="00A42297" w:rsidRPr="00CC3A07">
        <w:rPr>
          <w:rFonts w:ascii="GHEA Grapalat" w:hAnsi="GHEA Grapalat" w:cs="Sylfaen"/>
          <w:sz w:val="20"/>
          <w:lang w:val="hy-AM"/>
        </w:rPr>
        <w:t xml:space="preserve">письменной форме в течение </w:t>
      </w:r>
      <w:r w:rsidR="0098440E" w:rsidRPr="00CC3A07">
        <w:rPr>
          <w:rFonts w:ascii="GHEA Grapalat" w:hAnsi="GHEA Grapalat" w:cs="Sylfaen"/>
          <w:sz w:val="20"/>
          <w:lang w:val="hy-AM"/>
        </w:rPr>
        <w:t xml:space="preserve">пяти рабочих дней </w:t>
      </w:r>
      <w:r w:rsidRPr="00CC3A07">
        <w:rPr>
          <w:rFonts w:ascii="GHEA Grapalat" w:hAnsi="GHEA Grapalat" w:cs="Sylfaen"/>
          <w:sz w:val="20"/>
          <w:lang w:val="af-ZA"/>
        </w:rPr>
        <w:t xml:space="preserve">, следующих за датой. обеспечительного платежа . Если требование об уплате обеспечения отклонено </w:t>
      </w:r>
      <w:r w:rsidR="00561377" w:rsidRPr="00CC3A07">
        <w:rPr>
          <w:rFonts w:ascii="GHEA Grapalat" w:hAnsi="GHEA Grapalat" w:cs="Sylfaen"/>
          <w:sz w:val="20"/>
          <w:lang w:val="hy-AM"/>
        </w:rPr>
        <w:t xml:space="preserve">банком или Министерством финансов Республики Армения </w:t>
      </w:r>
      <w:r w:rsidRPr="00CC3A07">
        <w:rPr>
          <w:rFonts w:ascii="GHEA Grapalat" w:hAnsi="GHEA Grapalat" w:cs="Sylfaen"/>
          <w:sz w:val="20"/>
          <w:lang w:val="af-ZA"/>
        </w:rPr>
        <w:t xml:space="preserve">на основании того, что </w:t>
      </w:r>
      <w:r w:rsidRPr="00CC3A07">
        <w:rPr>
          <w:rFonts w:ascii="GHEA Grapalat" w:hAnsi="GHEA Grapalat" w:cs="Sylfaen"/>
          <w:sz w:val="20"/>
          <w:lang w:val="af-ZA"/>
        </w:rPr>
        <w:lastRenderedPageBreak/>
        <w:t xml:space="preserve">претензия или прилагаемые к ней документы представлены не в полном объеме, руководитель клиента в течение двух лет подает новую претензию </w:t>
      </w:r>
      <w:r w:rsidR="00561377" w:rsidRPr="00CC3A07">
        <w:rPr>
          <w:rFonts w:ascii="GHEA Grapalat" w:hAnsi="GHEA Grapalat" w:cs="Sylfaen"/>
          <w:sz w:val="20"/>
          <w:lang w:val="hy-AM"/>
        </w:rPr>
        <w:t xml:space="preserve">в письменном виде. </w:t>
      </w:r>
      <w:r w:rsidRPr="00CC3A07">
        <w:rPr>
          <w:rFonts w:ascii="GHEA Grapalat" w:hAnsi="GHEA Grapalat" w:cs="Sylfaen"/>
          <w:sz w:val="20"/>
          <w:lang w:val="af-ZA"/>
        </w:rPr>
        <w:t>рабочих дней после получения отказа.</w:t>
      </w:r>
    </w:p>
    <w:p w:rsidR="0098440E" w:rsidRPr="00CC3A07" w:rsidRDefault="0098440E" w:rsidP="0098440E">
      <w:pPr>
        <w:shd w:val="clear" w:color="auto" w:fill="FFFFFF"/>
        <w:ind w:firstLine="375"/>
        <w:jc w:val="both"/>
        <w:rPr>
          <w:rFonts w:ascii="GHEA Grapalat" w:hAnsi="GHEA Grapalat" w:cs="Sylfaen"/>
          <w:sz w:val="20"/>
          <w:lang w:val="hy-AM"/>
        </w:rPr>
      </w:pPr>
      <w:r w:rsidRPr="00CC3A07">
        <w:rPr>
          <w:rFonts w:ascii="GHEA Grapalat" w:hAnsi="GHEA Grapalat" w:cs="Sylfaen"/>
          <w:sz w:val="20"/>
          <w:lang w:val="hy-AM"/>
        </w:rPr>
        <w:t xml:space="preserve">10.8 О возврате </w:t>
      </w:r>
      <w:r w:rsidR="00561377" w:rsidRPr="00CC3A07">
        <w:rPr>
          <w:rFonts w:ascii="GHEA Grapalat" w:hAnsi="GHEA Grapalat" w:cs="Sylfaen"/>
          <w:sz w:val="20"/>
          <w:lang w:val="hy-AM"/>
        </w:rPr>
        <w:t xml:space="preserve">договора или </w:t>
      </w:r>
      <w:r w:rsidRPr="00CC3A07">
        <w:rPr>
          <w:rFonts w:ascii="GHEA Grapalat" w:hAnsi="GHEA Grapalat" w:cs="Sylfaen"/>
          <w:sz w:val="20"/>
          <w:lang w:val="af-ZA"/>
        </w:rPr>
        <w:t>подтверждении квалификации руководитель клиента письменно сообщает:</w:t>
      </w:r>
    </w:p>
    <w:p w:rsidR="0098440E" w:rsidRPr="00CC3A07" w:rsidRDefault="0098440E" w:rsidP="0098440E">
      <w:pPr>
        <w:shd w:val="clear" w:color="auto" w:fill="FFFFFF"/>
        <w:ind w:firstLine="375"/>
        <w:jc w:val="both"/>
        <w:rPr>
          <w:rFonts w:ascii="GHEA Grapalat" w:hAnsi="GHEA Grapalat" w:cs="Sylfaen"/>
          <w:sz w:val="20"/>
          <w:lang w:val="hy-AM"/>
        </w:rPr>
      </w:pPr>
      <w:r w:rsidRPr="00CC3A07">
        <w:rPr>
          <w:rFonts w:ascii="GHEA Grapalat" w:hAnsi="GHEA Grapalat" w:cs="Sylfaen"/>
          <w:sz w:val="20"/>
          <w:lang w:val="hy-AM"/>
        </w:rPr>
        <w:t xml:space="preserve">- в случае обеспечения, представленного в денежной форме, в Министерство финансов РА в течение </w:t>
      </w:r>
      <w:r w:rsidR="00DE503B" w:rsidRPr="00CC3A07">
        <w:rPr>
          <w:rFonts w:ascii="GHEA Grapalat" w:hAnsi="GHEA Grapalat" w:cs="Sylfaen"/>
          <w:sz w:val="20"/>
          <w:lang w:val="hy-AM"/>
        </w:rPr>
        <w:t xml:space="preserve">пяти </w:t>
      </w:r>
      <w:r w:rsidR="00DE503B" w:rsidRPr="00CC3A07">
        <w:rPr>
          <w:rFonts w:ascii="GHEA Grapalat" w:hAnsi="GHEA Grapalat" w:cs="Sylfaen"/>
          <w:sz w:val="20"/>
          <w:lang w:val="af-ZA"/>
        </w:rPr>
        <w:t xml:space="preserve">рабочих дней, следующих за днем возникновения основания </w:t>
      </w:r>
      <w:r w:rsidR="00DE503B" w:rsidRPr="00CC3A07">
        <w:rPr>
          <w:rFonts w:ascii="GHEA Grapalat" w:hAnsi="GHEA Grapalat" w:cs="Sylfaen"/>
          <w:sz w:val="20"/>
          <w:lang w:val="hy-AM"/>
        </w:rPr>
        <w:t xml:space="preserve">для возврата </w:t>
      </w:r>
      <w:r w:rsidR="00DE503B" w:rsidRPr="00CC3A07">
        <w:rPr>
          <w:rFonts w:ascii="GHEA Grapalat" w:hAnsi="GHEA Grapalat" w:cs="Sylfaen"/>
          <w:sz w:val="20"/>
          <w:lang w:val="af-ZA"/>
        </w:rPr>
        <w:t xml:space="preserve">обеспечения </w:t>
      </w:r>
      <w:r w:rsidR="00DE503B" w:rsidRPr="00CC3A07">
        <w:rPr>
          <w:rFonts w:ascii="GHEA Grapalat" w:hAnsi="GHEA Grapalat" w:cs="Sylfaen"/>
          <w:sz w:val="20"/>
          <w:lang w:val="hy-AM"/>
        </w:rPr>
        <w:t>, с приложением копии документа, представленного к заявлению, обосновывающему оплату. ;</w:t>
      </w:r>
    </w:p>
    <w:p w:rsidR="0098440E" w:rsidRPr="00CC3A07" w:rsidRDefault="0098440E" w:rsidP="0098440E">
      <w:pPr>
        <w:shd w:val="clear" w:color="auto" w:fill="FFFFFF"/>
        <w:ind w:firstLine="375"/>
        <w:jc w:val="both"/>
        <w:rPr>
          <w:rFonts w:ascii="GHEA Grapalat" w:hAnsi="GHEA Grapalat" w:cs="Sylfaen"/>
          <w:sz w:val="20"/>
          <w:lang w:val="hy-AM"/>
        </w:rPr>
      </w:pPr>
      <w:r w:rsidRPr="00CC3A07">
        <w:rPr>
          <w:rFonts w:ascii="GHEA Grapalat" w:hAnsi="GHEA Grapalat" w:cs="Sylfaen"/>
          <w:sz w:val="20"/>
          <w:lang w:val="hy-AM"/>
        </w:rPr>
        <w:t xml:space="preserve">- в случае обеспечения, представленного в виде банковской гарантии, банку, выдавшему гарантию, в течение </w:t>
      </w:r>
      <w:r w:rsidR="00286D98" w:rsidRPr="00CC3A07">
        <w:rPr>
          <w:rFonts w:ascii="GHEA Grapalat" w:hAnsi="GHEA Grapalat" w:cs="Sylfaen"/>
          <w:sz w:val="20"/>
          <w:lang w:val="hy-AM"/>
        </w:rPr>
        <w:t xml:space="preserve">пяти </w:t>
      </w:r>
      <w:r w:rsidR="00286D98" w:rsidRPr="00CC3A07">
        <w:rPr>
          <w:rFonts w:ascii="GHEA Grapalat" w:hAnsi="GHEA Grapalat" w:cs="Sylfaen"/>
          <w:sz w:val="20"/>
          <w:lang w:val="af-ZA"/>
        </w:rPr>
        <w:t xml:space="preserve">рабочих дней , следующих за днем возникновения основания </w:t>
      </w:r>
      <w:r w:rsidR="00286D98" w:rsidRPr="00CC3A07">
        <w:rPr>
          <w:rFonts w:ascii="GHEA Grapalat" w:hAnsi="GHEA Grapalat" w:cs="Sylfaen"/>
          <w:sz w:val="20"/>
          <w:lang w:val="hy-AM"/>
        </w:rPr>
        <w:t xml:space="preserve">для возврата </w:t>
      </w:r>
      <w:r w:rsidR="00286D98" w:rsidRPr="00CC3A07">
        <w:rPr>
          <w:rFonts w:ascii="GHEA Grapalat" w:hAnsi="GHEA Grapalat" w:cs="Sylfaen"/>
          <w:sz w:val="20"/>
          <w:lang w:val="af-ZA"/>
        </w:rPr>
        <w:t xml:space="preserve">обеспечения </w:t>
      </w:r>
      <w:r w:rsidR="00286D98" w:rsidRPr="00CC3A07">
        <w:rPr>
          <w:rFonts w:ascii="GHEA Grapalat" w:hAnsi="GHEA Grapalat" w:cs="Sylfaen"/>
          <w:sz w:val="20"/>
          <w:lang w:val="hy-AM"/>
        </w:rPr>
        <w:t>,</w:t>
      </w:r>
    </w:p>
    <w:p w:rsidR="0098440E" w:rsidRPr="007C7FCA" w:rsidRDefault="0098440E" w:rsidP="0098440E">
      <w:pPr>
        <w:shd w:val="clear" w:color="auto" w:fill="FFFFFF"/>
        <w:ind w:firstLine="375"/>
        <w:jc w:val="both"/>
        <w:rPr>
          <w:rFonts w:asciiTheme="minorHAnsi" w:hAnsiTheme="minorHAnsi"/>
          <w:sz w:val="20"/>
          <w:szCs w:val="20"/>
          <w:lang w:val="hy-AM"/>
        </w:rPr>
      </w:pPr>
      <w:r w:rsidRPr="00CC3A07">
        <w:rPr>
          <w:rFonts w:ascii="GHEA Grapalat" w:hAnsi="GHEA Grapalat" w:cs="Sylfaen"/>
          <w:sz w:val="20"/>
          <w:lang w:val="hy-AM"/>
        </w:rPr>
        <w:t xml:space="preserve">- в случае предоставления обеспечения в виде убытков - участнику, его представившему, - в течение </w:t>
      </w:r>
      <w:r w:rsidR="00286D98" w:rsidRPr="00CC3A07">
        <w:rPr>
          <w:rFonts w:ascii="GHEA Grapalat" w:hAnsi="GHEA Grapalat" w:cs="Sylfaen"/>
          <w:sz w:val="20"/>
          <w:lang w:val="hy-AM"/>
        </w:rPr>
        <w:t xml:space="preserve">пяти </w:t>
      </w:r>
      <w:r w:rsidR="00286D98" w:rsidRPr="00CC3A07">
        <w:rPr>
          <w:rFonts w:ascii="GHEA Grapalat" w:hAnsi="GHEA Grapalat" w:cs="Sylfaen"/>
          <w:sz w:val="20"/>
          <w:lang w:val="af-ZA"/>
        </w:rPr>
        <w:t xml:space="preserve">рабочих дней , следующих за днем возникновения основания </w:t>
      </w:r>
      <w:r w:rsidR="00286D98" w:rsidRPr="00CC3A07">
        <w:rPr>
          <w:rFonts w:ascii="GHEA Grapalat" w:hAnsi="GHEA Grapalat" w:cs="Sylfaen"/>
          <w:sz w:val="20"/>
          <w:lang w:val="hy-AM"/>
        </w:rPr>
        <w:t xml:space="preserve">для возврата </w:t>
      </w:r>
      <w:r w:rsidR="00286D98" w:rsidRPr="00CC3A07">
        <w:rPr>
          <w:rFonts w:ascii="GHEA Grapalat" w:hAnsi="GHEA Grapalat" w:cs="Sylfaen"/>
          <w:sz w:val="20"/>
          <w:lang w:val="af-ZA"/>
        </w:rPr>
        <w:t xml:space="preserve">обеспечения </w:t>
      </w:r>
      <w:r w:rsidRPr="00CC3A07">
        <w:rPr>
          <w:rFonts w:ascii="GHEA Grapalat" w:hAnsi="GHEA Grapalat" w:cs="Sylfaen"/>
          <w:sz w:val="20"/>
          <w:lang w:val="hy-AM"/>
        </w:rPr>
        <w:t>.</w:t>
      </w:r>
    </w:p>
    <w:p w:rsidR="000046F6" w:rsidRDefault="000046F6" w:rsidP="00671C5B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</w:p>
    <w:p w:rsidR="00096865" w:rsidRPr="005E1F72" w:rsidRDefault="008D5016" w:rsidP="00EF3662">
      <w:pPr>
        <w:jc w:val="center"/>
        <w:rPr>
          <w:rFonts w:ascii="GHEA Grapalat" w:hAnsi="GHEA Grapalat" w:cs="Arial"/>
          <w:b/>
          <w:sz w:val="20"/>
          <w:lang w:val="af-ZA"/>
        </w:rPr>
      </w:pPr>
      <w:r w:rsidRPr="005E1F72">
        <w:rPr>
          <w:rFonts w:ascii="GHEA Grapalat" w:hAnsi="GHEA Grapalat"/>
          <w:b/>
          <w:sz w:val="20"/>
          <w:lang w:val="af-ZA"/>
        </w:rPr>
        <w:t xml:space="preserve">11. </w:t>
      </w:r>
      <w:r w:rsidRPr="005E1F72">
        <w:rPr>
          <w:rFonts w:ascii="GHEA Grapalat" w:hAnsi="GHEA Grapalat" w:cs="Sylfaen"/>
          <w:b/>
          <w:sz w:val="20"/>
          <w:lang w:val="af-ZA"/>
        </w:rPr>
        <w:t>ПРОЦЕДУРА</w:t>
      </w:r>
      <w:r w:rsidRPr="005E1F72">
        <w:rPr>
          <w:rFonts w:ascii="GHEA Grapalat" w:hAnsi="GHEA Grapalat" w:cs="Arial"/>
          <w:b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b/>
          <w:sz w:val="20"/>
          <w:lang w:val="af-ZA"/>
        </w:rPr>
        <w:t>НЕ УСТАНОВЛЕНО</w:t>
      </w:r>
      <w:r w:rsidRPr="005E1F72">
        <w:rPr>
          <w:rFonts w:ascii="GHEA Grapalat" w:hAnsi="GHEA Grapalat" w:cs="Arial"/>
          <w:b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b/>
          <w:sz w:val="20"/>
          <w:lang w:val="af-ZA"/>
        </w:rPr>
        <w:t>ОБЪЯВЛЯТЬ</w:t>
      </w:r>
    </w:p>
    <w:p w:rsidR="00096865" w:rsidRPr="005E1F72" w:rsidRDefault="00096865" w:rsidP="00EF3662">
      <w:pPr>
        <w:jc w:val="center"/>
        <w:rPr>
          <w:rFonts w:ascii="GHEA Grapalat" w:hAnsi="GHEA Grapalat"/>
          <w:b/>
          <w:sz w:val="20"/>
          <w:lang w:val="af-ZA"/>
        </w:rPr>
      </w:pPr>
    </w:p>
    <w:p w:rsidR="00096865" w:rsidRPr="005E1F72" w:rsidRDefault="00096865" w:rsidP="00EF3662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5E1F72">
        <w:rPr>
          <w:rFonts w:ascii="GHEA Grapalat" w:hAnsi="GHEA Grapalat"/>
          <w:sz w:val="20"/>
          <w:lang w:val="af-ZA"/>
        </w:rPr>
        <w:t xml:space="preserve">11. </w:t>
      </w:r>
      <w:r w:rsidRPr="003B135C">
        <w:rPr>
          <w:rFonts w:ascii="GHEA Grapalat" w:hAnsi="GHEA Grapalat" w:cs="Sylfaen"/>
          <w:sz w:val="20"/>
          <w:lang w:val="hy-AM"/>
        </w:rPr>
        <w:t xml:space="preserve">Статья </w:t>
      </w:r>
      <w:r w:rsidRPr="005E1F72">
        <w:rPr>
          <w:rFonts w:ascii="GHEA Grapalat" w:hAnsi="GHEA Grapalat" w:cs="Sylfaen"/>
          <w:sz w:val="20"/>
          <w:lang w:val="af-ZA"/>
        </w:rPr>
        <w:t xml:space="preserve">37 части 1 </w:t>
      </w:r>
      <w:r w:rsidRPr="003B135C">
        <w:rPr>
          <w:rFonts w:ascii="GHEA Grapalat" w:hAnsi="GHEA Grapalat" w:cs="Sylfaen"/>
          <w:sz w:val="20"/>
          <w:lang w:val="hy-AM"/>
        </w:rPr>
        <w:t>Закона</w:t>
      </w:r>
      <w:r w:rsidRPr="005E1F72">
        <w:rPr>
          <w:rFonts w:ascii="GHEA Grapalat" w:hAnsi="GHEA Grapalat" w:cs="Sylfaen"/>
          <w:sz w:val="20"/>
          <w:lang w:val="af-ZA"/>
        </w:rPr>
        <w:t xml:space="preserve"> </w:t>
      </w:r>
      <w:r w:rsidRPr="003B135C">
        <w:rPr>
          <w:rFonts w:ascii="GHEA Grapalat" w:hAnsi="GHEA Grapalat" w:cs="Sylfaen"/>
          <w:sz w:val="20"/>
          <w:lang w:val="hy-AM"/>
        </w:rPr>
        <w:t>статьи</w:t>
      </w:r>
      <w:r w:rsidRPr="005E1F72">
        <w:rPr>
          <w:rFonts w:ascii="GHEA Grapalat" w:hAnsi="GHEA Grapalat" w:cs="Sylfaen"/>
          <w:sz w:val="20"/>
          <w:lang w:val="af-ZA"/>
        </w:rPr>
        <w:t xml:space="preserve"> </w:t>
      </w:r>
      <w:r w:rsidRPr="003B135C">
        <w:rPr>
          <w:rFonts w:ascii="GHEA Grapalat" w:hAnsi="GHEA Grapalat" w:cs="Sylfaen"/>
          <w:sz w:val="20"/>
          <w:lang w:val="hy-AM"/>
        </w:rPr>
        <w:t xml:space="preserve">по данным </w:t>
      </w:r>
      <w:r w:rsidRPr="005E1F72">
        <w:rPr>
          <w:rFonts w:ascii="GHEA Grapalat" w:hAnsi="GHEA Grapalat" w:cs="Sylfaen"/>
          <w:sz w:val="20"/>
          <w:lang w:val="af-ZA"/>
        </w:rPr>
        <w:t xml:space="preserve">комиссии </w:t>
      </w:r>
      <w:r w:rsidRPr="003B135C">
        <w:rPr>
          <w:rFonts w:ascii="GHEA Grapalat" w:hAnsi="GHEA Grapalat" w:cs="Sylfaen"/>
          <w:sz w:val="20"/>
          <w:lang w:val="hy-AM"/>
        </w:rPr>
        <w:t>настоящим</w:t>
      </w:r>
      <w:r w:rsidRPr="005E1F72">
        <w:rPr>
          <w:rFonts w:ascii="GHEA Grapalat" w:hAnsi="GHEA Grapalat" w:cs="Sylfaen"/>
          <w:sz w:val="20"/>
          <w:lang w:val="af-ZA"/>
        </w:rPr>
        <w:t xml:space="preserve"> </w:t>
      </w:r>
      <w:r w:rsidRPr="003B135C">
        <w:rPr>
          <w:rFonts w:ascii="GHEA Grapalat" w:hAnsi="GHEA Grapalat" w:cs="Sylfaen"/>
          <w:sz w:val="20"/>
          <w:lang w:val="hy-AM"/>
        </w:rPr>
        <w:t>процедура</w:t>
      </w:r>
      <w:r w:rsidRPr="005E1F72">
        <w:rPr>
          <w:rFonts w:ascii="GHEA Grapalat" w:hAnsi="GHEA Grapalat" w:cs="Sylfaen"/>
          <w:sz w:val="20"/>
          <w:lang w:val="af-ZA"/>
        </w:rPr>
        <w:t xml:space="preserve"> </w:t>
      </w:r>
      <w:r w:rsidRPr="003B135C">
        <w:rPr>
          <w:rFonts w:ascii="GHEA Grapalat" w:hAnsi="GHEA Grapalat" w:cs="Sylfaen"/>
          <w:sz w:val="20"/>
          <w:lang w:val="hy-AM"/>
        </w:rPr>
        <w:t>несуществующий</w:t>
      </w:r>
      <w:r w:rsidRPr="005E1F72">
        <w:rPr>
          <w:rFonts w:ascii="GHEA Grapalat" w:hAnsi="GHEA Grapalat" w:cs="Sylfaen"/>
          <w:sz w:val="20"/>
          <w:lang w:val="af-ZA"/>
        </w:rPr>
        <w:t xml:space="preserve"> </w:t>
      </w:r>
      <w:r w:rsidRPr="003B135C">
        <w:rPr>
          <w:rFonts w:ascii="GHEA Grapalat" w:hAnsi="GHEA Grapalat" w:cs="Sylfaen"/>
          <w:sz w:val="20"/>
          <w:lang w:val="hy-AM"/>
        </w:rPr>
        <w:t>является</w:t>
      </w:r>
      <w:r w:rsidRPr="005E1F72">
        <w:rPr>
          <w:rFonts w:ascii="GHEA Grapalat" w:hAnsi="GHEA Grapalat" w:cs="Sylfaen"/>
          <w:sz w:val="20"/>
          <w:lang w:val="af-ZA"/>
        </w:rPr>
        <w:t xml:space="preserve"> </w:t>
      </w:r>
      <w:r w:rsidRPr="003B135C">
        <w:rPr>
          <w:rFonts w:ascii="GHEA Grapalat" w:hAnsi="GHEA Grapalat" w:cs="Sylfaen"/>
          <w:sz w:val="20"/>
          <w:lang w:val="hy-AM"/>
        </w:rPr>
        <w:t xml:space="preserve">объявляя, если </w:t>
      </w:r>
      <w:r w:rsidRPr="005E1F72">
        <w:rPr>
          <w:rFonts w:ascii="GHEA Grapalat" w:hAnsi="GHEA Grapalat" w:cs="Sylfaen"/>
          <w:sz w:val="20"/>
          <w:lang w:val="af-ZA"/>
        </w:rPr>
        <w:t>:</w:t>
      </w:r>
    </w:p>
    <w:p w:rsidR="00096865" w:rsidRPr="005E1F72" w:rsidRDefault="00096865" w:rsidP="00EF3662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5E1F72">
        <w:rPr>
          <w:rFonts w:ascii="GHEA Grapalat" w:hAnsi="GHEA Grapalat" w:cs="Sylfaen"/>
          <w:sz w:val="20"/>
          <w:lang w:val="af-ZA"/>
        </w:rPr>
        <w:t xml:space="preserve">1) </w:t>
      </w:r>
      <w:r w:rsidRPr="005E1F72">
        <w:rPr>
          <w:rFonts w:ascii="GHEA Grapalat" w:hAnsi="GHEA Grapalat" w:cs="Sylfaen"/>
          <w:sz w:val="20"/>
          <w:lang w:val="ru-RU"/>
        </w:rPr>
        <w:t>из приложений</w:t>
      </w:r>
      <w:r w:rsidRPr="005E1F72">
        <w:rPr>
          <w:rFonts w:ascii="GHEA Grapalat" w:hAnsi="GHEA Grapalat" w:cs="Sylfae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  <w:lang w:val="ru-RU"/>
        </w:rPr>
        <w:t>нет</w:t>
      </w:r>
      <w:r w:rsidRPr="005E1F72">
        <w:rPr>
          <w:rFonts w:ascii="GHEA Grapalat" w:hAnsi="GHEA Grapalat" w:cs="Sylfae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  <w:lang w:val="ru-RU"/>
        </w:rPr>
        <w:t>один</w:t>
      </w:r>
      <w:r w:rsidRPr="005E1F72">
        <w:rPr>
          <w:rFonts w:ascii="GHEA Grapalat" w:hAnsi="GHEA Grapalat" w:cs="Sylfae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  <w:lang w:val="ru-RU"/>
        </w:rPr>
        <w:t>нет</w:t>
      </w:r>
      <w:r w:rsidRPr="005E1F72">
        <w:rPr>
          <w:rFonts w:ascii="GHEA Grapalat" w:hAnsi="GHEA Grapalat" w:cs="Sylfae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  <w:lang w:val="ru-RU"/>
        </w:rPr>
        <w:t>соответствовать</w:t>
      </w:r>
      <w:r w:rsidRPr="005E1F72">
        <w:rPr>
          <w:rFonts w:ascii="GHEA Grapalat" w:hAnsi="GHEA Grapalat" w:cs="Sylfae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  <w:lang w:val="ru-RU"/>
        </w:rPr>
        <w:t>приглашения</w:t>
      </w:r>
      <w:r w:rsidRPr="005E1F72">
        <w:rPr>
          <w:rFonts w:ascii="GHEA Grapalat" w:hAnsi="GHEA Grapalat" w:cs="Sylfae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  <w:lang w:val="ru-RU"/>
        </w:rPr>
        <w:t xml:space="preserve">к условиям </w:t>
      </w:r>
      <w:r w:rsidRPr="005E1F72">
        <w:rPr>
          <w:rFonts w:ascii="GHEA Grapalat" w:hAnsi="GHEA Grapalat" w:cs="Sylfaen"/>
          <w:sz w:val="20"/>
          <w:lang w:val="af-ZA"/>
        </w:rPr>
        <w:t>.</w:t>
      </w:r>
    </w:p>
    <w:p w:rsidR="00096865" w:rsidRPr="001B131A" w:rsidRDefault="00096865" w:rsidP="00EF3662">
      <w:pPr>
        <w:ind w:firstLine="567"/>
        <w:jc w:val="both"/>
        <w:rPr>
          <w:rFonts w:ascii="GHEA Grapalat" w:hAnsi="GHEA Grapalat" w:cs="Sylfaen"/>
          <w:sz w:val="20"/>
          <w:vertAlign w:val="superscript"/>
          <w:lang w:val="hy-AM"/>
        </w:rPr>
      </w:pPr>
      <w:r w:rsidRPr="005E1F72">
        <w:rPr>
          <w:rFonts w:ascii="GHEA Grapalat" w:hAnsi="GHEA Grapalat" w:cs="Sylfaen"/>
          <w:sz w:val="20"/>
          <w:lang w:val="af-ZA"/>
        </w:rPr>
        <w:t xml:space="preserve">2) </w:t>
      </w:r>
      <w:r w:rsidRPr="005E1F72">
        <w:rPr>
          <w:rFonts w:ascii="GHEA Grapalat" w:hAnsi="GHEA Grapalat" w:cs="Sylfaen"/>
          <w:sz w:val="20"/>
          <w:lang w:val="ru-RU"/>
        </w:rPr>
        <w:t>пауза</w:t>
      </w:r>
      <w:r w:rsidRPr="005E1F72">
        <w:rPr>
          <w:rFonts w:ascii="GHEA Grapalat" w:hAnsi="GHEA Grapalat" w:cs="Sylfae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  <w:lang w:val="ru-RU"/>
        </w:rPr>
        <w:t>является</w:t>
      </w:r>
      <w:r w:rsidRPr="005E1F72">
        <w:rPr>
          <w:rFonts w:ascii="GHEA Grapalat" w:hAnsi="GHEA Grapalat" w:cs="Sylfae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  <w:lang w:val="ru-RU"/>
        </w:rPr>
        <w:t>существовать</w:t>
      </w:r>
      <w:r w:rsidRPr="005E1F72">
        <w:rPr>
          <w:rFonts w:ascii="GHEA Grapalat" w:hAnsi="GHEA Grapalat" w:cs="Sylfae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  <w:lang w:val="ru-RU"/>
        </w:rPr>
        <w:t>иметь</w:t>
      </w:r>
      <w:r w:rsidRPr="005E1F72">
        <w:rPr>
          <w:rFonts w:ascii="GHEA Grapalat" w:hAnsi="GHEA Grapalat" w:cs="Sylfae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  <w:lang w:val="ru-RU"/>
        </w:rPr>
        <w:t>покупки</w:t>
      </w:r>
      <w:r w:rsidRPr="005E1F72">
        <w:rPr>
          <w:rFonts w:ascii="GHEA Grapalat" w:hAnsi="GHEA Grapalat" w:cs="Sylfae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  <w:lang w:val="ru-RU"/>
        </w:rPr>
        <w:t xml:space="preserve">требование </w:t>
      </w:r>
      <w:r w:rsidR="00FF0FE2" w:rsidRPr="005E1F72">
        <w:rPr>
          <w:rFonts w:ascii="GHEA Grapalat" w:hAnsi="GHEA Grapalat" w:cs="Sylfaen"/>
          <w:sz w:val="20"/>
          <w:lang w:val="hy-AM"/>
        </w:rPr>
        <w:t xml:space="preserve">​В то же время </w:t>
      </w:r>
      <w:r w:rsidR="00FF0FE2" w:rsidRPr="005E1F72">
        <w:rPr>
          <w:rFonts w:ascii="GHEA Grapalat" w:hAnsi="GHEA Grapalat" w:cs="Sylfaen"/>
          <w:sz w:val="20"/>
          <w:lang w:val="ru-RU"/>
        </w:rPr>
        <w:t>отец</w:t>
      </w:r>
      <w:r w:rsidR="00FF0FE2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FF0FE2" w:rsidRPr="005E1F72">
        <w:rPr>
          <w:rFonts w:ascii="GHEA Grapalat" w:hAnsi="GHEA Grapalat" w:cs="Sylfaen"/>
          <w:sz w:val="20"/>
          <w:lang w:val="ru-RU"/>
        </w:rPr>
        <w:t>или</w:t>
      </w:r>
      <w:r w:rsidR="00FF0FE2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FF0FE2" w:rsidRPr="005E1F72">
        <w:rPr>
          <w:rFonts w:ascii="GHEA Grapalat" w:hAnsi="GHEA Grapalat" w:cs="Sylfaen"/>
          <w:sz w:val="20"/>
          <w:lang w:val="ru-RU"/>
        </w:rPr>
        <w:t>сообщества</w:t>
      </w:r>
      <w:r w:rsidR="00FF0FE2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FF0FE2" w:rsidRPr="005E1F72">
        <w:rPr>
          <w:rFonts w:ascii="GHEA Grapalat" w:hAnsi="GHEA Grapalat" w:cs="Sylfaen"/>
          <w:sz w:val="20"/>
          <w:lang w:val="ru-RU"/>
        </w:rPr>
        <w:t>потребности</w:t>
      </w:r>
      <w:r w:rsidR="00FF0FE2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FF0FE2" w:rsidRPr="005E1F72">
        <w:rPr>
          <w:rFonts w:ascii="GHEA Grapalat" w:hAnsi="GHEA Grapalat" w:cs="Sylfaen"/>
          <w:sz w:val="20"/>
          <w:lang w:val="ru-RU"/>
        </w:rPr>
        <w:t>для</w:t>
      </w:r>
      <w:r w:rsidR="00FF0FE2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FF0FE2" w:rsidRPr="005E1F72">
        <w:rPr>
          <w:rFonts w:ascii="GHEA Grapalat" w:hAnsi="GHEA Grapalat" w:cs="Sylfaen"/>
          <w:sz w:val="20"/>
          <w:lang w:val="ru-RU"/>
        </w:rPr>
        <w:t>организованный</w:t>
      </w:r>
      <w:r w:rsidR="00FF0FE2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FF0FE2" w:rsidRPr="005E1F72">
        <w:rPr>
          <w:rFonts w:ascii="GHEA Grapalat" w:hAnsi="GHEA Grapalat" w:cs="Sylfaen"/>
          <w:sz w:val="20"/>
          <w:lang w:val="ru-RU"/>
        </w:rPr>
        <w:t>покупки</w:t>
      </w:r>
      <w:r w:rsidR="00FF0FE2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FF0FE2" w:rsidRPr="005E1F72">
        <w:rPr>
          <w:rFonts w:ascii="GHEA Grapalat" w:hAnsi="GHEA Grapalat" w:cs="Sylfaen"/>
          <w:sz w:val="20"/>
          <w:lang w:val="ru-RU"/>
        </w:rPr>
        <w:t>процедура</w:t>
      </w:r>
      <w:r w:rsidR="00FF0FE2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FF0FE2" w:rsidRPr="005E1F72">
        <w:rPr>
          <w:rFonts w:ascii="GHEA Grapalat" w:hAnsi="GHEA Grapalat" w:cs="Sylfaen"/>
          <w:sz w:val="20"/>
          <w:lang w:val="ru-RU"/>
        </w:rPr>
        <w:t>может</w:t>
      </w:r>
      <w:r w:rsidR="00FF0FE2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FF0FE2" w:rsidRPr="005E1F72">
        <w:rPr>
          <w:rFonts w:ascii="GHEA Grapalat" w:hAnsi="GHEA Grapalat" w:cs="Sylfaen"/>
          <w:sz w:val="20"/>
          <w:lang w:val="ru-RU"/>
        </w:rPr>
        <w:t>является</w:t>
      </w:r>
      <w:r w:rsidR="00FF0FE2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FF0FE2" w:rsidRPr="005E1F72">
        <w:rPr>
          <w:rFonts w:ascii="GHEA Grapalat" w:hAnsi="GHEA Grapalat" w:cs="Sylfaen"/>
          <w:sz w:val="20"/>
          <w:lang w:val="ru-RU"/>
        </w:rPr>
        <w:t>полностью</w:t>
      </w:r>
      <w:r w:rsidR="00FF0FE2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FF0FE2" w:rsidRPr="005E1F72">
        <w:rPr>
          <w:rFonts w:ascii="GHEA Grapalat" w:hAnsi="GHEA Grapalat" w:cs="Sylfaen"/>
          <w:sz w:val="20"/>
          <w:lang w:val="ru-RU"/>
        </w:rPr>
        <w:t>или</w:t>
      </w:r>
      <w:r w:rsidR="00FF0FE2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FF0FE2" w:rsidRPr="005E1F72">
        <w:rPr>
          <w:rFonts w:ascii="GHEA Grapalat" w:hAnsi="GHEA Grapalat" w:cs="Sylfaen"/>
          <w:sz w:val="20"/>
          <w:lang w:val="ru-RU"/>
        </w:rPr>
        <w:t>частичный</w:t>
      </w:r>
      <w:r w:rsidR="00FF0FE2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FF0FE2" w:rsidRPr="005E1F72">
        <w:rPr>
          <w:rFonts w:ascii="GHEA Grapalat" w:hAnsi="GHEA Grapalat" w:cs="Sylfaen"/>
          <w:sz w:val="20"/>
          <w:lang w:val="ru-RU"/>
        </w:rPr>
        <w:t>несуществующий</w:t>
      </w:r>
      <w:r w:rsidR="00FF0FE2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FF0FE2" w:rsidRPr="005E1F72">
        <w:rPr>
          <w:rFonts w:ascii="GHEA Grapalat" w:hAnsi="GHEA Grapalat" w:cs="Sylfaen"/>
          <w:sz w:val="20"/>
          <w:lang w:val="ru-RU"/>
        </w:rPr>
        <w:t>быть объявлено</w:t>
      </w:r>
      <w:r w:rsidR="00FF0FE2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FF0FE2" w:rsidRPr="005E1F72">
        <w:rPr>
          <w:rFonts w:ascii="GHEA Grapalat" w:hAnsi="GHEA Grapalat" w:cs="Sylfaen"/>
          <w:sz w:val="20"/>
          <w:lang w:val="ru-RU"/>
        </w:rPr>
        <w:t>соответственно</w:t>
      </w:r>
      <w:r w:rsidR="00FF0FE2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FF0FE2" w:rsidRPr="005E1F72">
        <w:rPr>
          <w:rFonts w:ascii="GHEA Grapalat" w:hAnsi="GHEA Grapalat" w:cs="Sylfaen"/>
          <w:sz w:val="20"/>
          <w:lang w:val="ru-RU"/>
        </w:rPr>
        <w:t>Армении</w:t>
      </w:r>
      <w:r w:rsidR="00FF0FE2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FF0FE2" w:rsidRPr="005E1F72">
        <w:rPr>
          <w:rFonts w:ascii="GHEA Grapalat" w:hAnsi="GHEA Grapalat" w:cs="Sylfaen"/>
          <w:sz w:val="20"/>
          <w:lang w:val="ru-RU"/>
        </w:rPr>
        <w:t>Республика</w:t>
      </w:r>
      <w:r w:rsidR="00FF0FE2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FF0FE2" w:rsidRPr="005E1F72">
        <w:rPr>
          <w:rFonts w:ascii="GHEA Grapalat" w:hAnsi="GHEA Grapalat" w:cs="Sylfaen"/>
          <w:sz w:val="20"/>
          <w:lang w:val="ru-RU"/>
        </w:rPr>
        <w:t>правительства</w:t>
      </w:r>
      <w:r w:rsidR="00FF0FE2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A10D1E" w:rsidRPr="001B131A">
        <w:rPr>
          <w:rFonts w:ascii="GHEA Grapalat" w:hAnsi="GHEA Grapalat" w:cs="Sylfaen"/>
          <w:sz w:val="20"/>
        </w:rPr>
        <w:t>решение</w:t>
      </w:r>
      <w:r w:rsidR="00A10D1E" w:rsidRPr="001B131A">
        <w:rPr>
          <w:rFonts w:ascii="GHEA Grapalat" w:hAnsi="GHEA Grapalat" w:cs="Sylfaen"/>
          <w:sz w:val="20"/>
          <w:lang w:val="af-ZA"/>
        </w:rPr>
        <w:t xml:space="preserve"> </w:t>
      </w:r>
      <w:r w:rsidR="00A10D1E" w:rsidRPr="001B131A">
        <w:rPr>
          <w:rFonts w:ascii="GHEA Grapalat" w:hAnsi="GHEA Grapalat" w:cs="Sylfaen"/>
          <w:sz w:val="20"/>
        </w:rPr>
        <w:t>на основе</w:t>
      </w:r>
      <w:r w:rsidR="00A10D1E" w:rsidRPr="001B131A">
        <w:rPr>
          <w:rFonts w:ascii="GHEA Grapalat" w:hAnsi="GHEA Grapalat" w:cs="Sylfaen"/>
          <w:sz w:val="20"/>
          <w:lang w:val="af-ZA"/>
        </w:rPr>
        <w:t xml:space="preserve"> </w:t>
      </w:r>
      <w:r w:rsidR="00A10D1E" w:rsidRPr="001B131A">
        <w:rPr>
          <w:rFonts w:ascii="GHEA Grapalat" w:hAnsi="GHEA Grapalat" w:cs="Sylfaen"/>
          <w:sz w:val="20"/>
        </w:rPr>
        <w:t>на</w:t>
      </w:r>
    </w:p>
    <w:p w:rsidR="00096865" w:rsidRPr="001B131A" w:rsidRDefault="00096865" w:rsidP="00EF3662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1B131A">
        <w:rPr>
          <w:rFonts w:ascii="GHEA Grapalat" w:hAnsi="GHEA Grapalat" w:cs="Sylfaen"/>
          <w:sz w:val="20"/>
          <w:lang w:val="af-ZA"/>
        </w:rPr>
        <w:t xml:space="preserve">3) </w:t>
      </w:r>
      <w:r w:rsidRPr="001B131A">
        <w:rPr>
          <w:rFonts w:ascii="GHEA Grapalat" w:hAnsi="GHEA Grapalat" w:cs="Sylfaen"/>
          <w:sz w:val="20"/>
          <w:lang w:val="hy-AM"/>
        </w:rPr>
        <w:t>нет</w:t>
      </w:r>
      <w:r w:rsidRPr="001B131A">
        <w:rPr>
          <w:rFonts w:ascii="GHEA Grapalat" w:hAnsi="GHEA Grapalat" w:cs="Sylfaen"/>
          <w:sz w:val="20"/>
          <w:lang w:val="af-ZA"/>
        </w:rPr>
        <w:t xml:space="preserve"> </w:t>
      </w:r>
      <w:r w:rsidRPr="001B131A">
        <w:rPr>
          <w:rFonts w:ascii="GHEA Grapalat" w:hAnsi="GHEA Grapalat" w:cs="Sylfaen"/>
          <w:sz w:val="20"/>
          <w:lang w:val="hy-AM"/>
        </w:rPr>
        <w:t>не</w:t>
      </w:r>
      <w:r w:rsidRPr="001B131A">
        <w:rPr>
          <w:rFonts w:ascii="GHEA Grapalat" w:hAnsi="GHEA Grapalat" w:cs="Sylfaen"/>
          <w:sz w:val="20"/>
          <w:lang w:val="af-ZA"/>
        </w:rPr>
        <w:t xml:space="preserve"> </w:t>
      </w:r>
      <w:r w:rsidRPr="001B131A">
        <w:rPr>
          <w:rFonts w:ascii="GHEA Grapalat" w:hAnsi="GHEA Grapalat" w:cs="Sylfaen"/>
          <w:sz w:val="20"/>
          <w:lang w:val="hy-AM"/>
        </w:rPr>
        <w:t>приложение</w:t>
      </w:r>
      <w:r w:rsidRPr="001B131A">
        <w:rPr>
          <w:rFonts w:ascii="GHEA Grapalat" w:hAnsi="GHEA Grapalat" w:cs="Sylfaen"/>
          <w:sz w:val="20"/>
          <w:lang w:val="af-ZA"/>
        </w:rPr>
        <w:t xml:space="preserve"> </w:t>
      </w:r>
      <w:r w:rsidRPr="001B131A">
        <w:rPr>
          <w:rFonts w:ascii="GHEA Grapalat" w:hAnsi="GHEA Grapalat" w:cs="Sylfaen"/>
          <w:sz w:val="20"/>
          <w:lang w:val="hy-AM"/>
        </w:rPr>
        <w:t>нет</w:t>
      </w:r>
      <w:r w:rsidRPr="001B131A">
        <w:rPr>
          <w:rFonts w:ascii="GHEA Grapalat" w:hAnsi="GHEA Grapalat" w:cs="Sylfaen"/>
          <w:sz w:val="20"/>
          <w:lang w:val="af-ZA"/>
        </w:rPr>
        <w:t xml:space="preserve"> </w:t>
      </w:r>
      <w:r w:rsidRPr="001B131A">
        <w:rPr>
          <w:rFonts w:ascii="GHEA Grapalat" w:hAnsi="GHEA Grapalat" w:cs="Sylfaen"/>
          <w:sz w:val="20"/>
          <w:lang w:val="hy-AM"/>
        </w:rPr>
        <w:t xml:space="preserve">поданный </w:t>
      </w:r>
      <w:r w:rsidRPr="001B131A">
        <w:rPr>
          <w:rFonts w:ascii="GHEA Grapalat" w:hAnsi="GHEA Grapalat" w:cs="Sylfaen"/>
          <w:sz w:val="20"/>
          <w:lang w:val="af-ZA"/>
        </w:rPr>
        <w:t>.</w:t>
      </w:r>
    </w:p>
    <w:p w:rsidR="00096865" w:rsidRPr="005E1F72" w:rsidRDefault="00096865" w:rsidP="00EF3662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5E1F72">
        <w:rPr>
          <w:rFonts w:ascii="GHEA Grapalat" w:hAnsi="GHEA Grapalat" w:cs="Sylfaen"/>
          <w:sz w:val="20"/>
          <w:lang w:val="af-ZA"/>
        </w:rPr>
        <w:t xml:space="preserve">4) </w:t>
      </w:r>
      <w:r w:rsidRPr="005E1F72">
        <w:rPr>
          <w:rFonts w:ascii="GHEA Grapalat" w:hAnsi="GHEA Grapalat" w:cs="Sylfaen"/>
          <w:sz w:val="20"/>
          <w:lang w:val="ru-RU"/>
        </w:rPr>
        <w:t>контракт</w:t>
      </w:r>
      <w:r w:rsidRPr="005E1F72">
        <w:rPr>
          <w:rFonts w:ascii="GHEA Grapalat" w:hAnsi="GHEA Grapalat" w:cs="Sylfae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  <w:lang w:val="ru-RU"/>
        </w:rPr>
        <w:t>нет</w:t>
      </w:r>
      <w:r w:rsidRPr="005E1F72">
        <w:rPr>
          <w:rFonts w:ascii="GHEA Grapalat" w:hAnsi="GHEA Grapalat" w:cs="Sylfae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  <w:lang w:val="ru-RU"/>
        </w:rPr>
        <w:t>будучи запечатанным.</w:t>
      </w:r>
    </w:p>
    <w:p w:rsidR="00B027EF" w:rsidRDefault="00B027EF" w:rsidP="00B027EF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>
        <w:rPr>
          <w:rFonts w:ascii="GHEA Grapalat" w:hAnsi="GHEA Grapalat" w:cs="Sylfaen"/>
          <w:sz w:val="20"/>
        </w:rPr>
        <w:t>Подарок</w:t>
      </w:r>
      <w:r w:rsidRPr="002A4619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</w:rPr>
        <w:t>процедура</w:t>
      </w:r>
      <w:r w:rsidRPr="002A4619">
        <w:rPr>
          <w:rFonts w:ascii="GHEA Grapalat" w:hAnsi="GHEA Grapalat" w:cs="Sylfaen"/>
          <w:sz w:val="20"/>
          <w:lang w:val="af-ZA"/>
        </w:rPr>
        <w:t xml:space="preserve"> 3 </w:t>
      </w:r>
      <w:r w:rsidR="000A0950">
        <w:rPr>
          <w:rFonts w:ascii="GHEA Grapalat" w:hAnsi="GHEA Grapalat" w:cs="Sylfaen"/>
          <w:sz w:val="20"/>
          <w:lang w:val="hy-AM"/>
        </w:rPr>
        <w:t xml:space="preserve">7 </w:t>
      </w:r>
      <w:r>
        <w:rPr>
          <w:rFonts w:ascii="GHEA Grapalat" w:hAnsi="GHEA Grapalat" w:cs="Sylfaen"/>
          <w:sz w:val="20"/>
        </w:rPr>
        <w:t>Закона</w:t>
      </w:r>
      <w:r w:rsidRPr="002A4619">
        <w:rPr>
          <w:rFonts w:ascii="GHEA Grapalat" w:hAnsi="GHEA Grapalat" w:cs="Sylfaen"/>
          <w:sz w:val="20"/>
          <w:lang w:val="af-ZA"/>
        </w:rPr>
        <w:t>​</w:t>
      </w:r>
      <w:r>
        <w:rPr>
          <w:rFonts w:ascii="GHEA Grapalat" w:hAnsi="GHEA Grapalat" w:cs="Sylfaen"/>
          <w:sz w:val="20"/>
        </w:rPr>
        <w:t>​</w:t>
      </w:r>
      <w:r w:rsidRPr="002A4619">
        <w:rPr>
          <w:rFonts w:ascii="GHEA Grapalat" w:hAnsi="GHEA Grapalat" w:cs="Sylfaen"/>
          <w:sz w:val="20"/>
          <w:lang w:val="af-ZA"/>
        </w:rPr>
        <w:t xml:space="preserve"> 1 </w:t>
      </w:r>
      <w:r>
        <w:rPr>
          <w:rFonts w:ascii="GHEA Grapalat" w:hAnsi="GHEA Grapalat" w:cs="Sylfaen"/>
          <w:sz w:val="20"/>
        </w:rPr>
        <w:t>статьи​</w:t>
      </w:r>
      <w:r w:rsidRPr="002A4619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</w:rPr>
        <w:t xml:space="preserve">часть </w:t>
      </w:r>
      <w:r w:rsidRPr="002A4619">
        <w:rPr>
          <w:rFonts w:ascii="GHEA Grapalat" w:hAnsi="GHEA Grapalat" w:cs="Sylfaen"/>
          <w:sz w:val="20"/>
          <w:lang w:val="af-ZA"/>
        </w:rPr>
        <w:t xml:space="preserve">4 </w:t>
      </w:r>
      <w:r>
        <w:rPr>
          <w:rFonts w:ascii="GHEA Grapalat" w:hAnsi="GHEA Grapalat" w:cs="Sylfaen"/>
          <w:sz w:val="20"/>
        </w:rPr>
        <w:t>точка</w:t>
      </w:r>
      <w:r w:rsidRPr="002A4619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</w:rPr>
        <w:t>на основе</w:t>
      </w:r>
      <w:r w:rsidRPr="002A4619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</w:rPr>
        <w:t>на</w:t>
      </w:r>
      <w:r w:rsidRPr="002A4619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</w:rPr>
        <w:t>объявлено</w:t>
      </w:r>
      <w:r w:rsidRPr="002A4619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</w:rPr>
        <w:t>является</w:t>
      </w:r>
      <w:r w:rsidRPr="002A4619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</w:rPr>
        <w:t xml:space="preserve">отсутствует </w:t>
      </w:r>
      <w:r w:rsidRPr="002A4619">
        <w:rPr>
          <w:rFonts w:ascii="GHEA Grapalat" w:hAnsi="GHEA Grapalat" w:cs="Sylfaen"/>
          <w:sz w:val="20"/>
          <w:lang w:val="af-ZA"/>
        </w:rPr>
        <w:t xml:space="preserve">, если </w:t>
      </w:r>
      <w:r>
        <w:rPr>
          <w:rFonts w:ascii="GHEA Grapalat" w:hAnsi="GHEA Grapalat" w:cs="Sylfaen"/>
          <w:sz w:val="20"/>
        </w:rPr>
        <w:t>настоящим</w:t>
      </w:r>
      <w:r w:rsidRPr="002A4619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</w:rPr>
        <w:t>процедуры</w:t>
      </w:r>
      <w:r w:rsidRPr="002A4619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</w:rPr>
        <w:t>в кадре</w:t>
      </w:r>
      <w:r w:rsidRPr="002A4619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</w:rPr>
        <w:t>определенный</w:t>
      </w:r>
      <w:r w:rsidRPr="002A4619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</w:rPr>
        <w:t>приложения</w:t>
      </w:r>
      <w:r w:rsidRPr="002A4619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</w:rPr>
        <w:t>презентация</w:t>
      </w:r>
      <w:r w:rsidRPr="002A4619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</w:rPr>
        <w:t>крайний срок</w:t>
      </w:r>
      <w:r w:rsidRPr="002A4619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</w:rPr>
        <w:t>истечь</w:t>
      </w:r>
      <w:r w:rsidRPr="002A4619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</w:rPr>
        <w:t>момент</w:t>
      </w:r>
      <w:r w:rsidRPr="002A4619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</w:rPr>
        <w:t>по состоянию на</w:t>
      </w:r>
      <w:r w:rsidRPr="002A4619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</w:rPr>
        <w:t>электронный</w:t>
      </w:r>
      <w:r w:rsidRPr="002A4619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</w:rPr>
        <w:t>шоппинг</w:t>
      </w:r>
      <w:r w:rsidRPr="002A4619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</w:rPr>
        <w:t>система</w:t>
      </w:r>
      <w:r w:rsidRPr="002A4619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</w:rPr>
        <w:t>сломанный</w:t>
      </w:r>
      <w:r w:rsidRPr="002A4619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</w:rPr>
        <w:t>есть</w:t>
      </w:r>
    </w:p>
    <w:p w:rsidR="00CA1C11" w:rsidRPr="005E1F72" w:rsidRDefault="00CA1C11" w:rsidP="00EF3662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5E1F72">
        <w:rPr>
          <w:rFonts w:ascii="GHEA Grapalat" w:hAnsi="GHEA Grapalat" w:cs="Sylfaen"/>
          <w:sz w:val="20"/>
          <w:lang w:val="ru-RU"/>
        </w:rPr>
        <w:t xml:space="preserve">Аналогично </w:t>
      </w:r>
      <w:r w:rsidR="00731D26" w:rsidRPr="005E1F72">
        <w:rPr>
          <w:rFonts w:ascii="GHEA Grapalat" w:hAnsi="GHEA Grapalat" w:cs="Sylfaen"/>
          <w:sz w:val="20"/>
          <w:lang w:val="af-ZA"/>
        </w:rPr>
        <w:t>11,2 С</w:t>
      </w:r>
      <w:r w:rsidRPr="005E1F72">
        <w:rPr>
          <w:rFonts w:ascii="GHEA Grapalat" w:hAnsi="GHEA Grapalat" w:cs="Sylfae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  <w:lang w:val="ru-RU"/>
        </w:rPr>
        <w:t>процедура</w:t>
      </w:r>
      <w:r w:rsidRPr="005E1F72">
        <w:rPr>
          <w:rFonts w:ascii="GHEA Grapalat" w:hAnsi="GHEA Grapalat" w:cs="Sylfae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  <w:lang w:val="ru-RU"/>
        </w:rPr>
        <w:t>несуществующий</w:t>
      </w:r>
      <w:r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A747D4" w:rsidRPr="005E1F72">
        <w:rPr>
          <w:rFonts w:ascii="GHEA Grapalat" w:hAnsi="GHEA Grapalat" w:cs="Sylfaen"/>
          <w:sz w:val="20"/>
        </w:rPr>
        <w:t xml:space="preserve">будет </w:t>
      </w:r>
      <w:r w:rsidRPr="005E1F72">
        <w:rPr>
          <w:rFonts w:ascii="GHEA Grapalat" w:hAnsi="GHEA Grapalat" w:cs="Sylfaen"/>
          <w:sz w:val="20"/>
          <w:lang w:val="ru-RU"/>
        </w:rPr>
        <w:t>объявлено</w:t>
      </w:r>
      <w:r w:rsidR="00A747D4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A747D4" w:rsidRPr="005E1F72">
        <w:rPr>
          <w:rFonts w:ascii="GHEA Grapalat" w:hAnsi="GHEA Grapalat" w:cs="Sylfaen"/>
          <w:sz w:val="20"/>
        </w:rPr>
        <w:t>следующий</w:t>
      </w:r>
      <w:r w:rsidR="00A747D4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A747D4" w:rsidRPr="005E1F72">
        <w:rPr>
          <w:rFonts w:ascii="GHEA Grapalat" w:hAnsi="GHEA Grapalat" w:cs="Sylfaen"/>
          <w:sz w:val="20"/>
        </w:rPr>
        <w:t>работающий</w:t>
      </w:r>
      <w:r w:rsidRPr="005E1F72">
        <w:rPr>
          <w:rFonts w:ascii="GHEA Grapalat" w:hAnsi="GHEA Grapalat" w:cs="Sylfae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  <w:lang w:val="ru-RU"/>
        </w:rPr>
        <w:t>дня</w:t>
      </w:r>
      <w:r w:rsidRPr="005E1F72">
        <w:rPr>
          <w:rFonts w:ascii="GHEA Grapalat" w:hAnsi="GHEA Grapalat" w:cs="Sylfae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  <w:lang w:val="ru-RU"/>
        </w:rPr>
        <w:t xml:space="preserve">в этот период </w:t>
      </w:r>
      <w:r w:rsidRPr="005E1F72">
        <w:rPr>
          <w:rFonts w:ascii="GHEA Grapalat" w:hAnsi="GHEA Grapalat" w:cs="Sylfaen"/>
          <w:sz w:val="20"/>
          <w:lang w:val="af-ZA"/>
        </w:rPr>
        <w:t xml:space="preserve">работодатель </w:t>
      </w:r>
      <w:r w:rsidRPr="005E1F72">
        <w:rPr>
          <w:rFonts w:ascii="GHEA Grapalat" w:hAnsi="GHEA Grapalat" w:cs="Sylfaen"/>
          <w:sz w:val="20"/>
          <w:lang w:val="ru-RU"/>
        </w:rPr>
        <w:t xml:space="preserve">публикует объявление в информационном бюллетене </w:t>
      </w:r>
      <w:r w:rsidRPr="005E1F72">
        <w:rPr>
          <w:rFonts w:ascii="GHEA Grapalat" w:hAnsi="GHEA Grapalat" w:cs="Sylfaen"/>
          <w:sz w:val="20"/>
          <w:lang w:val="af-ZA"/>
        </w:rPr>
        <w:t xml:space="preserve">, </w:t>
      </w:r>
      <w:r w:rsidRPr="005E1F72">
        <w:rPr>
          <w:rFonts w:ascii="GHEA Grapalat" w:hAnsi="GHEA Grapalat" w:cs="Sylfaen"/>
          <w:sz w:val="20"/>
          <w:lang w:val="ru-RU"/>
        </w:rPr>
        <w:t xml:space="preserve">в </w:t>
      </w:r>
      <w:r w:rsidRPr="005E1F72">
        <w:rPr>
          <w:rFonts w:ascii="GHEA Grapalat" w:hAnsi="GHEA Grapalat" w:cs="Sylfaen"/>
          <w:sz w:val="20"/>
          <w:lang w:val="af-ZA"/>
        </w:rPr>
        <w:t xml:space="preserve">котором </w:t>
      </w:r>
      <w:r w:rsidRPr="005E1F72">
        <w:rPr>
          <w:rFonts w:ascii="GHEA Grapalat" w:hAnsi="GHEA Grapalat" w:cs="Sylfaen"/>
          <w:sz w:val="20"/>
          <w:lang w:val="ru-RU"/>
        </w:rPr>
        <w:t>отмеченный</w:t>
      </w:r>
      <w:r w:rsidRPr="005E1F72">
        <w:rPr>
          <w:rFonts w:ascii="GHEA Grapalat" w:hAnsi="GHEA Grapalat" w:cs="Sylfae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  <w:lang w:val="ru-RU"/>
        </w:rPr>
        <w:t>является</w:t>
      </w:r>
      <w:r w:rsidRPr="005E1F72">
        <w:rPr>
          <w:rFonts w:ascii="GHEA Grapalat" w:hAnsi="GHEA Grapalat" w:cs="Sylfae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  <w:lang w:val="ru-RU"/>
        </w:rPr>
        <w:t>покупки</w:t>
      </w:r>
      <w:r w:rsidRPr="005E1F72">
        <w:rPr>
          <w:rFonts w:ascii="GHEA Grapalat" w:hAnsi="GHEA Grapalat" w:cs="Sylfae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  <w:lang w:val="ru-RU"/>
        </w:rPr>
        <w:t>процедура</w:t>
      </w:r>
      <w:r w:rsidRPr="005E1F72">
        <w:rPr>
          <w:rFonts w:ascii="GHEA Grapalat" w:hAnsi="GHEA Grapalat" w:cs="Sylfae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  <w:lang w:val="ru-RU"/>
        </w:rPr>
        <w:t>несуществующий</w:t>
      </w:r>
      <w:r w:rsidRPr="005E1F72">
        <w:rPr>
          <w:rFonts w:ascii="GHEA Grapalat" w:hAnsi="GHEA Grapalat" w:cs="Sylfae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  <w:lang w:val="ru-RU"/>
        </w:rPr>
        <w:t>будет объявлено</w:t>
      </w:r>
      <w:r w:rsidRPr="005E1F72">
        <w:rPr>
          <w:rFonts w:ascii="GHEA Grapalat" w:hAnsi="GHEA Grapalat" w:cs="Sylfae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  <w:lang w:val="ru-RU"/>
        </w:rPr>
        <w:t>оправдание.</w:t>
      </w:r>
      <w:r w:rsidRPr="005E1F72">
        <w:rPr>
          <w:rFonts w:ascii="GHEA Grapalat" w:hAnsi="GHEA Grapalat" w:cs="Sylfaen"/>
          <w:sz w:val="20"/>
          <w:lang w:val="af-ZA"/>
        </w:rPr>
        <w:t xml:space="preserve"> </w:t>
      </w:r>
    </w:p>
    <w:p w:rsidR="00CA1C11" w:rsidRPr="005E1F72" w:rsidRDefault="00CA1C11" w:rsidP="00EF3662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</w:p>
    <w:p w:rsidR="00096865" w:rsidRPr="005E1F72" w:rsidRDefault="00096865" w:rsidP="00EF3662">
      <w:pPr>
        <w:pStyle w:val="a3"/>
        <w:spacing w:line="240" w:lineRule="auto"/>
        <w:rPr>
          <w:rFonts w:ascii="GHEA Grapalat" w:hAnsi="GHEA Grapalat"/>
          <w:i w:val="0"/>
          <w:sz w:val="18"/>
          <w:szCs w:val="18"/>
          <w:u w:val="single"/>
          <w:lang w:val="af-ZA"/>
        </w:rPr>
      </w:pPr>
    </w:p>
    <w:p w:rsidR="008D5016" w:rsidRPr="005E1F72" w:rsidRDefault="008D5016" w:rsidP="00EF3662">
      <w:pPr>
        <w:jc w:val="center"/>
        <w:rPr>
          <w:rFonts w:ascii="GHEA Grapalat" w:hAnsi="GHEA Grapalat"/>
          <w:b/>
          <w:sz w:val="20"/>
          <w:lang w:val="af-ZA"/>
        </w:rPr>
      </w:pPr>
      <w:r w:rsidRPr="005E1F72">
        <w:rPr>
          <w:rFonts w:ascii="GHEA Grapalat" w:hAnsi="GHEA Grapalat"/>
          <w:b/>
          <w:sz w:val="20"/>
          <w:lang w:val="af-ZA"/>
        </w:rPr>
        <w:t>12. ДЕЙСТВИЯ, СВЯЗАННЫЕ С ПРОЦЕССОМ ПОКУПКИ И (ИЛИ)</w:t>
      </w:r>
    </w:p>
    <w:p w:rsidR="008D5016" w:rsidRPr="005E1F72" w:rsidRDefault="008D5016" w:rsidP="00EF3662">
      <w:pPr>
        <w:jc w:val="center"/>
        <w:rPr>
          <w:rFonts w:ascii="GHEA Grapalat" w:hAnsi="GHEA Grapalat"/>
          <w:b/>
          <w:sz w:val="20"/>
          <w:lang w:val="af-ZA"/>
        </w:rPr>
      </w:pPr>
      <w:r w:rsidRPr="005E1F72">
        <w:rPr>
          <w:rFonts w:ascii="GHEA Grapalat" w:hAnsi="GHEA Grapalat"/>
          <w:b/>
          <w:sz w:val="20"/>
          <w:lang w:val="af-ZA"/>
        </w:rPr>
        <w:t>УЧАСТНИК ОБЖАЛЕВАЕТ ПРИНЯТЫЕ РЕШЕНИЯ</w:t>
      </w:r>
    </w:p>
    <w:p w:rsidR="00096865" w:rsidRPr="005E1F72" w:rsidRDefault="008D5016" w:rsidP="00EF3662">
      <w:pPr>
        <w:jc w:val="center"/>
        <w:rPr>
          <w:rFonts w:ascii="GHEA Grapalat" w:hAnsi="GHEA Grapalat"/>
          <w:b/>
          <w:sz w:val="20"/>
          <w:lang w:val="af-ZA"/>
        </w:rPr>
      </w:pPr>
      <w:r w:rsidRPr="005E1F72">
        <w:rPr>
          <w:rFonts w:ascii="GHEA Grapalat" w:hAnsi="GHEA Grapalat"/>
          <w:b/>
          <w:sz w:val="20"/>
          <w:lang w:val="af-ZA"/>
        </w:rPr>
        <w:t>ЗАКОН И ПОРЯДОК</w:t>
      </w:r>
    </w:p>
    <w:p w:rsidR="00996C19" w:rsidRPr="005E1F72" w:rsidRDefault="00996C19" w:rsidP="00EF3662">
      <w:pPr>
        <w:jc w:val="center"/>
        <w:rPr>
          <w:rFonts w:ascii="GHEA Grapalat" w:hAnsi="GHEA Grapalat"/>
          <w:b/>
          <w:sz w:val="20"/>
          <w:lang w:val="af-ZA"/>
        </w:rPr>
      </w:pPr>
    </w:p>
    <w:p w:rsidR="000A1464" w:rsidRPr="001F3550" w:rsidRDefault="000A1464" w:rsidP="000A1464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sz w:val="20"/>
          <w:szCs w:val="20"/>
          <w:lang w:val="es-ES"/>
        </w:rPr>
      </w:pPr>
      <w:r w:rsidRPr="001F3550">
        <w:rPr>
          <w:rFonts w:ascii="GHEA Grapalat" w:hAnsi="GHEA Grapalat"/>
          <w:sz w:val="20"/>
          <w:szCs w:val="20"/>
          <w:lang w:val="es-ES"/>
        </w:rPr>
        <w:t xml:space="preserve">12 </w:t>
      </w:r>
      <w:r w:rsidRPr="001F3550">
        <w:rPr>
          <w:rFonts w:ascii="Cambria Math" w:hAnsi="Cambria Math" w:cs="Cambria Math"/>
          <w:sz w:val="20"/>
          <w:szCs w:val="20"/>
          <w:lang w:val="es-ES"/>
        </w:rPr>
        <w:t xml:space="preserve">. 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1 </w:t>
      </w:r>
      <w:r w:rsidRPr="00BA41C0">
        <w:rPr>
          <w:rFonts w:ascii="GHEA Grapalat" w:hAnsi="GHEA Grapalat"/>
          <w:sz w:val="20"/>
          <w:szCs w:val="20"/>
        </w:rPr>
        <w:t>каждый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заинтересованный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человек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верно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имеет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подавать апелляцию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 xml:space="preserve">заказчика 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, </w:t>
      </w:r>
      <w:r w:rsidRPr="00BA41C0">
        <w:rPr>
          <w:rFonts w:ascii="GHEA Grapalat" w:hAnsi="GHEA Grapalat"/>
          <w:sz w:val="20"/>
          <w:szCs w:val="20"/>
        </w:rPr>
        <w:t>оценщика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комиссии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 xml:space="preserve">действия 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( </w:t>
      </w:r>
      <w:r w:rsidRPr="00BA41C0">
        <w:rPr>
          <w:rFonts w:ascii="GHEA Grapalat" w:hAnsi="GHEA Grapalat"/>
          <w:sz w:val="20"/>
          <w:szCs w:val="20"/>
        </w:rPr>
        <w:t xml:space="preserve">бездействие 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) </w:t>
      </w:r>
      <w:r w:rsidRPr="00BA41C0">
        <w:rPr>
          <w:rFonts w:ascii="GHEA Grapalat" w:hAnsi="GHEA Grapalat"/>
          <w:sz w:val="20"/>
          <w:szCs w:val="20"/>
        </w:rPr>
        <w:t>и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решения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Армении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Республика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гражданский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суда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 xml:space="preserve">Кодексом 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( </w:t>
      </w:r>
      <w:r w:rsidRPr="00BA41C0">
        <w:rPr>
          <w:rFonts w:ascii="GHEA Grapalat" w:hAnsi="GHEA Grapalat"/>
          <w:sz w:val="20"/>
          <w:szCs w:val="20"/>
        </w:rPr>
        <w:t>далее: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 xml:space="preserve">Код 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) </w:t>
      </w:r>
      <w:r w:rsidRPr="00BA41C0">
        <w:rPr>
          <w:rFonts w:ascii="GHEA Grapalat" w:hAnsi="GHEA Grapalat"/>
          <w:sz w:val="20"/>
          <w:szCs w:val="20"/>
        </w:rPr>
        <w:t>определен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чтобы</w:t>
      </w:r>
      <w:r w:rsidRPr="001F3550">
        <w:rPr>
          <w:rFonts w:ascii="GHEA Grapalat" w:hAnsi="GHEA Grapalat"/>
          <w:sz w:val="20"/>
          <w:szCs w:val="20"/>
          <w:lang w:val="es-ES"/>
        </w:rPr>
        <w:t>​</w:t>
      </w:r>
    </w:p>
    <w:p w:rsidR="000A1464" w:rsidRPr="001F3550" w:rsidRDefault="000A1464" w:rsidP="000A1464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sz w:val="20"/>
          <w:szCs w:val="20"/>
          <w:lang w:val="es-ES"/>
        </w:rPr>
      </w:pPr>
      <w:r w:rsidRPr="00BA41C0">
        <w:rPr>
          <w:rFonts w:ascii="GHEA Grapalat" w:hAnsi="GHEA Grapalat"/>
          <w:sz w:val="20"/>
          <w:szCs w:val="20"/>
        </w:rPr>
        <w:t>Каждый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ВОЗ?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верно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имеет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По Кодексу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определенный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чтобы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до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приложения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презентация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крайний срок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подавать апелляцию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покупки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предмет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характеристики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или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приглашения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требования</w:t>
      </w:r>
      <w:r w:rsidRPr="001F3550">
        <w:rPr>
          <w:rFonts w:ascii="GHEA Grapalat" w:hAnsi="GHEA Grapalat"/>
          <w:sz w:val="20"/>
          <w:szCs w:val="20"/>
          <w:lang w:val="es-ES"/>
        </w:rPr>
        <w:t>​</w:t>
      </w:r>
    </w:p>
    <w:p w:rsidR="000A1464" w:rsidRPr="001F3550" w:rsidRDefault="000A1464" w:rsidP="000A1464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sz w:val="20"/>
          <w:szCs w:val="20"/>
          <w:lang w:val="es-ES"/>
        </w:rPr>
      </w:pPr>
      <w:r w:rsidRPr="001F3550">
        <w:rPr>
          <w:rFonts w:ascii="GHEA Grapalat" w:hAnsi="GHEA Grapalat"/>
          <w:sz w:val="20"/>
          <w:szCs w:val="20"/>
          <w:lang w:val="es-ES"/>
        </w:rPr>
        <w:t xml:space="preserve">12 </w:t>
      </w:r>
      <w:r w:rsidRPr="001F3550">
        <w:rPr>
          <w:rFonts w:ascii="Cambria Math" w:hAnsi="Cambria Math" w:cs="Cambria Math"/>
          <w:sz w:val="20"/>
          <w:szCs w:val="20"/>
          <w:lang w:val="es-ES"/>
        </w:rPr>
        <w:t xml:space="preserve">. 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2. </w:t>
      </w:r>
      <w:r w:rsidRPr="00BA41C0">
        <w:rPr>
          <w:rFonts w:ascii="GHEA Grapalat" w:hAnsi="GHEA Grapalat"/>
          <w:sz w:val="20"/>
          <w:szCs w:val="20"/>
        </w:rPr>
        <w:t>Здесь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процедуры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с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подключен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отношения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административный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отношение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 xml:space="preserve">нет 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, </w:t>
      </w:r>
      <w:r w:rsidRPr="00BA41C0">
        <w:rPr>
          <w:rFonts w:ascii="GHEA Grapalat" w:hAnsi="GHEA Grapalat"/>
          <w:sz w:val="20"/>
          <w:szCs w:val="20"/>
        </w:rPr>
        <w:t>и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их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регулируется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являются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Армении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Республика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гражданское право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отношения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регулятор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 xml:space="preserve">по законодательству </w:t>
      </w:r>
      <w:r w:rsidRPr="001F3550">
        <w:rPr>
          <w:rFonts w:ascii="GHEA Grapalat" w:hAnsi="GHEA Grapalat"/>
          <w:sz w:val="20"/>
          <w:szCs w:val="20"/>
          <w:lang w:val="es-ES"/>
        </w:rPr>
        <w:t>.</w:t>
      </w:r>
    </w:p>
    <w:p w:rsidR="000A1464" w:rsidRPr="001F3550" w:rsidRDefault="000A1464" w:rsidP="000A1464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sz w:val="20"/>
          <w:szCs w:val="20"/>
          <w:lang w:val="es-ES"/>
        </w:rPr>
      </w:pPr>
      <w:r w:rsidRPr="001F3550">
        <w:rPr>
          <w:rFonts w:ascii="GHEA Grapalat" w:hAnsi="GHEA Grapalat"/>
          <w:sz w:val="20"/>
          <w:szCs w:val="20"/>
          <w:lang w:val="es-ES"/>
        </w:rPr>
        <w:t xml:space="preserve">12 </w:t>
      </w:r>
      <w:r w:rsidRPr="001F3550">
        <w:rPr>
          <w:rFonts w:ascii="Cambria Math" w:hAnsi="Cambria Math" w:cs="Cambria Math"/>
          <w:sz w:val="20"/>
          <w:szCs w:val="20"/>
          <w:lang w:val="es-ES"/>
        </w:rPr>
        <w:t xml:space="preserve">. 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3. </w:t>
      </w:r>
      <w:r w:rsidRPr="00BA41C0">
        <w:rPr>
          <w:rFonts w:ascii="GHEA Grapalat" w:hAnsi="GHEA Grapalat"/>
          <w:sz w:val="20"/>
          <w:szCs w:val="20"/>
        </w:rPr>
        <w:t xml:space="preserve">Клиент 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, </w:t>
      </w:r>
      <w:r w:rsidRPr="00BA41C0">
        <w:rPr>
          <w:rFonts w:ascii="GHEA Grapalat" w:hAnsi="GHEA Grapalat"/>
          <w:sz w:val="20"/>
          <w:szCs w:val="20"/>
        </w:rPr>
        <w:t>оценщик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комиссии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сделанный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действия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или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бездействия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как результат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вызвано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ущерб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компенсированный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являются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Армении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Республика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гражданский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по коду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определенный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чтобы</w:t>
      </w:r>
      <w:r w:rsidRPr="001F3550">
        <w:rPr>
          <w:rFonts w:ascii="GHEA Grapalat" w:hAnsi="GHEA Grapalat"/>
          <w:sz w:val="20"/>
          <w:szCs w:val="20"/>
          <w:lang w:val="es-ES"/>
        </w:rPr>
        <w:t>​</w:t>
      </w:r>
    </w:p>
    <w:p w:rsidR="000A1464" w:rsidRPr="001F3550" w:rsidRDefault="000A1464" w:rsidP="000A1464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sz w:val="20"/>
          <w:szCs w:val="20"/>
          <w:lang w:val="es-ES"/>
        </w:rPr>
      </w:pPr>
      <w:r w:rsidRPr="001F3550">
        <w:rPr>
          <w:rFonts w:ascii="GHEA Grapalat" w:hAnsi="GHEA Grapalat"/>
          <w:sz w:val="20"/>
          <w:szCs w:val="20"/>
          <w:lang w:val="es-ES"/>
        </w:rPr>
        <w:t xml:space="preserve">12 </w:t>
      </w:r>
      <w:r w:rsidRPr="001F3550">
        <w:rPr>
          <w:rFonts w:ascii="Cambria Math" w:hAnsi="Cambria Math" w:cs="Cambria Math"/>
          <w:sz w:val="20"/>
          <w:szCs w:val="20"/>
          <w:lang w:val="es-ES"/>
        </w:rPr>
        <w:t xml:space="preserve">. 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4. </w:t>
      </w:r>
      <w:r w:rsidRPr="00BA41C0">
        <w:rPr>
          <w:rFonts w:ascii="GHEA Grapalat" w:hAnsi="GHEA Grapalat"/>
          <w:sz w:val="20"/>
          <w:szCs w:val="20"/>
        </w:rPr>
        <w:t>Здесь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по приглашению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определенный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бездействия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период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 xml:space="preserve">заказчика 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, </w:t>
      </w:r>
      <w:r w:rsidRPr="00BA41C0">
        <w:rPr>
          <w:rFonts w:ascii="GHEA Grapalat" w:hAnsi="GHEA Grapalat"/>
          <w:sz w:val="20"/>
          <w:szCs w:val="20"/>
        </w:rPr>
        <w:t>оценщика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комиссии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 xml:space="preserve">действий 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( </w:t>
      </w:r>
      <w:r w:rsidRPr="00BA41C0">
        <w:rPr>
          <w:rFonts w:ascii="GHEA Grapalat" w:hAnsi="GHEA Grapalat"/>
          <w:sz w:val="20"/>
          <w:szCs w:val="20"/>
        </w:rPr>
        <w:t xml:space="preserve">бездействия 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) </w:t>
      </w:r>
      <w:r w:rsidRPr="00BA41C0">
        <w:rPr>
          <w:rFonts w:ascii="GHEA Grapalat" w:hAnsi="GHEA Grapalat"/>
          <w:sz w:val="20"/>
          <w:szCs w:val="20"/>
        </w:rPr>
        <w:t>и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решения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обращаться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истец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древности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срок: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кроме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6 </w:t>
      </w:r>
      <w:r w:rsidRPr="00BA41C0">
        <w:rPr>
          <w:rFonts w:ascii="GHEA Grapalat" w:hAnsi="GHEA Grapalat"/>
          <w:sz w:val="20"/>
          <w:szCs w:val="20"/>
        </w:rPr>
        <w:t>Закона​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 xml:space="preserve">Статья 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2 </w:t>
      </w:r>
      <w:r w:rsidRPr="00BA41C0">
        <w:rPr>
          <w:rFonts w:ascii="GHEA Grapalat" w:hAnsi="GHEA Grapalat"/>
          <w:sz w:val="20"/>
          <w:szCs w:val="20"/>
        </w:rPr>
        <w:t>частично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запланировано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решения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обращаться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и: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контракт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односторонний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решить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с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подключен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 xml:space="preserve">споры 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, </w:t>
      </w:r>
      <w:r w:rsidRPr="00BA41C0">
        <w:rPr>
          <w:rFonts w:ascii="GHEA Grapalat" w:hAnsi="GHEA Grapalat"/>
          <w:sz w:val="20"/>
          <w:szCs w:val="20"/>
        </w:rPr>
        <w:t>которые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случай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истец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древности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период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тридцать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календарь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день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есть</w:t>
      </w:r>
    </w:p>
    <w:p w:rsidR="000A1464" w:rsidRPr="001F3550" w:rsidRDefault="000A1464" w:rsidP="000A1464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sz w:val="20"/>
          <w:szCs w:val="20"/>
          <w:lang w:val="es-ES"/>
        </w:rPr>
      </w:pPr>
      <w:r w:rsidRPr="001F3550">
        <w:rPr>
          <w:rFonts w:ascii="GHEA Grapalat" w:hAnsi="GHEA Grapalat"/>
          <w:sz w:val="20"/>
          <w:szCs w:val="20"/>
          <w:lang w:val="es-ES"/>
        </w:rPr>
        <w:t xml:space="preserve">12 </w:t>
      </w:r>
      <w:r w:rsidRPr="001F3550">
        <w:rPr>
          <w:rFonts w:ascii="Cambria Math" w:hAnsi="Cambria Math" w:cs="Cambria Math"/>
          <w:sz w:val="20"/>
          <w:szCs w:val="20"/>
          <w:lang w:val="es-ES"/>
        </w:rPr>
        <w:t xml:space="preserve">. 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5 </w:t>
      </w:r>
      <w:r w:rsidRPr="001F3550">
        <w:rPr>
          <w:rFonts w:ascii="Cambria Math" w:hAnsi="Cambria Math" w:cs="Cambria Math"/>
          <w:sz w:val="20"/>
          <w:szCs w:val="20"/>
          <w:lang w:val="es-ES"/>
        </w:rPr>
        <w:t xml:space="preserve">. </w:t>
      </w:r>
      <w:r w:rsidRPr="00BA41C0">
        <w:rPr>
          <w:rFonts w:ascii="GHEA Grapalat" w:hAnsi="GHEA Grapalat" w:cs="GHEA Grapalat"/>
          <w:sz w:val="20"/>
          <w:szCs w:val="20"/>
        </w:rPr>
        <w:t>Подарок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 w:cs="GHEA Grapalat"/>
          <w:sz w:val="20"/>
          <w:szCs w:val="20"/>
        </w:rPr>
        <w:t>процедуры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 w:cs="GHEA Grapalat"/>
          <w:sz w:val="20"/>
          <w:szCs w:val="20"/>
        </w:rPr>
        <w:t>с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 w:cs="GHEA Grapalat"/>
          <w:sz w:val="20"/>
          <w:szCs w:val="20"/>
        </w:rPr>
        <w:t>подключен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 w:cs="GHEA Grapalat"/>
          <w:sz w:val="20"/>
          <w:szCs w:val="20"/>
        </w:rPr>
        <w:t>споры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исследуется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и: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решается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являются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Ереван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города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первый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суда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общий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юрисдикция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в суде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претензия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разбирательство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от принятия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после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тридцать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дня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во время суда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аргументированный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по решению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настоящим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частично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запланировано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период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может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является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быть продлен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один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 xml:space="preserve">раз 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, пока </w:t>
      </w:r>
      <w:r w:rsidRPr="00BA41C0">
        <w:rPr>
          <w:rFonts w:ascii="GHEA Grapalat" w:hAnsi="GHEA Grapalat"/>
          <w:sz w:val="20"/>
          <w:szCs w:val="20"/>
        </w:rPr>
        <w:t>десять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календарь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днем</w:t>
      </w:r>
      <w:r w:rsidRPr="001F3550">
        <w:rPr>
          <w:rFonts w:ascii="GHEA Grapalat" w:hAnsi="GHEA Grapalat"/>
          <w:sz w:val="20"/>
          <w:szCs w:val="20"/>
          <w:lang w:val="es-ES"/>
        </w:rPr>
        <w:t>​</w:t>
      </w:r>
    </w:p>
    <w:p w:rsidR="000A1464" w:rsidRPr="001F3550" w:rsidRDefault="000A1464" w:rsidP="000A1464">
      <w:pPr>
        <w:shd w:val="clear" w:color="auto" w:fill="FFFFFF"/>
        <w:ind w:firstLine="375"/>
        <w:jc w:val="both"/>
        <w:rPr>
          <w:rFonts w:ascii="GHEA Grapalat" w:hAnsi="GHEA Grapalat"/>
          <w:sz w:val="20"/>
          <w:szCs w:val="20"/>
          <w:lang w:val="es-ES"/>
        </w:rPr>
      </w:pPr>
      <w:r w:rsidRPr="001F3550">
        <w:rPr>
          <w:rFonts w:ascii="GHEA Grapalat" w:hAnsi="GHEA Grapalat"/>
          <w:sz w:val="20"/>
          <w:szCs w:val="20"/>
          <w:lang w:val="es-ES"/>
        </w:rPr>
        <w:t xml:space="preserve">12.6. </w:t>
      </w:r>
      <w:r w:rsidRPr="00BA41C0">
        <w:rPr>
          <w:rFonts w:ascii="GHEA Grapalat" w:hAnsi="GHEA Grapalat"/>
          <w:sz w:val="20"/>
          <w:szCs w:val="20"/>
        </w:rPr>
        <w:t>Суд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претензия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разбирательство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принять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вопрос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решение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является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это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от подачи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после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три дня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 xml:space="preserve">в течение срока </w:t>
      </w:r>
      <w:r w:rsidRPr="001F3550">
        <w:rPr>
          <w:rFonts w:ascii="GHEA Grapalat" w:hAnsi="GHEA Grapalat"/>
          <w:sz w:val="20"/>
          <w:szCs w:val="20"/>
          <w:lang w:val="es-ES"/>
        </w:rPr>
        <w:t>.</w:t>
      </w:r>
    </w:p>
    <w:p w:rsidR="000A1464" w:rsidRPr="001F3550" w:rsidRDefault="000A1464" w:rsidP="000A1464">
      <w:pPr>
        <w:shd w:val="clear" w:color="auto" w:fill="FFFFFF"/>
        <w:ind w:firstLine="375"/>
        <w:jc w:val="both"/>
        <w:rPr>
          <w:rFonts w:ascii="GHEA Grapalat" w:hAnsi="GHEA Grapalat"/>
          <w:sz w:val="20"/>
          <w:szCs w:val="20"/>
          <w:lang w:val="es-ES"/>
        </w:rPr>
      </w:pPr>
      <w:r w:rsidRPr="001F3550">
        <w:rPr>
          <w:rFonts w:ascii="GHEA Grapalat" w:hAnsi="GHEA Grapalat"/>
          <w:sz w:val="20"/>
          <w:szCs w:val="20"/>
          <w:lang w:val="es-ES"/>
        </w:rPr>
        <w:t xml:space="preserve">12.7. </w:t>
      </w:r>
      <w:r w:rsidRPr="00BA41C0">
        <w:rPr>
          <w:rFonts w:ascii="GHEA Grapalat" w:hAnsi="GHEA Grapalat"/>
          <w:sz w:val="20"/>
          <w:szCs w:val="20"/>
        </w:rPr>
        <w:t>Приложение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разбирательство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принять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с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в то же время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суд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делает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является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решение: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от ответчика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данный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покупки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процесс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с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подключен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ответчика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владения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под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расположен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все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доказательства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требовать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о</w:t>
      </w:r>
    </w:p>
    <w:p w:rsidR="000A1464" w:rsidRPr="001F3550" w:rsidRDefault="000A1464" w:rsidP="000A1464">
      <w:pPr>
        <w:shd w:val="clear" w:color="auto" w:fill="FFFFFF"/>
        <w:ind w:firstLine="375"/>
        <w:jc w:val="both"/>
        <w:rPr>
          <w:rFonts w:ascii="GHEA Grapalat" w:hAnsi="GHEA Grapalat"/>
          <w:sz w:val="20"/>
          <w:szCs w:val="20"/>
          <w:lang w:val="es-ES"/>
        </w:rPr>
      </w:pPr>
      <w:r w:rsidRPr="001F3550">
        <w:rPr>
          <w:rFonts w:ascii="GHEA Grapalat" w:hAnsi="GHEA Grapalat"/>
          <w:sz w:val="20"/>
          <w:szCs w:val="20"/>
          <w:lang w:val="es-ES"/>
        </w:rPr>
        <w:t xml:space="preserve">12.8. </w:t>
      </w:r>
      <w:r w:rsidRPr="00BA41C0">
        <w:rPr>
          <w:rFonts w:ascii="GHEA Grapalat" w:hAnsi="GHEA Grapalat"/>
          <w:sz w:val="20"/>
          <w:szCs w:val="20"/>
        </w:rPr>
        <w:t>Доказательство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требовать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касательно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решение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происходит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является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ответчика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к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решение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от получения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после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пять дней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 xml:space="preserve">в течение срока </w:t>
      </w:r>
      <w:r w:rsidRPr="001F3550">
        <w:rPr>
          <w:rFonts w:ascii="GHEA Grapalat" w:hAnsi="GHEA Grapalat"/>
          <w:sz w:val="20"/>
          <w:szCs w:val="20"/>
          <w:lang w:val="es-ES"/>
        </w:rPr>
        <w:t>.</w:t>
      </w:r>
    </w:p>
    <w:p w:rsidR="000A1464" w:rsidRPr="001F3550" w:rsidRDefault="000A1464" w:rsidP="000A1464">
      <w:pPr>
        <w:shd w:val="clear" w:color="auto" w:fill="FFFFFF"/>
        <w:ind w:firstLine="375"/>
        <w:jc w:val="both"/>
        <w:rPr>
          <w:rFonts w:ascii="GHEA Grapalat" w:hAnsi="GHEA Grapalat"/>
          <w:sz w:val="20"/>
          <w:szCs w:val="20"/>
          <w:lang w:val="es-ES"/>
        </w:rPr>
      </w:pPr>
      <w:r w:rsidRPr="00BA41C0">
        <w:rPr>
          <w:rFonts w:ascii="GHEA Grapalat" w:hAnsi="GHEA Grapalat"/>
          <w:sz w:val="20"/>
          <w:szCs w:val="20"/>
        </w:rPr>
        <w:lastRenderedPageBreak/>
        <w:t>Подарок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с точкой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запланировано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в срок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ответчика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к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доказательство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требовать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касательно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решение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требования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не быть выполненным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случай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дело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исследуется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является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в этом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доступный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доказательств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на основе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и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​ </w:t>
      </w:r>
      <w:r w:rsidRPr="00BA41C0">
        <w:rPr>
          <w:rFonts w:ascii="GHEA Grapalat" w:hAnsi="GHEA Grapalat"/>
          <w:sz w:val="20"/>
          <w:szCs w:val="20"/>
        </w:rPr>
        <w:t>истца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упоминается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это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 xml:space="preserve">факты , 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которые </w:t>
      </w:r>
      <w:r w:rsidRPr="00BA41C0">
        <w:rPr>
          <w:rFonts w:ascii="GHEA Grapalat" w:hAnsi="GHEA Grapalat"/>
          <w:sz w:val="20"/>
          <w:szCs w:val="20"/>
        </w:rPr>
        <w:t>при условии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являются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подтверждение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ответчика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владения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под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расположен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 xml:space="preserve">с доказательствами 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, </w:t>
      </w:r>
      <w:r w:rsidRPr="00BA41C0">
        <w:rPr>
          <w:rFonts w:ascii="GHEA Grapalat" w:hAnsi="GHEA Grapalat"/>
          <w:sz w:val="20"/>
          <w:szCs w:val="20"/>
        </w:rPr>
        <w:t>считается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являются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подтверждено</w:t>
      </w:r>
    </w:p>
    <w:p w:rsidR="000A1464" w:rsidRPr="001F3550" w:rsidRDefault="000A1464" w:rsidP="000A1464">
      <w:pPr>
        <w:shd w:val="clear" w:color="auto" w:fill="FFFFFF"/>
        <w:ind w:firstLine="375"/>
        <w:jc w:val="both"/>
        <w:rPr>
          <w:rFonts w:ascii="GHEA Grapalat" w:hAnsi="GHEA Grapalat"/>
          <w:sz w:val="20"/>
          <w:szCs w:val="20"/>
          <w:lang w:val="es-ES"/>
        </w:rPr>
      </w:pPr>
      <w:r w:rsidRPr="001F3550">
        <w:rPr>
          <w:rFonts w:ascii="GHEA Grapalat" w:hAnsi="GHEA Grapalat"/>
          <w:sz w:val="20"/>
          <w:szCs w:val="20"/>
          <w:lang w:val="es-ES"/>
        </w:rPr>
        <w:t xml:space="preserve">12 </w:t>
      </w:r>
      <w:r w:rsidRPr="001F3550">
        <w:rPr>
          <w:rFonts w:ascii="Cambria Math" w:hAnsi="Cambria Math" w:cs="Cambria Math"/>
          <w:sz w:val="20"/>
          <w:szCs w:val="20"/>
          <w:lang w:val="es-ES"/>
        </w:rPr>
        <w:t xml:space="preserve">. 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9. </w:t>
      </w:r>
      <w:r w:rsidRPr="00BA41C0">
        <w:rPr>
          <w:rFonts w:ascii="GHEA Grapalat" w:hAnsi="GHEA Grapalat"/>
          <w:sz w:val="20"/>
          <w:szCs w:val="20"/>
        </w:rPr>
        <w:t>Суд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настоящим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покупки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к процессу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относящийся к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настоящим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по разделам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запланировано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споры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касательно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его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в разбирательстве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рассмотрен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дела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включается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является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один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 xml:space="preserve">в разбирательстве </w:t>
      </w:r>
      <w:r w:rsidRPr="001F3550">
        <w:rPr>
          <w:rFonts w:ascii="GHEA Grapalat" w:hAnsi="GHEA Grapalat"/>
          <w:sz w:val="20"/>
          <w:szCs w:val="20"/>
          <w:lang w:val="es-ES"/>
        </w:rPr>
        <w:t>.</w:t>
      </w:r>
    </w:p>
    <w:p w:rsidR="000A1464" w:rsidRPr="001F3550" w:rsidRDefault="000A1464" w:rsidP="000A1464">
      <w:pPr>
        <w:shd w:val="clear" w:color="auto" w:fill="FFFFFF"/>
        <w:ind w:firstLine="375"/>
        <w:jc w:val="both"/>
        <w:rPr>
          <w:rFonts w:ascii="GHEA Grapalat" w:hAnsi="GHEA Grapalat"/>
          <w:sz w:val="20"/>
          <w:szCs w:val="20"/>
          <w:lang w:val="es-ES"/>
        </w:rPr>
      </w:pPr>
      <w:r w:rsidRPr="001F3550">
        <w:rPr>
          <w:rFonts w:ascii="GHEA Grapalat" w:hAnsi="GHEA Grapalat"/>
          <w:sz w:val="20"/>
          <w:szCs w:val="20"/>
          <w:lang w:val="es-ES"/>
        </w:rPr>
        <w:t xml:space="preserve">12 </w:t>
      </w:r>
      <w:r w:rsidRPr="001F3550">
        <w:rPr>
          <w:rFonts w:ascii="Cambria Math" w:hAnsi="Cambria Math" w:cs="Cambria Math"/>
          <w:sz w:val="20"/>
          <w:szCs w:val="20"/>
          <w:lang w:val="es-ES"/>
        </w:rPr>
        <w:t xml:space="preserve">. 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10. </w:t>
      </w:r>
      <w:r w:rsidRPr="00BA41C0">
        <w:rPr>
          <w:rFonts w:ascii="GHEA Grapalat" w:hAnsi="GHEA Grapalat"/>
          <w:sz w:val="20"/>
          <w:szCs w:val="20"/>
        </w:rPr>
        <w:t>Приложение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разбирательство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принять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о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решение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немедленно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отправляют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является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уполномоченный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тела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чиновник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электронный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почты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по </w:t>
      </w:r>
      <w:r w:rsidRPr="00BA41C0">
        <w:rPr>
          <w:rFonts w:ascii="GHEA Grapalat" w:hAnsi="GHEA Grapalat"/>
          <w:sz w:val="20"/>
          <w:szCs w:val="20"/>
        </w:rPr>
        <w:t>адресу Авторизованный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тело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настоящим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с точкой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запланировано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решение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немедленно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публикация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является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в рассылке: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отмечая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приостановка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день</w:t>
      </w:r>
      <w:r w:rsidRPr="001F3550">
        <w:rPr>
          <w:rFonts w:ascii="GHEA Grapalat" w:hAnsi="GHEA Grapalat"/>
          <w:sz w:val="20"/>
          <w:szCs w:val="20"/>
          <w:lang w:val="es-ES"/>
        </w:rPr>
        <w:t>​</w:t>
      </w:r>
    </w:p>
    <w:p w:rsidR="000A1464" w:rsidRPr="001F3550" w:rsidRDefault="000A1464" w:rsidP="000A1464">
      <w:pPr>
        <w:shd w:val="clear" w:color="auto" w:fill="FFFFFF"/>
        <w:ind w:firstLine="375"/>
        <w:jc w:val="both"/>
        <w:rPr>
          <w:rFonts w:ascii="GHEA Grapalat" w:hAnsi="GHEA Grapalat"/>
          <w:sz w:val="20"/>
          <w:szCs w:val="20"/>
          <w:lang w:val="es-ES"/>
        </w:rPr>
      </w:pPr>
      <w:r w:rsidRPr="001F3550">
        <w:rPr>
          <w:rFonts w:ascii="GHEA Grapalat" w:hAnsi="GHEA Grapalat"/>
          <w:sz w:val="20"/>
          <w:szCs w:val="20"/>
          <w:lang w:val="es-ES"/>
        </w:rPr>
        <w:t xml:space="preserve">12 </w:t>
      </w:r>
      <w:r w:rsidRPr="001F3550">
        <w:rPr>
          <w:rFonts w:ascii="Cambria Math" w:hAnsi="Cambria Math" w:cs="Cambria Math"/>
          <w:sz w:val="20"/>
          <w:szCs w:val="20"/>
          <w:lang w:val="es-ES"/>
        </w:rPr>
        <w:t xml:space="preserve">. 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11 </w:t>
      </w:r>
      <w:r w:rsidRPr="001F3550">
        <w:rPr>
          <w:rFonts w:ascii="Cambria Math" w:hAnsi="Cambria Math" w:cs="Cambria Math"/>
          <w:sz w:val="20"/>
          <w:szCs w:val="20"/>
          <w:lang w:val="es-ES"/>
        </w:rPr>
        <w:t>.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претензии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ответ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>
        <w:rPr>
          <w:rFonts w:ascii="GHEA Grapalat" w:hAnsi="GHEA Grapalat"/>
          <w:sz w:val="20"/>
          <w:szCs w:val="20"/>
        </w:rPr>
        <w:t>клиент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подарок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является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претензия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разбирательство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принять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о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решение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от получения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после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пять дней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 xml:space="preserve">в течение срока </w:t>
      </w:r>
      <w:r w:rsidRPr="001F3550">
        <w:rPr>
          <w:rFonts w:ascii="GHEA Grapalat" w:hAnsi="GHEA Grapalat"/>
          <w:sz w:val="20"/>
          <w:szCs w:val="20"/>
          <w:lang w:val="es-ES"/>
        </w:rPr>
        <w:t>.</w:t>
      </w:r>
    </w:p>
    <w:p w:rsidR="000A1464" w:rsidRPr="001F3550" w:rsidRDefault="000A1464" w:rsidP="000A1464">
      <w:pPr>
        <w:shd w:val="clear" w:color="auto" w:fill="FFFFFF"/>
        <w:ind w:firstLine="375"/>
        <w:jc w:val="both"/>
        <w:rPr>
          <w:rFonts w:ascii="GHEA Grapalat" w:hAnsi="GHEA Grapalat"/>
          <w:sz w:val="20"/>
          <w:szCs w:val="20"/>
          <w:lang w:val="es-ES"/>
        </w:rPr>
      </w:pPr>
      <w:r w:rsidRPr="001F3550">
        <w:rPr>
          <w:rFonts w:ascii="Calibri" w:hAnsi="Calibri" w:cs="Calibri"/>
          <w:sz w:val="20"/>
          <w:szCs w:val="20"/>
          <w:lang w:val="es-ES"/>
        </w:rPr>
        <w:t> 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12 </w:t>
      </w:r>
      <w:r w:rsidRPr="001F3550">
        <w:rPr>
          <w:rFonts w:ascii="Cambria Math" w:hAnsi="Cambria Math" w:cs="Cambria Math"/>
          <w:sz w:val="20"/>
          <w:szCs w:val="20"/>
          <w:lang w:val="es-ES"/>
        </w:rPr>
        <w:t xml:space="preserve">. 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12 </w:t>
      </w:r>
      <w:r w:rsidRPr="00BA41C0">
        <w:rPr>
          <w:rFonts w:ascii="GHEA Grapalat" w:hAnsi="GHEA Grapalat"/>
          <w:sz w:val="20"/>
          <w:szCs w:val="20"/>
        </w:rPr>
        <w:t>К делу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участник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люди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и: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их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представители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судебный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сессия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времени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и: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 xml:space="preserve">дикий 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, как </w:t>
      </w:r>
      <w:r w:rsidRPr="00BA41C0">
        <w:rPr>
          <w:rFonts w:ascii="GHEA Grapalat" w:hAnsi="GHEA Grapalat"/>
          <w:sz w:val="20"/>
          <w:szCs w:val="20"/>
        </w:rPr>
        <w:t>также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По Кодексу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запланировано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случаи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отдельно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процедурный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действия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выполнять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о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быть уведомлен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являются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электронный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общения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через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уведомления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и: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другой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документы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 xml:space="preserve">Статья 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97 </w:t>
      </w:r>
      <w:r w:rsidRPr="00BA41C0">
        <w:rPr>
          <w:rFonts w:ascii="GHEA Grapalat" w:hAnsi="GHEA Grapalat"/>
          <w:sz w:val="20"/>
          <w:szCs w:val="20"/>
        </w:rPr>
        <w:t>Кодекса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по статье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определенный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чтобы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в приложении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указанный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электронный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на почту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отправить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метод</w:t>
      </w:r>
    </w:p>
    <w:p w:rsidR="000A1464" w:rsidRPr="001F3550" w:rsidRDefault="000A1464" w:rsidP="000A1464">
      <w:pPr>
        <w:shd w:val="clear" w:color="auto" w:fill="FFFFFF"/>
        <w:ind w:firstLine="375"/>
        <w:jc w:val="both"/>
        <w:rPr>
          <w:rFonts w:ascii="GHEA Grapalat" w:hAnsi="GHEA Grapalat"/>
          <w:sz w:val="20"/>
          <w:szCs w:val="20"/>
          <w:lang w:val="es-ES"/>
        </w:rPr>
      </w:pPr>
      <w:r w:rsidRPr="001F3550">
        <w:rPr>
          <w:rFonts w:ascii="GHEA Grapalat" w:hAnsi="GHEA Grapalat"/>
          <w:sz w:val="20"/>
          <w:szCs w:val="20"/>
          <w:lang w:val="es-ES"/>
        </w:rPr>
        <w:t xml:space="preserve">12 </w:t>
      </w:r>
      <w:r w:rsidRPr="001F3550">
        <w:rPr>
          <w:rFonts w:ascii="Cambria Math" w:hAnsi="Cambria Math" w:cs="Cambria Math"/>
          <w:sz w:val="20"/>
          <w:szCs w:val="20"/>
          <w:lang w:val="es-ES"/>
        </w:rPr>
        <w:t xml:space="preserve">. 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13 </w:t>
      </w:r>
      <w:r w:rsidRPr="001F3550">
        <w:rPr>
          <w:rFonts w:ascii="Cambria Math" w:hAnsi="Cambria Math" w:cs="Cambria Math"/>
          <w:sz w:val="20"/>
          <w:szCs w:val="20"/>
          <w:lang w:val="es-ES"/>
        </w:rPr>
        <w:t>.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Суд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настоящим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по разделам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запланировано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со спорами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дела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обследование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и: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им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касательно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суждения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и: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решения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делает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является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в письменной форме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 xml:space="preserve">в соответствии с процедурой 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, </w:t>
      </w:r>
      <w:r w:rsidRPr="00BA41C0">
        <w:rPr>
          <w:rFonts w:ascii="GHEA Grapalat" w:hAnsi="GHEA Grapalat"/>
          <w:sz w:val="20"/>
          <w:szCs w:val="20"/>
        </w:rPr>
        <w:t>за исключением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это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 xml:space="preserve">случаи 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, когда </w:t>
      </w:r>
      <w:r w:rsidRPr="00BA41C0">
        <w:rPr>
          <w:rFonts w:ascii="GHEA Grapalat" w:hAnsi="GHEA Grapalat"/>
          <w:sz w:val="20"/>
          <w:szCs w:val="20"/>
        </w:rPr>
        <w:t>суд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к делу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участник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человек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посредством посредничества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или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его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инициатива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пришел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является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 xml:space="preserve">вывод 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, что </w:t>
      </w:r>
      <w:r w:rsidRPr="00BA41C0">
        <w:rPr>
          <w:rFonts w:ascii="GHEA Grapalat" w:hAnsi="GHEA Grapalat"/>
          <w:sz w:val="20"/>
          <w:szCs w:val="20"/>
        </w:rPr>
        <w:t>необходимый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является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дело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исследовать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судебный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на </w:t>
      </w:r>
      <w:r w:rsidRPr="00BA41C0">
        <w:rPr>
          <w:rFonts w:ascii="GHEA Grapalat" w:hAnsi="GHEA Grapalat"/>
          <w:sz w:val="20"/>
          <w:szCs w:val="20"/>
        </w:rPr>
        <w:t>сессии</w:t>
      </w:r>
    </w:p>
    <w:p w:rsidR="000A1464" w:rsidRPr="001F3550" w:rsidRDefault="000A1464" w:rsidP="000A1464">
      <w:pPr>
        <w:shd w:val="clear" w:color="auto" w:fill="FFFFFF"/>
        <w:ind w:firstLine="375"/>
        <w:jc w:val="both"/>
        <w:rPr>
          <w:rFonts w:ascii="GHEA Grapalat" w:hAnsi="GHEA Grapalat"/>
          <w:sz w:val="20"/>
          <w:szCs w:val="20"/>
          <w:lang w:val="es-ES"/>
        </w:rPr>
      </w:pPr>
      <w:r w:rsidRPr="001F3550">
        <w:rPr>
          <w:rFonts w:ascii="GHEA Grapalat" w:hAnsi="GHEA Grapalat"/>
          <w:sz w:val="20"/>
          <w:szCs w:val="20"/>
          <w:lang w:val="es-ES"/>
        </w:rPr>
        <w:t xml:space="preserve">12 </w:t>
      </w:r>
      <w:r w:rsidRPr="001F3550">
        <w:rPr>
          <w:rFonts w:ascii="Cambria Math" w:hAnsi="Cambria Math" w:cs="Cambria Math"/>
          <w:sz w:val="20"/>
          <w:szCs w:val="20"/>
          <w:lang w:val="es-ES"/>
        </w:rPr>
        <w:t xml:space="preserve">. 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14. </w:t>
      </w:r>
      <w:r w:rsidRPr="00BA41C0">
        <w:rPr>
          <w:rFonts w:ascii="GHEA Grapalat" w:hAnsi="GHEA Grapalat"/>
          <w:sz w:val="20"/>
          <w:szCs w:val="20"/>
        </w:rPr>
        <w:t>Дело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судебный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на сессии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исследовать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касательно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посредничество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к делу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участник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человек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может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является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представлять на рассмотрение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до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претензии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отвечать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представить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для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определенный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период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срок действия</w:t>
      </w:r>
    </w:p>
    <w:p w:rsidR="000A1464" w:rsidRPr="001F3550" w:rsidRDefault="000A1464" w:rsidP="000A1464">
      <w:pPr>
        <w:shd w:val="clear" w:color="auto" w:fill="FFFFFF"/>
        <w:ind w:firstLine="375"/>
        <w:jc w:val="both"/>
        <w:rPr>
          <w:rFonts w:ascii="GHEA Grapalat" w:hAnsi="GHEA Grapalat"/>
          <w:sz w:val="20"/>
          <w:szCs w:val="20"/>
          <w:lang w:val="es-ES"/>
        </w:rPr>
      </w:pPr>
      <w:r w:rsidRPr="001F3550">
        <w:rPr>
          <w:rFonts w:ascii="GHEA Grapalat" w:hAnsi="GHEA Grapalat"/>
          <w:sz w:val="20"/>
          <w:szCs w:val="20"/>
          <w:lang w:val="es-ES"/>
        </w:rPr>
        <w:t xml:space="preserve">12 </w:t>
      </w:r>
      <w:r w:rsidRPr="001F3550">
        <w:rPr>
          <w:rFonts w:ascii="Cambria Math" w:hAnsi="Cambria Math" w:cs="Cambria Math"/>
          <w:sz w:val="20"/>
          <w:szCs w:val="20"/>
          <w:lang w:val="es-ES"/>
        </w:rPr>
        <w:t xml:space="preserve">. 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15. </w:t>
      </w:r>
      <w:r w:rsidRPr="00BA41C0">
        <w:rPr>
          <w:rFonts w:ascii="GHEA Grapalat" w:hAnsi="GHEA Grapalat"/>
          <w:sz w:val="20"/>
          <w:szCs w:val="20"/>
        </w:rPr>
        <w:t>Дело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судебный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на сессии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исследовать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о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суд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делает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является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решение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претензии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отвечать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представить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для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определенный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период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по истечении срока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после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три дня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 xml:space="preserve">в течение срока </w:t>
      </w:r>
      <w:r w:rsidRPr="001F3550">
        <w:rPr>
          <w:rFonts w:ascii="GHEA Grapalat" w:hAnsi="GHEA Grapalat"/>
          <w:sz w:val="20"/>
          <w:szCs w:val="20"/>
          <w:lang w:val="es-ES"/>
        </w:rPr>
        <w:t>.</w:t>
      </w:r>
    </w:p>
    <w:p w:rsidR="000A1464" w:rsidRPr="001F3550" w:rsidRDefault="000A1464" w:rsidP="000A1464">
      <w:pPr>
        <w:shd w:val="clear" w:color="auto" w:fill="FFFFFF"/>
        <w:ind w:firstLine="375"/>
        <w:jc w:val="both"/>
        <w:rPr>
          <w:rFonts w:ascii="GHEA Grapalat" w:hAnsi="GHEA Grapalat"/>
          <w:sz w:val="20"/>
          <w:szCs w:val="20"/>
          <w:lang w:val="es-ES"/>
        </w:rPr>
      </w:pPr>
      <w:r w:rsidRPr="001F3550">
        <w:rPr>
          <w:rFonts w:ascii="GHEA Grapalat" w:hAnsi="GHEA Grapalat"/>
          <w:sz w:val="20"/>
          <w:szCs w:val="20"/>
          <w:lang w:val="es-ES"/>
        </w:rPr>
        <w:t xml:space="preserve">12 </w:t>
      </w:r>
      <w:r w:rsidRPr="001F3550">
        <w:rPr>
          <w:rFonts w:ascii="Cambria Math" w:hAnsi="Cambria Math" w:cs="Cambria Math"/>
          <w:sz w:val="20"/>
          <w:szCs w:val="20"/>
          <w:lang w:val="es-ES"/>
        </w:rPr>
        <w:t xml:space="preserve">. 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16. </w:t>
      </w:r>
      <w:r w:rsidRPr="00BA41C0">
        <w:rPr>
          <w:rFonts w:ascii="GHEA Grapalat" w:hAnsi="GHEA Grapalat"/>
          <w:sz w:val="20"/>
          <w:szCs w:val="20"/>
        </w:rPr>
        <w:t>Дело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судебный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на сессии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исследовать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вопрос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может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является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быть решено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также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претензия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разбирательство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принять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о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по </w:t>
      </w:r>
      <w:r w:rsidRPr="00BA41C0">
        <w:rPr>
          <w:rFonts w:ascii="GHEA Grapalat" w:hAnsi="GHEA Grapalat"/>
          <w:sz w:val="20"/>
          <w:szCs w:val="20"/>
        </w:rPr>
        <w:t>решению</w:t>
      </w:r>
    </w:p>
    <w:p w:rsidR="000A1464" w:rsidRPr="001F3550" w:rsidRDefault="000A1464" w:rsidP="000A1464">
      <w:pPr>
        <w:shd w:val="clear" w:color="auto" w:fill="FFFFFF"/>
        <w:ind w:firstLine="375"/>
        <w:jc w:val="both"/>
        <w:rPr>
          <w:rFonts w:ascii="GHEA Grapalat" w:hAnsi="GHEA Grapalat"/>
          <w:sz w:val="20"/>
          <w:szCs w:val="20"/>
          <w:lang w:val="es-ES"/>
        </w:rPr>
      </w:pPr>
      <w:r w:rsidRPr="001F3550">
        <w:rPr>
          <w:rFonts w:ascii="GHEA Grapalat" w:hAnsi="GHEA Grapalat"/>
          <w:sz w:val="20"/>
          <w:szCs w:val="20"/>
          <w:lang w:val="es-ES"/>
        </w:rPr>
        <w:t xml:space="preserve">12 </w:t>
      </w:r>
      <w:r w:rsidRPr="001F3550">
        <w:rPr>
          <w:rFonts w:ascii="Cambria Math" w:hAnsi="Cambria Math" w:cs="Cambria Math"/>
          <w:sz w:val="20"/>
          <w:szCs w:val="20"/>
          <w:lang w:val="es-ES"/>
        </w:rPr>
        <w:t xml:space="preserve">. 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17 </w:t>
      </w:r>
      <w:r w:rsidRPr="001F3550">
        <w:rPr>
          <w:rFonts w:ascii="Cambria Math" w:hAnsi="Cambria Math" w:cs="Cambria Math"/>
          <w:sz w:val="20"/>
          <w:szCs w:val="20"/>
          <w:lang w:val="es-ES"/>
        </w:rPr>
        <w:t>.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Оспаривается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 xml:space="preserve">действий 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( </w:t>
      </w:r>
      <w:r w:rsidRPr="00BA41C0">
        <w:rPr>
          <w:rFonts w:ascii="GHEA Grapalat" w:hAnsi="GHEA Grapalat"/>
          <w:sz w:val="20"/>
          <w:szCs w:val="20"/>
        </w:rPr>
        <w:t xml:space="preserve">бездействия 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) </w:t>
      </w:r>
      <w:r w:rsidRPr="00BA41C0">
        <w:rPr>
          <w:rFonts w:ascii="GHEA Grapalat" w:hAnsi="GHEA Grapalat"/>
          <w:sz w:val="20"/>
          <w:szCs w:val="20"/>
        </w:rPr>
        <w:t>и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решения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на базе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упал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такие </w:t>
      </w:r>
      <w:r w:rsidRPr="00BA41C0">
        <w:rPr>
          <w:rFonts w:ascii="GHEA Grapalat" w:hAnsi="GHEA Grapalat"/>
          <w:sz w:val="20"/>
          <w:szCs w:val="20"/>
        </w:rPr>
        <w:t xml:space="preserve">обстоятельства 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, как </w:t>
      </w:r>
      <w:r w:rsidRPr="00BA41C0">
        <w:rPr>
          <w:rFonts w:ascii="GHEA Grapalat" w:hAnsi="GHEA Grapalat"/>
          <w:sz w:val="20"/>
          <w:szCs w:val="20"/>
        </w:rPr>
        <w:t>также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данный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 xml:space="preserve">совершение действий 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( </w:t>
      </w:r>
      <w:r w:rsidRPr="00BA41C0">
        <w:rPr>
          <w:rFonts w:ascii="GHEA Grapalat" w:hAnsi="GHEA Grapalat"/>
          <w:sz w:val="20"/>
          <w:szCs w:val="20"/>
        </w:rPr>
        <w:t xml:space="preserve">бездействие 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) . </w:t>
      </w:r>
      <w:r w:rsidRPr="00BA41C0">
        <w:rPr>
          <w:rFonts w:ascii="GHEA Grapalat" w:hAnsi="GHEA Grapalat"/>
          <w:sz w:val="20"/>
          <w:szCs w:val="20"/>
        </w:rPr>
        <w:t>и: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решение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принятие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 xml:space="preserve">по закону 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, </w:t>
      </w:r>
      <w:r w:rsidRPr="00BA41C0">
        <w:rPr>
          <w:rFonts w:ascii="GHEA Grapalat" w:hAnsi="GHEA Grapalat"/>
          <w:sz w:val="20"/>
          <w:szCs w:val="20"/>
        </w:rPr>
        <w:t>иначе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юридический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по актам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определенный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заказ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сохранено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быть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факты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доказать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долг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утомительный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является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ответчик</w:t>
      </w:r>
      <w:r w:rsidRPr="001F3550">
        <w:rPr>
          <w:rFonts w:ascii="GHEA Grapalat" w:hAnsi="GHEA Grapalat"/>
          <w:sz w:val="20"/>
          <w:szCs w:val="20"/>
          <w:lang w:val="es-ES"/>
        </w:rPr>
        <w:t>​</w:t>
      </w:r>
    </w:p>
    <w:p w:rsidR="000A1464" w:rsidRPr="001F3550" w:rsidRDefault="000A1464" w:rsidP="000A1464">
      <w:pPr>
        <w:shd w:val="clear" w:color="auto" w:fill="FFFFFF"/>
        <w:ind w:firstLine="375"/>
        <w:jc w:val="both"/>
        <w:rPr>
          <w:rFonts w:ascii="GHEA Grapalat" w:hAnsi="GHEA Grapalat"/>
          <w:sz w:val="20"/>
          <w:szCs w:val="20"/>
          <w:lang w:val="es-ES"/>
        </w:rPr>
      </w:pPr>
      <w:r w:rsidRPr="001F3550">
        <w:rPr>
          <w:rFonts w:ascii="GHEA Grapalat" w:hAnsi="GHEA Grapalat"/>
          <w:sz w:val="20"/>
          <w:szCs w:val="20"/>
          <w:lang w:val="es-ES"/>
        </w:rPr>
        <w:t xml:space="preserve">12 </w:t>
      </w:r>
      <w:r w:rsidRPr="001F3550">
        <w:rPr>
          <w:rFonts w:ascii="Cambria Math" w:hAnsi="Cambria Math" w:cs="Cambria Math"/>
          <w:sz w:val="20"/>
          <w:szCs w:val="20"/>
          <w:lang w:val="es-ES"/>
        </w:rPr>
        <w:t xml:space="preserve">. 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18 </w:t>
      </w:r>
      <w:r w:rsidRPr="001F3550">
        <w:rPr>
          <w:rFonts w:ascii="Cambria Math" w:hAnsi="Cambria Math" w:cs="Cambria Math"/>
          <w:sz w:val="20"/>
          <w:szCs w:val="20"/>
          <w:lang w:val="es-ES"/>
        </w:rPr>
        <w:t>.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Респондент: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оспариваемый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 xml:space="preserve">действий 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( </w:t>
      </w:r>
      <w:r w:rsidRPr="00BA41C0">
        <w:rPr>
          <w:rFonts w:ascii="GHEA Grapalat" w:hAnsi="GHEA Grapalat"/>
          <w:sz w:val="20"/>
          <w:szCs w:val="20"/>
        </w:rPr>
        <w:t xml:space="preserve">бездействия 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) </w:t>
      </w:r>
      <w:r w:rsidRPr="00BA41C0">
        <w:rPr>
          <w:rFonts w:ascii="GHEA Grapalat" w:hAnsi="GHEA Grapalat"/>
          <w:sz w:val="20"/>
          <w:szCs w:val="20"/>
        </w:rPr>
        <w:t>и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решения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законность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заземление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доказательство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может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является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представлять на рассмотрение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только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доказательства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требовать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решение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производительность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 xml:space="preserve">во время 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, </w:t>
      </w:r>
      <w:r w:rsidRPr="00BA41C0">
        <w:rPr>
          <w:rFonts w:ascii="GHEA Grapalat" w:hAnsi="GHEA Grapalat"/>
          <w:sz w:val="20"/>
          <w:szCs w:val="20"/>
        </w:rPr>
        <w:t>кроме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это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 xml:space="preserve">случаи 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, когда </w:t>
      </w:r>
      <w:r w:rsidRPr="00BA41C0">
        <w:rPr>
          <w:rFonts w:ascii="GHEA Grapalat" w:hAnsi="GHEA Grapalat"/>
          <w:sz w:val="20"/>
          <w:szCs w:val="20"/>
        </w:rPr>
        <w:t>оправдание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является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доказательства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презентация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невозможность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от себя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независимо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 xml:space="preserve">по причинам </w:t>
      </w:r>
      <w:r w:rsidRPr="001F3550">
        <w:rPr>
          <w:rFonts w:ascii="GHEA Grapalat" w:hAnsi="GHEA Grapalat"/>
          <w:sz w:val="20"/>
          <w:szCs w:val="20"/>
          <w:lang w:val="es-ES"/>
        </w:rPr>
        <w:t>.</w:t>
      </w:r>
    </w:p>
    <w:p w:rsidR="000A1464" w:rsidRPr="001F3550" w:rsidRDefault="000A1464" w:rsidP="000A1464">
      <w:pPr>
        <w:shd w:val="clear" w:color="auto" w:fill="FFFFFF"/>
        <w:ind w:firstLine="375"/>
        <w:jc w:val="both"/>
        <w:rPr>
          <w:rFonts w:ascii="GHEA Grapalat" w:hAnsi="GHEA Grapalat"/>
          <w:sz w:val="20"/>
          <w:szCs w:val="20"/>
          <w:lang w:val="es-ES"/>
        </w:rPr>
      </w:pPr>
      <w:r w:rsidRPr="001F3550">
        <w:rPr>
          <w:rFonts w:ascii="GHEA Grapalat" w:hAnsi="GHEA Grapalat"/>
          <w:sz w:val="20"/>
          <w:szCs w:val="20"/>
          <w:lang w:val="es-ES"/>
        </w:rPr>
        <w:t xml:space="preserve">12 </w:t>
      </w:r>
      <w:r w:rsidRPr="001F3550">
        <w:rPr>
          <w:rFonts w:ascii="Cambria Math" w:hAnsi="Cambria Math" w:cs="Cambria Math"/>
          <w:sz w:val="20"/>
          <w:szCs w:val="20"/>
          <w:lang w:val="es-ES"/>
        </w:rPr>
        <w:t xml:space="preserve">. 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19. </w:t>
      </w:r>
      <w:r w:rsidRPr="00BA41C0">
        <w:rPr>
          <w:rFonts w:ascii="GHEA Grapalat" w:hAnsi="GHEA Grapalat"/>
          <w:sz w:val="20"/>
          <w:szCs w:val="20"/>
        </w:rPr>
        <w:t>Клиенту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и: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оценщик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комиссии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 xml:space="preserve">действий 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( </w:t>
      </w:r>
      <w:r w:rsidRPr="00BA41C0">
        <w:rPr>
          <w:rFonts w:ascii="GHEA Grapalat" w:hAnsi="GHEA Grapalat"/>
          <w:sz w:val="20"/>
          <w:szCs w:val="20"/>
        </w:rPr>
        <w:t xml:space="preserve">бездействия 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) </w:t>
      </w:r>
      <w:r w:rsidRPr="00BA41C0">
        <w:rPr>
          <w:rFonts w:ascii="GHEA Grapalat" w:hAnsi="GHEA Grapalat"/>
          <w:sz w:val="20"/>
          <w:szCs w:val="20"/>
        </w:rPr>
        <w:t>и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 xml:space="preserve">решения 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( </w:t>
      </w:r>
      <w:r w:rsidRPr="00BA41C0">
        <w:rPr>
          <w:rFonts w:ascii="GHEA Grapalat" w:hAnsi="GHEA Grapalat"/>
          <w:sz w:val="20"/>
          <w:szCs w:val="20"/>
        </w:rPr>
        <w:t>кроме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6 </w:t>
      </w:r>
      <w:r w:rsidRPr="00BA41C0">
        <w:rPr>
          <w:rFonts w:ascii="GHEA Grapalat" w:hAnsi="GHEA Grapalat"/>
          <w:sz w:val="20"/>
          <w:szCs w:val="20"/>
        </w:rPr>
        <w:t>Закона​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 xml:space="preserve">Статья 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2 </w:t>
      </w:r>
      <w:r w:rsidRPr="00BA41C0">
        <w:rPr>
          <w:rFonts w:ascii="GHEA Grapalat" w:hAnsi="GHEA Grapalat"/>
          <w:sz w:val="20"/>
          <w:szCs w:val="20"/>
        </w:rPr>
        <w:t>частично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запланировано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обжалование </w:t>
      </w:r>
      <w:r w:rsidRPr="00BA41C0">
        <w:rPr>
          <w:rFonts w:ascii="GHEA Grapalat" w:hAnsi="GHEA Grapalat"/>
          <w:sz w:val="20"/>
          <w:szCs w:val="20"/>
        </w:rPr>
        <w:t>решений​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автоматически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приостановка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является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покупки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 xml:space="preserve">процесс 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выглядит </w:t>
      </w:r>
      <w:r w:rsidRPr="00BA41C0">
        <w:rPr>
          <w:rFonts w:ascii="GHEA Grapalat" w:hAnsi="GHEA Grapalat"/>
          <w:sz w:val="20"/>
          <w:szCs w:val="20"/>
        </w:rPr>
        <w:t>следующим образом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12 </w:t>
      </w:r>
      <w:r w:rsidRPr="00BA41C0">
        <w:rPr>
          <w:rFonts w:ascii="GHEA Grapalat" w:hAnsi="GHEA Grapalat"/>
          <w:sz w:val="20"/>
          <w:szCs w:val="20"/>
        </w:rPr>
        <w:t xml:space="preserve">приглашения </w:t>
      </w:r>
      <w:r w:rsidRPr="001F3550">
        <w:rPr>
          <w:rFonts w:ascii="Cambria Math" w:hAnsi="Cambria Math" w:cs="Cambria Math"/>
          <w:sz w:val="20"/>
          <w:szCs w:val="20"/>
          <w:lang w:val="es-ES"/>
        </w:rPr>
        <w:t xml:space="preserve">. с 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10 </w:t>
      </w:r>
      <w:r w:rsidRPr="00BA41C0">
        <w:rPr>
          <w:rFonts w:ascii="GHEA Grapalat" w:hAnsi="GHEA Grapalat" w:cs="GHEA Grapalat"/>
          <w:sz w:val="20"/>
          <w:szCs w:val="20"/>
        </w:rPr>
        <w:t>баллами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 w:cs="GHEA Grapalat"/>
          <w:sz w:val="20"/>
          <w:szCs w:val="20"/>
        </w:rPr>
        <w:t>запланировано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решение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быть опубликованным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с даты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до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спор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экзамен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с результатами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первый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суда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суда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учредил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финальный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судебный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акт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сила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в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войти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день</w:t>
      </w:r>
      <w:r w:rsidRPr="001F3550">
        <w:rPr>
          <w:rFonts w:ascii="GHEA Grapalat" w:hAnsi="GHEA Grapalat"/>
          <w:sz w:val="20"/>
          <w:szCs w:val="20"/>
          <w:lang w:val="es-ES"/>
        </w:rPr>
        <w:t>​</w:t>
      </w:r>
    </w:p>
    <w:p w:rsidR="000A1464" w:rsidRPr="001F3550" w:rsidRDefault="000A1464" w:rsidP="000A1464">
      <w:pPr>
        <w:shd w:val="clear" w:color="auto" w:fill="FFFFFF"/>
        <w:ind w:firstLine="375"/>
        <w:jc w:val="both"/>
        <w:rPr>
          <w:rFonts w:ascii="GHEA Grapalat" w:hAnsi="GHEA Grapalat"/>
          <w:sz w:val="20"/>
          <w:szCs w:val="20"/>
          <w:lang w:val="es-ES"/>
        </w:rPr>
      </w:pPr>
      <w:r w:rsidRPr="001F3550">
        <w:rPr>
          <w:rFonts w:ascii="GHEA Grapalat" w:hAnsi="GHEA Grapalat"/>
          <w:sz w:val="20"/>
          <w:szCs w:val="20"/>
          <w:lang w:val="es-ES"/>
        </w:rPr>
        <w:t xml:space="preserve">12 </w:t>
      </w:r>
      <w:r w:rsidRPr="001F3550">
        <w:rPr>
          <w:rFonts w:ascii="Cambria Math" w:hAnsi="Cambria Math" w:cs="Cambria Math"/>
          <w:sz w:val="20"/>
          <w:szCs w:val="20"/>
          <w:lang w:val="es-ES"/>
        </w:rPr>
        <w:t xml:space="preserve">. 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20 </w:t>
      </w:r>
      <w:r w:rsidRPr="001F3550">
        <w:rPr>
          <w:rFonts w:ascii="Cambria Math" w:hAnsi="Cambria Math" w:cs="Cambria Math"/>
          <w:sz w:val="20"/>
          <w:szCs w:val="20"/>
          <w:lang w:val="es-ES"/>
        </w:rPr>
        <w:t>.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Это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 xml:space="preserve">в случаях 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, когда </w:t>
      </w:r>
      <w:r w:rsidRPr="00BA41C0">
        <w:rPr>
          <w:rFonts w:ascii="GHEA Grapalat" w:hAnsi="GHEA Grapalat"/>
          <w:sz w:val="20"/>
          <w:szCs w:val="20"/>
        </w:rPr>
        <w:t>публичное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или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защита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и: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национальный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безопасность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интересы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 xml:space="preserve">исходя из 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, </w:t>
      </w:r>
      <w:r w:rsidRPr="00BA41C0">
        <w:rPr>
          <w:rFonts w:ascii="GHEA Grapalat" w:hAnsi="GHEA Grapalat"/>
          <w:sz w:val="20"/>
          <w:szCs w:val="20"/>
        </w:rPr>
        <w:t>необходимо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является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продолжать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покупки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 xml:space="preserve">процесс 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, </w:t>
      </w:r>
      <w:r w:rsidRPr="00BA41C0">
        <w:rPr>
          <w:rFonts w:ascii="GHEA Grapalat" w:hAnsi="GHEA Grapalat"/>
          <w:sz w:val="20"/>
          <w:szCs w:val="20"/>
        </w:rPr>
        <w:t>суд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2 </w:t>
      </w:r>
      <w:r w:rsidRPr="00BA41C0">
        <w:rPr>
          <w:rFonts w:ascii="GHEA Grapalat" w:hAnsi="GHEA Grapalat"/>
          <w:sz w:val="20"/>
          <w:szCs w:val="20"/>
        </w:rPr>
        <w:t>Закона​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1 </w:t>
      </w:r>
      <w:r w:rsidRPr="00BA41C0">
        <w:rPr>
          <w:rFonts w:ascii="GHEA Grapalat" w:hAnsi="GHEA Grapalat"/>
          <w:sz w:val="20"/>
          <w:szCs w:val="20"/>
        </w:rPr>
        <w:t>статьи​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частично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определенный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тела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 xml:space="preserve">лидеры 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и </w:t>
      </w:r>
      <w:r w:rsidRPr="00BA41C0">
        <w:rPr>
          <w:rFonts w:ascii="GHEA Grapalat" w:hAnsi="GHEA Grapalat"/>
          <w:sz w:val="20"/>
          <w:szCs w:val="20"/>
        </w:rPr>
        <w:t>?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юридический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люди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случай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исполнительный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тела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вести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в письменной форме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посредничество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на основе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на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делает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является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покупки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процесс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приостановка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устранить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о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решение Суд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настоящим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с точкой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запланировано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решение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этого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учреждение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день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немедленно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отправка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является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 </w:t>
      </w:r>
      <w:r w:rsidRPr="00BA41C0">
        <w:rPr>
          <w:rFonts w:ascii="GHEA Grapalat" w:hAnsi="GHEA Grapalat"/>
          <w:sz w:val="20"/>
          <w:szCs w:val="20"/>
        </w:rPr>
        <w:t>уполномоченный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тела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чиновник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электронный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почты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по </w:t>
      </w:r>
      <w:r w:rsidRPr="00BA41C0">
        <w:rPr>
          <w:rFonts w:ascii="GHEA Grapalat" w:hAnsi="GHEA Grapalat"/>
          <w:sz w:val="20"/>
          <w:szCs w:val="20"/>
        </w:rPr>
        <w:t>адресу Авторизованный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тело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что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решение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немедленно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публикация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является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 xml:space="preserve">в информационном бюллетене </w:t>
      </w:r>
      <w:r w:rsidRPr="001F3550">
        <w:rPr>
          <w:rFonts w:ascii="GHEA Grapalat" w:hAnsi="GHEA Grapalat"/>
          <w:sz w:val="20"/>
          <w:szCs w:val="20"/>
          <w:lang w:val="es-ES"/>
        </w:rPr>
        <w:t>.</w:t>
      </w:r>
    </w:p>
    <w:p w:rsidR="000A1464" w:rsidRPr="001F3550" w:rsidRDefault="000A1464" w:rsidP="000A1464">
      <w:pPr>
        <w:shd w:val="clear" w:color="auto" w:fill="FFFFFF"/>
        <w:ind w:firstLine="375"/>
        <w:jc w:val="both"/>
        <w:rPr>
          <w:rFonts w:ascii="GHEA Grapalat" w:hAnsi="GHEA Grapalat"/>
          <w:sz w:val="20"/>
          <w:szCs w:val="20"/>
          <w:lang w:val="es-ES"/>
        </w:rPr>
      </w:pPr>
      <w:r w:rsidRPr="001F3550">
        <w:rPr>
          <w:rFonts w:ascii="Calibri" w:hAnsi="Calibri" w:cs="Calibri"/>
          <w:sz w:val="20"/>
          <w:szCs w:val="20"/>
          <w:lang w:val="es-ES"/>
        </w:rPr>
        <w:t> 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12 </w:t>
      </w:r>
      <w:r w:rsidRPr="001F3550">
        <w:rPr>
          <w:rFonts w:ascii="Cambria Math" w:hAnsi="Cambria Math" w:cs="Cambria Math"/>
          <w:sz w:val="20"/>
          <w:szCs w:val="20"/>
          <w:lang w:val="es-ES"/>
        </w:rPr>
        <w:t xml:space="preserve">. 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21 </w:t>
      </w:r>
      <w:r w:rsidRPr="001F3550">
        <w:rPr>
          <w:rFonts w:ascii="Cambria Math" w:hAnsi="Cambria Math" w:cs="Cambria Math"/>
          <w:sz w:val="20"/>
          <w:szCs w:val="20"/>
          <w:lang w:val="es-ES"/>
        </w:rPr>
        <w:t>.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Клиенту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и: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оценщик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комиссии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 xml:space="preserve">действий 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( </w:t>
      </w:r>
      <w:r w:rsidRPr="00BA41C0">
        <w:rPr>
          <w:rFonts w:ascii="GHEA Grapalat" w:hAnsi="GHEA Grapalat"/>
          <w:sz w:val="20"/>
          <w:szCs w:val="20"/>
        </w:rPr>
        <w:t xml:space="preserve">бездействия 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) </w:t>
      </w:r>
      <w:r w:rsidRPr="00BA41C0">
        <w:rPr>
          <w:rFonts w:ascii="GHEA Grapalat" w:hAnsi="GHEA Grapalat"/>
          <w:sz w:val="20"/>
          <w:szCs w:val="20"/>
        </w:rPr>
        <w:t>и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решения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обращаться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с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подключен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со спорами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суда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финальный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судебный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акт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сила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в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является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входить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публикация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с тех пор</w:t>
      </w:r>
    </w:p>
    <w:p w:rsidR="000A1464" w:rsidRPr="001F3550" w:rsidRDefault="000A1464" w:rsidP="000A1464">
      <w:pPr>
        <w:shd w:val="clear" w:color="auto" w:fill="FFFFFF"/>
        <w:ind w:firstLine="375"/>
        <w:jc w:val="both"/>
        <w:rPr>
          <w:rFonts w:ascii="GHEA Grapalat" w:hAnsi="GHEA Grapalat"/>
          <w:sz w:val="20"/>
          <w:szCs w:val="20"/>
          <w:lang w:val="es-ES"/>
        </w:rPr>
      </w:pPr>
      <w:r w:rsidRPr="001F3550">
        <w:rPr>
          <w:rFonts w:ascii="GHEA Grapalat" w:hAnsi="GHEA Grapalat"/>
          <w:sz w:val="20"/>
          <w:szCs w:val="20"/>
          <w:lang w:val="es-ES"/>
        </w:rPr>
        <w:t xml:space="preserve">12.22 </w:t>
      </w:r>
      <w:r w:rsidRPr="001F3550">
        <w:rPr>
          <w:rFonts w:ascii="Cambria Math" w:hAnsi="Cambria Math" w:cs="Cambria Math"/>
          <w:sz w:val="20"/>
          <w:szCs w:val="20"/>
          <w:lang w:val="es-ES"/>
        </w:rPr>
        <w:t>: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Клиенту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и: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оценщик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комиссии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 xml:space="preserve">действий 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( </w:t>
      </w:r>
      <w:r w:rsidRPr="00BA41C0">
        <w:rPr>
          <w:rFonts w:ascii="GHEA Grapalat" w:hAnsi="GHEA Grapalat"/>
          <w:sz w:val="20"/>
          <w:szCs w:val="20"/>
        </w:rPr>
        <w:t xml:space="preserve">бездействия 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) </w:t>
      </w:r>
      <w:r w:rsidRPr="00BA41C0">
        <w:rPr>
          <w:rFonts w:ascii="GHEA Grapalat" w:hAnsi="GHEA Grapalat"/>
          <w:sz w:val="20"/>
          <w:szCs w:val="20"/>
        </w:rPr>
        <w:t>и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решения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обращаться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с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подключен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со спорами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суда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суждение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финальный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часть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или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другой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финальный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судебный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акт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этого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публикация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день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отправляют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является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уполномоченный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тела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чиновник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электронный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почты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по </w:t>
      </w:r>
      <w:r w:rsidRPr="00BA41C0">
        <w:rPr>
          <w:rFonts w:ascii="GHEA Grapalat" w:hAnsi="GHEA Grapalat"/>
          <w:sz w:val="20"/>
          <w:szCs w:val="20"/>
        </w:rPr>
        <w:t>адресу Авторизованный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тело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суда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суждение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финальный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часть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или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другой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финальный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судебный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акт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немедленно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публикация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является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 xml:space="preserve">в информационном бюллетене </w:t>
      </w:r>
      <w:r w:rsidRPr="001F3550">
        <w:rPr>
          <w:rFonts w:ascii="GHEA Grapalat" w:hAnsi="GHEA Grapalat"/>
          <w:sz w:val="20"/>
          <w:szCs w:val="20"/>
          <w:lang w:val="es-ES"/>
        </w:rPr>
        <w:t>.</w:t>
      </w:r>
    </w:p>
    <w:p w:rsidR="000A1464" w:rsidRPr="001F3550" w:rsidRDefault="000A1464" w:rsidP="000A1464">
      <w:pPr>
        <w:shd w:val="clear" w:color="auto" w:fill="FFFFFF"/>
        <w:ind w:firstLine="375"/>
        <w:jc w:val="both"/>
        <w:rPr>
          <w:rFonts w:ascii="GHEA Grapalat" w:hAnsi="GHEA Grapalat"/>
          <w:sz w:val="20"/>
          <w:szCs w:val="20"/>
          <w:lang w:val="es-ES"/>
        </w:rPr>
      </w:pPr>
      <w:r w:rsidRPr="001F3550">
        <w:rPr>
          <w:rFonts w:ascii="GHEA Grapalat" w:hAnsi="GHEA Grapalat"/>
          <w:sz w:val="20"/>
          <w:szCs w:val="20"/>
          <w:lang w:val="es-ES"/>
        </w:rPr>
        <w:t xml:space="preserve">12 </w:t>
      </w:r>
      <w:r w:rsidRPr="001F3550">
        <w:rPr>
          <w:rFonts w:ascii="Cambria Math" w:hAnsi="Cambria Math" w:cs="Cambria Math"/>
          <w:sz w:val="20"/>
          <w:szCs w:val="20"/>
          <w:lang w:val="es-ES"/>
        </w:rPr>
        <w:t xml:space="preserve">. 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23 </w:t>
      </w:r>
      <w:r w:rsidRPr="001F3550">
        <w:rPr>
          <w:rFonts w:ascii="Cambria Math" w:hAnsi="Cambria Math" w:cs="Cambria Math"/>
          <w:sz w:val="20"/>
          <w:szCs w:val="20"/>
          <w:lang w:val="es-ES"/>
        </w:rPr>
        <w:t>.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 w:cs="GHEA Grapalat"/>
          <w:sz w:val="20"/>
          <w:szCs w:val="20"/>
        </w:rPr>
        <w:t>Обращаться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 w:cs="GHEA Grapalat"/>
          <w:sz w:val="20"/>
          <w:szCs w:val="20"/>
        </w:rPr>
        <w:t>для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 w:cs="GHEA Grapalat"/>
          <w:sz w:val="20"/>
          <w:szCs w:val="20"/>
        </w:rPr>
        <w:t>платный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Состояние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обязанностей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ставки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определенный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 xml:space="preserve">являются 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« </w:t>
      </w:r>
      <w:r w:rsidRPr="00BA41C0">
        <w:rPr>
          <w:rFonts w:ascii="GHEA Grapalat" w:hAnsi="GHEA Grapalat"/>
          <w:sz w:val="20"/>
          <w:szCs w:val="20"/>
        </w:rPr>
        <w:t>Государством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потери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 xml:space="preserve">о 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» </w:t>
      </w:r>
      <w:r w:rsidRPr="00BA41C0">
        <w:rPr>
          <w:rFonts w:ascii="GHEA Grapalat" w:hAnsi="GHEA Grapalat"/>
          <w:sz w:val="20"/>
          <w:szCs w:val="20"/>
        </w:rPr>
        <w:t>по закону.</w:t>
      </w:r>
    </w:p>
    <w:p w:rsidR="00096865" w:rsidRPr="005E1F72" w:rsidRDefault="00703C74" w:rsidP="00EF3662">
      <w:pPr>
        <w:ind w:firstLine="567"/>
        <w:jc w:val="center"/>
        <w:rPr>
          <w:rFonts w:ascii="GHEA Grapalat" w:hAnsi="GHEA Grapalat"/>
          <w:b/>
          <w:szCs w:val="22"/>
          <w:lang w:val="af-ZA"/>
        </w:rPr>
      </w:pPr>
      <w:r>
        <w:rPr>
          <w:rFonts w:ascii="GHEA Grapalat" w:hAnsi="GHEA Grapalat" w:cs="Sylfaen"/>
          <w:b/>
          <w:szCs w:val="22"/>
          <w:lang w:val="es-ES"/>
        </w:rPr>
        <w:br w:type="page"/>
      </w:r>
      <w:r w:rsidR="00096865" w:rsidRPr="005E1F72">
        <w:rPr>
          <w:rFonts w:ascii="GHEA Grapalat" w:hAnsi="GHEA Grapalat" w:cs="Sylfaen"/>
          <w:b/>
          <w:szCs w:val="22"/>
          <w:lang w:val="es-ES"/>
        </w:rPr>
        <w:lastRenderedPageBreak/>
        <w:t xml:space="preserve">ЧАСТЬ </w:t>
      </w:r>
      <w:r w:rsidR="00096865" w:rsidRPr="005E1F72">
        <w:rPr>
          <w:rFonts w:ascii="GHEA Grapalat" w:hAnsi="GHEA Grapalat"/>
          <w:b/>
          <w:szCs w:val="22"/>
          <w:lang w:val="af-ZA"/>
        </w:rPr>
        <w:t>II:</w:t>
      </w:r>
    </w:p>
    <w:p w:rsidR="00096865" w:rsidRPr="005E1F72" w:rsidRDefault="00096865" w:rsidP="00EF3662">
      <w:pPr>
        <w:pStyle w:val="aa"/>
        <w:ind w:right="-7"/>
        <w:jc w:val="center"/>
        <w:rPr>
          <w:rFonts w:ascii="GHEA Grapalat" w:hAnsi="GHEA Grapalat"/>
          <w:b/>
          <w:szCs w:val="22"/>
          <w:lang w:val="af-ZA"/>
        </w:rPr>
      </w:pPr>
      <w:r w:rsidRPr="005E1F72">
        <w:rPr>
          <w:rFonts w:ascii="GHEA Grapalat" w:hAnsi="GHEA Grapalat" w:cs="Sylfaen"/>
          <w:b/>
          <w:szCs w:val="22"/>
          <w:lang w:val="es-ES"/>
        </w:rPr>
        <w:t>Вопрос:</w:t>
      </w:r>
      <w:r w:rsidRPr="005E1F72">
        <w:rPr>
          <w:rFonts w:ascii="GHEA Grapalat" w:hAnsi="GHEA Grapalat"/>
          <w:b/>
          <w:szCs w:val="22"/>
          <w:lang w:val="af-ZA"/>
        </w:rPr>
        <w:t xml:space="preserve"> </w:t>
      </w:r>
      <w:r w:rsidRPr="005E1F72">
        <w:rPr>
          <w:rFonts w:ascii="GHEA Grapalat" w:hAnsi="GHEA Grapalat" w:cs="Sylfaen"/>
          <w:b/>
          <w:szCs w:val="22"/>
          <w:lang w:val="es-ES"/>
        </w:rPr>
        <w:t>Р:</w:t>
      </w:r>
      <w:r w:rsidRPr="005E1F72">
        <w:rPr>
          <w:rFonts w:ascii="GHEA Grapalat" w:hAnsi="GHEA Grapalat"/>
          <w:b/>
          <w:szCs w:val="22"/>
          <w:lang w:val="af-ZA"/>
        </w:rPr>
        <w:t xml:space="preserve"> </w:t>
      </w:r>
      <w:r w:rsidRPr="005E1F72">
        <w:rPr>
          <w:rFonts w:ascii="GHEA Grapalat" w:hAnsi="GHEA Grapalat" w:cs="Sylfaen"/>
          <w:b/>
          <w:szCs w:val="22"/>
          <w:lang w:val="es-ES"/>
        </w:rPr>
        <w:t>А:</w:t>
      </w:r>
      <w:r w:rsidRPr="005E1F72">
        <w:rPr>
          <w:rFonts w:ascii="GHEA Grapalat" w:hAnsi="GHEA Grapalat"/>
          <w:b/>
          <w:szCs w:val="22"/>
          <w:lang w:val="af-ZA"/>
        </w:rPr>
        <w:t xml:space="preserve"> </w:t>
      </w:r>
      <w:r w:rsidRPr="005E1F72">
        <w:rPr>
          <w:rFonts w:ascii="GHEA Grapalat" w:hAnsi="GHEA Grapalat" w:cs="Sylfaen"/>
          <w:b/>
          <w:szCs w:val="22"/>
          <w:lang w:val="es-ES"/>
        </w:rPr>
        <w:t>Вопрос:</w:t>
      </w:r>
      <w:r w:rsidRPr="005E1F72">
        <w:rPr>
          <w:rFonts w:ascii="GHEA Grapalat" w:hAnsi="GHEA Grapalat"/>
          <w:b/>
          <w:szCs w:val="22"/>
          <w:lang w:val="af-ZA"/>
        </w:rPr>
        <w:t xml:space="preserve"> </w:t>
      </w:r>
      <w:r w:rsidRPr="005E1F72">
        <w:rPr>
          <w:rFonts w:ascii="GHEA Grapalat" w:hAnsi="GHEA Grapalat" w:cs="Sylfaen"/>
          <w:b/>
          <w:szCs w:val="22"/>
          <w:lang w:val="es-ES"/>
        </w:rPr>
        <w:t>А:</w:t>
      </w:r>
      <w:r w:rsidRPr="005E1F72">
        <w:rPr>
          <w:rFonts w:ascii="GHEA Grapalat" w:hAnsi="GHEA Grapalat"/>
          <w:b/>
          <w:szCs w:val="22"/>
          <w:lang w:val="af-ZA"/>
        </w:rPr>
        <w:t xml:space="preserve"> </w:t>
      </w:r>
      <w:r w:rsidRPr="005E1F72">
        <w:rPr>
          <w:rFonts w:ascii="GHEA Grapalat" w:hAnsi="GHEA Grapalat" w:cs="Sylfaen"/>
          <w:b/>
          <w:szCs w:val="22"/>
          <w:lang w:val="es-ES"/>
        </w:rPr>
        <w:t>Н:</w:t>
      </w:r>
      <w:r w:rsidRPr="005E1F72">
        <w:rPr>
          <w:rFonts w:ascii="GHEA Grapalat" w:hAnsi="GHEA Grapalat"/>
          <w:b/>
          <w:szCs w:val="22"/>
          <w:lang w:val="af-ZA"/>
        </w:rPr>
        <w:t xml:space="preserve"> </w:t>
      </w:r>
      <w:r w:rsidRPr="005E1F72">
        <w:rPr>
          <w:rFonts w:ascii="GHEA Grapalat" w:hAnsi="GHEA Grapalat" w:cs="Sylfaen"/>
          <w:b/>
          <w:szCs w:val="22"/>
          <w:lang w:val="es-ES"/>
        </w:rPr>
        <w:t>С:</w:t>
      </w:r>
    </w:p>
    <w:p w:rsidR="00096865" w:rsidRPr="005E1F72" w:rsidRDefault="008160E9" w:rsidP="00EF3662">
      <w:pPr>
        <w:pStyle w:val="aa"/>
        <w:ind w:right="-7"/>
        <w:jc w:val="center"/>
        <w:rPr>
          <w:rFonts w:ascii="GHEA Grapalat" w:hAnsi="GHEA Grapalat"/>
          <w:b/>
          <w:szCs w:val="22"/>
          <w:lang w:val="af-ZA"/>
        </w:rPr>
      </w:pPr>
      <w:r w:rsidRPr="00236781">
        <w:rPr>
          <w:rFonts w:ascii="GHEA Grapalat" w:hAnsi="GHEA Grapalat" w:cs="Sylfaen"/>
          <w:b/>
          <w:color w:val="000000" w:themeColor="text1"/>
          <w:szCs w:val="22"/>
          <w:lang w:val="es-ES"/>
        </w:rPr>
        <w:t>С:</w:t>
      </w:r>
      <w:r w:rsidRPr="00236781">
        <w:rPr>
          <w:rFonts w:ascii="GHEA Grapalat" w:hAnsi="GHEA Grapalat" w:cs="Sylfaen"/>
          <w:b/>
          <w:color w:val="000000" w:themeColor="text1"/>
          <w:szCs w:val="22"/>
          <w:lang w:val="hy-AM"/>
        </w:rPr>
        <w:t xml:space="preserve"> </w:t>
      </w:r>
      <w:r w:rsidRPr="00236781">
        <w:rPr>
          <w:rFonts w:ascii="GHEA Grapalat" w:hAnsi="GHEA Grapalat" w:cs="Sylfaen"/>
          <w:b/>
          <w:color w:val="000000" w:themeColor="text1"/>
          <w:szCs w:val="22"/>
          <w:lang w:val="es-ES"/>
        </w:rPr>
        <w:t>Н:</w:t>
      </w:r>
      <w:r w:rsidRPr="00236781">
        <w:rPr>
          <w:rFonts w:ascii="GHEA Grapalat" w:hAnsi="GHEA Grapalat" w:cs="Sylfaen"/>
          <w:b/>
          <w:color w:val="000000" w:themeColor="text1"/>
          <w:szCs w:val="22"/>
          <w:lang w:val="hy-AM"/>
        </w:rPr>
        <w:t xml:space="preserve"> </w:t>
      </w:r>
      <w:r w:rsidRPr="00236781">
        <w:rPr>
          <w:rFonts w:ascii="GHEA Grapalat" w:hAnsi="GHEA Grapalat" w:cs="Sylfaen"/>
          <w:b/>
          <w:color w:val="000000" w:themeColor="text1"/>
          <w:szCs w:val="22"/>
          <w:lang w:val="es-ES"/>
        </w:rPr>
        <w:t>А:</w:t>
      </w:r>
      <w:r w:rsidRPr="00236781">
        <w:rPr>
          <w:rFonts w:ascii="GHEA Grapalat" w:hAnsi="GHEA Grapalat" w:cs="Sylfaen"/>
          <w:b/>
          <w:color w:val="000000" w:themeColor="text1"/>
          <w:szCs w:val="22"/>
          <w:lang w:val="hy-AM"/>
        </w:rPr>
        <w:t xml:space="preserve"> </w:t>
      </w:r>
      <w:r w:rsidRPr="00236781">
        <w:rPr>
          <w:rFonts w:ascii="GHEA Grapalat" w:hAnsi="GHEA Grapalat" w:cs="Sylfaen"/>
          <w:b/>
          <w:color w:val="000000" w:themeColor="text1"/>
          <w:szCs w:val="22"/>
          <w:lang w:val="es-ES"/>
        </w:rPr>
        <w:t>Н:</w:t>
      </w:r>
      <w:r w:rsidRPr="00236781">
        <w:rPr>
          <w:rFonts w:ascii="GHEA Grapalat" w:hAnsi="GHEA Grapalat" w:cs="Sylfaen"/>
          <w:b/>
          <w:color w:val="000000" w:themeColor="text1"/>
          <w:szCs w:val="22"/>
          <w:lang w:val="hy-AM"/>
        </w:rPr>
        <w:t xml:space="preserve"> </w:t>
      </w:r>
      <w:r w:rsidRPr="00236781">
        <w:rPr>
          <w:rFonts w:ascii="GHEA Grapalat" w:hAnsi="GHEA Grapalat" w:cs="Sylfaen"/>
          <w:b/>
          <w:color w:val="000000" w:themeColor="text1"/>
          <w:szCs w:val="22"/>
          <w:lang w:val="es-ES"/>
        </w:rPr>
        <w:t>Ш:</w:t>
      </w:r>
      <w:r w:rsidRPr="00236781">
        <w:rPr>
          <w:rFonts w:ascii="GHEA Grapalat" w:hAnsi="GHEA Grapalat" w:cs="Sylfaen"/>
          <w:b/>
          <w:color w:val="000000" w:themeColor="text1"/>
          <w:szCs w:val="22"/>
          <w:lang w:val="hy-AM"/>
        </w:rPr>
        <w:t xml:space="preserve"> </w:t>
      </w:r>
      <w:r w:rsidRPr="00236781">
        <w:rPr>
          <w:rFonts w:ascii="GHEA Grapalat" w:hAnsi="GHEA Grapalat" w:cs="Sylfaen"/>
          <w:b/>
          <w:color w:val="000000" w:themeColor="text1"/>
          <w:szCs w:val="22"/>
          <w:lang w:val="es-ES"/>
        </w:rPr>
        <w:t>М:</w:t>
      </w:r>
      <w:r w:rsidRPr="00236781">
        <w:rPr>
          <w:rFonts w:ascii="GHEA Grapalat" w:hAnsi="GHEA Grapalat" w:cs="Sylfaen"/>
          <w:b/>
          <w:color w:val="000000" w:themeColor="text1"/>
          <w:szCs w:val="22"/>
          <w:lang w:val="hy-AM"/>
        </w:rPr>
        <w:t xml:space="preserve"> </w:t>
      </w:r>
      <w:r w:rsidRPr="00236781">
        <w:rPr>
          <w:rFonts w:ascii="GHEA Grapalat" w:hAnsi="GHEA Grapalat" w:cs="Sylfaen"/>
          <w:b/>
          <w:color w:val="000000" w:themeColor="text1"/>
          <w:szCs w:val="22"/>
          <w:lang w:val="es-ES"/>
        </w:rPr>
        <w:t>А:</w:t>
      </w:r>
      <w:r w:rsidRPr="00236781">
        <w:rPr>
          <w:rFonts w:ascii="GHEA Grapalat" w:hAnsi="GHEA Grapalat" w:cs="Sylfaen"/>
          <w:b/>
          <w:color w:val="000000" w:themeColor="text1"/>
          <w:szCs w:val="22"/>
          <w:lang w:val="hy-AM"/>
        </w:rPr>
        <w:t xml:space="preserve"> </w:t>
      </w:r>
      <w:r w:rsidRPr="00236781">
        <w:rPr>
          <w:rFonts w:ascii="GHEA Grapalat" w:hAnsi="GHEA Grapalat" w:cs="Sylfaen"/>
          <w:b/>
          <w:color w:val="000000" w:themeColor="text1"/>
          <w:szCs w:val="22"/>
          <w:lang w:val="es-ES"/>
        </w:rPr>
        <w:t>Н Ч:</w:t>
      </w:r>
      <w:r w:rsidRPr="00236781">
        <w:rPr>
          <w:rFonts w:ascii="GHEA Grapalat" w:hAnsi="GHEA Grapalat" w:cs="Sylfaen"/>
          <w:b/>
          <w:color w:val="000000" w:themeColor="text1"/>
          <w:szCs w:val="22"/>
          <w:lang w:val="hy-AM"/>
        </w:rPr>
        <w:t xml:space="preserve"> </w:t>
      </w:r>
      <w:r w:rsidRPr="00236781">
        <w:rPr>
          <w:rFonts w:ascii="GHEA Grapalat" w:hAnsi="GHEA Grapalat" w:cs="Sylfaen"/>
          <w:b/>
          <w:color w:val="000000" w:themeColor="text1"/>
          <w:szCs w:val="22"/>
          <w:lang w:val="es-ES"/>
        </w:rPr>
        <w:t>А:</w:t>
      </w:r>
      <w:r w:rsidRPr="00236781">
        <w:rPr>
          <w:rFonts w:ascii="GHEA Grapalat" w:hAnsi="GHEA Grapalat" w:cs="Sylfaen"/>
          <w:b/>
          <w:color w:val="000000" w:themeColor="text1"/>
          <w:szCs w:val="22"/>
          <w:lang w:val="hy-AM"/>
        </w:rPr>
        <w:t xml:space="preserve"> </w:t>
      </w:r>
      <w:r w:rsidRPr="00236781">
        <w:rPr>
          <w:rFonts w:ascii="GHEA Grapalat" w:hAnsi="GHEA Grapalat" w:cs="Sylfaen"/>
          <w:b/>
          <w:color w:val="000000" w:themeColor="text1"/>
          <w:szCs w:val="22"/>
          <w:lang w:val="es-ES"/>
        </w:rPr>
        <w:t>Р:</w:t>
      </w:r>
      <w:r w:rsidRPr="00236781">
        <w:rPr>
          <w:rFonts w:ascii="GHEA Grapalat" w:hAnsi="GHEA Grapalat" w:cs="Sylfaen"/>
          <w:b/>
          <w:color w:val="000000" w:themeColor="text1"/>
          <w:szCs w:val="22"/>
          <w:lang w:val="hy-AM"/>
        </w:rPr>
        <w:t xml:space="preserve"> </w:t>
      </w:r>
      <w:r w:rsidRPr="00236781">
        <w:rPr>
          <w:rFonts w:ascii="GHEA Grapalat" w:hAnsi="GHEA Grapalat" w:cs="Sylfaen"/>
          <w:b/>
          <w:color w:val="000000" w:themeColor="text1"/>
          <w:szCs w:val="22"/>
          <w:lang w:val="es-ES"/>
        </w:rPr>
        <w:t>Ц:</w:t>
      </w:r>
      <w:r w:rsidRPr="00236781">
        <w:rPr>
          <w:rFonts w:ascii="GHEA Grapalat" w:hAnsi="GHEA Grapalat" w:cs="Sylfaen"/>
          <w:b/>
          <w:color w:val="000000" w:themeColor="text1"/>
          <w:szCs w:val="22"/>
          <w:lang w:val="hy-AM"/>
        </w:rPr>
        <w:t xml:space="preserve"> </w:t>
      </w:r>
      <w:r w:rsidRPr="00236781">
        <w:rPr>
          <w:rFonts w:ascii="GHEA Grapalat" w:hAnsi="GHEA Grapalat" w:cs="Sylfaen"/>
          <w:b/>
          <w:color w:val="000000" w:themeColor="text1"/>
          <w:szCs w:val="22"/>
          <w:lang w:val="es-ES"/>
        </w:rPr>
        <w:t>М:</w:t>
      </w:r>
      <w:r w:rsidRPr="00236781">
        <w:rPr>
          <w:rFonts w:ascii="GHEA Grapalat" w:hAnsi="GHEA Grapalat" w:cs="Sylfaen"/>
          <w:b/>
          <w:color w:val="000000" w:themeColor="text1"/>
          <w:szCs w:val="22"/>
          <w:lang w:val="hy-AM"/>
        </w:rPr>
        <w:t xml:space="preserve"> </w:t>
      </w:r>
      <w:r w:rsidRPr="00236781">
        <w:rPr>
          <w:rFonts w:ascii="GHEA Grapalat" w:hAnsi="GHEA Grapalat" w:cs="Sylfaen"/>
          <w:b/>
          <w:color w:val="000000" w:themeColor="text1"/>
          <w:szCs w:val="22"/>
          <w:lang w:val="es-ES"/>
        </w:rPr>
        <w:t>А:</w:t>
      </w:r>
      <w:r w:rsidRPr="00236781">
        <w:rPr>
          <w:rFonts w:ascii="GHEA Grapalat" w:hAnsi="GHEA Grapalat" w:cs="Sylfaen"/>
          <w:b/>
          <w:color w:val="000000" w:themeColor="text1"/>
          <w:szCs w:val="22"/>
          <w:lang w:val="hy-AM"/>
        </w:rPr>
        <w:t xml:space="preserve"> </w:t>
      </w:r>
      <w:r w:rsidRPr="00236781">
        <w:rPr>
          <w:rFonts w:ascii="GHEA Grapalat" w:hAnsi="GHEA Grapalat" w:cs="Sylfaen"/>
          <w:b/>
          <w:color w:val="000000" w:themeColor="text1"/>
          <w:szCs w:val="22"/>
          <w:lang w:val="es-ES"/>
        </w:rPr>
        <w:t>Н:</w:t>
      </w:r>
      <w:r w:rsidR="00096865" w:rsidRPr="005E1F72">
        <w:rPr>
          <w:rFonts w:ascii="GHEA Grapalat" w:hAnsi="GHEA Grapalat"/>
          <w:b/>
          <w:szCs w:val="22"/>
          <w:lang w:val="af-ZA"/>
        </w:rPr>
        <w:t xml:space="preserve">  </w:t>
      </w:r>
      <w:r w:rsidR="00096865" w:rsidRPr="005E1F72">
        <w:rPr>
          <w:rFonts w:ascii="GHEA Grapalat" w:hAnsi="GHEA Grapalat" w:cs="Sylfaen"/>
          <w:b/>
          <w:szCs w:val="22"/>
          <w:lang w:val="es-ES"/>
        </w:rPr>
        <w:t>Вопрос:</w:t>
      </w:r>
      <w:r w:rsidR="00096865" w:rsidRPr="005E1F72">
        <w:rPr>
          <w:rFonts w:ascii="GHEA Grapalat" w:hAnsi="GHEA Grapalat"/>
          <w:b/>
          <w:szCs w:val="22"/>
          <w:lang w:val="af-ZA"/>
        </w:rPr>
        <w:t xml:space="preserve"> </w:t>
      </w:r>
      <w:r w:rsidR="00096865" w:rsidRPr="005E1F72">
        <w:rPr>
          <w:rFonts w:ascii="GHEA Grapalat" w:hAnsi="GHEA Grapalat" w:cs="Sylfaen"/>
          <w:b/>
          <w:szCs w:val="22"/>
          <w:lang w:val="es-ES"/>
        </w:rPr>
        <w:t>А:</w:t>
      </w:r>
      <w:r w:rsidR="00096865" w:rsidRPr="005E1F72">
        <w:rPr>
          <w:rFonts w:ascii="GHEA Grapalat" w:hAnsi="GHEA Grapalat"/>
          <w:b/>
          <w:szCs w:val="22"/>
          <w:lang w:val="af-ZA"/>
        </w:rPr>
        <w:t xml:space="preserve"> </w:t>
      </w:r>
      <w:r w:rsidR="00096865" w:rsidRPr="005E1F72">
        <w:rPr>
          <w:rFonts w:ascii="GHEA Grapalat" w:hAnsi="GHEA Grapalat" w:cs="Sylfaen"/>
          <w:b/>
          <w:szCs w:val="22"/>
          <w:lang w:val="es-ES"/>
        </w:rPr>
        <w:t>Ю:</w:t>
      </w:r>
      <w:r w:rsidR="00096865" w:rsidRPr="005E1F72">
        <w:rPr>
          <w:rFonts w:ascii="GHEA Grapalat" w:hAnsi="GHEA Grapalat"/>
          <w:b/>
          <w:szCs w:val="22"/>
          <w:lang w:val="af-ZA"/>
        </w:rPr>
        <w:t xml:space="preserve"> </w:t>
      </w:r>
      <w:r w:rsidR="00096865" w:rsidRPr="005E1F72">
        <w:rPr>
          <w:rFonts w:ascii="GHEA Grapalat" w:hAnsi="GHEA Grapalat" w:cs="Sylfaen"/>
          <w:b/>
          <w:szCs w:val="22"/>
          <w:lang w:val="es-ES"/>
        </w:rPr>
        <w:t>Т:</w:t>
      </w:r>
      <w:r w:rsidR="00096865" w:rsidRPr="005E1F72">
        <w:rPr>
          <w:rFonts w:ascii="GHEA Grapalat" w:hAnsi="GHEA Grapalat"/>
          <w:b/>
          <w:szCs w:val="22"/>
          <w:lang w:val="af-ZA"/>
        </w:rPr>
        <w:t xml:space="preserve"> </w:t>
      </w:r>
      <w:r w:rsidR="00096865" w:rsidRPr="005E1F72">
        <w:rPr>
          <w:rFonts w:ascii="GHEA Grapalat" w:hAnsi="GHEA Grapalat" w:cs="Sylfaen"/>
          <w:b/>
          <w:szCs w:val="22"/>
          <w:lang w:val="es-ES"/>
        </w:rPr>
        <w:t>А:</w:t>
      </w:r>
      <w:r w:rsidR="00096865" w:rsidRPr="005E1F72">
        <w:rPr>
          <w:rFonts w:ascii="GHEA Grapalat" w:hAnsi="GHEA Grapalat"/>
          <w:b/>
          <w:szCs w:val="22"/>
          <w:lang w:val="af-ZA"/>
        </w:rPr>
        <w:t xml:space="preserve">   </w:t>
      </w:r>
      <w:r w:rsidR="00096865" w:rsidRPr="005E1F72">
        <w:rPr>
          <w:rFonts w:ascii="GHEA Grapalat" w:hAnsi="GHEA Grapalat" w:cs="Sylfaen"/>
          <w:b/>
          <w:szCs w:val="22"/>
          <w:lang w:val="es-ES"/>
        </w:rPr>
        <w:t>П:</w:t>
      </w:r>
      <w:r w:rsidR="00096865" w:rsidRPr="005E1F72">
        <w:rPr>
          <w:rFonts w:ascii="GHEA Grapalat" w:hAnsi="GHEA Grapalat"/>
          <w:b/>
          <w:szCs w:val="22"/>
          <w:lang w:val="af-ZA"/>
        </w:rPr>
        <w:t xml:space="preserve"> </w:t>
      </w:r>
      <w:r w:rsidR="00096865" w:rsidRPr="005E1F72">
        <w:rPr>
          <w:rFonts w:ascii="GHEA Grapalat" w:hAnsi="GHEA Grapalat" w:cs="Sylfaen"/>
          <w:b/>
          <w:szCs w:val="22"/>
          <w:lang w:val="es-ES"/>
        </w:rPr>
        <w:t>А:</w:t>
      </w:r>
      <w:r w:rsidR="00096865" w:rsidRPr="005E1F72">
        <w:rPr>
          <w:rFonts w:ascii="GHEA Grapalat" w:hAnsi="GHEA Grapalat"/>
          <w:b/>
          <w:szCs w:val="22"/>
          <w:lang w:val="af-ZA"/>
        </w:rPr>
        <w:t xml:space="preserve"> </w:t>
      </w:r>
      <w:r w:rsidR="00096865" w:rsidRPr="005E1F72">
        <w:rPr>
          <w:rFonts w:ascii="GHEA Grapalat" w:hAnsi="GHEA Grapalat" w:cs="Sylfaen"/>
          <w:b/>
          <w:szCs w:val="22"/>
          <w:lang w:val="es-ES"/>
        </w:rPr>
        <w:t>Т:</w:t>
      </w:r>
      <w:r w:rsidR="00096865" w:rsidRPr="005E1F72">
        <w:rPr>
          <w:rFonts w:ascii="GHEA Grapalat" w:hAnsi="GHEA Grapalat"/>
          <w:b/>
          <w:szCs w:val="22"/>
          <w:lang w:val="af-ZA"/>
        </w:rPr>
        <w:t xml:space="preserve"> </w:t>
      </w:r>
      <w:r w:rsidR="00096865" w:rsidRPr="005E1F72">
        <w:rPr>
          <w:rFonts w:ascii="GHEA Grapalat" w:hAnsi="GHEA Grapalat" w:cs="Sylfaen"/>
          <w:b/>
          <w:szCs w:val="22"/>
          <w:lang w:val="es-ES"/>
        </w:rPr>
        <w:t>Р:</w:t>
      </w:r>
      <w:r w:rsidR="00096865" w:rsidRPr="005E1F72">
        <w:rPr>
          <w:rFonts w:ascii="GHEA Grapalat" w:hAnsi="GHEA Grapalat"/>
          <w:b/>
          <w:szCs w:val="22"/>
          <w:lang w:val="af-ZA"/>
        </w:rPr>
        <w:t xml:space="preserve"> </w:t>
      </w:r>
      <w:r w:rsidR="00096865" w:rsidRPr="005E1F72">
        <w:rPr>
          <w:rFonts w:ascii="GHEA Grapalat" w:hAnsi="GHEA Grapalat" w:cs="Sylfaen"/>
          <w:b/>
          <w:szCs w:val="22"/>
          <w:lang w:val="es-ES"/>
        </w:rPr>
        <w:t>А:</w:t>
      </w:r>
      <w:r w:rsidR="00096865" w:rsidRPr="005E1F72">
        <w:rPr>
          <w:rFonts w:ascii="GHEA Grapalat" w:hAnsi="GHEA Grapalat"/>
          <w:b/>
          <w:szCs w:val="22"/>
          <w:lang w:val="af-ZA"/>
        </w:rPr>
        <w:t xml:space="preserve"> </w:t>
      </w:r>
      <w:r w:rsidR="00096865" w:rsidRPr="005E1F72">
        <w:rPr>
          <w:rFonts w:ascii="GHEA Grapalat" w:hAnsi="GHEA Grapalat" w:cs="Sylfaen"/>
          <w:b/>
          <w:szCs w:val="22"/>
          <w:lang w:val="es-ES"/>
        </w:rPr>
        <w:t>С:</w:t>
      </w:r>
      <w:r w:rsidR="00096865" w:rsidRPr="005E1F72">
        <w:rPr>
          <w:rFonts w:ascii="GHEA Grapalat" w:hAnsi="GHEA Grapalat"/>
          <w:b/>
          <w:szCs w:val="22"/>
          <w:lang w:val="af-ZA"/>
        </w:rPr>
        <w:t xml:space="preserve"> </w:t>
      </w:r>
      <w:r w:rsidR="00096865" w:rsidRPr="005E1F72">
        <w:rPr>
          <w:rFonts w:ascii="GHEA Grapalat" w:hAnsi="GHEA Grapalat" w:cs="Sylfaen"/>
          <w:b/>
          <w:szCs w:val="22"/>
          <w:lang w:val="es-ES"/>
        </w:rPr>
        <w:t>Т:</w:t>
      </w:r>
      <w:r w:rsidR="00096865" w:rsidRPr="005E1F72">
        <w:rPr>
          <w:rFonts w:ascii="GHEA Grapalat" w:hAnsi="GHEA Grapalat"/>
          <w:b/>
          <w:szCs w:val="22"/>
          <w:lang w:val="af-ZA"/>
        </w:rPr>
        <w:t xml:space="preserve"> </w:t>
      </w:r>
      <w:r w:rsidR="00096865" w:rsidRPr="005E1F72">
        <w:rPr>
          <w:rFonts w:ascii="GHEA Grapalat" w:hAnsi="GHEA Grapalat" w:cs="Sylfaen"/>
          <w:b/>
          <w:szCs w:val="22"/>
          <w:lang w:val="es-ES"/>
        </w:rPr>
        <w:t>Э:</w:t>
      </w:r>
      <w:r w:rsidR="00096865" w:rsidRPr="005E1F72">
        <w:rPr>
          <w:rFonts w:ascii="GHEA Grapalat" w:hAnsi="GHEA Grapalat"/>
          <w:b/>
          <w:szCs w:val="22"/>
          <w:lang w:val="af-ZA"/>
        </w:rPr>
        <w:t xml:space="preserve"> </w:t>
      </w:r>
      <w:r w:rsidR="00096865" w:rsidRPr="005E1F72">
        <w:rPr>
          <w:rFonts w:ascii="GHEA Grapalat" w:hAnsi="GHEA Grapalat" w:cs="Sylfaen"/>
          <w:b/>
          <w:szCs w:val="22"/>
          <w:lang w:val="es-ES"/>
        </w:rPr>
        <w:t>Л:</w:t>
      </w:r>
      <w:r w:rsidR="00096865" w:rsidRPr="005E1F72">
        <w:rPr>
          <w:rFonts w:ascii="GHEA Grapalat" w:hAnsi="GHEA Grapalat"/>
          <w:b/>
          <w:szCs w:val="22"/>
          <w:lang w:val="af-ZA"/>
        </w:rPr>
        <w:t xml:space="preserve"> </w:t>
      </w:r>
      <w:r w:rsidR="00096865" w:rsidRPr="005E1F72">
        <w:rPr>
          <w:rFonts w:ascii="GHEA Grapalat" w:hAnsi="GHEA Grapalat" w:cs="Sylfaen"/>
          <w:b/>
          <w:szCs w:val="22"/>
          <w:lang w:val="es-ES"/>
        </w:rPr>
        <w:t>И:</w:t>
      </w:r>
    </w:p>
    <w:p w:rsidR="00096865" w:rsidRPr="005E1F72" w:rsidRDefault="00096865" w:rsidP="00EF3662">
      <w:pPr>
        <w:ind w:firstLine="567"/>
        <w:jc w:val="center"/>
        <w:rPr>
          <w:rFonts w:ascii="GHEA Grapalat" w:hAnsi="GHEA Grapalat"/>
          <w:szCs w:val="22"/>
          <w:lang w:val="af-ZA"/>
        </w:rPr>
      </w:pPr>
    </w:p>
    <w:p w:rsidR="00096865" w:rsidRPr="005E1F72" w:rsidRDefault="008D5016" w:rsidP="00EF3662">
      <w:pPr>
        <w:jc w:val="center"/>
        <w:rPr>
          <w:rFonts w:ascii="GHEA Grapalat" w:hAnsi="GHEA Grapalat"/>
          <w:b/>
          <w:sz w:val="20"/>
          <w:lang w:val="af-ZA"/>
        </w:rPr>
      </w:pPr>
      <w:r w:rsidRPr="005E1F72">
        <w:rPr>
          <w:rFonts w:ascii="GHEA Grapalat" w:hAnsi="GHEA Grapalat"/>
          <w:b/>
          <w:sz w:val="20"/>
          <w:lang w:val="af-ZA"/>
        </w:rPr>
        <w:t xml:space="preserve">1. </w:t>
      </w:r>
      <w:r w:rsidRPr="005E1F72">
        <w:rPr>
          <w:rFonts w:ascii="GHEA Grapalat" w:hAnsi="GHEA Grapalat" w:cs="Sylfaen"/>
          <w:b/>
          <w:sz w:val="20"/>
          <w:lang w:val="es-ES"/>
        </w:rPr>
        <w:t>ОБЩАЯ ИНФОРМАЦИЯ</w:t>
      </w:r>
      <w:r w:rsidRPr="005E1F72">
        <w:rPr>
          <w:rFonts w:ascii="GHEA Grapalat" w:hAnsi="GHEA Grapalat"/>
          <w:b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b/>
          <w:sz w:val="20"/>
          <w:lang w:val="es-ES"/>
        </w:rPr>
        <w:t>ПОЛОЖЕНИЯ:</w:t>
      </w:r>
    </w:p>
    <w:p w:rsidR="00096865" w:rsidRPr="005E1F72" w:rsidRDefault="00096865" w:rsidP="00EF3662">
      <w:pPr>
        <w:ind w:firstLine="567"/>
        <w:jc w:val="both"/>
        <w:rPr>
          <w:rFonts w:ascii="GHEA Grapalat" w:hAnsi="GHEA Grapalat"/>
          <w:szCs w:val="22"/>
          <w:lang w:val="af-ZA"/>
        </w:rPr>
      </w:pPr>
      <w:r w:rsidRPr="005E1F72">
        <w:rPr>
          <w:rFonts w:ascii="GHEA Grapalat" w:hAnsi="GHEA Grapalat"/>
          <w:szCs w:val="22"/>
          <w:lang w:val="af-ZA"/>
        </w:rPr>
        <w:t xml:space="preserve"> </w:t>
      </w:r>
    </w:p>
    <w:p w:rsidR="00096865" w:rsidRPr="005E1F72" w:rsidRDefault="00096865" w:rsidP="00EF3662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5E1F72">
        <w:rPr>
          <w:rFonts w:ascii="GHEA Grapalat" w:hAnsi="GHEA Grapalat" w:cs="Sylfaen"/>
          <w:sz w:val="20"/>
          <w:lang w:val="af-ZA"/>
        </w:rPr>
        <w:t xml:space="preserve">1.1 </w:t>
      </w:r>
      <w:r w:rsidRPr="005E1F72">
        <w:rPr>
          <w:rFonts w:ascii="GHEA Grapalat" w:hAnsi="GHEA Grapalat" w:cs="Sylfaen"/>
          <w:sz w:val="20"/>
          <w:lang w:val="ru-RU"/>
        </w:rPr>
        <w:t>Здесь</w:t>
      </w:r>
      <w:r w:rsidRPr="005E1F72">
        <w:rPr>
          <w:rFonts w:ascii="GHEA Grapalat" w:hAnsi="GHEA Grapalat" w:cs="Sylfae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  <w:lang w:val="ru-RU"/>
        </w:rPr>
        <w:t>инструкция</w:t>
      </w:r>
      <w:r w:rsidRPr="005E1F72">
        <w:rPr>
          <w:rFonts w:ascii="GHEA Grapalat" w:hAnsi="GHEA Grapalat" w:cs="Sylfae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  <w:lang w:val="ru-RU"/>
        </w:rPr>
        <w:t>цель:</w:t>
      </w:r>
      <w:r w:rsidRPr="005E1F72">
        <w:rPr>
          <w:rFonts w:ascii="GHEA Grapalat" w:hAnsi="GHEA Grapalat" w:cs="Sylfae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  <w:lang w:val="ru-RU"/>
        </w:rPr>
        <w:t>имеет</w:t>
      </w:r>
      <w:r w:rsidRPr="005E1F72">
        <w:rPr>
          <w:rFonts w:ascii="GHEA Grapalat" w:hAnsi="GHEA Grapalat" w:cs="Sylfae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  <w:lang w:val="ru-RU"/>
        </w:rPr>
        <w:t xml:space="preserve">помогать </w:t>
      </w:r>
      <w:r w:rsidRPr="005E1F72">
        <w:rPr>
          <w:rFonts w:ascii="GHEA Grapalat" w:hAnsi="GHEA Grapalat" w:cs="Sylfaen"/>
          <w:sz w:val="20"/>
          <w:lang w:val="af-ZA"/>
        </w:rPr>
        <w:t xml:space="preserve">участникам </w:t>
      </w:r>
      <w:r w:rsidRPr="005E1F72">
        <w:rPr>
          <w:rFonts w:ascii="GHEA Grapalat" w:hAnsi="GHEA Grapalat" w:cs="Sylfaen"/>
          <w:sz w:val="20"/>
          <w:lang w:val="ru-RU"/>
        </w:rPr>
        <w:t>приложение</w:t>
      </w:r>
      <w:r w:rsidRPr="005E1F72">
        <w:rPr>
          <w:rFonts w:ascii="GHEA Grapalat" w:hAnsi="GHEA Grapalat" w:cs="Sylfae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  <w:lang w:val="ru-RU"/>
        </w:rPr>
        <w:t>пока готовлюсь.</w:t>
      </w:r>
    </w:p>
    <w:p w:rsidR="00096865" w:rsidRPr="005E1F72" w:rsidRDefault="00096865" w:rsidP="00EF3662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5E1F72">
        <w:rPr>
          <w:rFonts w:ascii="GHEA Grapalat" w:hAnsi="GHEA Grapalat" w:cs="Sylfaen"/>
          <w:sz w:val="20"/>
          <w:lang w:val="af-ZA"/>
        </w:rPr>
        <w:t xml:space="preserve">1.2 </w:t>
      </w:r>
      <w:r w:rsidRPr="005E1F72">
        <w:rPr>
          <w:rFonts w:ascii="GHEA Grapalat" w:hAnsi="GHEA Grapalat" w:cs="Sylfaen"/>
          <w:sz w:val="20"/>
          <w:lang w:val="ru-RU"/>
        </w:rPr>
        <w:t>Целесообразность</w:t>
      </w:r>
      <w:r w:rsidRPr="005E1F72">
        <w:rPr>
          <w:rFonts w:ascii="GHEA Grapalat" w:hAnsi="GHEA Grapalat" w:cs="Sylfae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  <w:lang w:val="ru-RU"/>
        </w:rPr>
        <w:t xml:space="preserve">на случай, если </w:t>
      </w:r>
      <w:r w:rsidRPr="005E1F72">
        <w:rPr>
          <w:rFonts w:ascii="GHEA Grapalat" w:hAnsi="GHEA Grapalat" w:cs="Sylfaen"/>
          <w:sz w:val="20"/>
          <w:lang w:val="af-ZA"/>
        </w:rPr>
        <w:t xml:space="preserve">мой </w:t>
      </w:r>
      <w:r w:rsidRPr="005E1F72">
        <w:rPr>
          <w:rFonts w:ascii="GHEA Grapalat" w:hAnsi="GHEA Grapalat" w:cs="Sylfaen"/>
          <w:sz w:val="20"/>
          <w:lang w:val="ru-RU"/>
        </w:rPr>
        <w:t>партнер</w:t>
      </w:r>
      <w:r w:rsidRPr="005E1F72">
        <w:rPr>
          <w:rFonts w:ascii="GHEA Grapalat" w:hAnsi="GHEA Grapalat" w:cs="Sylfae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  <w:lang w:val="ru-RU"/>
        </w:rPr>
        <w:t>необходимый</w:t>
      </w:r>
      <w:r w:rsidRPr="005E1F72">
        <w:rPr>
          <w:rFonts w:ascii="GHEA Grapalat" w:hAnsi="GHEA Grapalat" w:cs="Sylfae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  <w:lang w:val="ru-RU"/>
        </w:rPr>
        <w:t>информация</w:t>
      </w:r>
      <w:r w:rsidRPr="005E1F72">
        <w:rPr>
          <w:rFonts w:ascii="GHEA Grapalat" w:hAnsi="GHEA Grapalat" w:cs="Sylfae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  <w:lang w:val="ru-RU"/>
        </w:rPr>
        <w:t>может</w:t>
      </w:r>
      <w:r w:rsidRPr="005E1F72">
        <w:rPr>
          <w:rFonts w:ascii="GHEA Grapalat" w:hAnsi="GHEA Grapalat" w:cs="Sylfae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  <w:lang w:val="ru-RU"/>
        </w:rPr>
        <w:t>является</w:t>
      </w:r>
      <w:r w:rsidRPr="005E1F72">
        <w:rPr>
          <w:rFonts w:ascii="GHEA Grapalat" w:hAnsi="GHEA Grapalat" w:cs="Sylfae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  <w:lang w:val="ru-RU"/>
        </w:rPr>
        <w:t>представлять на рассмотрение</w:t>
      </w:r>
      <w:r w:rsidRPr="005E1F72">
        <w:rPr>
          <w:rFonts w:ascii="GHEA Grapalat" w:hAnsi="GHEA Grapalat" w:cs="Sylfae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  <w:lang w:val="ru-RU"/>
        </w:rPr>
        <w:t>настоящим</w:t>
      </w:r>
      <w:r w:rsidRPr="005E1F72">
        <w:rPr>
          <w:rFonts w:ascii="GHEA Grapalat" w:hAnsi="GHEA Grapalat" w:cs="Sylfae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  <w:lang w:val="ru-RU"/>
        </w:rPr>
        <w:t>по инструкции</w:t>
      </w:r>
      <w:r w:rsidRPr="005E1F72">
        <w:rPr>
          <w:rFonts w:ascii="GHEA Grapalat" w:hAnsi="GHEA Grapalat" w:cs="Sylfae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  <w:lang w:val="ru-RU"/>
        </w:rPr>
        <w:t>предложенный</w:t>
      </w:r>
      <w:r w:rsidRPr="005E1F72">
        <w:rPr>
          <w:rFonts w:ascii="GHEA Grapalat" w:hAnsi="GHEA Grapalat" w:cs="Sylfae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  <w:lang w:val="ru-RU"/>
        </w:rPr>
        <w:t>форм</w:t>
      </w:r>
      <w:r w:rsidRPr="005E1F72">
        <w:rPr>
          <w:rFonts w:ascii="GHEA Grapalat" w:hAnsi="GHEA Grapalat" w:cs="Sylfae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  <w:lang w:val="ru-RU"/>
        </w:rPr>
        <w:t xml:space="preserve">разные </w:t>
      </w:r>
      <w:r w:rsidRPr="005E1F72">
        <w:rPr>
          <w:rFonts w:ascii="GHEA Grapalat" w:hAnsi="GHEA Grapalat" w:cs="Sylfaen"/>
          <w:sz w:val="20"/>
          <w:lang w:val="af-ZA"/>
        </w:rPr>
        <w:t xml:space="preserve">- </w:t>
      </w:r>
      <w:r w:rsidRPr="005E1F72">
        <w:rPr>
          <w:rFonts w:ascii="GHEA Grapalat" w:hAnsi="GHEA Grapalat" w:cs="Sylfaen"/>
          <w:sz w:val="20"/>
          <w:lang w:val="ru-RU"/>
        </w:rPr>
        <w:t>разные</w:t>
      </w:r>
      <w:r w:rsidRPr="005E1F72">
        <w:rPr>
          <w:rFonts w:ascii="GHEA Grapalat" w:hAnsi="GHEA Grapalat" w:cs="Sylfae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  <w:lang w:val="ru-RU"/>
        </w:rPr>
        <w:t xml:space="preserve">способами , </w:t>
      </w:r>
      <w:r w:rsidRPr="005E1F72">
        <w:rPr>
          <w:rFonts w:ascii="GHEA Grapalat" w:hAnsi="GHEA Grapalat" w:cs="Sylfaen"/>
          <w:sz w:val="20"/>
          <w:lang w:val="af-ZA"/>
        </w:rPr>
        <w:t xml:space="preserve">сохраняя </w:t>
      </w:r>
      <w:r w:rsidRPr="005E1F72">
        <w:rPr>
          <w:rFonts w:ascii="GHEA Grapalat" w:hAnsi="GHEA Grapalat" w:cs="Sylfaen"/>
          <w:sz w:val="20"/>
          <w:lang w:val="ru-RU"/>
        </w:rPr>
        <w:t>необходимый</w:t>
      </w:r>
      <w:r w:rsidRPr="005E1F72">
        <w:rPr>
          <w:rFonts w:ascii="GHEA Grapalat" w:hAnsi="GHEA Grapalat" w:cs="Sylfae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  <w:lang w:val="ru-RU"/>
        </w:rPr>
        <w:t>действительные условия.</w:t>
      </w:r>
    </w:p>
    <w:p w:rsidR="00096865" w:rsidRPr="005E1F72" w:rsidRDefault="00096865" w:rsidP="00EF3662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5E1F72">
        <w:rPr>
          <w:rFonts w:ascii="GHEA Grapalat" w:hAnsi="GHEA Grapalat" w:cs="Sylfaen"/>
          <w:sz w:val="20"/>
          <w:lang w:val="af-ZA"/>
        </w:rPr>
        <w:t xml:space="preserve">1.3 </w:t>
      </w:r>
      <w:r w:rsidRPr="005E1F72">
        <w:rPr>
          <w:rFonts w:ascii="GHEA Grapalat" w:hAnsi="GHEA Grapalat" w:cs="Sylfaen"/>
          <w:sz w:val="20"/>
          <w:lang w:val="ru-RU"/>
        </w:rPr>
        <w:t xml:space="preserve">Приложения </w:t>
      </w:r>
      <w:r w:rsidR="00AE679C" w:rsidRPr="005E1F72">
        <w:rPr>
          <w:rFonts w:ascii="GHEA Grapalat" w:hAnsi="GHEA Grapalat" w:cs="Sylfaen"/>
          <w:sz w:val="20"/>
          <w:lang w:val="af-ZA"/>
        </w:rPr>
        <w:t xml:space="preserve">с </w:t>
      </w:r>
      <w:r w:rsidR="005D71EF" w:rsidRPr="005E1F72">
        <w:rPr>
          <w:rFonts w:ascii="GHEA Grapalat" w:hAnsi="GHEA Grapalat" w:cs="Sylfaen"/>
          <w:sz w:val="20"/>
          <w:lang w:val="ru-RU"/>
        </w:rPr>
        <w:t>армянского языка</w:t>
      </w:r>
      <w:r w:rsidR="005D71EF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5D71EF" w:rsidRPr="005E1F72">
        <w:rPr>
          <w:rFonts w:ascii="GHEA Grapalat" w:hAnsi="GHEA Grapalat" w:cs="Sylfaen"/>
          <w:sz w:val="20"/>
          <w:lang w:val="ru-RU"/>
        </w:rPr>
        <w:t xml:space="preserve">кроме того </w:t>
      </w:r>
      <w:r w:rsidR="005D71EF" w:rsidRPr="005E1F72">
        <w:rPr>
          <w:rFonts w:ascii="GHEA Grapalat" w:hAnsi="GHEA Grapalat" w:cs="Sylfaen"/>
          <w:sz w:val="20"/>
          <w:lang w:val="af-ZA"/>
        </w:rPr>
        <w:t xml:space="preserve">, </w:t>
      </w:r>
      <w:r w:rsidR="005D71EF" w:rsidRPr="005E1F72">
        <w:rPr>
          <w:rFonts w:ascii="GHEA Grapalat" w:hAnsi="GHEA Grapalat" w:cs="Sylfaen"/>
          <w:sz w:val="20"/>
          <w:lang w:val="ru-RU"/>
        </w:rPr>
        <w:t>ты можешь</w:t>
      </w:r>
      <w:r w:rsidR="005D71EF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5D71EF" w:rsidRPr="005E1F72">
        <w:rPr>
          <w:rFonts w:ascii="GHEA Grapalat" w:hAnsi="GHEA Grapalat" w:cs="Sylfaen"/>
          <w:sz w:val="20"/>
          <w:lang w:val="ru-RU"/>
        </w:rPr>
        <w:t>являются</w:t>
      </w:r>
      <w:r w:rsidR="005D71EF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5D71EF" w:rsidRPr="005E1F72">
        <w:rPr>
          <w:rFonts w:ascii="GHEA Grapalat" w:hAnsi="GHEA Grapalat" w:cs="Sylfaen"/>
          <w:sz w:val="20"/>
          <w:lang w:val="ru-RU"/>
        </w:rPr>
        <w:t>представлен</w:t>
      </w:r>
      <w:r w:rsidR="005D71EF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5D71EF" w:rsidRPr="005E1F72">
        <w:rPr>
          <w:rFonts w:ascii="GHEA Grapalat" w:hAnsi="GHEA Grapalat" w:cs="Sylfaen"/>
          <w:sz w:val="20"/>
          <w:lang w:val="ru-RU"/>
        </w:rPr>
        <w:t>также</w:t>
      </w:r>
      <w:r w:rsidR="005D71EF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5D71EF" w:rsidRPr="005E1F72">
        <w:rPr>
          <w:rFonts w:ascii="GHEA Grapalat" w:hAnsi="GHEA Grapalat" w:cs="Sylfaen"/>
          <w:sz w:val="20"/>
          <w:lang w:val="ru-RU"/>
        </w:rPr>
        <w:t>английский</w:t>
      </w:r>
      <w:r w:rsidR="005D71EF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5D71EF" w:rsidRPr="005E1F72">
        <w:rPr>
          <w:rFonts w:ascii="GHEA Grapalat" w:hAnsi="GHEA Grapalat" w:cs="Sylfaen"/>
          <w:sz w:val="20"/>
          <w:lang w:val="ru-RU"/>
        </w:rPr>
        <w:t>или</w:t>
      </w:r>
      <w:r w:rsidR="005D71EF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5D71EF" w:rsidRPr="005E1F72">
        <w:rPr>
          <w:rFonts w:ascii="GHEA Grapalat" w:hAnsi="GHEA Grapalat" w:cs="Sylfaen"/>
          <w:sz w:val="20"/>
          <w:lang w:val="ru-RU"/>
        </w:rPr>
        <w:t>на русском языке.</w:t>
      </w:r>
      <w:r w:rsidRPr="005E1F72">
        <w:rPr>
          <w:rFonts w:ascii="GHEA Grapalat" w:hAnsi="GHEA Grapalat" w:cs="Sylfaen"/>
          <w:sz w:val="20"/>
          <w:lang w:val="af-ZA"/>
        </w:rPr>
        <w:t xml:space="preserve"> </w:t>
      </w:r>
    </w:p>
    <w:p w:rsidR="00096865" w:rsidRPr="005E1F72" w:rsidRDefault="00096865" w:rsidP="00EF3662">
      <w:pPr>
        <w:jc w:val="center"/>
        <w:rPr>
          <w:rFonts w:ascii="GHEA Grapalat" w:hAnsi="GHEA Grapalat"/>
          <w:b/>
          <w:szCs w:val="22"/>
          <w:lang w:val="af-ZA"/>
        </w:rPr>
      </w:pPr>
    </w:p>
    <w:p w:rsidR="00096865" w:rsidRPr="005E1F72" w:rsidRDefault="008D5016" w:rsidP="00EF3662">
      <w:pPr>
        <w:jc w:val="center"/>
        <w:rPr>
          <w:rFonts w:ascii="GHEA Grapalat" w:hAnsi="GHEA Grapalat"/>
          <w:b/>
          <w:sz w:val="20"/>
          <w:lang w:val="af-ZA"/>
        </w:rPr>
      </w:pPr>
      <w:r w:rsidRPr="005E1F72">
        <w:rPr>
          <w:rFonts w:ascii="GHEA Grapalat" w:hAnsi="GHEA Grapalat"/>
          <w:b/>
          <w:sz w:val="20"/>
          <w:lang w:val="af-ZA"/>
        </w:rPr>
        <w:t xml:space="preserve">2. </w:t>
      </w:r>
      <w:r w:rsidRPr="005E1F72">
        <w:rPr>
          <w:rFonts w:ascii="GHEA Grapalat" w:hAnsi="GHEA Grapalat" w:cs="Sylfaen"/>
          <w:b/>
          <w:sz w:val="20"/>
          <w:lang w:val="es-ES"/>
        </w:rPr>
        <w:t>ТЕКУЩИЙ</w:t>
      </w:r>
      <w:r w:rsidRPr="005E1F72">
        <w:rPr>
          <w:rFonts w:ascii="GHEA Grapalat" w:hAnsi="GHEA Grapalat"/>
          <w:b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b/>
          <w:sz w:val="20"/>
          <w:lang w:val="es-ES"/>
        </w:rPr>
        <w:t>ПРИЛОЖЕНИЕ</w:t>
      </w:r>
    </w:p>
    <w:p w:rsidR="00096865" w:rsidRPr="005E1F72" w:rsidRDefault="00096865" w:rsidP="00EF3662">
      <w:pPr>
        <w:ind w:firstLine="720"/>
        <w:jc w:val="center"/>
        <w:rPr>
          <w:rFonts w:ascii="GHEA Grapalat" w:hAnsi="GHEA Grapalat"/>
          <w:szCs w:val="22"/>
          <w:lang w:val="af-ZA"/>
        </w:rPr>
      </w:pPr>
    </w:p>
    <w:p w:rsidR="0078387F" w:rsidRPr="005E1F72" w:rsidRDefault="0078387F" w:rsidP="00EF3662">
      <w:pPr>
        <w:ind w:firstLine="567"/>
        <w:jc w:val="both"/>
        <w:rPr>
          <w:rFonts w:ascii="GHEA Grapalat" w:hAnsi="GHEA Grapalat"/>
          <w:sz w:val="20"/>
          <w:szCs w:val="20"/>
          <w:lang w:val="es-ES"/>
        </w:rPr>
      </w:pPr>
      <w:r w:rsidRPr="005E1F72">
        <w:rPr>
          <w:rFonts w:ascii="GHEA Grapalat" w:hAnsi="GHEA Grapalat"/>
          <w:sz w:val="20"/>
          <w:szCs w:val="20"/>
          <w:lang w:val="hy-AM"/>
        </w:rPr>
        <w:t xml:space="preserve">Для участия в процедуре участнику </w:t>
      </w:r>
      <w:r w:rsidR="004F78EF" w:rsidRPr="005E1F72">
        <w:rPr>
          <w:rFonts w:ascii="GHEA Grapalat" w:hAnsi="GHEA Grapalat"/>
          <w:sz w:val="20"/>
          <w:szCs w:val="20"/>
        </w:rPr>
        <w:t>необходимо зарегистрироваться</w:t>
      </w:r>
      <w:r w:rsidR="001F6578" w:rsidRPr="005E1F72">
        <w:rPr>
          <w:rFonts w:ascii="GHEA Grapalat" w:hAnsi="GHEA Grapalat"/>
          <w:sz w:val="20"/>
          <w:szCs w:val="20"/>
          <w:lang w:val="af-ZA"/>
        </w:rPr>
        <w:t xml:space="preserve"> </w:t>
      </w:r>
      <w:r w:rsidRPr="005E1F72">
        <w:rPr>
          <w:rFonts w:ascii="GHEA Grapalat" w:hAnsi="GHEA Grapalat"/>
          <w:sz w:val="20"/>
          <w:szCs w:val="20"/>
          <w:lang w:val="hy-AM"/>
        </w:rPr>
        <w:t xml:space="preserve">подает заявку через К заявлению прилагаются соответствующие документы </w:t>
      </w:r>
      <w:r w:rsidRPr="005E1F72">
        <w:rPr>
          <w:rFonts w:ascii="GHEA Grapalat" w:hAnsi="GHEA Grapalat"/>
          <w:sz w:val="20"/>
          <w:szCs w:val="20"/>
          <w:lang w:val="es-ES"/>
        </w:rPr>
        <w:t>(информация), предусмотренные настоящим приглашением.</w:t>
      </w:r>
    </w:p>
    <w:p w:rsidR="002D5CF0" w:rsidRPr="005E1F72" w:rsidRDefault="0078387F" w:rsidP="00EF3662">
      <w:pPr>
        <w:ind w:firstLine="567"/>
        <w:jc w:val="both"/>
        <w:rPr>
          <w:rFonts w:ascii="GHEA Grapalat" w:hAnsi="GHEA Grapalat" w:cs="Sylfaen"/>
          <w:sz w:val="20"/>
          <w:lang w:val="es-ES"/>
        </w:rPr>
      </w:pPr>
      <w:r w:rsidRPr="005E1F72">
        <w:rPr>
          <w:rFonts w:ascii="GHEA Grapalat" w:hAnsi="GHEA Grapalat" w:cs="Sylfaen"/>
          <w:sz w:val="20"/>
        </w:rPr>
        <w:t>Участник</w:t>
      </w:r>
      <w:r w:rsidRPr="005E1F72">
        <w:rPr>
          <w:rFonts w:ascii="GHEA Grapalat" w:hAnsi="GHEA Grapalat" w:cs="Sylfaen"/>
          <w:sz w:val="20"/>
          <w:lang w:val="es-ES"/>
        </w:rPr>
        <w:t xml:space="preserve"> </w:t>
      </w:r>
      <w:r w:rsidR="002240AB" w:rsidRPr="005E1F72">
        <w:rPr>
          <w:rFonts w:ascii="GHEA Grapalat" w:hAnsi="GHEA Grapalat" w:cs="Sylfaen"/>
          <w:sz w:val="20"/>
        </w:rPr>
        <w:t>по заявке</w:t>
      </w:r>
      <w:r w:rsidR="002240AB" w:rsidRPr="005E1F72">
        <w:rPr>
          <w:rFonts w:ascii="GHEA Grapalat" w:hAnsi="GHEA Grapalat" w:cs="Sylfaen"/>
          <w:sz w:val="20"/>
          <w:lang w:val="es-ES"/>
        </w:rPr>
        <w:t xml:space="preserve"> </w:t>
      </w:r>
      <w:r w:rsidRPr="005E1F72">
        <w:rPr>
          <w:rFonts w:ascii="GHEA Grapalat" w:hAnsi="GHEA Grapalat" w:cs="Sylfaen"/>
          <w:sz w:val="20"/>
        </w:rPr>
        <w:t>подарок</w:t>
      </w:r>
      <w:r w:rsidRPr="005E1F72">
        <w:rPr>
          <w:rFonts w:ascii="GHEA Grapalat" w:hAnsi="GHEA Grapalat" w:cs="Sylfaen"/>
          <w:sz w:val="20"/>
          <w:lang w:val="es-ES"/>
        </w:rPr>
        <w:t xml:space="preserve"> </w:t>
      </w:r>
      <w:r w:rsidRPr="005E1F72">
        <w:rPr>
          <w:rFonts w:ascii="GHEA Grapalat" w:hAnsi="GHEA Grapalat" w:cs="Sylfaen"/>
          <w:sz w:val="20"/>
        </w:rPr>
        <w:t>является</w:t>
      </w:r>
      <w:r w:rsidRPr="005E1F72">
        <w:rPr>
          <w:rFonts w:ascii="GHEA Grapalat" w:hAnsi="GHEA Grapalat" w:cs="Sylfaen"/>
          <w:sz w:val="20"/>
          <w:lang w:val="es-ES"/>
        </w:rPr>
        <w:t xml:space="preserve"> </w:t>
      </w:r>
      <w:r w:rsidRPr="005E1F72">
        <w:rPr>
          <w:rFonts w:ascii="GHEA Grapalat" w:hAnsi="GHEA Grapalat" w:cs="Sylfaen"/>
          <w:sz w:val="20"/>
        </w:rPr>
        <w:t>его</w:t>
      </w:r>
      <w:r w:rsidRPr="005E1F72">
        <w:rPr>
          <w:rFonts w:ascii="GHEA Grapalat" w:hAnsi="GHEA Grapalat" w:cs="Sylfaen"/>
          <w:sz w:val="20"/>
          <w:lang w:val="es-ES"/>
        </w:rPr>
        <w:t xml:space="preserve"> </w:t>
      </w:r>
      <w:r w:rsidRPr="005E1F72">
        <w:rPr>
          <w:rFonts w:ascii="GHEA Grapalat" w:hAnsi="GHEA Grapalat" w:cs="Sylfaen"/>
          <w:sz w:val="20"/>
        </w:rPr>
        <w:t>к</w:t>
      </w:r>
      <w:r w:rsidRPr="005E1F72">
        <w:rPr>
          <w:rFonts w:ascii="GHEA Grapalat" w:hAnsi="GHEA Grapalat" w:cs="Sylfaen"/>
          <w:sz w:val="20"/>
          <w:lang w:val="es-ES"/>
        </w:rPr>
        <w:t xml:space="preserve"> </w:t>
      </w:r>
      <w:r w:rsidRPr="005E1F72">
        <w:rPr>
          <w:rFonts w:ascii="GHEA Grapalat" w:hAnsi="GHEA Grapalat" w:cs="Sylfaen"/>
          <w:sz w:val="20"/>
        </w:rPr>
        <w:t xml:space="preserve">подтвержденный </w:t>
      </w:r>
      <w:r w:rsidRPr="005E1F72">
        <w:rPr>
          <w:rFonts w:ascii="GHEA Grapalat" w:hAnsi="GHEA Grapalat" w:cs="Sylfaen"/>
          <w:sz w:val="20"/>
          <w:lang w:val="es-ES"/>
        </w:rPr>
        <w:t>:</w:t>
      </w:r>
    </w:p>
    <w:p w:rsidR="002D5CF0" w:rsidRPr="005E1F72" w:rsidRDefault="002D5CF0" w:rsidP="00EF3662">
      <w:pPr>
        <w:ind w:firstLine="567"/>
        <w:jc w:val="both"/>
        <w:rPr>
          <w:rFonts w:ascii="GHEA Grapalat" w:hAnsi="GHEA Grapalat"/>
          <w:b/>
          <w:sz w:val="20"/>
          <w:szCs w:val="20"/>
          <w:lang w:val="es-ES"/>
        </w:rPr>
      </w:pPr>
      <w:r w:rsidRPr="005E1F72">
        <w:rPr>
          <w:rFonts w:ascii="GHEA Grapalat" w:hAnsi="GHEA Grapalat"/>
          <w:b/>
          <w:sz w:val="20"/>
          <w:szCs w:val="20"/>
          <w:lang w:val="es-ES"/>
        </w:rPr>
        <w:t>1) «Критерии отбора».</w:t>
      </w:r>
    </w:p>
    <w:p w:rsidR="00096865" w:rsidRPr="005E1F72" w:rsidRDefault="002D5CF0" w:rsidP="00EF3662">
      <w:pPr>
        <w:ind w:firstLine="567"/>
        <w:jc w:val="both"/>
        <w:rPr>
          <w:rFonts w:ascii="GHEA Grapalat" w:hAnsi="GHEA Grapalat" w:cs="Sylfaen"/>
          <w:sz w:val="20"/>
          <w:lang w:val="es-ES"/>
        </w:rPr>
      </w:pPr>
      <w:r w:rsidRPr="005E1F72">
        <w:rPr>
          <w:rFonts w:ascii="GHEA Grapalat" w:hAnsi="GHEA Grapalat" w:cs="Sylfaen"/>
          <w:sz w:val="20"/>
          <w:lang w:val="es-ES"/>
        </w:rPr>
        <w:t xml:space="preserve">2.1 </w:t>
      </w:r>
      <w:r w:rsidR="00096865" w:rsidRPr="005E1F72">
        <w:rPr>
          <w:rFonts w:ascii="GHEA Grapalat" w:hAnsi="GHEA Grapalat" w:cs="Sylfaen"/>
          <w:sz w:val="20"/>
          <w:lang w:val="ru-RU"/>
        </w:rPr>
        <w:t>к процедуре</w:t>
      </w:r>
      <w:r w:rsidR="00096865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096865" w:rsidRPr="005E1F72">
        <w:rPr>
          <w:rFonts w:ascii="GHEA Grapalat" w:hAnsi="GHEA Grapalat" w:cs="Sylfaen"/>
          <w:sz w:val="20"/>
          <w:lang w:val="ru-RU"/>
        </w:rPr>
        <w:t>участвовать</w:t>
      </w:r>
      <w:r w:rsidR="00096865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096865" w:rsidRPr="005E1F72">
        <w:rPr>
          <w:rFonts w:ascii="GHEA Grapalat" w:hAnsi="GHEA Grapalat" w:cs="Sylfaen"/>
          <w:sz w:val="20"/>
          <w:lang w:val="ru-RU"/>
        </w:rPr>
        <w:t xml:space="preserve">Заявление </w:t>
      </w:r>
      <w:r w:rsidR="00EF4630" w:rsidRPr="002A4619">
        <w:rPr>
          <w:rFonts w:ascii="GHEA Grapalat" w:hAnsi="GHEA Grapalat" w:cs="Sylfaen"/>
          <w:sz w:val="20"/>
          <w:lang w:val="es-ES"/>
        </w:rPr>
        <w:t xml:space="preserve">- </w:t>
      </w:r>
      <w:r w:rsidR="00EF4630">
        <w:rPr>
          <w:rFonts w:ascii="GHEA Grapalat" w:hAnsi="GHEA Grapalat" w:cs="Sylfaen"/>
          <w:sz w:val="20"/>
        </w:rPr>
        <w:t xml:space="preserve">заявление </w:t>
      </w:r>
      <w:r w:rsidR="00096865" w:rsidRPr="005E1F72">
        <w:rPr>
          <w:rFonts w:ascii="GHEA Grapalat" w:hAnsi="GHEA Grapalat" w:cs="Sylfaen"/>
          <w:sz w:val="20"/>
          <w:lang w:val="af-ZA"/>
        </w:rPr>
        <w:t xml:space="preserve">согласно </w:t>
      </w:r>
      <w:r w:rsidR="00096865" w:rsidRPr="005E1F72">
        <w:rPr>
          <w:rFonts w:ascii="GHEA Grapalat" w:hAnsi="GHEA Grapalat" w:cs="Sylfaen"/>
          <w:sz w:val="20"/>
          <w:lang w:val="ru-RU"/>
        </w:rPr>
        <w:t xml:space="preserve">приложенному </w:t>
      </w:r>
      <w:r w:rsidR="00096865" w:rsidRPr="005E1F72">
        <w:rPr>
          <w:rFonts w:ascii="GHEA Grapalat" w:hAnsi="GHEA Grapalat" w:cs="Sylfaen"/>
          <w:sz w:val="20"/>
          <w:lang w:val="af-ZA"/>
        </w:rPr>
        <w:t xml:space="preserve">№ 1 </w:t>
      </w:r>
      <w:r w:rsidR="00BC6807" w:rsidRPr="005E1F72">
        <w:rPr>
          <w:rFonts w:ascii="GHEA Grapalat" w:hAnsi="GHEA Grapalat" w:cs="Sylfaen"/>
          <w:sz w:val="20"/>
          <w:lang w:val="es-ES"/>
        </w:rPr>
        <w:t>.</w:t>
      </w:r>
    </w:p>
    <w:p w:rsidR="00E968EF" w:rsidRDefault="00E968EF" w:rsidP="00E968EF">
      <w:pPr>
        <w:ind w:firstLine="567"/>
        <w:jc w:val="both"/>
        <w:rPr>
          <w:rFonts w:ascii="GHEA Grapalat" w:hAnsi="GHEA Grapalat" w:cs="Sylfaen"/>
          <w:sz w:val="20"/>
          <w:lang w:val="es-ES"/>
        </w:rPr>
      </w:pPr>
      <w:r w:rsidRPr="000B4CF4">
        <w:rPr>
          <w:rFonts w:ascii="GHEA Grapalat" w:hAnsi="GHEA Grapalat"/>
          <w:sz w:val="20"/>
          <w:lang w:val="es-ES"/>
        </w:rPr>
        <w:t xml:space="preserve">2.2 </w:t>
      </w:r>
      <w:r w:rsidRPr="005E1F72">
        <w:rPr>
          <w:rFonts w:ascii="GHEA Grapalat" w:hAnsi="GHEA Grapalat" w:cs="Sylfaen"/>
          <w:sz w:val="20"/>
          <w:lang w:val="es-ES"/>
        </w:rPr>
        <w:t xml:space="preserve">одобрено им – </w:t>
      </w:r>
      <w:r w:rsidRPr="005E1F72">
        <w:rPr>
          <w:rFonts w:ascii="GHEA Grapalat" w:hAnsi="GHEA Grapalat" w:cs="Sylfaen"/>
          <w:sz w:val="20"/>
        </w:rPr>
        <w:t>рекомендовано</w:t>
      </w:r>
      <w:r w:rsidRPr="005E1F72">
        <w:rPr>
          <w:rFonts w:ascii="GHEA Grapalat" w:hAnsi="GHEA Grapalat" w:cs="Sylfaen"/>
          <w:sz w:val="20"/>
          <w:lang w:val="es-ES"/>
        </w:rPr>
        <w:t xml:space="preserve"> </w:t>
      </w:r>
      <w:r w:rsidRPr="005E1F72">
        <w:rPr>
          <w:rFonts w:ascii="GHEA Grapalat" w:hAnsi="GHEA Grapalat" w:cs="Sylfaen"/>
          <w:sz w:val="20"/>
        </w:rPr>
        <w:t>продукта</w:t>
      </w:r>
      <w:r w:rsidRPr="005E1F72">
        <w:rPr>
          <w:rFonts w:ascii="GHEA Grapalat" w:hAnsi="GHEA Grapalat" w:cs="Sylfaen"/>
          <w:sz w:val="20"/>
          <w:lang w:val="es-ES"/>
        </w:rPr>
        <w:t xml:space="preserve"> </w:t>
      </w:r>
      <w:r w:rsidRPr="005E1F72">
        <w:rPr>
          <w:rFonts w:ascii="GHEA Grapalat" w:hAnsi="GHEA Grapalat"/>
          <w:sz w:val="20"/>
          <w:szCs w:val="20"/>
          <w:lang w:val="hy-AM"/>
        </w:rPr>
        <w:t xml:space="preserve">полное </w:t>
      </w:r>
      <w:r w:rsidRPr="005E1F72">
        <w:rPr>
          <w:rFonts w:ascii="GHEA Grapalat" w:hAnsi="GHEA Grapalat"/>
          <w:sz w:val="20"/>
          <w:szCs w:val="20"/>
        </w:rPr>
        <w:t xml:space="preserve">описание </w:t>
      </w:r>
      <w:r w:rsidRPr="005E1F72">
        <w:rPr>
          <w:rFonts w:ascii="GHEA Grapalat" w:hAnsi="GHEA Grapalat"/>
          <w:sz w:val="20"/>
          <w:szCs w:val="20"/>
          <w:lang w:val="es-ES"/>
        </w:rPr>
        <w:t xml:space="preserve">согласно </w:t>
      </w:r>
      <w:r w:rsidRPr="005E1F72">
        <w:rPr>
          <w:rFonts w:ascii="GHEA Grapalat" w:hAnsi="GHEA Grapalat"/>
          <w:sz w:val="20"/>
          <w:szCs w:val="20"/>
        </w:rPr>
        <w:t xml:space="preserve">Приложение </w:t>
      </w:r>
      <w:r w:rsidRPr="005E1F72">
        <w:rPr>
          <w:rFonts w:ascii="GHEA Grapalat" w:hAnsi="GHEA Grapalat"/>
          <w:sz w:val="20"/>
          <w:szCs w:val="20"/>
          <w:lang w:val="es-ES"/>
        </w:rPr>
        <w:t xml:space="preserve">N </w:t>
      </w:r>
      <w:r w:rsidRPr="005E1F72">
        <w:rPr>
          <w:rFonts w:ascii="GHEA Grapalat" w:hAnsi="GHEA Grapalat"/>
          <w:sz w:val="20"/>
          <w:szCs w:val="20"/>
        </w:rPr>
        <w:t xml:space="preserve">1.1 </w:t>
      </w:r>
      <w:r w:rsidRPr="005E1F72">
        <w:rPr>
          <w:rFonts w:ascii="GHEA Grapalat" w:hAnsi="GHEA Grapalat" w:cs="Sylfaen"/>
          <w:sz w:val="20"/>
          <w:lang w:val="es-ES"/>
        </w:rPr>
        <w:t>.</w:t>
      </w:r>
    </w:p>
    <w:p w:rsidR="00EF4630" w:rsidRPr="005F1873" w:rsidRDefault="00096865" w:rsidP="00EF4630">
      <w:pPr>
        <w:pStyle w:val="norm"/>
        <w:spacing w:line="276" w:lineRule="auto"/>
        <w:ind w:firstLine="567"/>
        <w:rPr>
          <w:rFonts w:ascii="GHEA Grapalat" w:hAnsi="GHEA Grapalat" w:cs="Sylfaen"/>
          <w:sz w:val="20"/>
          <w:szCs w:val="24"/>
          <w:lang w:val="af-ZA" w:eastAsia="en-US"/>
        </w:rPr>
      </w:pPr>
      <w:r w:rsidRPr="005E1F72">
        <w:rPr>
          <w:rFonts w:ascii="GHEA Grapalat" w:hAnsi="GHEA Grapalat" w:cs="Sylfaen"/>
          <w:sz w:val="20"/>
          <w:lang w:val="af-ZA"/>
        </w:rPr>
        <w:t xml:space="preserve">2.3 </w:t>
      </w:r>
      <w:r w:rsidR="00EF4630" w:rsidRPr="003B135C">
        <w:rPr>
          <w:rFonts w:ascii="GHEA Grapalat" w:hAnsi="GHEA Grapalat" w:cs="Sylfaen"/>
          <w:sz w:val="20"/>
          <w:szCs w:val="24"/>
          <w:lang w:val="hy-AM" w:eastAsia="en-US"/>
        </w:rPr>
        <w:t>агентство</w:t>
      </w:r>
      <w:r w:rsidR="00EF4630" w:rsidRPr="00DE1E5A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EF4630" w:rsidRPr="003B135C">
        <w:rPr>
          <w:rFonts w:ascii="GHEA Grapalat" w:hAnsi="GHEA Grapalat" w:cs="Sylfaen"/>
          <w:sz w:val="20"/>
          <w:szCs w:val="24"/>
          <w:lang w:val="hy-AM" w:eastAsia="en-US"/>
        </w:rPr>
        <w:t>контракта</w:t>
      </w:r>
      <w:r w:rsidR="00EF4630" w:rsidRPr="005F1873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EF4630" w:rsidRPr="005F1873">
        <w:rPr>
          <w:rFonts w:ascii="GHEA Grapalat" w:hAnsi="GHEA Grapalat" w:cs="Sylfaen"/>
          <w:sz w:val="20"/>
          <w:szCs w:val="24"/>
          <w:lang w:val="hy-AM" w:eastAsia="en-US"/>
        </w:rPr>
        <w:t>копия</w:t>
      </w:r>
      <w:r w:rsidR="00EF4630" w:rsidRPr="005F1873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EF4630" w:rsidRPr="005F1873">
        <w:rPr>
          <w:rFonts w:ascii="GHEA Grapalat" w:hAnsi="GHEA Grapalat" w:cs="Sylfaen"/>
          <w:sz w:val="20"/>
          <w:szCs w:val="24"/>
          <w:lang w:val="hy-AM" w:eastAsia="en-US"/>
        </w:rPr>
        <w:t>и:</w:t>
      </w:r>
      <w:r w:rsidR="00EF4630" w:rsidRPr="005F1873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EF4630" w:rsidRPr="005F1873">
        <w:rPr>
          <w:rFonts w:ascii="GHEA Grapalat" w:hAnsi="GHEA Grapalat" w:cs="Sylfaen"/>
          <w:sz w:val="20"/>
          <w:szCs w:val="24"/>
          <w:lang w:val="hy-AM" w:eastAsia="en-US"/>
        </w:rPr>
        <w:t>этого</w:t>
      </w:r>
      <w:r w:rsidR="00EF4630" w:rsidRPr="005F1873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EF4630" w:rsidRPr="005F1873">
        <w:rPr>
          <w:rFonts w:ascii="GHEA Grapalat" w:hAnsi="GHEA Grapalat" w:cs="Sylfaen"/>
          <w:sz w:val="20"/>
          <w:szCs w:val="24"/>
          <w:lang w:val="hy-AM" w:eastAsia="en-US"/>
        </w:rPr>
        <w:t>сторона</w:t>
      </w:r>
      <w:r w:rsidR="00EF4630" w:rsidRPr="005F1873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EF4630" w:rsidRPr="005F1873">
        <w:rPr>
          <w:rFonts w:ascii="GHEA Grapalat" w:hAnsi="GHEA Grapalat" w:cs="Sylfaen"/>
          <w:sz w:val="20"/>
          <w:szCs w:val="24"/>
          <w:lang w:val="hy-AM" w:eastAsia="en-US"/>
        </w:rPr>
        <w:t>существование</w:t>
      </w:r>
      <w:r w:rsidR="00EF4630" w:rsidRPr="005F1873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EF4630" w:rsidRPr="005F1873">
        <w:rPr>
          <w:rFonts w:ascii="GHEA Grapalat" w:hAnsi="GHEA Grapalat" w:cs="Sylfaen"/>
          <w:sz w:val="20"/>
          <w:szCs w:val="24"/>
          <w:lang w:val="hy-AM" w:eastAsia="en-US"/>
        </w:rPr>
        <w:t>человек</w:t>
      </w:r>
      <w:r w:rsidR="00EF4630" w:rsidRPr="005F1873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EF4630" w:rsidRPr="005F1873">
        <w:rPr>
          <w:rFonts w:ascii="GHEA Grapalat" w:hAnsi="GHEA Grapalat" w:cs="Sylfaen"/>
          <w:sz w:val="20"/>
          <w:szCs w:val="24"/>
          <w:lang w:val="hy-AM" w:eastAsia="en-US"/>
        </w:rPr>
        <w:t xml:space="preserve">данные </w:t>
      </w:r>
      <w:r w:rsidR="00EF4630" w:rsidRPr="005F1873">
        <w:rPr>
          <w:rFonts w:ascii="GHEA Grapalat" w:hAnsi="GHEA Grapalat" w:cs="Sylfaen"/>
          <w:sz w:val="20"/>
          <w:szCs w:val="24"/>
          <w:lang w:val="af-ZA" w:eastAsia="en-US"/>
        </w:rPr>
        <w:t xml:space="preserve">, если </w:t>
      </w:r>
      <w:r w:rsidR="00EF4630" w:rsidRPr="005F1873">
        <w:rPr>
          <w:rFonts w:ascii="GHEA Grapalat" w:hAnsi="GHEA Grapalat" w:cs="Sylfaen"/>
          <w:sz w:val="20"/>
          <w:szCs w:val="24"/>
          <w:lang w:val="hy-AM" w:eastAsia="en-US"/>
        </w:rPr>
        <w:t>контракт</w:t>
      </w:r>
      <w:r w:rsidR="00EF4630" w:rsidRPr="005F1873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EF4630" w:rsidRPr="005F1873">
        <w:rPr>
          <w:rFonts w:ascii="GHEA Grapalat" w:hAnsi="GHEA Grapalat" w:cs="Sylfaen"/>
          <w:sz w:val="20"/>
          <w:szCs w:val="24"/>
          <w:lang w:val="hy-AM" w:eastAsia="en-US"/>
        </w:rPr>
        <w:t>быть выполнено</w:t>
      </w:r>
      <w:r w:rsidR="00EF4630" w:rsidRPr="005F1873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EF4630" w:rsidRPr="005F1873">
        <w:rPr>
          <w:rFonts w:ascii="GHEA Grapalat" w:hAnsi="GHEA Grapalat" w:cs="Sylfaen"/>
          <w:sz w:val="20"/>
          <w:szCs w:val="24"/>
          <w:lang w:val="hy-AM" w:eastAsia="en-US"/>
        </w:rPr>
        <w:t>является</w:t>
      </w:r>
      <w:r w:rsidR="00EF4630" w:rsidRPr="005F1873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EF4630" w:rsidRPr="005F1873">
        <w:rPr>
          <w:rFonts w:ascii="GHEA Grapalat" w:hAnsi="GHEA Grapalat" w:cs="Sylfaen"/>
          <w:sz w:val="20"/>
          <w:szCs w:val="24"/>
          <w:lang w:val="hy-AM" w:eastAsia="en-US"/>
        </w:rPr>
        <w:t>агентство</w:t>
      </w:r>
      <w:r w:rsidR="00EF4630" w:rsidRPr="005F1873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EF4630" w:rsidRPr="005F1873">
        <w:rPr>
          <w:rFonts w:ascii="GHEA Grapalat" w:hAnsi="GHEA Grapalat" w:cs="Sylfaen"/>
          <w:sz w:val="20"/>
          <w:szCs w:val="24"/>
          <w:lang w:val="hy-AM" w:eastAsia="en-US"/>
        </w:rPr>
        <w:t>через</w:t>
      </w:r>
    </w:p>
    <w:p w:rsidR="00EF4630" w:rsidRPr="005F1873" w:rsidRDefault="00EF4630" w:rsidP="00505AD4">
      <w:pPr>
        <w:pStyle w:val="norm"/>
        <w:spacing w:line="240" w:lineRule="auto"/>
        <w:ind w:firstLine="567"/>
        <w:rPr>
          <w:rFonts w:ascii="GHEA Grapalat" w:hAnsi="GHEA Grapalat" w:cs="Sylfaen"/>
          <w:sz w:val="20"/>
          <w:szCs w:val="24"/>
          <w:lang w:val="af-ZA" w:eastAsia="en-US"/>
        </w:rPr>
      </w:pPr>
      <w:r w:rsidRPr="005F1873">
        <w:rPr>
          <w:rFonts w:ascii="GHEA Grapalat" w:hAnsi="GHEA Grapalat" w:cs="Sylfaen"/>
          <w:sz w:val="20"/>
          <w:szCs w:val="24"/>
          <w:lang w:val="af-ZA" w:eastAsia="en-US"/>
        </w:rPr>
        <w:t xml:space="preserve">2.4 </w:t>
      </w:r>
      <w:r w:rsidRPr="005F1873">
        <w:rPr>
          <w:rFonts w:ascii="GHEA Grapalat" w:hAnsi="GHEA Grapalat" w:cs="Sylfaen"/>
          <w:sz w:val="20"/>
          <w:szCs w:val="24"/>
          <w:lang w:eastAsia="en-US"/>
        </w:rPr>
        <w:t>сустав</w:t>
      </w:r>
      <w:r w:rsidRPr="005F1873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5F1873">
        <w:rPr>
          <w:rFonts w:ascii="GHEA Grapalat" w:hAnsi="GHEA Grapalat" w:cs="Sylfaen"/>
          <w:sz w:val="20"/>
          <w:szCs w:val="24"/>
          <w:lang w:eastAsia="en-US"/>
        </w:rPr>
        <w:t>активность</w:t>
      </w:r>
      <w:r w:rsidRPr="005F1873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5F1873">
        <w:rPr>
          <w:rFonts w:ascii="GHEA Grapalat" w:hAnsi="GHEA Grapalat" w:cs="Sylfaen"/>
          <w:sz w:val="20"/>
          <w:szCs w:val="24"/>
          <w:lang w:eastAsia="en-US"/>
        </w:rPr>
        <w:t xml:space="preserve">контракт , </w:t>
      </w:r>
      <w:r w:rsidRPr="005F1873">
        <w:rPr>
          <w:rFonts w:ascii="GHEA Grapalat" w:hAnsi="GHEA Grapalat" w:cs="Sylfaen"/>
          <w:sz w:val="20"/>
          <w:szCs w:val="24"/>
          <w:lang w:val="af-ZA" w:eastAsia="en-US"/>
        </w:rPr>
        <w:t xml:space="preserve">если </w:t>
      </w:r>
      <w:r w:rsidRPr="005F1873">
        <w:rPr>
          <w:rFonts w:ascii="GHEA Grapalat" w:hAnsi="GHEA Grapalat" w:cs="Sylfaen"/>
          <w:sz w:val="20"/>
          <w:szCs w:val="24"/>
          <w:lang w:eastAsia="en-US"/>
        </w:rPr>
        <w:t>участники</w:t>
      </w:r>
      <w:r w:rsidRPr="005F1873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5F1873">
        <w:rPr>
          <w:rFonts w:ascii="GHEA Grapalat" w:hAnsi="GHEA Grapalat" w:cs="Sylfaen"/>
          <w:sz w:val="20"/>
          <w:szCs w:val="24"/>
          <w:lang w:eastAsia="en-US"/>
        </w:rPr>
        <w:t>покупки</w:t>
      </w:r>
      <w:r w:rsidRPr="005F1873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5F1873">
        <w:rPr>
          <w:rFonts w:ascii="GHEA Grapalat" w:hAnsi="GHEA Grapalat" w:cs="Sylfaen"/>
          <w:sz w:val="20"/>
          <w:szCs w:val="24"/>
          <w:lang w:eastAsia="en-US"/>
        </w:rPr>
        <w:t>к процедуре</w:t>
      </w:r>
      <w:r w:rsidRPr="005F1873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5F1873">
        <w:rPr>
          <w:rFonts w:ascii="GHEA Grapalat" w:hAnsi="GHEA Grapalat" w:cs="Sylfaen"/>
          <w:sz w:val="20"/>
          <w:szCs w:val="24"/>
          <w:lang w:eastAsia="en-US"/>
        </w:rPr>
        <w:t>участвует</w:t>
      </w:r>
      <w:r w:rsidRPr="005F1873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5F1873">
        <w:rPr>
          <w:rFonts w:ascii="GHEA Grapalat" w:hAnsi="GHEA Grapalat" w:cs="Sylfaen"/>
          <w:sz w:val="20"/>
          <w:szCs w:val="24"/>
          <w:lang w:eastAsia="en-US"/>
        </w:rPr>
        <w:t>являются</w:t>
      </w:r>
      <w:r w:rsidRPr="005F1873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5F1873">
        <w:rPr>
          <w:rFonts w:ascii="GHEA Grapalat" w:hAnsi="GHEA Grapalat" w:cs="Sylfaen"/>
          <w:sz w:val="20"/>
          <w:szCs w:val="24"/>
          <w:lang w:eastAsia="en-US"/>
        </w:rPr>
        <w:t>вместе</w:t>
      </w:r>
      <w:r w:rsidRPr="005F1873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5F1873">
        <w:rPr>
          <w:rFonts w:ascii="GHEA Grapalat" w:hAnsi="GHEA Grapalat" w:cs="Sylfaen"/>
          <w:sz w:val="20"/>
          <w:szCs w:val="24"/>
          <w:lang w:eastAsia="en-US"/>
        </w:rPr>
        <w:t>активность</w:t>
      </w:r>
      <w:r w:rsidRPr="005F1873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5F1873">
        <w:rPr>
          <w:rFonts w:ascii="GHEA Grapalat" w:hAnsi="GHEA Grapalat" w:cs="Sylfaen"/>
          <w:sz w:val="20"/>
          <w:szCs w:val="24"/>
          <w:lang w:eastAsia="en-US"/>
        </w:rPr>
        <w:t xml:space="preserve">в порядке </w:t>
      </w:r>
      <w:r w:rsidRPr="005F1873">
        <w:rPr>
          <w:rFonts w:ascii="GHEA Grapalat" w:hAnsi="GHEA Grapalat" w:cs="Sylfaen"/>
          <w:sz w:val="20"/>
          <w:szCs w:val="24"/>
          <w:lang w:val="af-ZA" w:eastAsia="en-US"/>
        </w:rPr>
        <w:t xml:space="preserve">( </w:t>
      </w:r>
      <w:r w:rsidRPr="005F1873">
        <w:rPr>
          <w:rFonts w:ascii="GHEA Grapalat" w:hAnsi="GHEA Grapalat" w:cs="Sylfaen"/>
          <w:sz w:val="20"/>
          <w:szCs w:val="24"/>
          <w:lang w:eastAsia="en-US"/>
        </w:rPr>
        <w:t xml:space="preserve">консорциум </w:t>
      </w:r>
      <w:r w:rsidRPr="005F1873">
        <w:rPr>
          <w:rFonts w:ascii="GHEA Grapalat" w:hAnsi="GHEA Grapalat" w:cs="Sylfaen"/>
          <w:sz w:val="20"/>
          <w:szCs w:val="24"/>
          <w:lang w:val="af-ZA" w:eastAsia="en-US"/>
        </w:rPr>
        <w:t>).</w:t>
      </w:r>
      <w:r w:rsidR="00471D64" w:rsidRPr="005F1873">
        <w:rPr>
          <w:rStyle w:val="af6"/>
          <w:rFonts w:ascii="GHEA Grapalat" w:hAnsi="GHEA Grapalat" w:cs="Sylfaen"/>
          <w:sz w:val="20"/>
          <w:szCs w:val="24"/>
          <w:lang w:val="af-ZA" w:eastAsia="en-US"/>
        </w:rPr>
        <w:footnoteReference w:id="5"/>
      </w:r>
    </w:p>
    <w:p w:rsidR="002C4DBF" w:rsidRPr="005F1873" w:rsidRDefault="00505AD4" w:rsidP="00EF3662">
      <w:pPr>
        <w:tabs>
          <w:tab w:val="left" w:pos="1248"/>
        </w:tabs>
        <w:ind w:firstLine="540"/>
        <w:jc w:val="both"/>
        <w:rPr>
          <w:rFonts w:ascii="GHEA Grapalat" w:hAnsi="GHEA Grapalat"/>
          <w:sz w:val="20"/>
          <w:szCs w:val="20"/>
          <w:lang w:val="es-ES"/>
        </w:rPr>
      </w:pPr>
      <w:r w:rsidRPr="005F1873">
        <w:rPr>
          <w:rFonts w:ascii="GHEA Grapalat" w:hAnsi="GHEA Grapalat"/>
          <w:b/>
          <w:sz w:val="20"/>
          <w:szCs w:val="20"/>
          <w:lang w:val="es-ES"/>
        </w:rPr>
        <w:t xml:space="preserve">2) «Финансовый стандарт» </w:t>
      </w:r>
      <w:r w:rsidR="00FF3F8F" w:rsidRPr="005F1873">
        <w:rPr>
          <w:rFonts w:ascii="GHEA Grapalat" w:hAnsi="GHEA Grapalat" w:cs="Sylfaen"/>
          <w:sz w:val="20"/>
          <w:lang w:val="es-ES"/>
        </w:rPr>
        <w:t>.</w:t>
      </w:r>
    </w:p>
    <w:p w:rsidR="00E67BA7" w:rsidRPr="005F1873" w:rsidRDefault="00096865" w:rsidP="00EF3662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5F1873">
        <w:rPr>
          <w:rFonts w:ascii="GHEA Grapalat" w:hAnsi="GHEA Grapalat" w:cs="Sylfaen"/>
          <w:sz w:val="20"/>
          <w:lang w:val="af-ZA"/>
        </w:rPr>
        <w:t xml:space="preserve">2.6 ценовое предложение согласно приложению N 2. Ценовое предложение представлено в виде себестоимости (суммы себестоимости и прогнозируемой прибыли) и добавленной </w:t>
      </w:r>
      <w:r w:rsidR="00E67BA7" w:rsidRPr="005F1873">
        <w:rPr>
          <w:rFonts w:ascii="GHEA Grapalat" w:hAnsi="GHEA Grapalat" w:cs="Sylfaen"/>
          <w:sz w:val="20"/>
          <w:lang w:val="hy-AM"/>
        </w:rPr>
        <w:t>стоимости .</w:t>
      </w:r>
      <w:r w:rsidR="00E67BA7" w:rsidRPr="005F1873">
        <w:rPr>
          <w:rFonts w:ascii="GHEA Grapalat" w:hAnsi="GHEA Grapalat" w:cs="Sylfaen"/>
          <w:sz w:val="20"/>
          <w:lang w:val="af-ZA"/>
        </w:rPr>
        <w:t xml:space="preserve"> </w:t>
      </w:r>
      <w:r w:rsidR="00E67BA7" w:rsidRPr="005F1873">
        <w:rPr>
          <w:rFonts w:ascii="GHEA Grapalat" w:hAnsi="GHEA Grapalat" w:cs="Sylfaen"/>
          <w:sz w:val="20"/>
          <w:lang w:val="hy-AM"/>
        </w:rPr>
        <w:t>налог</w:t>
      </w:r>
      <w:r w:rsidR="00E67BA7" w:rsidRPr="005F1873" w:rsidDel="001A1F55">
        <w:rPr>
          <w:rFonts w:ascii="GHEA Grapalat" w:hAnsi="GHEA Grapalat" w:cs="Sylfaen"/>
          <w:sz w:val="20"/>
          <w:lang w:val="af-ZA"/>
        </w:rPr>
        <w:t xml:space="preserve"> </w:t>
      </w:r>
      <w:r w:rsidR="00E67BA7" w:rsidRPr="005F1873">
        <w:rPr>
          <w:rFonts w:ascii="GHEA Grapalat" w:hAnsi="GHEA Grapalat" w:cs="Sylfaen"/>
          <w:sz w:val="20"/>
          <w:lang w:val="hy-AM"/>
        </w:rPr>
        <w:t>общий</w:t>
      </w:r>
      <w:r w:rsidR="00E67BA7" w:rsidRPr="005F1873">
        <w:rPr>
          <w:rFonts w:ascii="GHEA Grapalat" w:hAnsi="GHEA Grapalat" w:cs="Sylfaen"/>
          <w:sz w:val="20"/>
          <w:lang w:val="af-ZA"/>
        </w:rPr>
        <w:t xml:space="preserve"> </w:t>
      </w:r>
      <w:r w:rsidR="00E67BA7" w:rsidRPr="005F1873">
        <w:rPr>
          <w:rFonts w:ascii="GHEA Grapalat" w:hAnsi="GHEA Grapalat" w:cs="Sylfaen"/>
          <w:sz w:val="20"/>
          <w:lang w:val="hy-AM"/>
        </w:rPr>
        <w:t>ингредиентов</w:t>
      </w:r>
      <w:r w:rsidR="00E67BA7" w:rsidRPr="005F1873">
        <w:rPr>
          <w:rFonts w:ascii="GHEA Grapalat" w:hAnsi="GHEA Grapalat" w:cs="Sylfaen"/>
          <w:sz w:val="20"/>
          <w:lang w:val="af-ZA"/>
        </w:rPr>
        <w:t xml:space="preserve"> </w:t>
      </w:r>
      <w:r w:rsidR="00E67BA7" w:rsidRPr="005F1873">
        <w:rPr>
          <w:rFonts w:ascii="GHEA Grapalat" w:hAnsi="GHEA Grapalat" w:cs="Sylfaen"/>
          <w:sz w:val="20"/>
          <w:lang w:val="hy-AM"/>
        </w:rPr>
        <w:t>состоящий из</w:t>
      </w:r>
      <w:r w:rsidR="00E67BA7" w:rsidRPr="005F1873">
        <w:rPr>
          <w:rFonts w:ascii="GHEA Grapalat" w:hAnsi="GHEA Grapalat" w:cs="Sylfaen"/>
          <w:sz w:val="20"/>
          <w:lang w:val="af-ZA"/>
        </w:rPr>
        <w:t xml:space="preserve"> </w:t>
      </w:r>
      <w:r w:rsidR="00E67BA7" w:rsidRPr="005F1873">
        <w:rPr>
          <w:rFonts w:ascii="GHEA Grapalat" w:hAnsi="GHEA Grapalat" w:cs="Sylfaen"/>
          <w:sz w:val="20"/>
          <w:lang w:val="hy-AM"/>
        </w:rPr>
        <w:t>расчета</w:t>
      </w:r>
      <w:r w:rsidR="00E67BA7" w:rsidRPr="005F1873">
        <w:rPr>
          <w:rFonts w:ascii="GHEA Grapalat" w:hAnsi="GHEA Grapalat" w:cs="Sylfaen"/>
          <w:sz w:val="20"/>
          <w:lang w:val="af-ZA"/>
        </w:rPr>
        <w:t xml:space="preserve"> </w:t>
      </w:r>
      <w:r w:rsidR="00E67BA7" w:rsidRPr="005F1873">
        <w:rPr>
          <w:rFonts w:ascii="GHEA Grapalat" w:hAnsi="GHEA Grapalat" w:cs="Sylfaen"/>
          <w:sz w:val="20"/>
          <w:lang w:val="hy-AM"/>
        </w:rPr>
        <w:t>форма.</w:t>
      </w:r>
      <w:r w:rsidR="00E67BA7" w:rsidRPr="005F1873">
        <w:rPr>
          <w:rFonts w:ascii="GHEA Grapalat" w:hAnsi="GHEA Grapalat" w:cs="Sylfaen"/>
          <w:sz w:val="20"/>
          <w:lang w:val="af-ZA"/>
        </w:rPr>
        <w:t xml:space="preserve"> </w:t>
      </w:r>
      <w:r w:rsidR="009368E5" w:rsidRPr="005F1873">
        <w:rPr>
          <w:rFonts w:ascii="GHEA Grapalat" w:hAnsi="GHEA Grapalat" w:cs="Sylfaen"/>
          <w:sz w:val="20"/>
        </w:rPr>
        <w:t>Значение</w:t>
      </w:r>
      <w:r w:rsidR="009368E5" w:rsidRPr="005F1873">
        <w:rPr>
          <w:rFonts w:ascii="GHEA Grapalat" w:hAnsi="GHEA Grapalat" w:cs="Sylfaen"/>
          <w:sz w:val="20"/>
          <w:lang w:val="hy-AM"/>
        </w:rPr>
        <w:t>​</w:t>
      </w:r>
      <w:r w:rsidR="009368E5" w:rsidRPr="005F1873">
        <w:rPr>
          <w:rFonts w:ascii="GHEA Grapalat" w:hAnsi="GHEA Grapalat" w:cs="Sylfaen"/>
          <w:sz w:val="20"/>
          <w:lang w:val="af-ZA"/>
        </w:rPr>
        <w:t xml:space="preserve"> </w:t>
      </w:r>
      <w:r w:rsidR="00E67BA7" w:rsidRPr="005F1873">
        <w:rPr>
          <w:rFonts w:ascii="GHEA Grapalat" w:hAnsi="GHEA Grapalat" w:cs="Sylfaen"/>
          <w:sz w:val="20"/>
          <w:lang w:val="ru-RU"/>
        </w:rPr>
        <w:t>компоненты</w:t>
      </w:r>
      <w:r w:rsidR="00E67BA7" w:rsidRPr="005F1873">
        <w:rPr>
          <w:rFonts w:ascii="GHEA Grapalat" w:hAnsi="GHEA Grapalat" w:cs="Sylfaen"/>
          <w:sz w:val="20"/>
          <w:lang w:val="af-ZA"/>
        </w:rPr>
        <w:t xml:space="preserve"> </w:t>
      </w:r>
      <w:r w:rsidR="00E67BA7" w:rsidRPr="005F1873">
        <w:rPr>
          <w:rFonts w:ascii="GHEA Grapalat" w:hAnsi="GHEA Grapalat" w:cs="Sylfaen"/>
          <w:sz w:val="20"/>
          <w:lang w:val="ru-RU"/>
        </w:rPr>
        <w:t xml:space="preserve">расчет </w:t>
      </w:r>
      <w:r w:rsidR="00E67BA7" w:rsidRPr="005F1873">
        <w:rPr>
          <w:rFonts w:ascii="GHEA Grapalat" w:hAnsi="GHEA Grapalat" w:cs="Sylfaen"/>
          <w:sz w:val="20"/>
          <w:lang w:val="af-ZA"/>
        </w:rPr>
        <w:t xml:space="preserve">: </w:t>
      </w:r>
      <w:r w:rsidR="00E67BA7" w:rsidRPr="005F1873">
        <w:rPr>
          <w:rFonts w:ascii="GHEA Grapalat" w:hAnsi="GHEA Grapalat" w:cs="Sylfaen"/>
          <w:sz w:val="20"/>
          <w:lang w:val="ru-RU"/>
        </w:rPr>
        <w:t>разрыв</w:t>
      </w:r>
      <w:r w:rsidR="00E67BA7" w:rsidRPr="005F1873">
        <w:rPr>
          <w:rFonts w:ascii="GHEA Grapalat" w:hAnsi="GHEA Grapalat" w:cs="Sylfaen"/>
          <w:sz w:val="20"/>
          <w:lang w:val="af-ZA"/>
        </w:rPr>
        <w:t xml:space="preserve"> </w:t>
      </w:r>
      <w:r w:rsidR="00E67BA7" w:rsidRPr="005F1873">
        <w:rPr>
          <w:rFonts w:ascii="GHEA Grapalat" w:hAnsi="GHEA Grapalat" w:cs="Sylfaen"/>
          <w:sz w:val="20"/>
          <w:lang w:val="ru-RU"/>
        </w:rPr>
        <w:t>или</w:t>
      </w:r>
      <w:r w:rsidR="00E67BA7" w:rsidRPr="005F1873">
        <w:rPr>
          <w:rFonts w:ascii="GHEA Grapalat" w:hAnsi="GHEA Grapalat" w:cs="Sylfaen"/>
          <w:sz w:val="20"/>
          <w:lang w:val="af-ZA"/>
        </w:rPr>
        <w:t xml:space="preserve"> </w:t>
      </w:r>
      <w:r w:rsidR="00E67BA7" w:rsidRPr="005F1873">
        <w:rPr>
          <w:rFonts w:ascii="GHEA Grapalat" w:hAnsi="GHEA Grapalat" w:cs="Sylfaen"/>
          <w:sz w:val="20"/>
          <w:lang w:val="ru-RU"/>
        </w:rPr>
        <w:t>другой</w:t>
      </w:r>
      <w:r w:rsidR="00E67BA7" w:rsidRPr="005F1873">
        <w:rPr>
          <w:rFonts w:ascii="GHEA Grapalat" w:hAnsi="GHEA Grapalat" w:cs="Sylfaen"/>
          <w:sz w:val="20"/>
          <w:lang w:val="af-ZA"/>
        </w:rPr>
        <w:t xml:space="preserve"> </w:t>
      </w:r>
      <w:r w:rsidR="00E67BA7" w:rsidRPr="005F1873">
        <w:rPr>
          <w:rFonts w:ascii="GHEA Grapalat" w:hAnsi="GHEA Grapalat" w:cs="Sylfaen"/>
          <w:sz w:val="20"/>
          <w:lang w:val="ru-RU"/>
        </w:rPr>
        <w:t>подробности</w:t>
      </w:r>
      <w:r w:rsidR="00E67BA7" w:rsidRPr="005F1873">
        <w:rPr>
          <w:rFonts w:ascii="GHEA Grapalat" w:hAnsi="GHEA Grapalat" w:cs="Sylfaen"/>
          <w:sz w:val="20"/>
          <w:lang w:val="af-ZA"/>
        </w:rPr>
        <w:t xml:space="preserve"> </w:t>
      </w:r>
      <w:r w:rsidR="00E67BA7" w:rsidRPr="005F1873">
        <w:rPr>
          <w:rFonts w:ascii="GHEA Grapalat" w:hAnsi="GHEA Grapalat" w:cs="Sylfaen"/>
          <w:sz w:val="20"/>
          <w:lang w:val="ru-RU"/>
        </w:rPr>
        <w:t>они не</w:t>
      </w:r>
      <w:r w:rsidR="00E67BA7" w:rsidRPr="005F1873">
        <w:rPr>
          <w:rFonts w:ascii="GHEA Grapalat" w:hAnsi="GHEA Grapalat" w:cs="Sylfaen"/>
          <w:sz w:val="20"/>
          <w:lang w:val="af-ZA"/>
        </w:rPr>
        <w:t xml:space="preserve"> </w:t>
      </w:r>
      <w:r w:rsidR="00E67BA7" w:rsidRPr="005F1873">
        <w:rPr>
          <w:rFonts w:ascii="GHEA Grapalat" w:hAnsi="GHEA Grapalat" w:cs="Sylfaen"/>
          <w:sz w:val="20"/>
          <w:lang w:val="ru-RU"/>
        </w:rPr>
        <w:t>необходимый</w:t>
      </w:r>
      <w:r w:rsidR="00E67BA7" w:rsidRPr="005F1873">
        <w:rPr>
          <w:rFonts w:ascii="GHEA Grapalat" w:hAnsi="GHEA Grapalat" w:cs="Sylfaen"/>
          <w:sz w:val="20"/>
          <w:lang w:val="af-ZA"/>
        </w:rPr>
        <w:t xml:space="preserve"> </w:t>
      </w:r>
      <w:r w:rsidR="00E67BA7" w:rsidRPr="005F1873">
        <w:rPr>
          <w:rFonts w:ascii="GHEA Grapalat" w:hAnsi="GHEA Grapalat" w:cs="Sylfaen"/>
          <w:sz w:val="20"/>
          <w:lang w:val="ru-RU"/>
        </w:rPr>
        <w:t>и:</w:t>
      </w:r>
      <w:r w:rsidR="00E67BA7" w:rsidRPr="005F1873">
        <w:rPr>
          <w:rFonts w:ascii="GHEA Grapalat" w:hAnsi="GHEA Grapalat" w:cs="Sylfaen"/>
          <w:sz w:val="20"/>
          <w:lang w:val="af-ZA"/>
        </w:rPr>
        <w:t xml:space="preserve"> </w:t>
      </w:r>
      <w:r w:rsidR="00E67BA7" w:rsidRPr="005F1873">
        <w:rPr>
          <w:rFonts w:ascii="GHEA Grapalat" w:hAnsi="GHEA Grapalat" w:cs="Sylfaen"/>
          <w:sz w:val="20"/>
          <w:lang w:val="ru-RU"/>
        </w:rPr>
        <w:t xml:space="preserve">вводится </w:t>
      </w:r>
      <w:r w:rsidR="00DD2498" w:rsidRPr="005F1873">
        <w:rPr>
          <w:rFonts w:ascii="GHEA Grapalat" w:hAnsi="GHEA Grapalat" w:cs="Sylfaen"/>
          <w:sz w:val="20"/>
          <w:lang w:val="af-ZA"/>
        </w:rPr>
        <w:t>.</w:t>
      </w:r>
    </w:p>
    <w:p w:rsidR="00A67EAC" w:rsidRPr="005E1F72" w:rsidRDefault="002B01B8" w:rsidP="00EF3662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5F1873">
        <w:rPr>
          <w:rFonts w:ascii="GHEA Grapalat" w:hAnsi="GHEA Grapalat" w:cs="Sylfaen"/>
          <w:sz w:val="20"/>
          <w:lang w:val="hy-AM"/>
        </w:rPr>
        <w:t xml:space="preserve">2. </w:t>
      </w:r>
      <w:r w:rsidR="001557AE" w:rsidRPr="005F1873">
        <w:rPr>
          <w:rFonts w:ascii="GHEA Grapalat" w:hAnsi="GHEA Grapalat" w:cs="Sylfaen"/>
          <w:sz w:val="20"/>
          <w:lang w:val="af-ZA"/>
        </w:rPr>
        <w:t xml:space="preserve">7 С этим </w:t>
      </w:r>
      <w:r w:rsidR="003946B4" w:rsidRPr="005F1873">
        <w:rPr>
          <w:rFonts w:ascii="GHEA Grapalat" w:hAnsi="GHEA Grapalat" w:cs="Sylfaen"/>
          <w:sz w:val="20"/>
          <w:lang w:val="ru-RU"/>
        </w:rPr>
        <w:t>приглашением</w:t>
      </w:r>
      <w:r w:rsidR="003946B4" w:rsidRPr="005F1873">
        <w:rPr>
          <w:rFonts w:ascii="GHEA Grapalat" w:hAnsi="GHEA Grapalat" w:cs="Sylfaen"/>
          <w:sz w:val="20"/>
          <w:lang w:val="es-ES"/>
        </w:rPr>
        <w:t xml:space="preserve"> </w:t>
      </w:r>
      <w:r w:rsidR="003946B4" w:rsidRPr="005F1873">
        <w:rPr>
          <w:rFonts w:ascii="GHEA Grapalat" w:hAnsi="GHEA Grapalat" w:cs="Sylfaen"/>
          <w:sz w:val="20"/>
          <w:lang w:val="ru-RU"/>
        </w:rPr>
        <w:t xml:space="preserve">предназначено для </w:t>
      </w:r>
      <w:r w:rsidR="003946B4" w:rsidRPr="005F1873">
        <w:rPr>
          <w:rFonts w:ascii="GHEA Grapalat" w:hAnsi="GHEA Grapalat" w:cs="Sylfaen"/>
          <w:sz w:val="20"/>
          <w:lang w:val="es-ES"/>
        </w:rPr>
        <w:t xml:space="preserve">: </w:t>
      </w:r>
      <w:r w:rsidR="003946B4" w:rsidRPr="005F1873">
        <w:rPr>
          <w:rFonts w:ascii="GHEA Grapalat" w:hAnsi="GHEA Grapalat" w:cs="Sylfaen"/>
          <w:sz w:val="20"/>
          <w:lang w:val="ru-RU"/>
        </w:rPr>
        <w:t>участника</w:t>
      </w:r>
      <w:r w:rsidR="003946B4" w:rsidRPr="005F1873">
        <w:rPr>
          <w:rFonts w:ascii="GHEA Grapalat" w:hAnsi="GHEA Grapalat" w:cs="Sylfaen"/>
          <w:sz w:val="20"/>
          <w:lang w:val="es-ES"/>
        </w:rPr>
        <w:t xml:space="preserve"> </w:t>
      </w:r>
      <w:r w:rsidR="003946B4" w:rsidRPr="005F1873">
        <w:rPr>
          <w:rFonts w:ascii="GHEA Grapalat" w:hAnsi="GHEA Grapalat" w:cs="Sylfaen"/>
          <w:sz w:val="20"/>
          <w:lang w:val="ru-RU"/>
        </w:rPr>
        <w:t>составил</w:t>
      </w:r>
      <w:r w:rsidR="003946B4" w:rsidRPr="005F1873">
        <w:rPr>
          <w:rFonts w:ascii="GHEA Grapalat" w:hAnsi="GHEA Grapalat" w:cs="Sylfaen"/>
          <w:sz w:val="20"/>
          <w:lang w:val="es-ES"/>
        </w:rPr>
        <w:t xml:space="preserve"> </w:t>
      </w:r>
      <w:r w:rsidR="003946B4" w:rsidRPr="005F1873">
        <w:rPr>
          <w:rFonts w:ascii="GHEA Grapalat" w:hAnsi="GHEA Grapalat" w:cs="Sylfaen"/>
          <w:sz w:val="20"/>
          <w:lang w:val="ru-RU"/>
        </w:rPr>
        <w:t>документы</w:t>
      </w:r>
      <w:r w:rsidR="003946B4" w:rsidRPr="005F1873">
        <w:rPr>
          <w:rFonts w:ascii="GHEA Grapalat" w:hAnsi="GHEA Grapalat" w:cs="Sylfaen"/>
          <w:sz w:val="20"/>
          <w:lang w:val="es-ES"/>
        </w:rPr>
        <w:t xml:space="preserve"> </w:t>
      </w:r>
      <w:r w:rsidR="003946B4" w:rsidRPr="005F1873">
        <w:rPr>
          <w:rFonts w:ascii="GHEA Grapalat" w:hAnsi="GHEA Grapalat" w:cs="Sylfaen"/>
          <w:sz w:val="20"/>
          <w:lang w:val="ru-RU"/>
        </w:rPr>
        <w:t>подписание</w:t>
      </w:r>
      <w:r w:rsidR="003946B4" w:rsidRPr="005F1873">
        <w:rPr>
          <w:rFonts w:ascii="GHEA Grapalat" w:hAnsi="GHEA Grapalat" w:cs="Sylfaen"/>
          <w:sz w:val="20"/>
          <w:lang w:val="es-ES"/>
        </w:rPr>
        <w:t xml:space="preserve"> </w:t>
      </w:r>
      <w:r w:rsidR="003946B4" w:rsidRPr="005F1873">
        <w:rPr>
          <w:rFonts w:ascii="GHEA Grapalat" w:hAnsi="GHEA Grapalat" w:cs="Sylfaen"/>
          <w:sz w:val="20"/>
          <w:lang w:val="ru-RU"/>
        </w:rPr>
        <w:t>является</w:t>
      </w:r>
      <w:r w:rsidR="003946B4" w:rsidRPr="005F1873">
        <w:rPr>
          <w:rFonts w:ascii="GHEA Grapalat" w:hAnsi="GHEA Grapalat" w:cs="Sylfaen"/>
          <w:sz w:val="20"/>
          <w:lang w:val="es-ES"/>
        </w:rPr>
        <w:t xml:space="preserve"> </w:t>
      </w:r>
      <w:r w:rsidR="003946B4" w:rsidRPr="005F1873">
        <w:rPr>
          <w:rFonts w:ascii="GHEA Grapalat" w:hAnsi="GHEA Grapalat" w:cs="Sylfaen"/>
          <w:sz w:val="20"/>
          <w:lang w:val="ru-RU"/>
        </w:rPr>
        <w:t>их</w:t>
      </w:r>
      <w:r w:rsidR="003946B4" w:rsidRPr="005F1873">
        <w:rPr>
          <w:rFonts w:ascii="GHEA Grapalat" w:hAnsi="GHEA Grapalat" w:cs="Sylfaen"/>
          <w:sz w:val="20"/>
          <w:lang w:val="es-ES"/>
        </w:rPr>
        <w:t xml:space="preserve"> </w:t>
      </w:r>
      <w:r w:rsidR="003946B4" w:rsidRPr="005F1873">
        <w:rPr>
          <w:rFonts w:ascii="GHEA Grapalat" w:hAnsi="GHEA Grapalat" w:cs="Sylfaen"/>
          <w:sz w:val="20"/>
          <w:lang w:val="ru-RU"/>
        </w:rPr>
        <w:t>представитель</w:t>
      </w:r>
      <w:r w:rsidR="003946B4" w:rsidRPr="005F1873">
        <w:rPr>
          <w:rFonts w:ascii="GHEA Grapalat" w:hAnsi="GHEA Grapalat" w:cs="Sylfaen"/>
          <w:sz w:val="20"/>
          <w:lang w:val="es-ES"/>
        </w:rPr>
        <w:t xml:space="preserve"> </w:t>
      </w:r>
      <w:r w:rsidR="003946B4" w:rsidRPr="005F1873">
        <w:rPr>
          <w:rFonts w:ascii="GHEA Grapalat" w:hAnsi="GHEA Grapalat" w:cs="Sylfaen"/>
          <w:sz w:val="20"/>
          <w:lang w:val="ru-RU"/>
        </w:rPr>
        <w:t>человек</w:t>
      </w:r>
      <w:r w:rsidR="003946B4" w:rsidRPr="005F1873">
        <w:rPr>
          <w:rFonts w:ascii="GHEA Grapalat" w:hAnsi="GHEA Grapalat" w:cs="Sylfaen"/>
          <w:sz w:val="20"/>
          <w:lang w:val="es-ES"/>
        </w:rPr>
        <w:t xml:space="preserve"> </w:t>
      </w:r>
      <w:r w:rsidR="003946B4" w:rsidRPr="005F1873">
        <w:rPr>
          <w:rFonts w:ascii="GHEA Grapalat" w:hAnsi="GHEA Grapalat" w:cs="Sylfaen"/>
          <w:sz w:val="20"/>
          <w:lang w:val="ru-RU"/>
        </w:rPr>
        <w:t>или</w:t>
      </w:r>
      <w:r w:rsidR="003946B4" w:rsidRPr="005F1873">
        <w:rPr>
          <w:rFonts w:ascii="GHEA Grapalat" w:hAnsi="GHEA Grapalat" w:cs="Sylfaen"/>
          <w:sz w:val="20"/>
          <w:lang w:val="es-ES"/>
        </w:rPr>
        <w:t xml:space="preserve"> </w:t>
      </w:r>
      <w:r w:rsidR="003946B4" w:rsidRPr="005F1873">
        <w:rPr>
          <w:rFonts w:ascii="GHEA Grapalat" w:hAnsi="GHEA Grapalat" w:cs="Sylfaen"/>
          <w:sz w:val="20"/>
          <w:lang w:val="ru-RU"/>
        </w:rPr>
        <w:t>последний</w:t>
      </w:r>
      <w:r w:rsidR="003946B4" w:rsidRPr="005F1873">
        <w:rPr>
          <w:rFonts w:ascii="GHEA Grapalat" w:hAnsi="GHEA Grapalat" w:cs="Sylfaen"/>
          <w:sz w:val="20"/>
          <w:lang w:val="es-ES"/>
        </w:rPr>
        <w:t xml:space="preserve"> </w:t>
      </w:r>
      <w:r w:rsidR="003946B4" w:rsidRPr="005F1873">
        <w:rPr>
          <w:rFonts w:ascii="GHEA Grapalat" w:hAnsi="GHEA Grapalat" w:cs="Sylfaen"/>
          <w:sz w:val="20"/>
          <w:lang w:val="ru-RU"/>
        </w:rPr>
        <w:t>уполномоченный</w:t>
      </w:r>
      <w:r w:rsidR="003946B4" w:rsidRPr="005F1873">
        <w:rPr>
          <w:rFonts w:ascii="GHEA Grapalat" w:hAnsi="GHEA Grapalat" w:cs="Sylfaen"/>
          <w:sz w:val="20"/>
          <w:lang w:val="es-ES"/>
        </w:rPr>
        <w:t xml:space="preserve"> </w:t>
      </w:r>
      <w:r w:rsidR="003946B4" w:rsidRPr="005F1873">
        <w:rPr>
          <w:rFonts w:ascii="GHEA Grapalat" w:hAnsi="GHEA Grapalat" w:cs="Sylfaen"/>
          <w:sz w:val="20"/>
          <w:lang w:val="ru-RU"/>
        </w:rPr>
        <w:t xml:space="preserve">лицо </w:t>
      </w:r>
      <w:r w:rsidR="003946B4" w:rsidRPr="005F1873">
        <w:rPr>
          <w:rFonts w:ascii="GHEA Grapalat" w:hAnsi="GHEA Grapalat" w:cs="Sylfaen"/>
          <w:sz w:val="20"/>
          <w:lang w:val="es-ES"/>
        </w:rPr>
        <w:t xml:space="preserve">( </w:t>
      </w:r>
      <w:r w:rsidR="003946B4" w:rsidRPr="005F1873">
        <w:rPr>
          <w:rFonts w:ascii="GHEA Grapalat" w:hAnsi="GHEA Grapalat" w:cs="Sylfaen"/>
          <w:sz w:val="20"/>
          <w:lang w:val="ru-RU"/>
        </w:rPr>
        <w:t xml:space="preserve">далее </w:t>
      </w:r>
      <w:r w:rsidR="003946B4" w:rsidRPr="005F1873">
        <w:rPr>
          <w:rFonts w:ascii="GHEA Grapalat" w:hAnsi="GHEA Grapalat" w:cs="Sylfaen"/>
          <w:sz w:val="20"/>
          <w:lang w:val="es-ES"/>
        </w:rPr>
        <w:t xml:space="preserve">– </w:t>
      </w:r>
      <w:r w:rsidR="003946B4" w:rsidRPr="005F1873">
        <w:rPr>
          <w:rFonts w:ascii="GHEA Grapalat" w:hAnsi="GHEA Grapalat" w:cs="Sylfaen"/>
          <w:sz w:val="20"/>
          <w:lang w:val="ru-RU"/>
        </w:rPr>
        <w:t xml:space="preserve">агент </w:t>
      </w:r>
      <w:r w:rsidR="003946B4" w:rsidRPr="005F1873">
        <w:rPr>
          <w:rFonts w:ascii="GHEA Grapalat" w:hAnsi="GHEA Grapalat" w:cs="Sylfaen"/>
          <w:sz w:val="20"/>
          <w:lang w:val="es-ES"/>
        </w:rPr>
        <w:t xml:space="preserve">) </w:t>
      </w:r>
      <w:r w:rsidR="003946B4" w:rsidRPr="005F1873">
        <w:rPr>
          <w:rFonts w:ascii="GHEA Grapalat" w:hAnsi="GHEA Grapalat" w:cs="Sylfaen"/>
          <w:sz w:val="20"/>
          <w:lang w:val="ru-RU"/>
        </w:rPr>
        <w:t>.</w:t>
      </w:r>
      <w:r w:rsidR="003946B4" w:rsidRPr="005F1873">
        <w:rPr>
          <w:rFonts w:ascii="GHEA Grapalat" w:hAnsi="GHEA Grapalat" w:cs="Sylfaen"/>
          <w:sz w:val="20"/>
          <w:lang w:val="es-ES"/>
        </w:rPr>
        <w:t xml:space="preserve"> </w:t>
      </w:r>
      <w:r w:rsidR="003946B4" w:rsidRPr="005F1873">
        <w:rPr>
          <w:rFonts w:ascii="GHEA Grapalat" w:hAnsi="GHEA Grapalat" w:cs="Sylfaen"/>
          <w:sz w:val="20"/>
          <w:lang w:val="ru-RU"/>
        </w:rPr>
        <w:t>Если:</w:t>
      </w:r>
      <w:r w:rsidR="003946B4" w:rsidRPr="005F1873">
        <w:rPr>
          <w:rFonts w:ascii="GHEA Grapalat" w:hAnsi="GHEA Grapalat" w:cs="Sylfaen"/>
          <w:sz w:val="20"/>
          <w:lang w:val="es-ES"/>
        </w:rPr>
        <w:t xml:space="preserve"> </w:t>
      </w:r>
      <w:r w:rsidR="003946B4" w:rsidRPr="005F1873">
        <w:rPr>
          <w:rFonts w:ascii="GHEA Grapalat" w:hAnsi="GHEA Grapalat" w:cs="Sylfaen"/>
          <w:sz w:val="20"/>
          <w:lang w:val="ru-RU"/>
        </w:rPr>
        <w:t>приложение</w:t>
      </w:r>
      <w:r w:rsidR="003946B4" w:rsidRPr="005F1873">
        <w:rPr>
          <w:rFonts w:ascii="GHEA Grapalat" w:hAnsi="GHEA Grapalat" w:cs="Sylfaen"/>
          <w:sz w:val="20"/>
          <w:lang w:val="es-ES"/>
        </w:rPr>
        <w:t xml:space="preserve"> </w:t>
      </w:r>
      <w:r w:rsidR="003946B4" w:rsidRPr="005F1873">
        <w:rPr>
          <w:rFonts w:ascii="GHEA Grapalat" w:hAnsi="GHEA Grapalat" w:cs="Sylfaen"/>
          <w:sz w:val="20"/>
          <w:lang w:val="ru-RU"/>
        </w:rPr>
        <w:t>подарок</w:t>
      </w:r>
      <w:r w:rsidR="003946B4" w:rsidRPr="005F1873">
        <w:rPr>
          <w:rFonts w:ascii="GHEA Grapalat" w:hAnsi="GHEA Grapalat" w:cs="Sylfaen"/>
          <w:sz w:val="20"/>
          <w:lang w:val="es-ES"/>
        </w:rPr>
        <w:t xml:space="preserve"> </w:t>
      </w:r>
      <w:r w:rsidR="003946B4" w:rsidRPr="005F1873">
        <w:rPr>
          <w:rFonts w:ascii="GHEA Grapalat" w:hAnsi="GHEA Grapalat" w:cs="Sylfaen"/>
          <w:sz w:val="20"/>
          <w:lang w:val="ru-RU"/>
        </w:rPr>
        <w:t>является</w:t>
      </w:r>
      <w:r w:rsidR="003946B4" w:rsidRPr="005F1873">
        <w:rPr>
          <w:rFonts w:ascii="GHEA Grapalat" w:hAnsi="GHEA Grapalat" w:cs="Sylfaen"/>
          <w:sz w:val="20"/>
          <w:lang w:val="es-ES"/>
        </w:rPr>
        <w:t xml:space="preserve"> </w:t>
      </w:r>
      <w:r w:rsidR="003946B4" w:rsidRPr="005F1873">
        <w:rPr>
          <w:rFonts w:ascii="GHEA Grapalat" w:hAnsi="GHEA Grapalat" w:cs="Sylfaen"/>
          <w:sz w:val="20"/>
          <w:lang w:val="ru-RU"/>
        </w:rPr>
        <w:t xml:space="preserve">агент </w:t>
      </w:r>
      <w:r w:rsidR="003946B4" w:rsidRPr="005F1873">
        <w:rPr>
          <w:rFonts w:ascii="GHEA Grapalat" w:hAnsi="GHEA Grapalat" w:cs="Sylfaen"/>
          <w:sz w:val="20"/>
          <w:lang w:val="es-ES"/>
        </w:rPr>
        <w:t xml:space="preserve">тогда </w:t>
      </w:r>
      <w:r w:rsidR="003946B4" w:rsidRPr="005F1873">
        <w:rPr>
          <w:rFonts w:ascii="GHEA Grapalat" w:hAnsi="GHEA Grapalat" w:cs="Sylfaen"/>
          <w:sz w:val="20"/>
          <w:lang w:val="ru-RU"/>
        </w:rPr>
        <w:t>по заявке</w:t>
      </w:r>
      <w:r w:rsidR="003946B4" w:rsidRPr="005F1873">
        <w:rPr>
          <w:rFonts w:ascii="GHEA Grapalat" w:hAnsi="GHEA Grapalat" w:cs="Sylfaen"/>
          <w:sz w:val="20"/>
          <w:lang w:val="es-ES"/>
        </w:rPr>
        <w:t xml:space="preserve"> </w:t>
      </w:r>
      <w:r w:rsidR="003946B4" w:rsidRPr="005F1873">
        <w:rPr>
          <w:rFonts w:ascii="GHEA Grapalat" w:hAnsi="GHEA Grapalat" w:cs="Sylfaen"/>
          <w:sz w:val="20"/>
          <w:lang w:val="ru-RU"/>
        </w:rPr>
        <w:t>представлен</w:t>
      </w:r>
      <w:r w:rsidR="003946B4" w:rsidRPr="005F1873">
        <w:rPr>
          <w:rFonts w:ascii="GHEA Grapalat" w:hAnsi="GHEA Grapalat" w:cs="Sylfaen"/>
          <w:sz w:val="20"/>
          <w:lang w:val="es-ES"/>
        </w:rPr>
        <w:t xml:space="preserve"> </w:t>
      </w:r>
      <w:r w:rsidR="003946B4" w:rsidRPr="005F1873">
        <w:rPr>
          <w:rFonts w:ascii="GHEA Grapalat" w:hAnsi="GHEA Grapalat" w:cs="Sylfaen"/>
          <w:sz w:val="20"/>
          <w:lang w:val="ru-RU"/>
        </w:rPr>
        <w:t>является</w:t>
      </w:r>
      <w:r w:rsidR="003946B4" w:rsidRPr="005F1873">
        <w:rPr>
          <w:rFonts w:ascii="GHEA Grapalat" w:hAnsi="GHEA Grapalat" w:cs="Sylfaen"/>
          <w:sz w:val="20"/>
          <w:lang w:val="es-ES"/>
        </w:rPr>
        <w:t xml:space="preserve"> </w:t>
      </w:r>
      <w:r w:rsidR="003946B4" w:rsidRPr="005F1873">
        <w:rPr>
          <w:rFonts w:ascii="GHEA Grapalat" w:hAnsi="GHEA Grapalat" w:cs="Sylfaen"/>
          <w:sz w:val="20"/>
          <w:lang w:val="ru-RU"/>
        </w:rPr>
        <w:t>последний</w:t>
      </w:r>
      <w:r w:rsidR="003946B4" w:rsidRPr="005F1873">
        <w:rPr>
          <w:rFonts w:ascii="GHEA Grapalat" w:hAnsi="GHEA Grapalat" w:cs="Sylfaen"/>
          <w:sz w:val="20"/>
          <w:lang w:val="es-ES"/>
        </w:rPr>
        <w:t xml:space="preserve"> </w:t>
      </w:r>
      <w:r w:rsidR="003946B4" w:rsidRPr="005E1F72">
        <w:rPr>
          <w:rFonts w:ascii="GHEA Grapalat" w:hAnsi="GHEA Grapalat" w:cs="Sylfaen"/>
          <w:sz w:val="20"/>
          <w:lang w:val="ru-RU"/>
        </w:rPr>
        <w:t>что</w:t>
      </w:r>
      <w:r w:rsidR="003946B4" w:rsidRPr="005E1F72">
        <w:rPr>
          <w:rFonts w:ascii="GHEA Grapalat" w:hAnsi="GHEA Grapalat" w:cs="Sylfaen"/>
          <w:sz w:val="20"/>
          <w:lang w:val="es-ES"/>
        </w:rPr>
        <w:t xml:space="preserve"> </w:t>
      </w:r>
      <w:r w:rsidR="003946B4" w:rsidRPr="005E1F72">
        <w:rPr>
          <w:rFonts w:ascii="GHEA Grapalat" w:hAnsi="GHEA Grapalat" w:cs="Sylfaen"/>
          <w:sz w:val="20"/>
          <w:lang w:val="ru-RU"/>
        </w:rPr>
        <w:t>власть</w:t>
      </w:r>
      <w:r w:rsidR="003946B4" w:rsidRPr="005E1F72">
        <w:rPr>
          <w:rFonts w:ascii="GHEA Grapalat" w:hAnsi="GHEA Grapalat" w:cs="Sylfaen"/>
          <w:sz w:val="20"/>
          <w:lang w:val="es-ES"/>
        </w:rPr>
        <w:t xml:space="preserve"> </w:t>
      </w:r>
      <w:r w:rsidR="003946B4" w:rsidRPr="005E1F72">
        <w:rPr>
          <w:rFonts w:ascii="GHEA Grapalat" w:hAnsi="GHEA Grapalat" w:cs="Sylfaen"/>
          <w:sz w:val="20"/>
          <w:lang w:val="ru-RU"/>
        </w:rPr>
        <w:t>сдержанный</w:t>
      </w:r>
      <w:r w:rsidR="003946B4" w:rsidRPr="005E1F72">
        <w:rPr>
          <w:rFonts w:ascii="GHEA Grapalat" w:hAnsi="GHEA Grapalat" w:cs="Sylfaen"/>
          <w:sz w:val="20"/>
          <w:lang w:val="es-ES"/>
        </w:rPr>
        <w:t xml:space="preserve"> </w:t>
      </w:r>
      <w:r w:rsidR="003946B4" w:rsidRPr="005E1F72">
        <w:rPr>
          <w:rFonts w:ascii="GHEA Grapalat" w:hAnsi="GHEA Grapalat" w:cs="Sylfaen"/>
          <w:sz w:val="20"/>
          <w:lang w:val="ru-RU"/>
        </w:rPr>
        <w:t>быть</w:t>
      </w:r>
      <w:r w:rsidR="003946B4" w:rsidRPr="005E1F72">
        <w:rPr>
          <w:rFonts w:ascii="GHEA Grapalat" w:hAnsi="GHEA Grapalat" w:cs="Sylfaen"/>
          <w:sz w:val="20"/>
          <w:lang w:val="es-ES"/>
        </w:rPr>
        <w:t xml:space="preserve"> </w:t>
      </w:r>
      <w:r w:rsidR="003946B4" w:rsidRPr="005E1F72">
        <w:rPr>
          <w:rFonts w:ascii="GHEA Grapalat" w:hAnsi="GHEA Grapalat" w:cs="Sylfaen"/>
          <w:sz w:val="20"/>
          <w:lang w:val="ru-RU"/>
        </w:rPr>
        <w:t>о</w:t>
      </w:r>
      <w:r w:rsidR="003946B4" w:rsidRPr="005E1F72">
        <w:rPr>
          <w:rFonts w:ascii="GHEA Grapalat" w:hAnsi="GHEA Grapalat" w:cs="Sylfaen"/>
          <w:sz w:val="20"/>
          <w:lang w:val="es-ES"/>
        </w:rPr>
        <w:t xml:space="preserve"> </w:t>
      </w:r>
      <w:r w:rsidR="003946B4" w:rsidRPr="005E1F72">
        <w:rPr>
          <w:rFonts w:ascii="GHEA Grapalat" w:hAnsi="GHEA Grapalat" w:cs="Sylfaen"/>
          <w:sz w:val="20"/>
          <w:lang w:val="ru-RU"/>
        </w:rPr>
        <w:t>документ.</w:t>
      </w:r>
    </w:p>
    <w:p w:rsidR="00A67EAC" w:rsidRPr="005E1F72" w:rsidRDefault="002B01B8" w:rsidP="00EF3662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>
        <w:rPr>
          <w:rFonts w:ascii="GHEA Grapalat" w:hAnsi="GHEA Grapalat" w:cs="Sylfaen"/>
          <w:sz w:val="20"/>
          <w:lang w:val="hy-AM"/>
        </w:rPr>
        <w:t xml:space="preserve">2. </w:t>
      </w:r>
      <w:r w:rsidR="001557AE" w:rsidRPr="000B4CF4">
        <w:rPr>
          <w:rFonts w:ascii="GHEA Grapalat" w:hAnsi="GHEA Grapalat" w:cs="Sylfaen"/>
          <w:sz w:val="20"/>
          <w:lang w:val="af-ZA"/>
        </w:rPr>
        <w:t xml:space="preserve">8 </w:t>
      </w:r>
      <w:r w:rsidR="00A67EAC" w:rsidRPr="005E1F72">
        <w:rPr>
          <w:rFonts w:ascii="GHEA Grapalat" w:hAnsi="GHEA Grapalat" w:cs="Sylfaen"/>
          <w:sz w:val="20"/>
          <w:lang w:val="ru-RU"/>
        </w:rPr>
        <w:t>Применение</w:t>
      </w:r>
      <w:r w:rsidR="00A67EAC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A67EAC" w:rsidRPr="005E1F72">
        <w:rPr>
          <w:rFonts w:ascii="GHEA Grapalat" w:hAnsi="GHEA Grapalat" w:cs="Sylfaen"/>
          <w:sz w:val="20"/>
          <w:lang w:val="ru-RU"/>
        </w:rPr>
        <w:t>инклюзивный</w:t>
      </w:r>
      <w:r w:rsidR="00A67EAC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A67EAC" w:rsidRPr="005E1F72">
        <w:rPr>
          <w:rFonts w:ascii="GHEA Grapalat" w:hAnsi="GHEA Grapalat" w:cs="Sylfaen"/>
          <w:sz w:val="20"/>
          <w:lang w:val="ru-RU"/>
        </w:rPr>
        <w:t>оригинальный</w:t>
      </w:r>
      <w:r w:rsidR="00A67EAC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A67EAC" w:rsidRPr="005E1F72">
        <w:rPr>
          <w:rFonts w:ascii="GHEA Grapalat" w:hAnsi="GHEA Grapalat" w:cs="Sylfaen"/>
          <w:sz w:val="20"/>
          <w:lang w:val="ru-RU"/>
        </w:rPr>
        <w:t>документы</w:t>
      </w:r>
      <w:r w:rsidR="00A67EAC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A67EAC" w:rsidRPr="005E1F72">
        <w:rPr>
          <w:rFonts w:ascii="GHEA Grapalat" w:hAnsi="GHEA Grapalat" w:cs="Sylfaen"/>
          <w:sz w:val="20"/>
          <w:lang w:val="ru-RU"/>
        </w:rPr>
        <w:t>вместо</w:t>
      </w:r>
      <w:r w:rsidR="00A67EAC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A67EAC" w:rsidRPr="005E1F72">
        <w:rPr>
          <w:rFonts w:ascii="GHEA Grapalat" w:hAnsi="GHEA Grapalat" w:cs="Sylfaen"/>
          <w:sz w:val="20"/>
          <w:lang w:val="ru-RU"/>
        </w:rPr>
        <w:t>может</w:t>
      </w:r>
      <w:r w:rsidR="00A67EAC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A67EAC" w:rsidRPr="005E1F72">
        <w:rPr>
          <w:rFonts w:ascii="GHEA Grapalat" w:hAnsi="GHEA Grapalat" w:cs="Sylfaen"/>
          <w:sz w:val="20"/>
          <w:lang w:val="ru-RU"/>
        </w:rPr>
        <w:t>являются</w:t>
      </w:r>
      <w:r w:rsidR="00A67EAC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A67EAC" w:rsidRPr="005E1F72">
        <w:rPr>
          <w:rFonts w:ascii="GHEA Grapalat" w:hAnsi="GHEA Grapalat" w:cs="Sylfaen"/>
          <w:sz w:val="20"/>
          <w:lang w:val="ru-RU"/>
        </w:rPr>
        <w:t>представлен</w:t>
      </w:r>
      <w:r w:rsidR="00A67EAC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A67EAC" w:rsidRPr="005E1F72">
        <w:rPr>
          <w:rFonts w:ascii="GHEA Grapalat" w:hAnsi="GHEA Grapalat" w:cs="Sylfaen"/>
          <w:sz w:val="20"/>
          <w:lang w:val="ru-RU"/>
        </w:rPr>
        <w:t>им</w:t>
      </w:r>
      <w:r w:rsidR="00A67EAC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A67EAC" w:rsidRPr="005E1F72">
        <w:rPr>
          <w:rFonts w:ascii="GHEA Grapalat" w:hAnsi="GHEA Grapalat" w:cs="Sylfaen"/>
          <w:sz w:val="20"/>
          <w:lang w:val="ru-RU"/>
        </w:rPr>
        <w:t>нотариальный</w:t>
      </w:r>
      <w:r w:rsidR="00A67EAC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A67EAC" w:rsidRPr="005E1F72">
        <w:rPr>
          <w:rFonts w:ascii="GHEA Grapalat" w:hAnsi="GHEA Grapalat" w:cs="Sylfaen"/>
          <w:sz w:val="20"/>
          <w:lang w:val="ru-RU"/>
        </w:rPr>
        <w:t>чтобы</w:t>
      </w:r>
      <w:r w:rsidR="00A67EAC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A67EAC" w:rsidRPr="005E1F72">
        <w:rPr>
          <w:rFonts w:ascii="GHEA Grapalat" w:hAnsi="GHEA Grapalat" w:cs="Sylfaen"/>
          <w:sz w:val="20"/>
          <w:lang w:val="ru-RU"/>
        </w:rPr>
        <w:t>аутентифицированный</w:t>
      </w:r>
      <w:r w:rsidR="00A67EAC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A67EAC" w:rsidRPr="005E1F72">
        <w:rPr>
          <w:rFonts w:ascii="GHEA Grapalat" w:hAnsi="GHEA Grapalat" w:cs="Sylfaen"/>
          <w:sz w:val="20"/>
          <w:lang w:val="ru-RU"/>
        </w:rPr>
        <w:t>примеры.</w:t>
      </w:r>
    </w:p>
    <w:p w:rsidR="00460CA5" w:rsidRPr="005E1F72" w:rsidRDefault="00460CA5" w:rsidP="00EF3662">
      <w:pPr>
        <w:jc w:val="center"/>
        <w:rPr>
          <w:rFonts w:ascii="GHEA Grapalat" w:hAnsi="GHEA Grapalat"/>
          <w:b/>
          <w:sz w:val="20"/>
          <w:lang w:val="af-ZA"/>
        </w:rPr>
      </w:pPr>
    </w:p>
    <w:p w:rsidR="00E74BF6" w:rsidRPr="005E1F72" w:rsidRDefault="00E74BF6" w:rsidP="00EF3662">
      <w:pPr>
        <w:pStyle w:val="norm"/>
        <w:spacing w:line="240" w:lineRule="auto"/>
        <w:ind w:firstLine="284"/>
        <w:jc w:val="right"/>
        <w:rPr>
          <w:rFonts w:ascii="GHEA Grapalat" w:hAnsi="GHEA Grapalat" w:cs="Sylfaen"/>
          <w:b/>
          <w:sz w:val="20"/>
          <w:lang w:val="es-ES"/>
        </w:rPr>
      </w:pPr>
    </w:p>
    <w:p w:rsidR="00E74BF6" w:rsidRPr="005E1F72" w:rsidRDefault="00E74BF6" w:rsidP="00EF3662">
      <w:pPr>
        <w:pStyle w:val="norm"/>
        <w:spacing w:line="240" w:lineRule="auto"/>
        <w:ind w:firstLine="284"/>
        <w:jc w:val="right"/>
        <w:rPr>
          <w:rFonts w:ascii="GHEA Grapalat" w:hAnsi="GHEA Grapalat" w:cs="Sylfaen"/>
          <w:b/>
          <w:sz w:val="20"/>
          <w:lang w:val="es-ES"/>
        </w:rPr>
      </w:pPr>
    </w:p>
    <w:p w:rsidR="00E74BF6" w:rsidRPr="005E1F72" w:rsidRDefault="00E74BF6" w:rsidP="00EF3662">
      <w:pPr>
        <w:pStyle w:val="norm"/>
        <w:spacing w:line="240" w:lineRule="auto"/>
        <w:ind w:firstLine="284"/>
        <w:jc w:val="right"/>
        <w:rPr>
          <w:rFonts w:ascii="GHEA Grapalat" w:hAnsi="GHEA Grapalat" w:cs="Sylfaen"/>
          <w:b/>
          <w:sz w:val="20"/>
          <w:lang w:val="es-ES"/>
        </w:rPr>
      </w:pPr>
    </w:p>
    <w:p w:rsidR="00E74BF6" w:rsidRPr="005E1F72" w:rsidRDefault="006C3873" w:rsidP="00EF3662">
      <w:pPr>
        <w:pStyle w:val="norm"/>
        <w:spacing w:line="240" w:lineRule="auto"/>
        <w:ind w:firstLine="284"/>
        <w:jc w:val="right"/>
        <w:rPr>
          <w:rFonts w:ascii="GHEA Grapalat" w:hAnsi="GHEA Grapalat" w:cs="Sylfaen"/>
          <w:b/>
          <w:sz w:val="20"/>
          <w:lang w:val="es-ES"/>
        </w:rPr>
      </w:pPr>
      <w:r>
        <w:rPr>
          <w:rFonts w:ascii="GHEA Grapalat" w:hAnsi="GHEA Grapalat" w:cs="Sylfaen"/>
          <w:b/>
          <w:sz w:val="20"/>
          <w:lang w:val="es-ES"/>
        </w:rPr>
        <w:br w:type="page"/>
      </w:r>
    </w:p>
    <w:p w:rsidR="00B2572B" w:rsidRPr="005E1F72" w:rsidRDefault="00B2572B" w:rsidP="00EF3662">
      <w:pPr>
        <w:pStyle w:val="norm"/>
        <w:spacing w:line="240" w:lineRule="auto"/>
        <w:ind w:firstLine="284"/>
        <w:jc w:val="right"/>
        <w:rPr>
          <w:rFonts w:ascii="GHEA Grapalat" w:hAnsi="GHEA Grapalat" w:cs="Arial"/>
          <w:b/>
          <w:sz w:val="20"/>
          <w:lang w:val="es-ES"/>
        </w:rPr>
      </w:pPr>
      <w:r w:rsidRPr="005E1F72">
        <w:rPr>
          <w:rFonts w:ascii="GHEA Grapalat" w:hAnsi="GHEA Grapalat" w:cs="Sylfaen"/>
          <w:b/>
          <w:sz w:val="20"/>
          <w:lang w:val="es-ES"/>
        </w:rPr>
        <w:lastRenderedPageBreak/>
        <w:t xml:space="preserve">Приложение </w:t>
      </w:r>
      <w:r w:rsidRPr="005E1F72">
        <w:rPr>
          <w:rFonts w:ascii="GHEA Grapalat" w:hAnsi="GHEA Grapalat" w:cs="Arial"/>
          <w:b/>
          <w:sz w:val="20"/>
          <w:lang w:val="es-ES"/>
        </w:rPr>
        <w:t>№ 1</w:t>
      </w:r>
    </w:p>
    <w:p w:rsidR="00B2572B" w:rsidRPr="005E1F72" w:rsidRDefault="00BA1F77" w:rsidP="00EF3662">
      <w:pPr>
        <w:pStyle w:val="31"/>
        <w:spacing w:line="240" w:lineRule="auto"/>
        <w:jc w:val="right"/>
        <w:rPr>
          <w:rFonts w:ascii="GHEA Grapalat" w:hAnsi="GHEA Grapalat" w:cs="Arial"/>
          <w:b/>
          <w:lang w:val="es-ES"/>
        </w:rPr>
      </w:pPr>
      <w:r w:rsidRPr="00E65E2E">
        <w:rPr>
          <w:rFonts w:ascii="GHEA Grapalat" w:hAnsi="GHEA Grapalat"/>
          <w:b/>
          <w:i/>
          <w:sz w:val="22"/>
          <w:szCs w:val="22"/>
          <w:lang w:val="hy-AM"/>
        </w:rPr>
        <w:t xml:space="preserve">" </w:t>
      </w:r>
      <w:r w:rsidR="00450A23">
        <w:rPr>
          <w:rFonts w:ascii="GHEA Grapalat" w:hAnsi="GHEA Grapalat" w:cs="Sylfaen"/>
          <w:b/>
          <w:i/>
          <w:sz w:val="22"/>
          <w:szCs w:val="22"/>
          <w:lang w:val="es-ES"/>
        </w:rPr>
        <w:t xml:space="preserve">РАГМ </w:t>
      </w:r>
      <w:r w:rsidR="00450A23">
        <w:rPr>
          <w:rFonts w:ascii="GHEA Grapalat" w:hAnsi="GHEA Grapalat" w:cs="Sylfaen"/>
          <w:b/>
          <w:i/>
          <w:sz w:val="22"/>
          <w:szCs w:val="22"/>
          <w:lang w:val="ru-RU"/>
        </w:rPr>
        <w:t xml:space="preserve">ДЖД </w:t>
      </w:r>
      <w:r>
        <w:rPr>
          <w:rFonts w:ascii="GHEA Grapalat" w:hAnsi="GHEA Grapalat" w:cs="Sylfaen"/>
          <w:b/>
          <w:i/>
          <w:sz w:val="22"/>
          <w:szCs w:val="22"/>
          <w:lang w:val="es-ES"/>
        </w:rPr>
        <w:t xml:space="preserve">- ГАШЗБ-2024/01 </w:t>
      </w:r>
      <w:r w:rsidRPr="00E65E2E">
        <w:rPr>
          <w:rFonts w:ascii="GHEA Grapalat" w:hAnsi="GHEA Grapalat"/>
          <w:b/>
          <w:i/>
          <w:sz w:val="22"/>
          <w:szCs w:val="22"/>
          <w:lang w:val="hy-AM"/>
        </w:rPr>
        <w:t>"</w:t>
      </w:r>
      <w:r w:rsidRPr="004B1AE3">
        <w:rPr>
          <w:rFonts w:ascii="GHEA Grapalat" w:hAnsi="GHEA Grapalat" w:cs="Sylfaen"/>
          <w:b/>
          <w:i/>
          <w:sz w:val="22"/>
          <w:szCs w:val="22"/>
          <w:lang w:val="hy-AM"/>
        </w:rPr>
        <w:t xml:space="preserve">  </w:t>
      </w:r>
      <w:r w:rsidR="00B2572B" w:rsidRPr="005E1F72">
        <w:rPr>
          <w:rFonts w:ascii="GHEA Grapalat" w:hAnsi="GHEA Grapalat" w:cs="Sylfaen"/>
          <w:b/>
          <w:lang w:val="es-ES"/>
        </w:rPr>
        <w:t>с кодом</w:t>
      </w:r>
    </w:p>
    <w:p w:rsidR="00B2572B" w:rsidRPr="005E1F72" w:rsidRDefault="008160E9" w:rsidP="00EF3662">
      <w:pPr>
        <w:pStyle w:val="31"/>
        <w:spacing w:line="240" w:lineRule="auto"/>
        <w:jc w:val="right"/>
        <w:rPr>
          <w:rFonts w:ascii="GHEA Grapalat" w:hAnsi="GHEA Grapalat" w:cs="Arial"/>
          <w:b/>
          <w:lang w:val="es-ES"/>
        </w:rPr>
      </w:pPr>
      <w:r>
        <w:rPr>
          <w:rFonts w:ascii="GHEA Grapalat" w:hAnsi="GHEA Grapalat" w:cs="Sylfaen"/>
          <w:b/>
          <w:lang w:val="es-ES"/>
        </w:rPr>
        <w:t>запрос котировок</w:t>
      </w:r>
      <w:r w:rsidR="00B2572B" w:rsidRPr="005E1F72">
        <w:rPr>
          <w:rFonts w:ascii="GHEA Grapalat" w:hAnsi="GHEA Grapalat" w:cs="Arial"/>
          <w:b/>
          <w:lang w:val="es-ES"/>
        </w:rPr>
        <w:t xml:space="preserve"> </w:t>
      </w:r>
      <w:r w:rsidR="00B2572B" w:rsidRPr="005E1F72">
        <w:rPr>
          <w:rFonts w:ascii="GHEA Grapalat" w:hAnsi="GHEA Grapalat" w:cs="Sylfaen"/>
          <w:b/>
          <w:lang w:val="es-ES"/>
        </w:rPr>
        <w:t>приглашения</w:t>
      </w:r>
    </w:p>
    <w:p w:rsidR="00B2572B" w:rsidRPr="005E1F72" w:rsidRDefault="00B2572B" w:rsidP="00EF3662">
      <w:pPr>
        <w:jc w:val="center"/>
        <w:rPr>
          <w:rFonts w:ascii="GHEA Grapalat" w:hAnsi="GHEA Grapalat" w:cs="Sylfaen"/>
          <w:b/>
          <w:lang w:val="es-ES"/>
        </w:rPr>
      </w:pPr>
    </w:p>
    <w:p w:rsidR="00B2572B" w:rsidRPr="005E1F72" w:rsidRDefault="00B2572B" w:rsidP="00EF3662">
      <w:pPr>
        <w:jc w:val="center"/>
        <w:rPr>
          <w:rFonts w:ascii="GHEA Grapalat" w:hAnsi="GHEA Grapalat" w:cs="Arial"/>
          <w:b/>
          <w:lang w:val="es-ES"/>
        </w:rPr>
      </w:pPr>
      <w:r w:rsidRPr="005E1F72">
        <w:rPr>
          <w:rFonts w:ascii="GHEA Grapalat" w:hAnsi="GHEA Grapalat" w:cs="Sylfaen"/>
          <w:b/>
          <w:lang w:val="es-ES"/>
        </w:rPr>
        <w:t>ПРИЛОЖЕНИЕ*</w:t>
      </w:r>
    </w:p>
    <w:p w:rsidR="00B2572B" w:rsidRPr="005E1F72" w:rsidRDefault="00D03538" w:rsidP="00EF3662">
      <w:pPr>
        <w:pStyle w:val="6"/>
        <w:jc w:val="center"/>
        <w:rPr>
          <w:rFonts w:ascii="GHEA Grapalat" w:hAnsi="GHEA Grapalat" w:cs="Arial"/>
          <w:color w:val="auto"/>
          <w:sz w:val="24"/>
          <w:szCs w:val="24"/>
          <w:lang w:val="es-ES"/>
        </w:rPr>
      </w:pPr>
      <w:r w:rsidRPr="005E1F72">
        <w:rPr>
          <w:rFonts w:ascii="GHEA Grapalat" w:hAnsi="GHEA Grapalat" w:cs="Sylfaen"/>
          <w:color w:val="auto"/>
          <w:sz w:val="24"/>
          <w:szCs w:val="24"/>
          <w:lang w:val="es-ES"/>
        </w:rPr>
        <w:t xml:space="preserve">Для участия </w:t>
      </w:r>
      <w:r>
        <w:rPr>
          <w:rFonts w:ascii="GHEA Grapalat" w:hAnsi="GHEA Grapalat" w:cs="Sylfaen"/>
          <w:color w:val="auto"/>
          <w:sz w:val="24"/>
          <w:szCs w:val="24"/>
          <w:lang w:val="hy-AM"/>
        </w:rPr>
        <w:t>в запросе цен</w:t>
      </w:r>
      <w:r w:rsidR="00B2572B" w:rsidRPr="005E1F72">
        <w:rPr>
          <w:rFonts w:ascii="GHEA Grapalat" w:hAnsi="GHEA Grapalat" w:cs="Arial"/>
          <w:color w:val="auto"/>
          <w:sz w:val="24"/>
          <w:szCs w:val="24"/>
          <w:lang w:val="es-ES"/>
        </w:rPr>
        <w:t xml:space="preserve">  </w:t>
      </w:r>
    </w:p>
    <w:p w:rsidR="00B2572B" w:rsidRPr="005E1F72" w:rsidRDefault="00B2572B" w:rsidP="00EF3662">
      <w:pPr>
        <w:rPr>
          <w:lang w:val="es-ES" w:eastAsia="ru-RU"/>
        </w:rPr>
      </w:pPr>
    </w:p>
    <w:p w:rsidR="00B2572B" w:rsidRPr="005E1F72" w:rsidRDefault="00B2572B" w:rsidP="00EF3662">
      <w:pPr>
        <w:jc w:val="both"/>
        <w:rPr>
          <w:rFonts w:ascii="GHEA Grapalat" w:hAnsi="GHEA Grapalat" w:cs="Arial"/>
          <w:sz w:val="20"/>
          <w:szCs w:val="20"/>
          <w:lang w:val="es-ES"/>
        </w:rPr>
      </w:pPr>
      <w:r w:rsidRPr="005E1F72">
        <w:rPr>
          <w:rFonts w:ascii="GHEA Grapalat" w:hAnsi="GHEA Grapalat"/>
          <w:sz w:val="22"/>
          <w:szCs w:val="22"/>
          <w:u w:val="single"/>
          <w:lang w:val="es-ES"/>
        </w:rPr>
        <w:t xml:space="preserve">                                                             </w:t>
      </w:r>
      <w:r w:rsidRPr="005E1F72">
        <w:rPr>
          <w:rFonts w:ascii="GHEA Grapalat" w:hAnsi="GHEA Grapalat"/>
          <w:sz w:val="22"/>
          <w:szCs w:val="22"/>
          <w:u w:val="single"/>
          <w:lang w:val="es-ES"/>
        </w:rPr>
        <w:tab/>
      </w:r>
      <w:r w:rsidRPr="005E1F72">
        <w:rPr>
          <w:rFonts w:ascii="GHEA Grapalat" w:hAnsi="GHEA Grapalat"/>
          <w:sz w:val="22"/>
          <w:szCs w:val="22"/>
          <w:u w:val="single"/>
          <w:lang w:val="es-ES"/>
        </w:rPr>
        <w:tab/>
        <w:t xml:space="preserve">       </w:t>
      </w:r>
      <w:r w:rsidRPr="005E1F72">
        <w:rPr>
          <w:rFonts w:ascii="GHEA Grapalat" w:hAnsi="GHEA Grapalat"/>
          <w:sz w:val="22"/>
          <w:szCs w:val="22"/>
          <w:lang w:val="es-ES"/>
        </w:rPr>
        <w:t xml:space="preserve"> </w:t>
      </w:r>
      <w:r w:rsidRPr="005E1F72">
        <w:rPr>
          <w:rFonts w:ascii="GHEA Grapalat" w:hAnsi="GHEA Grapalat" w:cs="Sylfaen"/>
          <w:sz w:val="20"/>
          <w:szCs w:val="20"/>
          <w:lang w:val="es-ES"/>
        </w:rPr>
        <w:t>отчеты</w:t>
      </w:r>
      <w:r w:rsidRPr="005E1F72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Pr="005E1F72">
        <w:rPr>
          <w:rFonts w:ascii="GHEA Grapalat" w:hAnsi="GHEA Grapalat" w:cs="Sylfaen"/>
          <w:sz w:val="20"/>
          <w:szCs w:val="20"/>
          <w:lang w:val="es-ES"/>
        </w:rPr>
        <w:t>это</w:t>
      </w:r>
      <w:r w:rsidRPr="005E1F72">
        <w:rPr>
          <w:rFonts w:ascii="GHEA Grapalat" w:hAnsi="GHEA Grapalat" w:cs="Arial"/>
          <w:sz w:val="20"/>
          <w:szCs w:val="20"/>
          <w:lang w:val="es-ES"/>
        </w:rPr>
        <w:t xml:space="preserve">​ </w:t>
      </w:r>
      <w:r w:rsidRPr="005E1F72">
        <w:rPr>
          <w:rFonts w:ascii="GHEA Grapalat" w:hAnsi="GHEA Grapalat" w:cs="Sylfaen"/>
          <w:sz w:val="20"/>
          <w:szCs w:val="20"/>
          <w:lang w:val="es-ES"/>
        </w:rPr>
        <w:t>желание</w:t>
      </w:r>
      <w:r w:rsidRPr="005E1F72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Pr="005E1F72">
        <w:rPr>
          <w:rFonts w:ascii="GHEA Grapalat" w:hAnsi="GHEA Grapalat" w:cs="Sylfaen"/>
          <w:sz w:val="20"/>
          <w:szCs w:val="20"/>
          <w:lang w:val="es-ES"/>
        </w:rPr>
        <w:t>имеет</w:t>
      </w:r>
      <w:r w:rsidRPr="005E1F72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Pr="005E1F72">
        <w:rPr>
          <w:rFonts w:ascii="GHEA Grapalat" w:hAnsi="GHEA Grapalat" w:cs="Sylfaen"/>
          <w:sz w:val="20"/>
          <w:szCs w:val="20"/>
          <w:lang w:val="es-ES"/>
        </w:rPr>
        <w:t>участвовать</w:t>
      </w:r>
    </w:p>
    <w:p w:rsidR="00B2572B" w:rsidRPr="005E1F72" w:rsidRDefault="00B2572B" w:rsidP="00EF3662">
      <w:pPr>
        <w:jc w:val="both"/>
        <w:rPr>
          <w:rFonts w:ascii="GHEA Grapalat" w:hAnsi="GHEA Grapalat"/>
          <w:sz w:val="22"/>
          <w:szCs w:val="22"/>
          <w:vertAlign w:val="superscript"/>
          <w:lang w:val="es-ES"/>
        </w:rPr>
      </w:pPr>
      <w:r w:rsidRPr="005E1F72">
        <w:rPr>
          <w:rFonts w:ascii="GHEA Grapalat" w:hAnsi="GHEA Grapalat"/>
          <w:vertAlign w:val="superscript"/>
          <w:lang w:val="es-ES"/>
        </w:rPr>
        <w:t xml:space="preserve">               </w:t>
      </w:r>
      <w:r w:rsidRPr="005E1F72">
        <w:rPr>
          <w:rFonts w:ascii="GHEA Grapalat" w:hAnsi="GHEA Grapalat"/>
          <w:lang w:val="es-ES"/>
        </w:rPr>
        <w:t xml:space="preserve">            </w:t>
      </w:r>
      <w:r w:rsidRPr="005E1F72">
        <w:rPr>
          <w:rFonts w:ascii="GHEA Grapalat" w:hAnsi="GHEA Grapalat" w:cs="Sylfaen"/>
          <w:vertAlign w:val="superscript"/>
          <w:lang w:val="es-ES"/>
        </w:rPr>
        <w:t>участвовать</w:t>
      </w:r>
      <w:r w:rsidRPr="005E1F72">
        <w:rPr>
          <w:rFonts w:ascii="GHEA Grapalat" w:hAnsi="GHEA Grapalat" w:cs="Arial"/>
          <w:vertAlign w:val="superscript"/>
          <w:lang w:val="es-ES"/>
        </w:rPr>
        <w:t xml:space="preserve"> </w:t>
      </w:r>
      <w:r w:rsidRPr="005E1F72">
        <w:rPr>
          <w:rFonts w:ascii="GHEA Grapalat" w:hAnsi="GHEA Grapalat" w:cs="Sylfaen"/>
          <w:vertAlign w:val="superscript"/>
          <w:lang w:val="es-ES"/>
        </w:rPr>
        <w:t>имя:</w:t>
      </w:r>
      <w:r w:rsidRPr="005E1F72">
        <w:rPr>
          <w:rFonts w:ascii="GHEA Grapalat" w:hAnsi="GHEA Grapalat" w:cs="Arial"/>
          <w:vertAlign w:val="superscript"/>
          <w:lang w:val="es-ES"/>
        </w:rPr>
        <w:t xml:space="preserve"> </w:t>
      </w:r>
    </w:p>
    <w:p w:rsidR="0041038D" w:rsidRPr="00236781" w:rsidRDefault="00E81B29" w:rsidP="0041038D">
      <w:pPr>
        <w:jc w:val="both"/>
        <w:rPr>
          <w:rFonts w:ascii="GHEA Grapalat" w:hAnsi="GHEA Grapalat"/>
          <w:color w:val="000000" w:themeColor="text1"/>
          <w:sz w:val="22"/>
          <w:szCs w:val="22"/>
          <w:u w:val="single"/>
          <w:lang w:val="es-ES"/>
        </w:rPr>
      </w:pPr>
      <w:r>
        <w:rPr>
          <w:rFonts w:ascii="Calibri" w:hAnsi="Calibri" w:cs="Calibri"/>
          <w:lang w:val="ru-RU"/>
        </w:rPr>
        <w:t xml:space="preserve">Дзорагиге </w:t>
      </w:r>
      <w:r w:rsidR="00B852CC" w:rsidRPr="00B852CC">
        <w:rPr>
          <w:rFonts w:ascii="Calibri" w:hAnsi="Calibri" w:cs="Calibri"/>
          <w:lang w:val="hy-AM"/>
        </w:rPr>
        <w:t xml:space="preserve">Гегаркуникской области, </w:t>
      </w:r>
      <w:r w:rsidR="00B852CC" w:rsidRPr="00B852CC">
        <w:rPr>
          <w:rFonts w:ascii="Calibri" w:hAnsi="Calibri" w:cs="Calibri"/>
          <w:lang w:val="de-DE"/>
        </w:rPr>
        <w:t>РА</w:t>
      </w:r>
      <w:r w:rsidRPr="00E81B29">
        <w:rPr>
          <w:rFonts w:ascii="Calibri" w:hAnsi="Calibri" w:cs="Calibri"/>
          <w:lang w:val="es-ES"/>
        </w:rPr>
        <w:t xml:space="preserve"> </w:t>
      </w:r>
      <w:r>
        <w:rPr>
          <w:rFonts w:ascii="Calibri" w:hAnsi="Calibri" w:cs="Calibri"/>
          <w:lang w:val="ru-RU"/>
        </w:rPr>
        <w:t>Х. Казарян</w:t>
      </w:r>
      <w:r w:rsidRPr="00E81B29">
        <w:rPr>
          <w:rFonts w:ascii="Calibri" w:hAnsi="Calibri" w:cs="Calibri"/>
          <w:lang w:val="es-ES"/>
        </w:rPr>
        <w:t xml:space="preserve"> </w:t>
      </w:r>
      <w:r>
        <w:rPr>
          <w:rFonts w:ascii="Calibri" w:hAnsi="Calibri" w:cs="Calibri"/>
          <w:lang w:val="ru-RU"/>
        </w:rPr>
        <w:t>имя</w:t>
      </w:r>
      <w:r w:rsidRPr="00E81B29">
        <w:rPr>
          <w:rFonts w:ascii="Calibri" w:hAnsi="Calibri" w:cs="Calibri"/>
          <w:lang w:val="es-ES"/>
        </w:rPr>
        <w:t xml:space="preserve"> </w:t>
      </w:r>
      <w:r>
        <w:rPr>
          <w:rFonts w:ascii="Calibri" w:hAnsi="Calibri" w:cs="Calibri"/>
          <w:lang w:val="ru-RU"/>
        </w:rPr>
        <w:t>основной</w:t>
      </w:r>
      <w:r w:rsidRPr="00E81B29">
        <w:rPr>
          <w:rFonts w:ascii="Calibri" w:hAnsi="Calibri" w:cs="Calibri"/>
          <w:lang w:val="es-ES"/>
        </w:rPr>
        <w:t xml:space="preserve"> </w:t>
      </w:r>
      <w:r>
        <w:rPr>
          <w:rFonts w:ascii="Calibri" w:hAnsi="Calibri" w:cs="Calibri"/>
          <w:lang w:val="ru-RU"/>
        </w:rPr>
        <w:t xml:space="preserve">школа </w:t>
      </w:r>
      <w:r w:rsidR="00B852CC" w:rsidRPr="00B852CC">
        <w:rPr>
          <w:rFonts w:ascii="Calibri" w:hAnsi="Calibri" w:cs="Calibri"/>
          <w:lang w:val="de-DE"/>
        </w:rPr>
        <w:t xml:space="preserve">« </w:t>
      </w:r>
      <w:r w:rsidR="00B852CC" w:rsidRPr="00B852CC">
        <w:rPr>
          <w:rFonts w:ascii="Calibri" w:hAnsi="Calibri" w:cs="Calibri"/>
          <w:lang w:val="fr-FR"/>
        </w:rPr>
        <w:t xml:space="preserve">СНОК </w:t>
      </w:r>
      <w:r w:rsidR="003C76CF" w:rsidRPr="00A327D4">
        <w:rPr>
          <w:rFonts w:ascii="GHEA Grapalat" w:hAnsi="GHEA Grapalat" w:cs="Sylfaen"/>
          <w:sz w:val="20"/>
          <w:szCs w:val="20"/>
          <w:lang w:val="es-ES"/>
        </w:rPr>
        <w:t xml:space="preserve">» </w:t>
      </w:r>
      <w:r w:rsidR="00B852CC" w:rsidRPr="00A327D4">
        <w:rPr>
          <w:rFonts w:ascii="GHEA Grapalat" w:hAnsi="GHEA Grapalat"/>
          <w:sz w:val="22"/>
          <w:szCs w:val="22"/>
          <w:lang w:val="es-ES"/>
        </w:rPr>
        <w:t xml:space="preserve">АМГ </w:t>
      </w:r>
      <w:r>
        <w:rPr>
          <w:rFonts w:ascii="GHEA Grapalat" w:hAnsi="GHEA Grapalat" w:cs="Sylfaen"/>
          <w:b/>
          <w:i/>
          <w:sz w:val="22"/>
          <w:szCs w:val="22"/>
          <w:lang w:val="ru-RU"/>
        </w:rPr>
        <w:t xml:space="preserve">ДЖД -ГАШЗБ </w:t>
      </w:r>
      <w:r>
        <w:rPr>
          <w:rFonts w:ascii="GHEA Grapalat" w:hAnsi="GHEA Grapalat" w:cs="Sylfaen"/>
          <w:b/>
          <w:i/>
          <w:sz w:val="22"/>
          <w:szCs w:val="22"/>
          <w:lang w:val="es-ES"/>
        </w:rPr>
        <w:t xml:space="preserve">- </w:t>
      </w:r>
      <w:r w:rsidR="00BA1F77" w:rsidRPr="00E65E2E">
        <w:rPr>
          <w:rFonts w:ascii="GHEA Grapalat" w:hAnsi="GHEA Grapalat"/>
          <w:b/>
          <w:i/>
          <w:sz w:val="22"/>
          <w:szCs w:val="22"/>
          <w:lang w:val="hy-AM"/>
        </w:rPr>
        <w:t xml:space="preserve">2024 </w:t>
      </w:r>
      <w:r w:rsidR="00BA1F77">
        <w:rPr>
          <w:rFonts w:ascii="GHEA Grapalat" w:hAnsi="GHEA Grapalat" w:cs="Sylfaen"/>
          <w:b/>
          <w:i/>
          <w:sz w:val="22"/>
          <w:szCs w:val="22"/>
          <w:lang w:val="es-ES"/>
        </w:rPr>
        <w:t xml:space="preserve">/ </w:t>
      </w:r>
      <w:r w:rsidR="0041038D" w:rsidRPr="00236781">
        <w:rPr>
          <w:rFonts w:ascii="GHEA Grapalat" w:hAnsi="GHEA Grapalat" w:cs="Sylfaen"/>
          <w:color w:val="000000" w:themeColor="text1"/>
          <w:sz w:val="20"/>
          <w:szCs w:val="20"/>
          <w:lang w:val="es-ES"/>
        </w:rPr>
        <w:t xml:space="preserve">01 </w:t>
      </w:r>
      <w:r w:rsidR="00BA1F77" w:rsidRPr="00E65E2E">
        <w:rPr>
          <w:rFonts w:ascii="GHEA Grapalat" w:hAnsi="GHEA Grapalat"/>
          <w:b/>
          <w:i/>
          <w:sz w:val="22"/>
          <w:szCs w:val="22"/>
          <w:lang w:val="hy-AM"/>
        </w:rPr>
        <w:t>»</w:t>
      </w:r>
      <w:r w:rsidR="00BA1F77" w:rsidRPr="004B1AE3">
        <w:rPr>
          <w:rFonts w:ascii="GHEA Grapalat" w:hAnsi="GHEA Grapalat" w:cs="Sylfaen"/>
          <w:b/>
          <w:i/>
          <w:sz w:val="22"/>
          <w:szCs w:val="22"/>
          <w:lang w:val="hy-AM"/>
        </w:rPr>
        <w:t xml:space="preserve">  </w:t>
      </w:r>
      <w:r w:rsidR="0041038D" w:rsidRPr="00236781">
        <w:rPr>
          <w:rFonts w:ascii="GHEA Grapalat" w:hAnsi="GHEA Grapalat" w:cs="Sylfaen"/>
          <w:color w:val="000000" w:themeColor="text1"/>
          <w:sz w:val="20"/>
          <w:szCs w:val="20"/>
          <w:lang w:val="es-ES"/>
        </w:rPr>
        <w:t>объявлено в коде</w:t>
      </w:r>
      <w:r w:rsidR="0041038D" w:rsidRPr="00236781">
        <w:rPr>
          <w:rFonts w:ascii="GHEA Grapalat" w:hAnsi="GHEA Grapalat"/>
          <w:color w:val="000000" w:themeColor="text1"/>
          <w:sz w:val="22"/>
          <w:szCs w:val="22"/>
          <w:lang w:val="es-ES"/>
        </w:rPr>
        <w:t xml:space="preserve">  </w:t>
      </w:r>
    </w:p>
    <w:p w:rsidR="00B2572B" w:rsidRPr="005E1F72" w:rsidRDefault="00D03538" w:rsidP="00EF3662">
      <w:pPr>
        <w:jc w:val="both"/>
        <w:rPr>
          <w:rFonts w:ascii="GHEA Grapalat" w:hAnsi="GHEA Grapalat" w:cs="Sylfaen"/>
          <w:sz w:val="20"/>
          <w:szCs w:val="20"/>
          <w:lang w:val="es-ES"/>
        </w:rPr>
      </w:pPr>
      <w:r w:rsidRPr="00236781">
        <w:rPr>
          <w:rFonts w:ascii="GHEA Grapalat" w:hAnsi="GHEA Grapalat" w:cs="Sylfaen"/>
          <w:color w:val="000000" w:themeColor="text1"/>
          <w:sz w:val="20"/>
          <w:szCs w:val="20"/>
          <w:lang w:val="es-ES"/>
        </w:rPr>
        <w:t>запрос котировок</w:t>
      </w:r>
      <w:r w:rsidR="00B2572B" w:rsidRPr="005E1F72">
        <w:rPr>
          <w:rFonts w:ascii="GHEA Grapalat" w:hAnsi="GHEA Grapalat"/>
          <w:u w:val="single"/>
          <w:lang w:val="es-ES"/>
        </w:rPr>
        <w:tab/>
        <w:t xml:space="preserve">    </w:t>
      </w:r>
      <w:r w:rsidR="00B2572B" w:rsidRPr="005E1F72">
        <w:rPr>
          <w:rFonts w:ascii="GHEA Grapalat" w:hAnsi="GHEA Grapalat"/>
          <w:u w:val="single"/>
          <w:lang w:val="es-ES"/>
        </w:rPr>
        <w:tab/>
      </w:r>
      <w:r w:rsidR="00B2572B" w:rsidRPr="005E1F72">
        <w:rPr>
          <w:rFonts w:ascii="GHEA Grapalat" w:hAnsi="GHEA Grapalat"/>
          <w:u w:val="single"/>
          <w:lang w:val="es-ES"/>
        </w:rPr>
        <w:tab/>
      </w:r>
      <w:r w:rsidR="00B2572B" w:rsidRPr="005E1F72">
        <w:rPr>
          <w:rFonts w:ascii="GHEA Grapalat" w:hAnsi="GHEA Grapalat"/>
          <w:u w:val="single"/>
          <w:lang w:val="es-ES"/>
        </w:rPr>
        <w:tab/>
      </w:r>
      <w:r w:rsidR="00B2572B" w:rsidRPr="005E1F72">
        <w:rPr>
          <w:rFonts w:ascii="GHEA Grapalat" w:hAnsi="GHEA Grapalat"/>
          <w:u w:val="single"/>
          <w:lang w:val="es-ES"/>
        </w:rPr>
        <w:tab/>
      </w:r>
      <w:r w:rsidR="00B2572B" w:rsidRPr="005E1F72">
        <w:rPr>
          <w:rFonts w:ascii="GHEA Grapalat" w:hAnsi="GHEA Grapalat"/>
          <w:u w:val="single"/>
          <w:lang w:val="es-ES"/>
        </w:rPr>
        <w:tab/>
        <w:t xml:space="preserve">     </w:t>
      </w:r>
      <w:r w:rsidR="00B2572B" w:rsidRPr="005E1F72">
        <w:rPr>
          <w:rFonts w:ascii="GHEA Grapalat" w:hAnsi="GHEA Grapalat" w:cs="Sylfaen"/>
          <w:sz w:val="20"/>
          <w:szCs w:val="20"/>
          <w:lang w:val="es-ES"/>
        </w:rPr>
        <w:t xml:space="preserve">порция </w:t>
      </w:r>
      <w:r w:rsidR="00B2572B" w:rsidRPr="005E1F72">
        <w:rPr>
          <w:rFonts w:ascii="GHEA Grapalat" w:hAnsi="GHEA Grapalat" w:cs="Arial"/>
          <w:sz w:val="20"/>
          <w:szCs w:val="20"/>
          <w:lang w:val="es-ES"/>
        </w:rPr>
        <w:t xml:space="preserve">( </w:t>
      </w:r>
      <w:r w:rsidR="00B2572B" w:rsidRPr="005E1F72">
        <w:rPr>
          <w:rFonts w:ascii="GHEA Grapalat" w:hAnsi="GHEA Grapalat" w:cs="Sylfaen"/>
          <w:sz w:val="20"/>
          <w:szCs w:val="20"/>
          <w:lang w:val="es-ES"/>
        </w:rPr>
        <w:t xml:space="preserve">порции </w:t>
      </w:r>
      <w:r w:rsidR="00B2572B" w:rsidRPr="005E1F72">
        <w:rPr>
          <w:rFonts w:ascii="GHEA Grapalat" w:hAnsi="GHEA Grapalat" w:cs="Arial"/>
          <w:sz w:val="20"/>
          <w:szCs w:val="20"/>
          <w:lang w:val="es-ES"/>
        </w:rPr>
        <w:t xml:space="preserve">) </w:t>
      </w:r>
      <w:r w:rsidR="00B2572B" w:rsidRPr="005E1F72">
        <w:rPr>
          <w:rFonts w:ascii="GHEA Grapalat" w:hAnsi="GHEA Grapalat" w:cs="Sylfaen"/>
          <w:sz w:val="20"/>
          <w:szCs w:val="20"/>
          <w:lang w:val="es-ES"/>
        </w:rPr>
        <w:t>и</w:t>
      </w:r>
      <w:r w:rsidR="00B2572B" w:rsidRPr="005E1F72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="00B2572B" w:rsidRPr="005E1F72">
        <w:rPr>
          <w:rFonts w:ascii="GHEA Grapalat" w:hAnsi="GHEA Grapalat" w:cs="Sylfaen"/>
          <w:sz w:val="20"/>
          <w:szCs w:val="20"/>
          <w:lang w:val="es-ES"/>
        </w:rPr>
        <w:t>приглашения</w:t>
      </w:r>
    </w:p>
    <w:p w:rsidR="00B2572B" w:rsidRPr="005E1F72" w:rsidRDefault="00B2572B" w:rsidP="00EF3662">
      <w:pPr>
        <w:jc w:val="both"/>
        <w:rPr>
          <w:rFonts w:ascii="GHEA Grapalat" w:hAnsi="GHEA Grapalat"/>
          <w:vertAlign w:val="superscript"/>
          <w:lang w:val="es-ES"/>
        </w:rPr>
      </w:pPr>
      <w:r w:rsidRPr="005E1F72">
        <w:rPr>
          <w:rFonts w:ascii="GHEA Grapalat" w:hAnsi="GHEA Grapalat" w:cs="Sylfaen"/>
          <w:vertAlign w:val="superscript"/>
          <w:lang w:val="es-ES"/>
        </w:rPr>
        <w:t xml:space="preserve">номер дозы </w:t>
      </w:r>
      <w:r w:rsidRPr="005E1F72">
        <w:rPr>
          <w:rFonts w:ascii="GHEA Grapalat" w:hAnsi="GHEA Grapalat" w:cs="Arial"/>
          <w:vertAlign w:val="superscript"/>
          <w:lang w:val="es-ES"/>
        </w:rPr>
        <w:t xml:space="preserve">( </w:t>
      </w:r>
      <w:r w:rsidRPr="005E1F72">
        <w:rPr>
          <w:rFonts w:ascii="GHEA Grapalat" w:hAnsi="GHEA Grapalat" w:cs="Sylfaen"/>
          <w:vertAlign w:val="superscript"/>
          <w:lang w:val="es-ES"/>
        </w:rPr>
        <w:t xml:space="preserve">ов </w:t>
      </w:r>
      <w:r w:rsidRPr="005E1F72">
        <w:rPr>
          <w:rFonts w:ascii="GHEA Grapalat" w:hAnsi="GHEA Grapalat" w:cs="Arial"/>
          <w:vertAlign w:val="superscript"/>
          <w:lang w:val="es-ES"/>
        </w:rPr>
        <w:t>)</w:t>
      </w:r>
    </w:p>
    <w:p w:rsidR="00B2572B" w:rsidRPr="005E1F72" w:rsidRDefault="00B2572B" w:rsidP="00EF3662">
      <w:pPr>
        <w:jc w:val="both"/>
        <w:rPr>
          <w:rFonts w:ascii="GHEA Grapalat" w:hAnsi="GHEA Grapalat"/>
          <w:sz w:val="20"/>
          <w:szCs w:val="20"/>
          <w:lang w:val="es-ES"/>
        </w:rPr>
      </w:pPr>
      <w:r w:rsidRPr="005E1F72">
        <w:rPr>
          <w:rFonts w:ascii="GHEA Grapalat" w:hAnsi="GHEA Grapalat"/>
          <w:vertAlign w:val="superscript"/>
          <w:lang w:val="es-ES"/>
        </w:rPr>
        <w:t xml:space="preserve"> </w:t>
      </w:r>
      <w:r w:rsidRPr="005E1F72">
        <w:rPr>
          <w:rFonts w:ascii="GHEA Grapalat" w:hAnsi="GHEA Grapalat" w:cs="Sylfaen"/>
          <w:sz w:val="20"/>
          <w:szCs w:val="20"/>
          <w:lang w:val="es-ES"/>
        </w:rPr>
        <w:t>согласно требованиям</w:t>
      </w:r>
      <w:r w:rsidRPr="005E1F72">
        <w:rPr>
          <w:rFonts w:ascii="GHEA Grapalat" w:hAnsi="GHEA Grapalat" w:cs="Arial"/>
          <w:sz w:val="20"/>
          <w:szCs w:val="20"/>
          <w:lang w:val="es-ES"/>
        </w:rPr>
        <w:t xml:space="preserve">  </w:t>
      </w:r>
      <w:r w:rsidRPr="005E1F72">
        <w:rPr>
          <w:rFonts w:ascii="GHEA Grapalat" w:hAnsi="GHEA Grapalat" w:cs="Sylfaen"/>
          <w:sz w:val="20"/>
          <w:szCs w:val="20"/>
          <w:lang w:val="es-ES"/>
        </w:rPr>
        <w:t>подарок</w:t>
      </w:r>
      <w:r w:rsidRPr="005E1F72">
        <w:rPr>
          <w:rFonts w:ascii="GHEA Grapalat" w:hAnsi="GHEA Grapalat" w:cs="Arial"/>
          <w:sz w:val="20"/>
          <w:szCs w:val="20"/>
          <w:lang w:val="es-ES"/>
        </w:rPr>
        <w:t xml:space="preserve">  </w:t>
      </w:r>
      <w:r w:rsidRPr="005E1F72">
        <w:rPr>
          <w:rFonts w:ascii="GHEA Grapalat" w:hAnsi="GHEA Grapalat" w:cs="Sylfaen"/>
          <w:sz w:val="20"/>
          <w:szCs w:val="20"/>
          <w:lang w:val="es-ES"/>
        </w:rPr>
        <w:t>является</w:t>
      </w:r>
      <w:r w:rsidRPr="005E1F72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Pr="005E1F72">
        <w:rPr>
          <w:rFonts w:ascii="GHEA Grapalat" w:hAnsi="GHEA Grapalat" w:cs="Sylfaen"/>
          <w:sz w:val="20"/>
          <w:szCs w:val="20"/>
          <w:lang w:val="es-ES"/>
        </w:rPr>
        <w:t>приложение</w:t>
      </w:r>
    </w:p>
    <w:p w:rsidR="00B2572B" w:rsidRPr="005E1F72" w:rsidRDefault="00B2572B" w:rsidP="00EF3662">
      <w:pPr>
        <w:jc w:val="both"/>
        <w:rPr>
          <w:rFonts w:ascii="GHEA Grapalat" w:hAnsi="GHEA Grapalat"/>
          <w:sz w:val="12"/>
          <w:szCs w:val="12"/>
          <w:u w:val="single"/>
          <w:lang w:val="es-ES"/>
        </w:rPr>
      </w:pPr>
    </w:p>
    <w:p w:rsidR="00B2572B" w:rsidRPr="005E1F72" w:rsidRDefault="00B2572B" w:rsidP="00EF3662">
      <w:pPr>
        <w:jc w:val="both"/>
        <w:rPr>
          <w:rFonts w:ascii="GHEA Grapalat" w:hAnsi="GHEA Grapalat" w:cs="Sylfaen"/>
          <w:sz w:val="20"/>
          <w:szCs w:val="20"/>
          <w:lang w:val="es-ES"/>
        </w:rPr>
      </w:pPr>
      <w:r w:rsidRPr="005E1F72">
        <w:rPr>
          <w:rFonts w:ascii="GHEA Grapalat" w:hAnsi="GHEA Grapalat"/>
          <w:sz w:val="22"/>
          <w:szCs w:val="22"/>
          <w:u w:val="single"/>
          <w:lang w:val="es-ES"/>
        </w:rPr>
        <w:t xml:space="preserve">                                                      </w:t>
      </w:r>
      <w:r w:rsidRPr="005E1F72">
        <w:rPr>
          <w:rFonts w:ascii="GHEA Grapalat" w:hAnsi="GHEA Grapalat"/>
          <w:sz w:val="22"/>
          <w:szCs w:val="22"/>
          <w:u w:val="single"/>
          <w:lang w:val="es-ES"/>
        </w:rPr>
        <w:tab/>
      </w:r>
      <w:r w:rsidRPr="005E1F72">
        <w:rPr>
          <w:rFonts w:ascii="GHEA Grapalat" w:hAnsi="GHEA Grapalat"/>
          <w:sz w:val="22"/>
          <w:szCs w:val="22"/>
          <w:u w:val="single"/>
          <w:lang w:val="es-ES"/>
        </w:rPr>
        <w:tab/>
        <w:t xml:space="preserve">   ​</w:t>
      </w:r>
      <w:r w:rsidRPr="005E1F72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Pr="005E1F72">
        <w:rPr>
          <w:rFonts w:ascii="GHEA Grapalat" w:hAnsi="GHEA Grapalat" w:cs="Sylfaen"/>
          <w:sz w:val="20"/>
          <w:szCs w:val="20"/>
          <w:lang w:val="es-ES"/>
        </w:rPr>
        <w:t>отчеты</w:t>
      </w:r>
      <w:r w:rsidRPr="005E1F72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Pr="005E1F72">
        <w:rPr>
          <w:rFonts w:ascii="GHEA Grapalat" w:hAnsi="GHEA Grapalat" w:cs="Sylfaen"/>
          <w:sz w:val="20"/>
          <w:szCs w:val="20"/>
          <w:lang w:val="es-ES"/>
        </w:rPr>
        <w:t>и:</w:t>
      </w:r>
      <w:r w:rsidRPr="005E1F72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Pr="005E1F72">
        <w:rPr>
          <w:rFonts w:ascii="GHEA Grapalat" w:hAnsi="GHEA Grapalat" w:cs="Sylfaen"/>
          <w:sz w:val="20"/>
          <w:szCs w:val="20"/>
          <w:lang w:val="es-ES"/>
        </w:rPr>
        <w:t>сертификация</w:t>
      </w:r>
      <w:r w:rsidRPr="005E1F72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Pr="005E1F72">
        <w:rPr>
          <w:rFonts w:ascii="GHEA Grapalat" w:hAnsi="GHEA Grapalat" w:cs="Sylfaen"/>
          <w:sz w:val="20"/>
          <w:szCs w:val="20"/>
          <w:lang w:val="es-ES"/>
        </w:rPr>
        <w:t xml:space="preserve">в том </w:t>
      </w:r>
      <w:r w:rsidRPr="005E1F72">
        <w:rPr>
          <w:rFonts w:ascii="GHEA Grapalat" w:hAnsi="GHEA Grapalat" w:cs="Arial"/>
          <w:sz w:val="20"/>
          <w:szCs w:val="20"/>
          <w:lang w:val="es-ES"/>
        </w:rPr>
        <w:t xml:space="preserve">, что </w:t>
      </w:r>
      <w:r w:rsidRPr="005E1F72">
        <w:rPr>
          <w:rFonts w:ascii="GHEA Grapalat" w:hAnsi="GHEA Grapalat" w:cs="Sylfaen"/>
          <w:sz w:val="20"/>
          <w:szCs w:val="20"/>
          <w:lang w:val="es-ES"/>
        </w:rPr>
        <w:t>это</w:t>
      </w:r>
    </w:p>
    <w:p w:rsidR="00B2572B" w:rsidRPr="005E1F72" w:rsidRDefault="00B2572B" w:rsidP="00EF3662">
      <w:pPr>
        <w:jc w:val="both"/>
        <w:rPr>
          <w:rFonts w:ascii="GHEA Grapalat" w:hAnsi="GHEA Grapalat" w:cs="Sylfaen"/>
          <w:sz w:val="20"/>
          <w:szCs w:val="20"/>
          <w:lang w:val="es-ES"/>
        </w:rPr>
      </w:pPr>
      <w:r w:rsidRPr="005E1F72">
        <w:rPr>
          <w:rFonts w:ascii="GHEA Grapalat" w:hAnsi="GHEA Grapalat" w:cs="Sylfaen"/>
          <w:vertAlign w:val="superscript"/>
          <w:lang w:val="es-ES"/>
        </w:rPr>
        <w:t>участвовать</w:t>
      </w:r>
      <w:r w:rsidRPr="005E1F72">
        <w:rPr>
          <w:rFonts w:ascii="GHEA Grapalat" w:hAnsi="GHEA Grapalat" w:cs="Arial"/>
          <w:vertAlign w:val="superscript"/>
          <w:lang w:val="es-ES"/>
        </w:rPr>
        <w:t xml:space="preserve"> </w:t>
      </w:r>
      <w:r w:rsidRPr="005E1F72">
        <w:rPr>
          <w:rFonts w:ascii="GHEA Grapalat" w:hAnsi="GHEA Grapalat" w:cs="Sylfaen"/>
          <w:vertAlign w:val="superscript"/>
          <w:lang w:val="es-ES"/>
        </w:rPr>
        <w:t>имя:</w:t>
      </w:r>
    </w:p>
    <w:p w:rsidR="00B2572B" w:rsidRPr="005E1F72" w:rsidRDefault="00B2572B" w:rsidP="00EF3662">
      <w:pPr>
        <w:jc w:val="both"/>
        <w:rPr>
          <w:rFonts w:ascii="GHEA Grapalat" w:hAnsi="GHEA Grapalat" w:cs="Sylfaen"/>
          <w:sz w:val="20"/>
          <w:szCs w:val="20"/>
          <w:lang w:val="es-ES"/>
        </w:rPr>
      </w:pPr>
      <w:r w:rsidRPr="005E1F72">
        <w:rPr>
          <w:rFonts w:ascii="GHEA Grapalat" w:hAnsi="GHEA Grapalat" w:cs="Sylfaen"/>
          <w:sz w:val="20"/>
          <w:szCs w:val="20"/>
          <w:u w:val="single"/>
          <w:lang w:val="es-ES"/>
        </w:rPr>
        <w:tab/>
      </w:r>
      <w:r w:rsidRPr="005E1F72">
        <w:rPr>
          <w:rFonts w:ascii="GHEA Grapalat" w:hAnsi="GHEA Grapalat" w:cs="Sylfaen"/>
          <w:sz w:val="20"/>
          <w:szCs w:val="20"/>
          <w:u w:val="single"/>
          <w:lang w:val="es-ES"/>
        </w:rPr>
        <w:tab/>
      </w:r>
      <w:r w:rsidRPr="005E1F72">
        <w:rPr>
          <w:rFonts w:ascii="GHEA Grapalat" w:hAnsi="GHEA Grapalat" w:cs="Sylfaen"/>
          <w:sz w:val="20"/>
          <w:szCs w:val="20"/>
          <w:u w:val="single"/>
          <w:lang w:val="es-ES"/>
        </w:rPr>
        <w:tab/>
      </w:r>
      <w:r w:rsidRPr="005E1F72">
        <w:rPr>
          <w:rFonts w:ascii="GHEA Grapalat" w:hAnsi="GHEA Grapalat" w:cs="Sylfaen"/>
          <w:sz w:val="20"/>
          <w:szCs w:val="20"/>
          <w:u w:val="single"/>
          <w:lang w:val="es-ES"/>
        </w:rPr>
        <w:tab/>
      </w:r>
      <w:r w:rsidRPr="005E1F72">
        <w:rPr>
          <w:rFonts w:ascii="GHEA Grapalat" w:hAnsi="GHEA Grapalat" w:cs="Sylfaen"/>
          <w:sz w:val="20"/>
          <w:szCs w:val="20"/>
          <w:u w:val="single"/>
          <w:lang w:val="es-ES"/>
        </w:rPr>
        <w:tab/>
      </w:r>
      <w:r w:rsidRPr="005E1F72">
        <w:rPr>
          <w:rFonts w:ascii="GHEA Grapalat" w:hAnsi="GHEA Grapalat" w:cs="Sylfaen"/>
          <w:sz w:val="20"/>
          <w:szCs w:val="20"/>
          <w:u w:val="single"/>
          <w:lang w:val="es-ES"/>
        </w:rPr>
        <w:tab/>
      </w:r>
      <w:r w:rsidRPr="005E1F72">
        <w:rPr>
          <w:rFonts w:ascii="GHEA Grapalat" w:hAnsi="GHEA Grapalat" w:cs="Sylfaen"/>
          <w:sz w:val="20"/>
          <w:szCs w:val="20"/>
          <w:u w:val="single"/>
          <w:lang w:val="es-ES"/>
        </w:rPr>
        <w:tab/>
      </w:r>
      <w:r w:rsidRPr="005E1F72">
        <w:rPr>
          <w:rFonts w:ascii="GHEA Grapalat" w:hAnsi="GHEA Grapalat" w:cs="Sylfaen"/>
          <w:sz w:val="20"/>
          <w:szCs w:val="20"/>
          <w:lang w:val="es-ES"/>
        </w:rPr>
        <w:t>житель.</w:t>
      </w:r>
    </w:p>
    <w:p w:rsidR="00B2572B" w:rsidRPr="005E1F72" w:rsidRDefault="00B2572B" w:rsidP="00EF3662">
      <w:pPr>
        <w:jc w:val="both"/>
        <w:rPr>
          <w:rFonts w:ascii="GHEA Grapalat" w:hAnsi="GHEA Grapalat" w:cs="Arial"/>
          <w:vertAlign w:val="superscript"/>
          <w:lang w:val="es-ES"/>
        </w:rPr>
      </w:pPr>
      <w:r w:rsidRPr="005E1F72">
        <w:rPr>
          <w:rFonts w:ascii="GHEA Grapalat" w:hAnsi="GHEA Grapalat" w:cs="Arial"/>
          <w:vertAlign w:val="superscript"/>
          <w:lang w:val="es-ES"/>
        </w:rPr>
        <w:t>название страны</w:t>
      </w:r>
    </w:p>
    <w:p w:rsidR="00B2572B" w:rsidRPr="005E1F72" w:rsidRDefault="00B2572B" w:rsidP="00EF3662">
      <w:pPr>
        <w:jc w:val="both"/>
        <w:rPr>
          <w:rFonts w:ascii="GHEA Grapalat" w:hAnsi="GHEA Grapalat" w:cs="Sylfaen"/>
          <w:sz w:val="20"/>
          <w:szCs w:val="20"/>
          <w:lang w:val="es-ES"/>
        </w:rPr>
      </w:pPr>
      <w:r w:rsidRPr="005E1F72">
        <w:rPr>
          <w:rFonts w:ascii="GHEA Grapalat" w:hAnsi="GHEA Grapalat" w:cs="Sylfaen"/>
          <w:sz w:val="20"/>
          <w:szCs w:val="20"/>
          <w:lang w:val="es-ES"/>
        </w:rPr>
        <w:t xml:space="preserve">                </w:t>
      </w:r>
    </w:p>
    <w:p w:rsidR="004D5333" w:rsidRDefault="00B2572B" w:rsidP="00EF3662">
      <w:pPr>
        <w:jc w:val="both"/>
        <w:rPr>
          <w:rFonts w:ascii="GHEA Grapalat" w:hAnsi="GHEA Grapalat" w:cs="Sylfaen"/>
          <w:sz w:val="20"/>
          <w:szCs w:val="20"/>
          <w:lang w:val="es-ES"/>
        </w:rPr>
      </w:pPr>
      <w:r w:rsidRPr="005E1F72">
        <w:rPr>
          <w:rFonts w:ascii="GHEA Grapalat" w:hAnsi="GHEA Grapalat"/>
          <w:sz w:val="20"/>
          <w:szCs w:val="20"/>
          <w:u w:val="single"/>
          <w:lang w:val="es-ES"/>
        </w:rPr>
        <w:t xml:space="preserve">                                         </w:t>
      </w:r>
      <w:r w:rsidRPr="005E1F72">
        <w:rPr>
          <w:rFonts w:ascii="GHEA Grapalat" w:hAnsi="GHEA Grapalat"/>
          <w:sz w:val="20"/>
          <w:szCs w:val="20"/>
          <w:lang w:val="es-ES"/>
        </w:rPr>
        <w:t>из</w:t>
      </w:r>
    </w:p>
    <w:p w:rsidR="004D5333" w:rsidRDefault="004D5333" w:rsidP="00EF3662">
      <w:pPr>
        <w:jc w:val="both"/>
        <w:rPr>
          <w:rFonts w:ascii="GHEA Grapalat" w:hAnsi="GHEA Grapalat" w:cs="Sylfaen"/>
          <w:sz w:val="20"/>
          <w:szCs w:val="20"/>
          <w:lang w:val="es-ES"/>
        </w:rPr>
      </w:pPr>
      <w:r>
        <w:rPr>
          <w:rFonts w:ascii="GHEA Grapalat" w:hAnsi="GHEA Grapalat" w:cs="Sylfaen"/>
          <w:vertAlign w:val="superscript"/>
          <w:lang w:val="es-ES"/>
        </w:rPr>
        <w:t>участвовать</w:t>
      </w:r>
      <w:r w:rsidRPr="005E1F72">
        <w:rPr>
          <w:rFonts w:ascii="GHEA Grapalat" w:hAnsi="GHEA Grapalat" w:cs="Arial"/>
          <w:vertAlign w:val="superscript"/>
          <w:lang w:val="es-ES"/>
        </w:rPr>
        <w:t xml:space="preserve"> </w:t>
      </w:r>
      <w:r w:rsidRPr="005E1F72">
        <w:rPr>
          <w:rFonts w:ascii="GHEA Grapalat" w:hAnsi="GHEA Grapalat" w:cs="Sylfaen"/>
          <w:vertAlign w:val="superscript"/>
          <w:lang w:val="es-ES"/>
        </w:rPr>
        <w:t>имя:</w:t>
      </w:r>
      <w:r w:rsidRPr="005E1F72">
        <w:rPr>
          <w:rFonts w:ascii="GHEA Grapalat" w:hAnsi="GHEA Grapalat" w:cs="Arial"/>
          <w:vertAlign w:val="superscript"/>
          <w:lang w:val="es-ES"/>
        </w:rPr>
        <w:t xml:space="preserve">   </w:t>
      </w:r>
    </w:p>
    <w:p w:rsidR="00B2572B" w:rsidRPr="005E1F72" w:rsidRDefault="00B2572B" w:rsidP="004D5333">
      <w:pPr>
        <w:numPr>
          <w:ilvl w:val="0"/>
          <w:numId w:val="27"/>
        </w:numPr>
        <w:jc w:val="both"/>
        <w:rPr>
          <w:rFonts w:ascii="GHEA Grapalat" w:hAnsi="GHEA Grapalat" w:cs="Arial"/>
          <w:szCs w:val="22"/>
          <w:u w:val="single"/>
          <w:lang w:val="es-ES"/>
        </w:rPr>
      </w:pPr>
      <w:r w:rsidRPr="005E1F72">
        <w:rPr>
          <w:rFonts w:ascii="GHEA Grapalat" w:hAnsi="GHEA Grapalat" w:cs="Arial"/>
          <w:sz w:val="20"/>
          <w:szCs w:val="20"/>
          <w:lang w:val="es-ES"/>
        </w:rPr>
        <w:t xml:space="preserve">номер налогоплательщика </w:t>
      </w:r>
      <w:r w:rsidRPr="005E1F72">
        <w:rPr>
          <w:rFonts w:ascii="GHEA Grapalat" w:hAnsi="GHEA Grapalat" w:cs="Sylfaen"/>
          <w:sz w:val="20"/>
          <w:szCs w:val="20"/>
          <w:lang w:val="es-ES"/>
        </w:rPr>
        <w:t>:</w:t>
      </w:r>
      <w:r w:rsidRPr="005E1F72">
        <w:rPr>
          <w:rFonts w:ascii="GHEA Grapalat" w:hAnsi="GHEA Grapalat" w:cs="Arial"/>
          <w:szCs w:val="22"/>
          <w:lang w:val="es-ES"/>
        </w:rPr>
        <w:t xml:space="preserve"> </w:t>
      </w:r>
      <w:r w:rsidRPr="005E1F72">
        <w:rPr>
          <w:rFonts w:ascii="GHEA Grapalat" w:hAnsi="GHEA Grapalat" w:cs="Arial"/>
          <w:szCs w:val="22"/>
          <w:u w:val="single"/>
          <w:lang w:val="es-ES"/>
        </w:rPr>
        <w:tab/>
      </w:r>
      <w:r w:rsidRPr="005E1F72">
        <w:rPr>
          <w:rFonts w:ascii="GHEA Grapalat" w:hAnsi="GHEA Grapalat" w:cs="Arial"/>
          <w:szCs w:val="22"/>
          <w:u w:val="single"/>
          <w:lang w:val="es-ES"/>
        </w:rPr>
        <w:tab/>
      </w:r>
      <w:r w:rsidRPr="005E1F72">
        <w:rPr>
          <w:rFonts w:ascii="GHEA Grapalat" w:hAnsi="GHEA Grapalat" w:cs="Arial"/>
          <w:szCs w:val="22"/>
          <w:u w:val="single"/>
          <w:lang w:val="es-ES"/>
        </w:rPr>
        <w:tab/>
      </w:r>
      <w:r w:rsidRPr="005E1F72">
        <w:rPr>
          <w:rFonts w:ascii="GHEA Grapalat" w:hAnsi="GHEA Grapalat" w:cs="Arial"/>
          <w:szCs w:val="22"/>
          <w:u w:val="single"/>
          <w:lang w:val="es-ES"/>
        </w:rPr>
        <w:tab/>
      </w:r>
      <w:r w:rsidRPr="005E1F72">
        <w:rPr>
          <w:rFonts w:ascii="GHEA Grapalat" w:hAnsi="GHEA Grapalat" w:cs="Arial"/>
          <w:szCs w:val="22"/>
          <w:u w:val="single"/>
          <w:lang w:val="es-ES"/>
        </w:rPr>
        <w:tab/>
      </w:r>
    </w:p>
    <w:p w:rsidR="00B2572B" w:rsidRPr="005E1F72" w:rsidRDefault="00B2572B" w:rsidP="00EF3662">
      <w:pPr>
        <w:jc w:val="both"/>
        <w:rPr>
          <w:rFonts w:ascii="GHEA Grapalat" w:hAnsi="GHEA Grapalat" w:cs="Arial"/>
          <w:vertAlign w:val="superscript"/>
          <w:lang w:val="es-ES"/>
        </w:rPr>
      </w:pPr>
      <w:r w:rsidRPr="005E1F72">
        <w:rPr>
          <w:rFonts w:ascii="GHEA Grapalat" w:hAnsi="GHEA Grapalat" w:cs="Sylfaen"/>
          <w:vertAlign w:val="superscript"/>
          <w:lang w:val="es-ES"/>
        </w:rPr>
        <w:t xml:space="preserve">               </w:t>
      </w:r>
      <w:r w:rsidRPr="005E1F72">
        <w:rPr>
          <w:rFonts w:ascii="GHEA Grapalat" w:hAnsi="GHEA Grapalat" w:cs="Arial"/>
          <w:vertAlign w:val="superscript"/>
          <w:lang w:val="es-ES"/>
        </w:rPr>
        <w:t>регистрационный номер налогоплательщика</w:t>
      </w:r>
    </w:p>
    <w:p w:rsidR="00B2572B" w:rsidRPr="005E1F72" w:rsidRDefault="00B2572B" w:rsidP="00EF3662">
      <w:pPr>
        <w:jc w:val="both"/>
        <w:rPr>
          <w:rFonts w:ascii="GHEA Grapalat" w:hAnsi="GHEA Grapalat" w:cs="Arial"/>
          <w:vertAlign w:val="superscript"/>
          <w:lang w:val="es-ES"/>
        </w:rPr>
      </w:pPr>
    </w:p>
    <w:p w:rsidR="00B2572B" w:rsidRPr="005E1F72" w:rsidRDefault="00B2572B" w:rsidP="00EF3662">
      <w:pPr>
        <w:jc w:val="both"/>
        <w:rPr>
          <w:rFonts w:ascii="GHEA Grapalat" w:hAnsi="GHEA Grapalat"/>
          <w:sz w:val="22"/>
          <w:szCs w:val="22"/>
          <w:lang w:val="es-ES"/>
        </w:rPr>
      </w:pPr>
    </w:p>
    <w:p w:rsidR="00B2572B" w:rsidRPr="005E1F72" w:rsidRDefault="00B2572B" w:rsidP="004D5333">
      <w:pPr>
        <w:numPr>
          <w:ilvl w:val="0"/>
          <w:numId w:val="27"/>
        </w:numPr>
        <w:jc w:val="both"/>
        <w:rPr>
          <w:rFonts w:ascii="GHEA Grapalat" w:hAnsi="GHEA Grapalat"/>
          <w:sz w:val="22"/>
          <w:szCs w:val="22"/>
          <w:u w:val="single"/>
          <w:lang w:val="es-ES"/>
        </w:rPr>
      </w:pPr>
      <w:r w:rsidRPr="005E1F72">
        <w:rPr>
          <w:rFonts w:ascii="GHEA Grapalat" w:hAnsi="GHEA Grapalat" w:cs="Sylfaen"/>
          <w:sz w:val="20"/>
          <w:szCs w:val="20"/>
          <w:lang w:val="es-ES"/>
        </w:rPr>
        <w:t>электронный</w:t>
      </w:r>
      <w:r w:rsidRPr="005E1F72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Pr="005E1F72">
        <w:rPr>
          <w:rFonts w:ascii="GHEA Grapalat" w:hAnsi="GHEA Grapalat" w:cs="Sylfaen"/>
          <w:sz w:val="20"/>
          <w:szCs w:val="20"/>
          <w:lang w:val="es-ES"/>
        </w:rPr>
        <w:t>почты</w:t>
      </w:r>
      <w:r w:rsidRPr="005E1F72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Pr="005E1F72">
        <w:rPr>
          <w:rFonts w:ascii="GHEA Grapalat" w:hAnsi="GHEA Grapalat" w:cs="Sylfaen"/>
          <w:sz w:val="20"/>
          <w:szCs w:val="20"/>
          <w:lang w:val="es-ES"/>
        </w:rPr>
        <w:t>адрес</w:t>
      </w:r>
      <w:r w:rsidRPr="005E1F72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Pr="005E1F72">
        <w:rPr>
          <w:rFonts w:ascii="GHEA Grapalat" w:hAnsi="GHEA Grapalat" w:cs="Sylfaen"/>
          <w:sz w:val="20"/>
          <w:szCs w:val="20"/>
          <w:lang w:val="es-ES"/>
        </w:rPr>
        <w:t xml:space="preserve">является </w:t>
      </w:r>
      <w:r w:rsidRPr="005E1F72">
        <w:rPr>
          <w:rFonts w:ascii="GHEA Grapalat" w:hAnsi="GHEA Grapalat" w:cs="Arial"/>
          <w:sz w:val="20"/>
          <w:szCs w:val="20"/>
          <w:lang w:val="es-ES"/>
        </w:rPr>
        <w:t>:</w:t>
      </w:r>
      <w:r w:rsidRPr="005E1F72">
        <w:rPr>
          <w:rFonts w:ascii="GHEA Grapalat" w:hAnsi="GHEA Grapalat" w:cs="Arial"/>
          <w:szCs w:val="22"/>
          <w:lang w:val="es-ES"/>
        </w:rPr>
        <w:t xml:space="preserve"> </w:t>
      </w:r>
      <w:r w:rsidRPr="005E1F72">
        <w:rPr>
          <w:rFonts w:ascii="GHEA Grapalat" w:hAnsi="GHEA Grapalat"/>
          <w:u w:val="single"/>
          <w:lang w:val="es-ES"/>
        </w:rPr>
        <w:tab/>
      </w:r>
      <w:r w:rsidRPr="005E1F72">
        <w:rPr>
          <w:rFonts w:ascii="GHEA Grapalat" w:hAnsi="GHEA Grapalat"/>
          <w:u w:val="single"/>
          <w:lang w:val="es-ES"/>
        </w:rPr>
        <w:tab/>
      </w:r>
      <w:r w:rsidRPr="005E1F72">
        <w:rPr>
          <w:rFonts w:ascii="GHEA Grapalat" w:hAnsi="GHEA Grapalat"/>
          <w:u w:val="single"/>
          <w:lang w:val="es-ES"/>
        </w:rPr>
        <w:tab/>
      </w:r>
      <w:r w:rsidRPr="005E1F72">
        <w:rPr>
          <w:rFonts w:ascii="GHEA Grapalat" w:hAnsi="GHEA Grapalat"/>
          <w:u w:val="single"/>
          <w:lang w:val="es-ES"/>
        </w:rPr>
        <w:tab/>
      </w:r>
      <w:r w:rsidRPr="005E1F72">
        <w:rPr>
          <w:rFonts w:ascii="GHEA Grapalat" w:hAnsi="GHEA Grapalat"/>
          <w:u w:val="single"/>
          <w:lang w:val="es-ES"/>
        </w:rPr>
        <w:tab/>
      </w:r>
    </w:p>
    <w:p w:rsidR="00B2572B" w:rsidRPr="005E1F72" w:rsidRDefault="00B2572B" w:rsidP="00EF3662">
      <w:pPr>
        <w:jc w:val="both"/>
        <w:rPr>
          <w:rFonts w:ascii="GHEA Grapalat" w:hAnsi="GHEA Grapalat"/>
          <w:sz w:val="10"/>
          <w:szCs w:val="10"/>
          <w:lang w:val="es-ES"/>
        </w:rPr>
      </w:pPr>
      <w:r w:rsidRPr="005E1F72">
        <w:rPr>
          <w:rFonts w:ascii="GHEA Grapalat" w:hAnsi="GHEA Grapalat" w:cs="Sylfaen"/>
          <w:vertAlign w:val="superscript"/>
          <w:lang w:val="es-ES"/>
        </w:rPr>
        <w:t xml:space="preserve">              </w:t>
      </w:r>
      <w:r w:rsidRPr="005E1F72">
        <w:rPr>
          <w:rFonts w:ascii="GHEA Grapalat" w:hAnsi="GHEA Grapalat" w:cs="Arial"/>
          <w:vertAlign w:val="superscript"/>
          <w:lang w:val="es-ES"/>
        </w:rPr>
        <w:t>Адрес электронной почты</w:t>
      </w:r>
    </w:p>
    <w:p w:rsidR="00B2572B" w:rsidRPr="005E1F72" w:rsidRDefault="00B2572B" w:rsidP="00EF3662">
      <w:pPr>
        <w:jc w:val="right"/>
        <w:rPr>
          <w:rFonts w:ascii="GHEA Grapalat" w:hAnsi="GHEA Grapalat"/>
          <w:sz w:val="10"/>
          <w:szCs w:val="10"/>
          <w:lang w:val="es-ES"/>
        </w:rPr>
      </w:pPr>
    </w:p>
    <w:p w:rsidR="00B2572B" w:rsidRPr="005E1F72" w:rsidRDefault="00B2572B" w:rsidP="00EF3662">
      <w:pPr>
        <w:jc w:val="right"/>
        <w:rPr>
          <w:rFonts w:ascii="GHEA Grapalat" w:hAnsi="GHEA Grapalat"/>
          <w:sz w:val="10"/>
          <w:szCs w:val="10"/>
          <w:lang w:val="es-ES"/>
        </w:rPr>
      </w:pPr>
    </w:p>
    <w:p w:rsidR="00B2572B" w:rsidRPr="005E1F72" w:rsidRDefault="00B2572B" w:rsidP="00EF3662">
      <w:pPr>
        <w:jc w:val="right"/>
        <w:rPr>
          <w:rFonts w:ascii="GHEA Grapalat" w:hAnsi="GHEA Grapalat"/>
          <w:sz w:val="10"/>
          <w:szCs w:val="10"/>
          <w:lang w:val="es-ES"/>
        </w:rPr>
      </w:pPr>
    </w:p>
    <w:p w:rsidR="00B2572B" w:rsidRPr="004D5333" w:rsidRDefault="00B2572B" w:rsidP="00EF3662">
      <w:pPr>
        <w:jc w:val="right"/>
        <w:rPr>
          <w:rFonts w:ascii="GHEA Grapalat" w:hAnsi="GHEA Grapalat"/>
          <w:sz w:val="10"/>
          <w:szCs w:val="10"/>
          <w:lang w:val="hy-AM"/>
        </w:rPr>
      </w:pPr>
    </w:p>
    <w:p w:rsidR="003257F0" w:rsidRPr="006548A2" w:rsidRDefault="003257F0" w:rsidP="004D5333">
      <w:pPr>
        <w:numPr>
          <w:ilvl w:val="0"/>
          <w:numId w:val="27"/>
        </w:numPr>
        <w:jc w:val="both"/>
        <w:rPr>
          <w:rFonts w:ascii="GHEA Grapalat" w:hAnsi="GHEA Grapalat" w:cs="Arial"/>
          <w:vertAlign w:val="superscript"/>
          <w:lang w:val="es-ES"/>
        </w:rPr>
      </w:pPr>
      <w:r w:rsidRPr="006548A2">
        <w:rPr>
          <w:rFonts w:ascii="GHEA Grapalat" w:hAnsi="GHEA Grapalat"/>
          <w:sz w:val="20"/>
          <w:szCs w:val="20"/>
          <w:lang w:val="hy-AM"/>
        </w:rPr>
        <w:t>рабочий адрес</w:t>
      </w:r>
      <w:r w:rsidRPr="006548A2">
        <w:rPr>
          <w:rFonts w:ascii="GHEA Grapalat" w:hAnsi="GHEA Grapalat"/>
          <w:sz w:val="20"/>
          <w:szCs w:val="20"/>
          <w:lang w:val="es-ES"/>
        </w:rPr>
        <w:t xml:space="preserve"> </w:t>
      </w:r>
      <w:r w:rsidR="006548A2">
        <w:rPr>
          <w:rFonts w:ascii="GHEA Grapalat" w:hAnsi="GHEA Grapalat"/>
          <w:sz w:val="20"/>
          <w:szCs w:val="20"/>
          <w:u w:val="single"/>
          <w:lang w:val="es-ES"/>
        </w:rPr>
        <w:tab/>
      </w:r>
      <w:r w:rsidR="006548A2">
        <w:rPr>
          <w:rFonts w:ascii="GHEA Grapalat" w:hAnsi="GHEA Grapalat"/>
          <w:sz w:val="20"/>
          <w:szCs w:val="20"/>
          <w:u w:val="single"/>
          <w:lang w:val="es-ES"/>
        </w:rPr>
        <w:tab/>
      </w:r>
      <w:r w:rsidR="006548A2">
        <w:rPr>
          <w:rFonts w:ascii="GHEA Grapalat" w:hAnsi="GHEA Grapalat"/>
          <w:sz w:val="20"/>
          <w:szCs w:val="20"/>
          <w:u w:val="single"/>
          <w:lang w:val="es-ES"/>
        </w:rPr>
        <w:tab/>
      </w:r>
      <w:r w:rsidR="006548A2">
        <w:rPr>
          <w:rFonts w:ascii="GHEA Grapalat" w:hAnsi="GHEA Grapalat"/>
          <w:sz w:val="20"/>
          <w:szCs w:val="20"/>
          <w:u w:val="single"/>
          <w:lang w:val="es-ES"/>
        </w:rPr>
        <w:tab/>
      </w:r>
      <w:r w:rsidR="006548A2">
        <w:rPr>
          <w:rFonts w:ascii="GHEA Grapalat" w:hAnsi="GHEA Grapalat"/>
          <w:sz w:val="20"/>
          <w:szCs w:val="20"/>
          <w:u w:val="single"/>
          <w:lang w:val="es-ES"/>
        </w:rPr>
        <w:tab/>
      </w:r>
      <w:r w:rsidR="006548A2">
        <w:rPr>
          <w:rFonts w:ascii="GHEA Grapalat" w:hAnsi="GHEA Grapalat"/>
          <w:sz w:val="20"/>
          <w:szCs w:val="20"/>
          <w:u w:val="single"/>
          <w:lang w:val="es-ES"/>
        </w:rPr>
        <w:tab/>
      </w:r>
      <w:r w:rsidRPr="006548A2">
        <w:rPr>
          <w:rFonts w:ascii="GHEA Grapalat" w:hAnsi="GHEA Grapalat"/>
          <w:sz w:val="20"/>
          <w:szCs w:val="20"/>
          <w:lang w:val="es-ES"/>
        </w:rPr>
        <w:t xml:space="preserve">                                  </w:t>
      </w:r>
    </w:p>
    <w:p w:rsidR="003257F0" w:rsidRPr="001F37D5" w:rsidRDefault="003257F0" w:rsidP="003257F0">
      <w:pPr>
        <w:jc w:val="both"/>
        <w:rPr>
          <w:rFonts w:ascii="GHEA Grapalat" w:hAnsi="GHEA Grapalat"/>
          <w:sz w:val="16"/>
          <w:szCs w:val="16"/>
          <w:lang w:val="hy-AM"/>
        </w:rPr>
      </w:pPr>
      <w:r>
        <w:rPr>
          <w:rFonts w:ascii="GHEA Grapalat" w:hAnsi="GHEA Grapalat"/>
          <w:sz w:val="16"/>
          <w:szCs w:val="16"/>
          <w:lang w:val="hy-AM"/>
        </w:rPr>
        <w:t>рабочий адрес</w:t>
      </w:r>
    </w:p>
    <w:p w:rsidR="003257F0" w:rsidRPr="001F37D5" w:rsidRDefault="003257F0" w:rsidP="003257F0">
      <w:pPr>
        <w:jc w:val="right"/>
        <w:rPr>
          <w:rFonts w:ascii="GHEA Grapalat" w:hAnsi="GHEA Grapalat"/>
          <w:sz w:val="10"/>
          <w:szCs w:val="10"/>
          <w:lang w:val="hy-AM"/>
        </w:rPr>
      </w:pPr>
    </w:p>
    <w:p w:rsidR="003257F0" w:rsidRDefault="003257F0" w:rsidP="003257F0">
      <w:pPr>
        <w:ind w:firstLine="708"/>
        <w:jc w:val="both"/>
        <w:rPr>
          <w:rFonts w:ascii="GHEA Grapalat" w:hAnsi="GHEA Grapalat" w:cs="Arial"/>
          <w:sz w:val="20"/>
          <w:szCs w:val="20"/>
          <w:lang w:val="hy-AM"/>
        </w:rPr>
      </w:pPr>
    </w:p>
    <w:p w:rsidR="006548A2" w:rsidRPr="006548A2" w:rsidRDefault="003257F0" w:rsidP="0067632B">
      <w:pPr>
        <w:numPr>
          <w:ilvl w:val="0"/>
          <w:numId w:val="27"/>
        </w:numPr>
        <w:jc w:val="both"/>
        <w:rPr>
          <w:rFonts w:ascii="GHEA Grapalat" w:hAnsi="GHEA Grapalat"/>
          <w:sz w:val="16"/>
          <w:szCs w:val="16"/>
          <w:lang w:val="hy-AM"/>
        </w:rPr>
      </w:pPr>
      <w:r w:rsidRPr="006548A2">
        <w:rPr>
          <w:rFonts w:ascii="GHEA Grapalat" w:hAnsi="GHEA Grapalat"/>
          <w:sz w:val="20"/>
          <w:szCs w:val="20"/>
          <w:lang w:val="hy-AM"/>
        </w:rPr>
        <w:t>номер телефона</w:t>
      </w:r>
      <w:r w:rsidR="006548A2">
        <w:rPr>
          <w:rFonts w:ascii="GHEA Grapalat" w:hAnsi="GHEA Grapalat"/>
          <w:sz w:val="20"/>
          <w:szCs w:val="20"/>
          <w:u w:val="single"/>
          <w:lang w:val="hy-AM"/>
        </w:rPr>
        <w:tab/>
      </w:r>
      <w:r w:rsidR="006548A2">
        <w:rPr>
          <w:rFonts w:ascii="GHEA Grapalat" w:hAnsi="GHEA Grapalat"/>
          <w:sz w:val="20"/>
          <w:szCs w:val="20"/>
          <w:u w:val="single"/>
          <w:lang w:val="hy-AM"/>
        </w:rPr>
        <w:tab/>
      </w:r>
      <w:r w:rsidR="006548A2">
        <w:rPr>
          <w:rFonts w:ascii="GHEA Grapalat" w:hAnsi="GHEA Grapalat"/>
          <w:sz w:val="20"/>
          <w:szCs w:val="20"/>
          <w:u w:val="single"/>
          <w:lang w:val="hy-AM"/>
        </w:rPr>
        <w:tab/>
      </w:r>
      <w:r w:rsidR="006548A2">
        <w:rPr>
          <w:rFonts w:ascii="GHEA Grapalat" w:hAnsi="GHEA Grapalat"/>
          <w:sz w:val="20"/>
          <w:szCs w:val="20"/>
          <w:u w:val="single"/>
          <w:lang w:val="hy-AM"/>
        </w:rPr>
        <w:tab/>
      </w:r>
      <w:r w:rsidR="006548A2">
        <w:rPr>
          <w:rFonts w:ascii="GHEA Grapalat" w:hAnsi="GHEA Grapalat"/>
          <w:sz w:val="20"/>
          <w:szCs w:val="20"/>
          <w:u w:val="single"/>
          <w:lang w:val="hy-AM"/>
        </w:rPr>
        <w:tab/>
      </w:r>
      <w:r w:rsidR="006548A2">
        <w:rPr>
          <w:rFonts w:ascii="GHEA Grapalat" w:hAnsi="GHEA Grapalat"/>
          <w:sz w:val="20"/>
          <w:szCs w:val="20"/>
          <w:u w:val="single"/>
          <w:lang w:val="hy-AM"/>
        </w:rPr>
        <w:tab/>
      </w:r>
      <w:r w:rsidR="006548A2">
        <w:rPr>
          <w:rFonts w:ascii="GHEA Grapalat" w:hAnsi="GHEA Grapalat"/>
          <w:sz w:val="20"/>
          <w:szCs w:val="20"/>
          <w:u w:val="single"/>
          <w:lang w:val="hy-AM"/>
        </w:rPr>
        <w:tab/>
      </w:r>
    </w:p>
    <w:p w:rsidR="003257F0" w:rsidRPr="006548A2" w:rsidRDefault="003257F0" w:rsidP="006548A2">
      <w:pPr>
        <w:ind w:left="2199" w:firstLine="633"/>
        <w:jc w:val="both"/>
        <w:rPr>
          <w:rFonts w:ascii="GHEA Grapalat" w:hAnsi="GHEA Grapalat"/>
          <w:sz w:val="16"/>
          <w:szCs w:val="16"/>
          <w:lang w:val="hy-AM"/>
        </w:rPr>
      </w:pPr>
      <w:r w:rsidRPr="006548A2">
        <w:rPr>
          <w:rFonts w:ascii="GHEA Grapalat" w:hAnsi="GHEA Grapalat"/>
          <w:sz w:val="16"/>
          <w:szCs w:val="16"/>
          <w:lang w:val="hy-AM"/>
        </w:rPr>
        <w:t>номер телефона</w:t>
      </w:r>
    </w:p>
    <w:p w:rsidR="00A5473D" w:rsidRDefault="00A5473D" w:rsidP="004D5333">
      <w:pPr>
        <w:ind w:firstLine="709"/>
        <w:rPr>
          <w:rFonts w:ascii="GHEA Grapalat" w:hAnsi="GHEA Grapalat" w:cs="Arial"/>
          <w:sz w:val="20"/>
          <w:szCs w:val="20"/>
          <w:lang w:val="hy-AM"/>
        </w:rPr>
      </w:pPr>
    </w:p>
    <w:p w:rsidR="00A5473D" w:rsidRDefault="00A5473D" w:rsidP="00975F7E">
      <w:pPr>
        <w:ind w:firstLine="709"/>
        <w:jc w:val="both"/>
        <w:rPr>
          <w:rFonts w:ascii="GHEA Grapalat" w:hAnsi="GHEA Grapalat" w:cs="Arial"/>
          <w:sz w:val="20"/>
          <w:szCs w:val="20"/>
          <w:lang w:val="hy-AM"/>
        </w:rPr>
      </w:pPr>
    </w:p>
    <w:p w:rsidR="006C3873" w:rsidRPr="00DE1E5A" w:rsidRDefault="006C3873" w:rsidP="00975F7E">
      <w:pPr>
        <w:ind w:firstLine="709"/>
        <w:jc w:val="both"/>
        <w:rPr>
          <w:rFonts w:ascii="GHEA Grapalat" w:hAnsi="GHEA Grapalat"/>
          <w:sz w:val="20"/>
          <w:lang w:val="es-ES"/>
        </w:rPr>
      </w:pPr>
      <w:r w:rsidRPr="00DE1E5A">
        <w:rPr>
          <w:rFonts w:ascii="GHEA Grapalat" w:hAnsi="GHEA Grapalat" w:cs="Arial"/>
          <w:sz w:val="20"/>
          <w:szCs w:val="20"/>
          <w:lang w:val="es-ES"/>
        </w:rPr>
        <w:t>Настоящим</w:t>
      </w:r>
      <w:r w:rsidRPr="00DE1E5A">
        <w:rPr>
          <w:rFonts w:ascii="GHEA Grapalat" w:hAnsi="GHEA Grapalat"/>
          <w:sz w:val="20"/>
          <w:lang w:val="hy-AM"/>
        </w:rPr>
        <w:t xml:space="preserve">  </w:t>
      </w:r>
      <w:r w:rsidRPr="00DE1E5A">
        <w:rPr>
          <w:rFonts w:ascii="GHEA Grapalat" w:hAnsi="GHEA Grapalat"/>
          <w:sz w:val="20"/>
          <w:u w:val="single"/>
          <w:lang w:val="hy-AM"/>
        </w:rPr>
        <w:t xml:space="preserve">                                                </w:t>
      </w:r>
      <w:r w:rsidRPr="00DE1E5A">
        <w:rPr>
          <w:rFonts w:ascii="GHEA Grapalat" w:hAnsi="GHEA Grapalat"/>
          <w:sz w:val="20"/>
          <w:u w:val="single"/>
          <w:lang w:val="es-ES"/>
        </w:rPr>
        <w:t xml:space="preserve">                       </w:t>
      </w:r>
      <w:r w:rsidRPr="00DE1E5A">
        <w:rPr>
          <w:rFonts w:ascii="GHEA Grapalat" w:hAnsi="GHEA Grapalat" w:cs="Arial"/>
          <w:sz w:val="20"/>
          <w:szCs w:val="20"/>
          <w:lang w:val="es-ES"/>
        </w:rPr>
        <w:t xml:space="preserve">заявляет и подтверждает, что </w:t>
      </w:r>
      <w:r w:rsidRPr="00DE1E5A">
        <w:rPr>
          <w:rFonts w:ascii="GHEA Grapalat" w:hAnsi="GHEA Grapalat"/>
          <w:lang w:val="hy-AM"/>
        </w:rPr>
        <w:t>:</w:t>
      </w:r>
      <w:r w:rsidRPr="00DE1E5A">
        <w:rPr>
          <w:rFonts w:ascii="GHEA Grapalat" w:hAnsi="GHEA Grapalat" w:cs="Arial"/>
          <w:lang w:val="hy-AM"/>
        </w:rPr>
        <w:t xml:space="preserve"> </w:t>
      </w:r>
    </w:p>
    <w:p w:rsidR="006C3873" w:rsidRPr="00AC79C4" w:rsidRDefault="006C3873" w:rsidP="00975F7E">
      <w:pPr>
        <w:jc w:val="both"/>
        <w:rPr>
          <w:rFonts w:ascii="GHEA Grapalat" w:hAnsi="GHEA Grapalat" w:cs="Sylfaen"/>
          <w:vertAlign w:val="superscript"/>
          <w:lang w:val="hy-AM"/>
        </w:rPr>
      </w:pPr>
      <w:r w:rsidRPr="00DE1E5A">
        <w:rPr>
          <w:rFonts w:ascii="GHEA Grapalat" w:hAnsi="GHEA Grapalat"/>
          <w:sz w:val="20"/>
          <w:lang w:val="hy-AM"/>
        </w:rPr>
        <w:tab/>
      </w:r>
      <w:r w:rsidRPr="00DE1E5A">
        <w:rPr>
          <w:rFonts w:ascii="GHEA Grapalat" w:hAnsi="GHEA Grapalat"/>
          <w:sz w:val="20"/>
          <w:lang w:val="hy-AM"/>
        </w:rPr>
        <w:tab/>
      </w:r>
      <w:r w:rsidRPr="00DE1E5A">
        <w:rPr>
          <w:rFonts w:ascii="GHEA Grapalat" w:hAnsi="GHEA Grapalat"/>
          <w:sz w:val="20"/>
          <w:lang w:val="es-ES"/>
        </w:rPr>
        <w:t xml:space="preserve">                                    </w:t>
      </w:r>
      <w:r w:rsidRPr="00AC79C4">
        <w:rPr>
          <w:rFonts w:ascii="GHEA Grapalat" w:hAnsi="GHEA Grapalat" w:cs="Sylfaen"/>
          <w:vertAlign w:val="superscript"/>
          <w:lang w:val="hy-AM"/>
        </w:rPr>
        <w:t>Имя участника</w:t>
      </w:r>
    </w:p>
    <w:p w:rsidR="00DD24B8" w:rsidRPr="00AC79C4" w:rsidRDefault="00DD24B8" w:rsidP="00975F7E">
      <w:pPr>
        <w:jc w:val="both"/>
        <w:rPr>
          <w:rFonts w:ascii="GHEA Grapalat" w:hAnsi="GHEA Grapalat"/>
          <w:i/>
          <w:sz w:val="16"/>
          <w:vertAlign w:val="superscript"/>
          <w:lang w:val="es-ES"/>
        </w:rPr>
      </w:pPr>
    </w:p>
    <w:p w:rsidR="00DE1D57" w:rsidRPr="00AC79C4" w:rsidRDefault="00DE1D57" w:rsidP="00DE1D57">
      <w:pPr>
        <w:ind w:firstLine="709"/>
        <w:jc w:val="both"/>
        <w:rPr>
          <w:rFonts w:ascii="GHEA Grapalat" w:hAnsi="GHEA Grapalat"/>
          <w:sz w:val="20"/>
          <w:lang w:val="es-ES"/>
        </w:rPr>
      </w:pPr>
      <w:r w:rsidRPr="00AC79C4">
        <w:rPr>
          <w:rFonts w:ascii="GHEA Grapalat" w:hAnsi="GHEA Grapalat" w:cs="Arial"/>
          <w:sz w:val="20"/>
          <w:szCs w:val="20"/>
          <w:lang w:val="es-ES"/>
        </w:rPr>
        <w:t>1)</w:t>
      </w:r>
      <w:r w:rsidRPr="00AC79C4">
        <w:rPr>
          <w:rFonts w:ascii="GHEA Grapalat" w:hAnsi="GHEA Grapalat"/>
          <w:sz w:val="20"/>
          <w:lang w:val="hy-AM"/>
        </w:rPr>
        <w:t xml:space="preserve">  </w:t>
      </w:r>
      <w:r w:rsidRPr="00AC79C4">
        <w:rPr>
          <w:rFonts w:ascii="GHEA Grapalat" w:hAnsi="GHEA Grapalat"/>
          <w:sz w:val="20"/>
          <w:u w:val="single"/>
          <w:lang w:val="hy-AM"/>
        </w:rPr>
        <w:t xml:space="preserve">                                                </w:t>
      </w:r>
      <w:r w:rsidRPr="00AC79C4">
        <w:rPr>
          <w:rFonts w:ascii="GHEA Grapalat" w:hAnsi="GHEA Grapalat"/>
          <w:sz w:val="20"/>
          <w:u w:val="single"/>
          <w:lang w:val="es-ES"/>
        </w:rPr>
        <w:t xml:space="preserve">                         </w:t>
      </w:r>
      <w:r w:rsidRPr="00AC79C4">
        <w:rPr>
          <w:rFonts w:ascii="GHEA Grapalat" w:hAnsi="GHEA Grapalat"/>
          <w:sz w:val="20"/>
          <w:u w:val="single"/>
          <w:lang w:val="hy-AM"/>
        </w:rPr>
        <w:t xml:space="preserve">          и </w:t>
      </w:r>
      <w:r w:rsidRPr="00AC79C4">
        <w:rPr>
          <w:rFonts w:ascii="GHEA Grapalat" w:hAnsi="GHEA Grapalat"/>
          <w:lang w:val="hy-AM"/>
        </w:rPr>
        <w:t xml:space="preserve">его </w:t>
      </w:r>
      <w:r w:rsidRPr="00AC79C4">
        <w:rPr>
          <w:rFonts w:ascii="GHEA Grapalat" w:hAnsi="GHEA Grapalat" w:cs="Arial"/>
          <w:sz w:val="20"/>
          <w:szCs w:val="20"/>
          <w:lang w:val="hy-AM"/>
        </w:rPr>
        <w:t xml:space="preserve">аффилированные </w:t>
      </w:r>
      <w:r w:rsidRPr="00AC79C4">
        <w:rPr>
          <w:rFonts w:ascii="GHEA Grapalat" w:hAnsi="GHEA Grapalat" w:cs="Arial"/>
          <w:sz w:val="20"/>
          <w:szCs w:val="20"/>
          <w:lang w:val="es-ES"/>
        </w:rPr>
        <w:t>лица</w:t>
      </w:r>
    </w:p>
    <w:p w:rsidR="00DE1D57" w:rsidRPr="00AC79C4" w:rsidRDefault="00DE1D57" w:rsidP="00DE1D57">
      <w:pPr>
        <w:jc w:val="both"/>
        <w:rPr>
          <w:rFonts w:ascii="GHEA Grapalat" w:hAnsi="GHEA Grapalat"/>
          <w:i/>
          <w:sz w:val="16"/>
          <w:vertAlign w:val="superscript"/>
          <w:lang w:val="es-ES"/>
        </w:rPr>
      </w:pPr>
      <w:r w:rsidRPr="00AC79C4">
        <w:rPr>
          <w:rFonts w:ascii="GHEA Grapalat" w:hAnsi="GHEA Grapalat"/>
          <w:sz w:val="20"/>
          <w:lang w:val="hy-AM"/>
        </w:rPr>
        <w:tab/>
      </w:r>
      <w:r w:rsidRPr="00AC79C4">
        <w:rPr>
          <w:rFonts w:ascii="GHEA Grapalat" w:hAnsi="GHEA Grapalat"/>
          <w:sz w:val="20"/>
          <w:lang w:val="hy-AM"/>
        </w:rPr>
        <w:tab/>
      </w:r>
      <w:r w:rsidRPr="00AC79C4">
        <w:rPr>
          <w:rFonts w:ascii="GHEA Grapalat" w:hAnsi="GHEA Grapalat"/>
          <w:sz w:val="20"/>
          <w:lang w:val="es-ES"/>
        </w:rPr>
        <w:t xml:space="preserve">                                    </w:t>
      </w:r>
      <w:r w:rsidRPr="00AC79C4">
        <w:rPr>
          <w:rFonts w:ascii="GHEA Grapalat" w:hAnsi="GHEA Grapalat" w:cs="Sylfaen"/>
          <w:vertAlign w:val="superscript"/>
          <w:lang w:val="hy-AM"/>
        </w:rPr>
        <w:t>Имя участника</w:t>
      </w:r>
    </w:p>
    <w:p w:rsidR="00DE1D57" w:rsidRPr="005F1873" w:rsidRDefault="00DE1D57" w:rsidP="00DE1D57">
      <w:pPr>
        <w:jc w:val="both"/>
        <w:rPr>
          <w:rFonts w:ascii="GHEA Grapalat" w:hAnsi="GHEA Grapalat" w:cs="Sylfaen"/>
          <w:sz w:val="20"/>
          <w:lang w:val="hy-AM"/>
        </w:rPr>
      </w:pPr>
      <w:r w:rsidRPr="00AC79C4">
        <w:rPr>
          <w:rFonts w:ascii="GHEA Grapalat" w:hAnsi="GHEA Grapalat" w:cs="Arial"/>
          <w:sz w:val="20"/>
          <w:szCs w:val="20"/>
          <w:lang w:val="es-ES"/>
        </w:rPr>
        <w:t xml:space="preserve">удовлетворить </w:t>
      </w:r>
      <w:r w:rsidR="00B852CC" w:rsidRPr="002A4DB6">
        <w:rPr>
          <w:rFonts w:ascii="Calibri" w:hAnsi="Calibri" w:cs="Calibri"/>
          <w:b/>
          <w:i/>
          <w:sz w:val="22"/>
          <w:szCs w:val="22"/>
          <w:lang w:val="hy-AM"/>
        </w:rPr>
        <w:t xml:space="preserve">" </w:t>
      </w:r>
      <w:r w:rsidR="00BA1F77" w:rsidRPr="00E65E2E">
        <w:rPr>
          <w:rFonts w:ascii="GHEA Grapalat" w:hAnsi="GHEA Grapalat"/>
          <w:b/>
          <w:i/>
          <w:sz w:val="22"/>
          <w:szCs w:val="22"/>
          <w:lang w:val="hy-AM"/>
        </w:rPr>
        <w:t xml:space="preserve">" </w:t>
      </w:r>
      <w:r w:rsidR="00450A23">
        <w:rPr>
          <w:rFonts w:ascii="GHEA Grapalat" w:hAnsi="GHEA Grapalat" w:cs="Sylfaen"/>
          <w:b/>
          <w:i/>
          <w:sz w:val="22"/>
          <w:szCs w:val="22"/>
          <w:lang w:val="es-ES"/>
        </w:rPr>
        <w:t xml:space="preserve">РАГМ </w:t>
      </w:r>
      <w:r w:rsidR="00450A23">
        <w:rPr>
          <w:rFonts w:ascii="GHEA Grapalat" w:hAnsi="GHEA Grapalat" w:cs="Sylfaen"/>
          <w:b/>
          <w:i/>
          <w:sz w:val="22"/>
          <w:szCs w:val="22"/>
          <w:lang w:val="ru-RU"/>
        </w:rPr>
        <w:t xml:space="preserve">ДЖД </w:t>
      </w:r>
      <w:r w:rsidR="00BA1F77">
        <w:rPr>
          <w:rFonts w:ascii="GHEA Grapalat" w:hAnsi="GHEA Grapalat" w:cs="Sylfaen"/>
          <w:b/>
          <w:i/>
          <w:sz w:val="22"/>
          <w:szCs w:val="22"/>
          <w:lang w:val="es-ES"/>
        </w:rPr>
        <w:t xml:space="preserve">- ГАШЗБ-2024/01 </w:t>
      </w:r>
      <w:r w:rsidR="00BA1F77" w:rsidRPr="00E65E2E">
        <w:rPr>
          <w:rFonts w:ascii="GHEA Grapalat" w:hAnsi="GHEA Grapalat"/>
          <w:b/>
          <w:i/>
          <w:sz w:val="22"/>
          <w:szCs w:val="22"/>
          <w:lang w:val="hy-AM"/>
        </w:rPr>
        <w:t>"</w:t>
      </w:r>
      <w:r w:rsidR="00BA1F77" w:rsidRPr="004B1AE3">
        <w:rPr>
          <w:rFonts w:ascii="GHEA Grapalat" w:hAnsi="GHEA Grapalat" w:cs="Sylfaen"/>
          <w:b/>
          <w:i/>
          <w:sz w:val="22"/>
          <w:szCs w:val="22"/>
          <w:lang w:val="hy-AM"/>
        </w:rPr>
        <w:t xml:space="preserve">  </w:t>
      </w:r>
      <w:r w:rsidRPr="00AC79C4">
        <w:rPr>
          <w:rFonts w:ascii="GHEA Grapalat" w:hAnsi="GHEA Grapalat" w:cs="Arial"/>
          <w:sz w:val="20"/>
          <w:szCs w:val="20"/>
          <w:lang w:val="es-ES"/>
        </w:rPr>
        <w:t xml:space="preserve">требованиям к праву на участие, указанным в приглашении </w:t>
      </w:r>
      <w:r w:rsidR="00D03538" w:rsidRPr="00236781">
        <w:rPr>
          <w:rFonts w:ascii="GHEA Grapalat" w:hAnsi="GHEA Grapalat" w:cs="Sylfaen"/>
          <w:color w:val="000000" w:themeColor="text1"/>
          <w:sz w:val="20"/>
          <w:szCs w:val="20"/>
          <w:lang w:val="es-ES"/>
        </w:rPr>
        <w:t xml:space="preserve">на запрос цен </w:t>
      </w:r>
      <w:r w:rsidRPr="00AC79C4">
        <w:rPr>
          <w:rFonts w:ascii="GHEA Grapalat" w:hAnsi="GHEA Grapalat" w:cs="Arial"/>
          <w:sz w:val="20"/>
          <w:szCs w:val="20"/>
          <w:lang w:val="es-ES"/>
        </w:rPr>
        <w:t xml:space="preserve">с указанием кода </w:t>
      </w:r>
      <w:r w:rsidRPr="005F1873">
        <w:rPr>
          <w:rFonts w:ascii="GHEA Grapalat" w:hAnsi="GHEA Grapalat" w:cs="Arial"/>
          <w:sz w:val="20"/>
          <w:szCs w:val="20"/>
          <w:lang w:val="hy-AM"/>
        </w:rPr>
        <w:t>и</w:t>
      </w:r>
      <w:r w:rsidRPr="005F1873">
        <w:rPr>
          <w:rFonts w:ascii="GHEA Grapalat" w:hAnsi="GHEA Grapalat"/>
          <w:sz w:val="20"/>
          <w:u w:val="single"/>
          <w:lang w:val="hy-AM"/>
        </w:rPr>
        <w:t xml:space="preserve">                       </w:t>
      </w:r>
      <w:r w:rsidR="00D03538" w:rsidRPr="00D03538">
        <w:rPr>
          <w:rFonts w:ascii="GHEA Grapalat" w:hAnsi="GHEA Grapalat"/>
          <w:sz w:val="20"/>
          <w:u w:val="single"/>
          <w:lang w:val="es-ES"/>
        </w:rPr>
        <w:t xml:space="preserve">      </w:t>
      </w:r>
      <w:r w:rsidR="00D03538">
        <w:rPr>
          <w:rFonts w:ascii="GHEA Grapalat" w:hAnsi="GHEA Grapalat"/>
          <w:sz w:val="20"/>
          <w:u w:val="single"/>
          <w:lang w:val="hy-AM"/>
        </w:rPr>
        <w:t xml:space="preserve">       </w:t>
      </w:r>
      <w:r w:rsidRPr="005F1873">
        <w:rPr>
          <w:rFonts w:ascii="GHEA Grapalat" w:hAnsi="GHEA Grapalat"/>
          <w:sz w:val="20"/>
          <w:u w:val="single"/>
          <w:lang w:val="es-ES"/>
        </w:rPr>
        <w:t xml:space="preserve">                         </w:t>
      </w:r>
      <w:r w:rsidRPr="005F1873">
        <w:rPr>
          <w:rFonts w:ascii="GHEA Grapalat" w:hAnsi="GHEA Grapalat"/>
          <w:sz w:val="20"/>
          <w:u w:val="single"/>
          <w:lang w:val="hy-AM"/>
        </w:rPr>
        <w:t xml:space="preserve">          </w:t>
      </w:r>
      <w:r w:rsidRPr="005F1873">
        <w:rPr>
          <w:rFonts w:ascii="GHEA Grapalat" w:hAnsi="GHEA Grapalat"/>
          <w:lang w:val="hy-AM"/>
        </w:rPr>
        <w:t>обязан</w:t>
      </w:r>
      <w:r w:rsidRPr="005F1873">
        <w:rPr>
          <w:rFonts w:ascii="GHEA Grapalat" w:hAnsi="GHEA Grapalat" w:cs="Arial"/>
          <w:sz w:val="20"/>
          <w:szCs w:val="20"/>
          <w:lang w:val="es-ES"/>
        </w:rPr>
        <w:t>​</w:t>
      </w:r>
    </w:p>
    <w:p w:rsidR="00DE1D57" w:rsidRPr="005F1873" w:rsidRDefault="00DE1D57" w:rsidP="00DE1D57">
      <w:pPr>
        <w:tabs>
          <w:tab w:val="left" w:pos="6450"/>
        </w:tabs>
        <w:jc w:val="both"/>
        <w:rPr>
          <w:rFonts w:ascii="GHEA Grapalat" w:hAnsi="GHEA Grapalat" w:cs="Sylfaen"/>
          <w:sz w:val="20"/>
          <w:lang w:val="es-ES"/>
        </w:rPr>
      </w:pPr>
      <w:r w:rsidRPr="005F1873">
        <w:rPr>
          <w:rFonts w:ascii="GHEA Grapalat" w:hAnsi="GHEA Grapalat" w:cs="Sylfaen"/>
          <w:sz w:val="20"/>
          <w:lang w:val="es-ES"/>
        </w:rPr>
        <w:t xml:space="preserve">                                                                                   </w:t>
      </w:r>
      <w:r w:rsidRPr="005F1873">
        <w:rPr>
          <w:rFonts w:ascii="GHEA Grapalat" w:hAnsi="GHEA Grapalat" w:cs="Sylfaen"/>
          <w:vertAlign w:val="superscript"/>
          <w:lang w:val="hy-AM"/>
        </w:rPr>
        <w:t>Имя участника</w:t>
      </w:r>
    </w:p>
    <w:p w:rsidR="00D735A6" w:rsidRPr="000371F5" w:rsidRDefault="00D03538" w:rsidP="00DE1D57">
      <w:pPr>
        <w:jc w:val="both"/>
        <w:rPr>
          <w:rFonts w:ascii="GHEA Grapalat" w:hAnsi="GHEA Grapalat" w:cs="Arial"/>
          <w:sz w:val="20"/>
          <w:szCs w:val="20"/>
          <w:lang w:val="hy-AM"/>
        </w:rPr>
      </w:pPr>
      <w:r w:rsidRPr="005F1873">
        <w:rPr>
          <w:rFonts w:ascii="GHEA Grapalat" w:hAnsi="GHEA Grapalat" w:cs="Sylfaen"/>
          <w:sz w:val="20"/>
          <w:lang w:val="hy-AM"/>
        </w:rPr>
        <w:t>в случае признания отобранным участником в порядке и сроки, указанные в приглашении, представить квалификационное подтверждение</w:t>
      </w:r>
      <w:r w:rsidR="00DE1D57" w:rsidRPr="000371F5" w:rsidDel="00DD24B8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="00E97AB0" w:rsidRPr="000371F5">
        <w:rPr>
          <w:rFonts w:ascii="GHEA Grapalat" w:hAnsi="GHEA Grapalat" w:cs="Sylfaen"/>
          <w:sz w:val="20"/>
          <w:lang w:val="es-ES"/>
        </w:rPr>
        <w:t>.</w:t>
      </w:r>
      <w:r w:rsidR="00EB07BB" w:rsidRPr="000371F5">
        <w:rPr>
          <w:rFonts w:ascii="GHEA Grapalat" w:hAnsi="GHEA Grapalat" w:cs="Sylfaen"/>
          <w:sz w:val="20"/>
          <w:lang w:val="hy-AM"/>
        </w:rPr>
        <w:t xml:space="preserve"> </w:t>
      </w:r>
      <w:r w:rsidR="00D735A6" w:rsidRPr="000371F5">
        <w:rPr>
          <w:rStyle w:val="af6"/>
          <w:rFonts w:ascii="GHEA Grapalat" w:hAnsi="GHEA Grapalat" w:cs="Sylfaen"/>
          <w:sz w:val="20"/>
        </w:rPr>
        <w:footnoteReference w:id="6"/>
      </w:r>
    </w:p>
    <w:p w:rsidR="006C3873" w:rsidRPr="000371F5" w:rsidRDefault="00887807" w:rsidP="00975F7E">
      <w:pPr>
        <w:ind w:firstLine="708"/>
        <w:jc w:val="both"/>
        <w:rPr>
          <w:rFonts w:ascii="GHEA Grapalat" w:hAnsi="GHEA Grapalat" w:cs="Arial"/>
          <w:sz w:val="22"/>
          <w:szCs w:val="22"/>
          <w:lang w:val="es-ES"/>
        </w:rPr>
      </w:pPr>
      <w:r w:rsidRPr="000371F5">
        <w:rPr>
          <w:rFonts w:ascii="GHEA Grapalat" w:hAnsi="GHEA Grapalat" w:cs="Arial"/>
          <w:sz w:val="20"/>
          <w:szCs w:val="20"/>
          <w:lang w:val="hy-AM"/>
        </w:rPr>
        <w:lastRenderedPageBreak/>
        <w:t xml:space="preserve">2 </w:t>
      </w:r>
      <w:r w:rsidR="006C3873" w:rsidRPr="000371F5">
        <w:rPr>
          <w:rFonts w:ascii="GHEA Grapalat" w:hAnsi="GHEA Grapalat" w:cs="Arial"/>
          <w:sz w:val="20"/>
          <w:szCs w:val="20"/>
          <w:lang w:val="es-ES"/>
        </w:rPr>
        <w:t xml:space="preserve">) </w:t>
      </w:r>
      <w:r w:rsidR="00BA1F77" w:rsidRPr="00E65E2E">
        <w:rPr>
          <w:rFonts w:ascii="GHEA Grapalat" w:hAnsi="GHEA Grapalat"/>
          <w:b/>
          <w:i/>
          <w:sz w:val="22"/>
          <w:szCs w:val="22"/>
          <w:lang w:val="hy-AM"/>
        </w:rPr>
        <w:t xml:space="preserve">« </w:t>
      </w:r>
      <w:r w:rsidR="00450A23">
        <w:rPr>
          <w:rFonts w:ascii="GHEA Grapalat" w:hAnsi="GHEA Grapalat" w:cs="Sylfaen"/>
          <w:b/>
          <w:i/>
          <w:sz w:val="22"/>
          <w:szCs w:val="22"/>
          <w:lang w:val="es-ES"/>
        </w:rPr>
        <w:t xml:space="preserve">РАГМ </w:t>
      </w:r>
      <w:r w:rsidR="00450A23" w:rsidRPr="00450A23">
        <w:rPr>
          <w:rFonts w:ascii="GHEA Grapalat" w:hAnsi="GHEA Grapalat" w:cs="Sylfaen"/>
          <w:b/>
          <w:i/>
          <w:sz w:val="22"/>
          <w:szCs w:val="22"/>
          <w:lang w:val="hy-AM"/>
        </w:rPr>
        <w:t xml:space="preserve">ДЖД- </w:t>
      </w:r>
      <w:r w:rsidR="00BA1F77">
        <w:rPr>
          <w:rFonts w:ascii="GHEA Grapalat" w:hAnsi="GHEA Grapalat" w:cs="Sylfaen"/>
          <w:b/>
          <w:i/>
          <w:sz w:val="22"/>
          <w:szCs w:val="22"/>
          <w:lang w:val="es-ES"/>
        </w:rPr>
        <w:t xml:space="preserve">ГАШЗБ-2024/01 </w:t>
      </w:r>
      <w:r w:rsidR="00BA1F77" w:rsidRPr="00E65E2E">
        <w:rPr>
          <w:rFonts w:ascii="GHEA Grapalat" w:hAnsi="GHEA Grapalat"/>
          <w:b/>
          <w:i/>
          <w:sz w:val="22"/>
          <w:szCs w:val="22"/>
          <w:lang w:val="hy-AM"/>
        </w:rPr>
        <w:t>»</w:t>
      </w:r>
      <w:r w:rsidR="00BA1F77" w:rsidRPr="004B1AE3">
        <w:rPr>
          <w:rFonts w:ascii="GHEA Grapalat" w:hAnsi="GHEA Grapalat" w:cs="Sylfaen"/>
          <w:b/>
          <w:i/>
          <w:sz w:val="22"/>
          <w:szCs w:val="22"/>
          <w:lang w:val="hy-AM"/>
        </w:rPr>
        <w:t xml:space="preserve">  </w:t>
      </w:r>
      <w:r w:rsidR="006C3873" w:rsidRPr="000371F5">
        <w:rPr>
          <w:rFonts w:ascii="GHEA Grapalat" w:hAnsi="GHEA Grapalat" w:cs="Arial"/>
          <w:sz w:val="20"/>
          <w:szCs w:val="20"/>
          <w:lang w:val="es-ES"/>
        </w:rPr>
        <w:t xml:space="preserve">в рамках участия </w:t>
      </w:r>
      <w:r w:rsidR="00D03538">
        <w:rPr>
          <w:rFonts w:ascii="GHEA Grapalat" w:hAnsi="GHEA Grapalat" w:cs="Arial"/>
          <w:sz w:val="20"/>
          <w:szCs w:val="20"/>
          <w:lang w:val="hy-AM"/>
        </w:rPr>
        <w:t xml:space="preserve">в запросе котировок </w:t>
      </w:r>
      <w:r w:rsidR="006C3873" w:rsidRPr="000371F5">
        <w:rPr>
          <w:rFonts w:ascii="GHEA Grapalat" w:hAnsi="GHEA Grapalat" w:cs="Arial"/>
          <w:sz w:val="20"/>
          <w:szCs w:val="20"/>
          <w:lang w:val="es-ES"/>
        </w:rPr>
        <w:t>по коду :</w:t>
      </w:r>
    </w:p>
    <w:p w:rsidR="006C3873" w:rsidRPr="000371F5" w:rsidRDefault="006C3873" w:rsidP="00975F7E">
      <w:pPr>
        <w:numPr>
          <w:ilvl w:val="0"/>
          <w:numId w:val="18"/>
        </w:numPr>
        <w:ind w:left="0" w:firstLine="720"/>
        <w:jc w:val="both"/>
        <w:rPr>
          <w:rFonts w:ascii="GHEA Grapalat" w:hAnsi="GHEA Grapalat" w:cs="Arial"/>
          <w:sz w:val="20"/>
          <w:szCs w:val="20"/>
          <w:lang w:val="es-ES"/>
        </w:rPr>
      </w:pPr>
      <w:r w:rsidRPr="000371F5">
        <w:rPr>
          <w:rFonts w:ascii="GHEA Grapalat" w:hAnsi="GHEA Grapalat" w:cs="Arial"/>
          <w:sz w:val="20"/>
          <w:szCs w:val="20"/>
          <w:lang w:val="es-ES"/>
        </w:rPr>
        <w:t xml:space="preserve">не допустил и/или не допустит </w:t>
      </w:r>
      <w:r w:rsidR="000A1464" w:rsidRPr="000371F5">
        <w:rPr>
          <w:rFonts w:ascii="GHEA Grapalat" w:hAnsi="GHEA Grapalat" w:cs="Arial"/>
          <w:sz w:val="20"/>
          <w:szCs w:val="20"/>
          <w:lang w:val="hy-AM"/>
        </w:rPr>
        <w:t xml:space="preserve">недобросовестной конкуренции, </w:t>
      </w:r>
      <w:r w:rsidRPr="000371F5">
        <w:rPr>
          <w:rFonts w:ascii="GHEA Grapalat" w:hAnsi="GHEA Grapalat" w:cs="Arial"/>
          <w:sz w:val="20"/>
          <w:szCs w:val="20"/>
          <w:lang w:val="es-ES"/>
        </w:rPr>
        <w:t>злоупотребления доминирующим положением и антиконкурентных соглашений,</w:t>
      </w:r>
    </w:p>
    <w:p w:rsidR="006C3873" w:rsidRPr="000371F5" w:rsidRDefault="006C3873" w:rsidP="00975F7E">
      <w:pPr>
        <w:numPr>
          <w:ilvl w:val="0"/>
          <w:numId w:val="18"/>
        </w:numPr>
        <w:ind w:left="0" w:firstLine="720"/>
        <w:jc w:val="both"/>
        <w:rPr>
          <w:rFonts w:ascii="GHEA Grapalat" w:hAnsi="GHEA Grapalat"/>
          <w:sz w:val="22"/>
          <w:szCs w:val="22"/>
          <w:lang w:val="es-ES"/>
        </w:rPr>
      </w:pPr>
      <w:r w:rsidRPr="000371F5">
        <w:rPr>
          <w:rFonts w:ascii="GHEA Grapalat" w:hAnsi="GHEA Grapalat" w:cs="Arial"/>
          <w:sz w:val="20"/>
          <w:szCs w:val="20"/>
          <w:lang w:val="es-ES"/>
        </w:rPr>
        <w:t>отсутствует, как указано в приглашении:</w:t>
      </w:r>
      <w:r w:rsidRPr="000371F5">
        <w:rPr>
          <w:rFonts w:ascii="GHEA Grapalat" w:hAnsi="GHEA Grapalat"/>
          <w:sz w:val="22"/>
          <w:szCs w:val="22"/>
          <w:lang w:val="es-ES"/>
        </w:rPr>
        <w:t xml:space="preserve"> </w:t>
      </w:r>
      <w:r w:rsidRPr="000371F5">
        <w:rPr>
          <w:rFonts w:ascii="GHEA Grapalat" w:hAnsi="GHEA Grapalat"/>
          <w:sz w:val="22"/>
          <w:szCs w:val="22"/>
          <w:u w:val="single"/>
          <w:lang w:val="es-ES"/>
        </w:rPr>
        <w:tab/>
      </w:r>
      <w:r w:rsidRPr="000371F5">
        <w:rPr>
          <w:rFonts w:ascii="GHEA Grapalat" w:hAnsi="GHEA Grapalat"/>
          <w:sz w:val="22"/>
          <w:szCs w:val="22"/>
          <w:u w:val="single"/>
          <w:lang w:val="es-ES"/>
        </w:rPr>
        <w:tab/>
      </w:r>
      <w:r w:rsidRPr="000371F5">
        <w:rPr>
          <w:rFonts w:ascii="GHEA Grapalat" w:hAnsi="GHEA Grapalat"/>
          <w:sz w:val="22"/>
          <w:szCs w:val="22"/>
          <w:u w:val="single"/>
          <w:lang w:val="es-ES"/>
        </w:rPr>
        <w:tab/>
        <w:t xml:space="preserve">                   </w:t>
      </w:r>
      <w:r w:rsidR="00975F7E" w:rsidRPr="000371F5">
        <w:rPr>
          <w:rFonts w:ascii="GHEA Grapalat" w:hAnsi="GHEA Grapalat"/>
          <w:sz w:val="22"/>
          <w:szCs w:val="22"/>
          <w:u w:val="single"/>
          <w:lang w:val="es-ES"/>
        </w:rPr>
        <w:tab/>
      </w:r>
      <w:r w:rsidR="00975F7E" w:rsidRPr="000371F5">
        <w:rPr>
          <w:rFonts w:ascii="GHEA Grapalat" w:hAnsi="GHEA Grapalat"/>
          <w:sz w:val="22"/>
          <w:szCs w:val="22"/>
          <w:u w:val="single"/>
          <w:lang w:val="es-ES"/>
        </w:rPr>
        <w:tab/>
      </w:r>
      <w:r w:rsidRPr="000371F5">
        <w:rPr>
          <w:rFonts w:ascii="GHEA Grapalat" w:hAnsi="GHEA Grapalat" w:cs="Arial"/>
          <w:sz w:val="20"/>
          <w:szCs w:val="20"/>
          <w:lang w:val="es-ES"/>
        </w:rPr>
        <w:t>к</w:t>
      </w:r>
      <w:r w:rsidRPr="000371F5">
        <w:rPr>
          <w:rFonts w:ascii="GHEA Grapalat" w:hAnsi="GHEA Grapalat"/>
          <w:sz w:val="22"/>
          <w:szCs w:val="22"/>
          <w:lang w:val="es-ES"/>
        </w:rPr>
        <w:t xml:space="preserve"> </w:t>
      </w:r>
    </w:p>
    <w:p w:rsidR="006C3873" w:rsidRPr="000371F5" w:rsidRDefault="006C3873" w:rsidP="00975F7E">
      <w:pPr>
        <w:jc w:val="both"/>
        <w:rPr>
          <w:rFonts w:ascii="GHEA Grapalat" w:hAnsi="GHEA Grapalat" w:cs="Arial"/>
          <w:vertAlign w:val="superscript"/>
          <w:lang w:val="hy-AM"/>
        </w:rPr>
      </w:pPr>
      <w:r w:rsidRPr="000371F5">
        <w:rPr>
          <w:rFonts w:ascii="GHEA Grapalat" w:hAnsi="GHEA Grapalat"/>
          <w:vertAlign w:val="superscript"/>
          <w:lang w:val="es-ES"/>
        </w:rPr>
        <w:t xml:space="preserve"> </w:t>
      </w:r>
      <w:r w:rsidRPr="000371F5">
        <w:rPr>
          <w:rFonts w:ascii="GHEA Grapalat" w:hAnsi="GHEA Grapalat"/>
          <w:vertAlign w:val="superscript"/>
          <w:lang w:val="es-ES"/>
        </w:rPr>
        <w:tab/>
      </w:r>
      <w:r w:rsidRPr="000371F5">
        <w:rPr>
          <w:rFonts w:ascii="GHEA Grapalat" w:hAnsi="GHEA Grapalat"/>
          <w:vertAlign w:val="superscript"/>
          <w:lang w:val="es-ES"/>
        </w:rPr>
        <w:tab/>
      </w:r>
      <w:r w:rsidRPr="000371F5">
        <w:rPr>
          <w:rFonts w:ascii="GHEA Grapalat" w:hAnsi="GHEA Grapalat"/>
          <w:vertAlign w:val="superscript"/>
          <w:lang w:val="es-ES"/>
        </w:rPr>
        <w:tab/>
      </w:r>
      <w:r w:rsidRPr="000371F5">
        <w:rPr>
          <w:rFonts w:ascii="GHEA Grapalat" w:hAnsi="GHEA Grapalat"/>
          <w:vertAlign w:val="superscript"/>
          <w:lang w:val="es-ES"/>
        </w:rPr>
        <w:tab/>
      </w:r>
      <w:r w:rsidRPr="000371F5">
        <w:rPr>
          <w:rFonts w:ascii="GHEA Grapalat" w:hAnsi="GHEA Grapalat"/>
          <w:vertAlign w:val="superscript"/>
          <w:lang w:val="es-ES"/>
        </w:rPr>
        <w:tab/>
      </w:r>
      <w:r w:rsidRPr="000371F5">
        <w:rPr>
          <w:rFonts w:ascii="GHEA Grapalat" w:hAnsi="GHEA Grapalat"/>
          <w:vertAlign w:val="superscript"/>
          <w:lang w:val="es-ES"/>
        </w:rPr>
        <w:tab/>
      </w:r>
      <w:r w:rsidRPr="000371F5">
        <w:rPr>
          <w:rFonts w:ascii="GHEA Grapalat" w:hAnsi="GHEA Grapalat"/>
          <w:vertAlign w:val="superscript"/>
          <w:lang w:val="es-ES"/>
        </w:rPr>
        <w:tab/>
      </w:r>
      <w:r w:rsidRPr="000371F5">
        <w:rPr>
          <w:rFonts w:ascii="GHEA Grapalat" w:hAnsi="GHEA Grapalat"/>
          <w:vertAlign w:val="superscript"/>
          <w:lang w:val="es-ES"/>
        </w:rPr>
        <w:tab/>
      </w:r>
      <w:r w:rsidRPr="000371F5">
        <w:rPr>
          <w:rFonts w:ascii="GHEA Grapalat" w:hAnsi="GHEA Grapalat"/>
          <w:vertAlign w:val="superscript"/>
          <w:lang w:val="es-ES"/>
        </w:rPr>
        <w:tab/>
      </w:r>
      <w:r w:rsidRPr="000371F5">
        <w:rPr>
          <w:rFonts w:ascii="GHEA Grapalat" w:hAnsi="GHEA Grapalat"/>
          <w:vertAlign w:val="superscript"/>
          <w:lang w:val="es-ES"/>
        </w:rPr>
        <w:tab/>
        <w:t xml:space="preserve">      </w:t>
      </w:r>
      <w:r w:rsidRPr="000371F5">
        <w:rPr>
          <w:rFonts w:ascii="GHEA Grapalat" w:hAnsi="GHEA Grapalat" w:cs="Sylfaen"/>
          <w:vertAlign w:val="superscript"/>
          <w:lang w:val="hy-AM"/>
        </w:rPr>
        <w:t>участвовать</w:t>
      </w:r>
      <w:r w:rsidRPr="000371F5">
        <w:rPr>
          <w:rFonts w:ascii="GHEA Grapalat" w:hAnsi="GHEA Grapalat" w:cs="Arial"/>
          <w:vertAlign w:val="superscript"/>
          <w:lang w:val="hy-AM"/>
        </w:rPr>
        <w:t xml:space="preserve"> </w:t>
      </w:r>
      <w:r w:rsidRPr="000371F5">
        <w:rPr>
          <w:rFonts w:ascii="GHEA Grapalat" w:hAnsi="GHEA Grapalat" w:cs="Sylfaen"/>
          <w:vertAlign w:val="superscript"/>
          <w:lang w:val="hy-AM"/>
        </w:rPr>
        <w:t>имя:</w:t>
      </w:r>
      <w:r w:rsidRPr="000371F5">
        <w:rPr>
          <w:rFonts w:ascii="GHEA Grapalat" w:hAnsi="GHEA Grapalat" w:cs="Arial"/>
          <w:vertAlign w:val="superscript"/>
          <w:lang w:val="hy-AM"/>
        </w:rPr>
        <w:t xml:space="preserve"> </w:t>
      </w:r>
    </w:p>
    <w:p w:rsidR="006C3873" w:rsidRPr="000371F5" w:rsidRDefault="006C3873" w:rsidP="00975F7E">
      <w:pPr>
        <w:jc w:val="both"/>
        <w:rPr>
          <w:rFonts w:ascii="GHEA Grapalat" w:hAnsi="GHEA Grapalat"/>
          <w:sz w:val="22"/>
          <w:szCs w:val="22"/>
          <w:u w:val="single"/>
          <w:lang w:val="es-ES"/>
        </w:rPr>
      </w:pPr>
      <w:r w:rsidRPr="000371F5">
        <w:rPr>
          <w:rFonts w:ascii="GHEA Grapalat" w:hAnsi="GHEA Grapalat" w:cs="Arial"/>
          <w:sz w:val="20"/>
          <w:szCs w:val="20"/>
          <w:lang w:val="es-ES"/>
        </w:rPr>
        <w:t>филиалы и/или</w:t>
      </w:r>
      <w:r w:rsidRPr="000371F5">
        <w:rPr>
          <w:rFonts w:ascii="GHEA Grapalat" w:hAnsi="GHEA Grapalat"/>
          <w:sz w:val="22"/>
          <w:szCs w:val="22"/>
          <w:lang w:val="es-ES"/>
        </w:rPr>
        <w:t xml:space="preserve"> </w:t>
      </w:r>
      <w:r w:rsidRPr="000371F5">
        <w:rPr>
          <w:rFonts w:ascii="GHEA Grapalat" w:hAnsi="GHEA Grapalat"/>
          <w:sz w:val="22"/>
          <w:szCs w:val="22"/>
          <w:u w:val="single"/>
          <w:lang w:val="es-ES"/>
        </w:rPr>
        <w:tab/>
      </w:r>
      <w:r w:rsidRPr="000371F5">
        <w:rPr>
          <w:rFonts w:ascii="GHEA Grapalat" w:hAnsi="GHEA Grapalat"/>
          <w:sz w:val="22"/>
          <w:szCs w:val="22"/>
          <w:u w:val="single"/>
          <w:lang w:val="es-ES"/>
        </w:rPr>
        <w:tab/>
      </w:r>
      <w:r w:rsidRPr="000371F5">
        <w:rPr>
          <w:rFonts w:ascii="GHEA Grapalat" w:hAnsi="GHEA Grapalat"/>
          <w:sz w:val="22"/>
          <w:szCs w:val="22"/>
          <w:u w:val="single"/>
          <w:lang w:val="es-ES"/>
        </w:rPr>
        <w:tab/>
      </w:r>
      <w:r w:rsidRPr="000371F5">
        <w:rPr>
          <w:rFonts w:ascii="GHEA Grapalat" w:hAnsi="GHEA Grapalat"/>
          <w:sz w:val="22"/>
          <w:szCs w:val="22"/>
          <w:u w:val="single"/>
          <w:lang w:val="es-ES"/>
        </w:rPr>
        <w:tab/>
        <w:t xml:space="preserve">    </w:t>
      </w:r>
      <w:r w:rsidRPr="000371F5">
        <w:rPr>
          <w:rFonts w:ascii="GHEA Grapalat" w:hAnsi="GHEA Grapalat"/>
          <w:sz w:val="22"/>
          <w:szCs w:val="22"/>
          <w:u w:val="single"/>
          <w:lang w:val="es-ES"/>
        </w:rPr>
        <w:tab/>
      </w:r>
      <w:r w:rsidRPr="000371F5">
        <w:rPr>
          <w:rFonts w:ascii="GHEA Grapalat" w:hAnsi="GHEA Grapalat"/>
          <w:sz w:val="22"/>
          <w:szCs w:val="22"/>
          <w:u w:val="single"/>
          <w:lang w:val="es-ES"/>
        </w:rPr>
        <w:tab/>
      </w:r>
      <w:r w:rsidRPr="000371F5">
        <w:rPr>
          <w:rFonts w:ascii="GHEA Grapalat" w:hAnsi="GHEA Grapalat"/>
          <w:sz w:val="22"/>
          <w:szCs w:val="22"/>
          <w:u w:val="single"/>
          <w:lang w:val="es-ES"/>
        </w:rPr>
        <w:tab/>
      </w:r>
      <w:r w:rsidRPr="000371F5">
        <w:rPr>
          <w:rFonts w:ascii="GHEA Grapalat" w:hAnsi="GHEA Grapalat"/>
          <w:sz w:val="22"/>
          <w:szCs w:val="22"/>
          <w:u w:val="single"/>
          <w:lang w:val="es-ES"/>
        </w:rPr>
        <w:tab/>
        <w:t xml:space="preserve">                    </w:t>
      </w:r>
      <w:r w:rsidRPr="000371F5">
        <w:rPr>
          <w:rFonts w:ascii="GHEA Grapalat" w:hAnsi="GHEA Grapalat" w:cs="Arial"/>
          <w:sz w:val="20"/>
          <w:szCs w:val="20"/>
          <w:lang w:val="es-ES"/>
        </w:rPr>
        <w:t>из</w:t>
      </w:r>
      <w:r w:rsidRPr="000371F5">
        <w:rPr>
          <w:rFonts w:ascii="GHEA Grapalat" w:hAnsi="GHEA Grapalat"/>
          <w:sz w:val="22"/>
          <w:szCs w:val="22"/>
          <w:u w:val="single"/>
          <w:lang w:val="es-ES"/>
        </w:rPr>
        <w:t xml:space="preserve">  </w:t>
      </w:r>
    </w:p>
    <w:p w:rsidR="006C3873" w:rsidRPr="000371F5" w:rsidRDefault="006C3873" w:rsidP="00975F7E">
      <w:pPr>
        <w:jc w:val="both"/>
        <w:rPr>
          <w:rFonts w:ascii="GHEA Grapalat" w:hAnsi="GHEA Grapalat"/>
          <w:sz w:val="22"/>
          <w:szCs w:val="22"/>
          <w:u w:val="single"/>
          <w:lang w:val="es-ES"/>
        </w:rPr>
      </w:pPr>
      <w:r w:rsidRPr="000371F5">
        <w:rPr>
          <w:rFonts w:ascii="GHEA Grapalat" w:hAnsi="GHEA Grapalat" w:cs="Sylfaen"/>
          <w:vertAlign w:val="superscript"/>
          <w:lang w:val="es-ES"/>
        </w:rPr>
        <w:tab/>
      </w:r>
      <w:r w:rsidRPr="000371F5">
        <w:rPr>
          <w:rFonts w:ascii="GHEA Grapalat" w:hAnsi="GHEA Grapalat" w:cs="Sylfaen"/>
          <w:vertAlign w:val="superscript"/>
          <w:lang w:val="es-ES"/>
        </w:rPr>
        <w:tab/>
      </w:r>
      <w:r w:rsidRPr="000371F5">
        <w:rPr>
          <w:rFonts w:ascii="GHEA Grapalat" w:hAnsi="GHEA Grapalat" w:cs="Sylfaen"/>
          <w:vertAlign w:val="superscript"/>
          <w:lang w:val="es-ES"/>
        </w:rPr>
        <w:tab/>
      </w:r>
      <w:r w:rsidRPr="000371F5">
        <w:rPr>
          <w:rFonts w:ascii="GHEA Grapalat" w:hAnsi="GHEA Grapalat" w:cs="Sylfaen"/>
          <w:vertAlign w:val="superscript"/>
          <w:lang w:val="es-ES"/>
        </w:rPr>
        <w:tab/>
      </w:r>
      <w:r w:rsidRPr="000371F5">
        <w:rPr>
          <w:rFonts w:ascii="GHEA Grapalat" w:hAnsi="GHEA Grapalat" w:cs="Sylfaen"/>
          <w:vertAlign w:val="superscript"/>
          <w:lang w:val="es-ES"/>
        </w:rPr>
        <w:tab/>
      </w:r>
      <w:r w:rsidRPr="000371F5">
        <w:rPr>
          <w:rFonts w:ascii="GHEA Grapalat" w:hAnsi="GHEA Grapalat" w:cs="Sylfaen"/>
          <w:vertAlign w:val="superscript"/>
          <w:lang w:val="es-ES"/>
        </w:rPr>
        <w:tab/>
      </w:r>
      <w:r w:rsidRPr="000371F5">
        <w:rPr>
          <w:rFonts w:ascii="GHEA Grapalat" w:hAnsi="GHEA Grapalat" w:cs="Sylfaen"/>
          <w:vertAlign w:val="superscript"/>
          <w:lang w:val="es-ES"/>
        </w:rPr>
        <w:tab/>
      </w:r>
      <w:r w:rsidRPr="000371F5">
        <w:rPr>
          <w:rFonts w:ascii="GHEA Grapalat" w:hAnsi="GHEA Grapalat" w:cs="Sylfaen"/>
          <w:vertAlign w:val="superscript"/>
          <w:lang w:val="es-ES"/>
        </w:rPr>
        <w:tab/>
      </w:r>
      <w:r w:rsidRPr="000371F5">
        <w:rPr>
          <w:rFonts w:ascii="GHEA Grapalat" w:hAnsi="GHEA Grapalat" w:cs="Sylfaen"/>
          <w:vertAlign w:val="superscript"/>
          <w:lang w:val="es-ES"/>
        </w:rPr>
        <w:tab/>
      </w:r>
      <w:r w:rsidRPr="000371F5">
        <w:rPr>
          <w:rFonts w:ascii="GHEA Grapalat" w:hAnsi="GHEA Grapalat" w:cs="Sylfaen"/>
          <w:vertAlign w:val="superscript"/>
          <w:lang w:val="hy-AM"/>
        </w:rPr>
        <w:t>участвовать</w:t>
      </w:r>
      <w:r w:rsidRPr="000371F5">
        <w:rPr>
          <w:rFonts w:ascii="GHEA Grapalat" w:hAnsi="GHEA Grapalat" w:cs="Arial"/>
          <w:vertAlign w:val="superscript"/>
          <w:lang w:val="hy-AM"/>
        </w:rPr>
        <w:t xml:space="preserve"> </w:t>
      </w:r>
      <w:r w:rsidRPr="000371F5">
        <w:rPr>
          <w:rFonts w:ascii="GHEA Grapalat" w:hAnsi="GHEA Grapalat" w:cs="Sylfaen"/>
          <w:vertAlign w:val="superscript"/>
          <w:lang w:val="hy-AM"/>
        </w:rPr>
        <w:t>имя:</w:t>
      </w:r>
    </w:p>
    <w:p w:rsidR="006C3873" w:rsidRPr="000371F5" w:rsidRDefault="006C3873" w:rsidP="00975F7E">
      <w:pPr>
        <w:jc w:val="both"/>
        <w:rPr>
          <w:rFonts w:ascii="GHEA Grapalat" w:hAnsi="GHEA Grapalat"/>
          <w:sz w:val="22"/>
          <w:szCs w:val="22"/>
          <w:u w:val="single"/>
          <w:lang w:val="es-ES"/>
        </w:rPr>
      </w:pPr>
      <w:r w:rsidRPr="000371F5">
        <w:rPr>
          <w:rFonts w:ascii="GHEA Grapalat" w:hAnsi="GHEA Grapalat" w:cs="Arial"/>
          <w:sz w:val="20"/>
          <w:szCs w:val="20"/>
          <w:lang w:val="es-ES"/>
        </w:rPr>
        <w:t>основано или более пятидесяти процентов</w:t>
      </w:r>
      <w:r w:rsidRPr="000371F5">
        <w:rPr>
          <w:rFonts w:ascii="GHEA Grapalat" w:hAnsi="GHEA Grapalat"/>
          <w:sz w:val="22"/>
          <w:szCs w:val="22"/>
          <w:lang w:val="es-ES"/>
        </w:rPr>
        <w:t xml:space="preserve"> </w:t>
      </w:r>
      <w:r w:rsidRPr="000371F5">
        <w:rPr>
          <w:rFonts w:ascii="GHEA Grapalat" w:hAnsi="GHEA Grapalat"/>
          <w:sz w:val="22"/>
          <w:szCs w:val="22"/>
          <w:u w:val="single"/>
          <w:lang w:val="es-ES"/>
        </w:rPr>
        <w:tab/>
      </w:r>
      <w:r w:rsidRPr="000371F5">
        <w:rPr>
          <w:rFonts w:ascii="GHEA Grapalat" w:hAnsi="GHEA Grapalat"/>
          <w:sz w:val="22"/>
          <w:szCs w:val="22"/>
          <w:u w:val="single"/>
          <w:lang w:val="es-ES"/>
        </w:rPr>
        <w:tab/>
      </w:r>
      <w:r w:rsidRPr="000371F5">
        <w:rPr>
          <w:rFonts w:ascii="GHEA Grapalat" w:hAnsi="GHEA Grapalat"/>
          <w:sz w:val="22"/>
          <w:szCs w:val="22"/>
          <w:u w:val="single"/>
          <w:lang w:val="es-ES"/>
        </w:rPr>
        <w:tab/>
        <w:t xml:space="preserve">   </w:t>
      </w:r>
      <w:r w:rsidRPr="000371F5">
        <w:rPr>
          <w:rFonts w:ascii="GHEA Grapalat" w:hAnsi="GHEA Grapalat"/>
          <w:sz w:val="22"/>
          <w:szCs w:val="22"/>
          <w:u w:val="single"/>
          <w:lang w:val="es-ES"/>
        </w:rPr>
        <w:tab/>
      </w:r>
      <w:r w:rsidRPr="000371F5">
        <w:rPr>
          <w:rFonts w:ascii="GHEA Grapalat" w:hAnsi="GHEA Grapalat"/>
          <w:sz w:val="22"/>
          <w:szCs w:val="22"/>
          <w:u w:val="single"/>
          <w:lang w:val="es-ES"/>
        </w:rPr>
        <w:tab/>
      </w:r>
      <w:r w:rsidRPr="000371F5">
        <w:rPr>
          <w:rFonts w:ascii="GHEA Grapalat" w:hAnsi="GHEA Grapalat"/>
          <w:sz w:val="22"/>
          <w:szCs w:val="22"/>
          <w:u w:val="single"/>
          <w:lang w:val="es-ES"/>
        </w:rPr>
        <w:tab/>
        <w:t xml:space="preserve">                   </w:t>
      </w:r>
      <w:r w:rsidRPr="000371F5">
        <w:rPr>
          <w:rFonts w:ascii="GHEA Grapalat" w:hAnsi="GHEA Grapalat" w:cs="Arial"/>
          <w:sz w:val="20"/>
          <w:szCs w:val="20"/>
          <w:lang w:val="es-ES"/>
        </w:rPr>
        <w:t>к</w:t>
      </w:r>
    </w:p>
    <w:p w:rsidR="006C3873" w:rsidRPr="000371F5" w:rsidRDefault="006C3873" w:rsidP="00975F7E">
      <w:pPr>
        <w:jc w:val="both"/>
        <w:rPr>
          <w:rFonts w:ascii="GHEA Grapalat" w:hAnsi="GHEA Grapalat"/>
          <w:sz w:val="22"/>
          <w:szCs w:val="22"/>
          <w:lang w:val="es-ES"/>
        </w:rPr>
      </w:pPr>
      <w:r w:rsidRPr="000371F5">
        <w:rPr>
          <w:rFonts w:ascii="GHEA Grapalat" w:hAnsi="GHEA Grapalat" w:cs="Sylfaen"/>
          <w:vertAlign w:val="superscript"/>
          <w:lang w:val="es-ES"/>
        </w:rPr>
        <w:t xml:space="preserve">                                                                     </w:t>
      </w:r>
      <w:r w:rsidRPr="000371F5">
        <w:rPr>
          <w:rFonts w:ascii="GHEA Grapalat" w:hAnsi="GHEA Grapalat" w:cs="Sylfaen"/>
          <w:vertAlign w:val="superscript"/>
          <w:lang w:val="es-ES"/>
        </w:rPr>
        <w:tab/>
      </w:r>
      <w:r w:rsidRPr="000371F5">
        <w:rPr>
          <w:rFonts w:ascii="GHEA Grapalat" w:hAnsi="GHEA Grapalat" w:cs="Sylfaen"/>
          <w:vertAlign w:val="superscript"/>
          <w:lang w:val="es-ES"/>
        </w:rPr>
        <w:tab/>
      </w:r>
      <w:r w:rsidRPr="000371F5">
        <w:rPr>
          <w:rFonts w:ascii="GHEA Grapalat" w:hAnsi="GHEA Grapalat" w:cs="Sylfaen"/>
          <w:vertAlign w:val="superscript"/>
          <w:lang w:val="es-ES"/>
        </w:rPr>
        <w:tab/>
      </w:r>
      <w:r w:rsidRPr="000371F5">
        <w:rPr>
          <w:rFonts w:ascii="GHEA Grapalat" w:hAnsi="GHEA Grapalat" w:cs="Sylfaen"/>
          <w:vertAlign w:val="superscript"/>
          <w:lang w:val="es-ES"/>
        </w:rPr>
        <w:tab/>
      </w:r>
      <w:r w:rsidRPr="000371F5">
        <w:rPr>
          <w:rFonts w:ascii="GHEA Grapalat" w:hAnsi="GHEA Grapalat" w:cs="Sylfaen"/>
          <w:vertAlign w:val="superscript"/>
          <w:lang w:val="es-ES"/>
        </w:rPr>
        <w:tab/>
      </w:r>
      <w:r w:rsidRPr="000371F5">
        <w:rPr>
          <w:rFonts w:ascii="GHEA Grapalat" w:hAnsi="GHEA Grapalat" w:cs="Sylfaen"/>
          <w:vertAlign w:val="superscript"/>
          <w:lang w:val="es-ES"/>
        </w:rPr>
        <w:tab/>
      </w:r>
      <w:r w:rsidRPr="000371F5">
        <w:rPr>
          <w:rFonts w:ascii="GHEA Grapalat" w:hAnsi="GHEA Grapalat" w:cs="Sylfaen"/>
          <w:vertAlign w:val="superscript"/>
          <w:lang w:val="hy-AM"/>
        </w:rPr>
        <w:t>участвовать</w:t>
      </w:r>
      <w:r w:rsidRPr="000371F5">
        <w:rPr>
          <w:rFonts w:ascii="GHEA Grapalat" w:hAnsi="GHEA Grapalat" w:cs="Arial"/>
          <w:vertAlign w:val="superscript"/>
          <w:lang w:val="hy-AM"/>
        </w:rPr>
        <w:t xml:space="preserve"> </w:t>
      </w:r>
      <w:r w:rsidRPr="000371F5">
        <w:rPr>
          <w:rFonts w:ascii="GHEA Grapalat" w:hAnsi="GHEA Grapalat" w:cs="Sylfaen"/>
          <w:vertAlign w:val="superscript"/>
          <w:lang w:val="hy-AM"/>
        </w:rPr>
        <w:t>имя:</w:t>
      </w:r>
    </w:p>
    <w:p w:rsidR="007F07D4" w:rsidRPr="00D01BD4" w:rsidRDefault="006C3873" w:rsidP="007C2175">
      <w:pPr>
        <w:jc w:val="both"/>
        <w:rPr>
          <w:rFonts w:ascii="GHEA Grapalat" w:hAnsi="GHEA Grapalat" w:cs="Arial"/>
          <w:sz w:val="20"/>
          <w:szCs w:val="20"/>
          <w:lang w:val="es-ES"/>
        </w:rPr>
      </w:pPr>
      <w:r w:rsidRPr="00D01BD4">
        <w:rPr>
          <w:rFonts w:ascii="GHEA Grapalat" w:hAnsi="GHEA Grapalat" w:cs="Arial"/>
          <w:sz w:val="20"/>
          <w:szCs w:val="20"/>
          <w:lang w:val="es-ES"/>
        </w:rPr>
        <w:t>случай одновременного участия организаций с долей (долей).</w:t>
      </w:r>
    </w:p>
    <w:p w:rsidR="007F07D4" w:rsidRPr="00005E18" w:rsidRDefault="007F07D4" w:rsidP="007F07D4">
      <w:pPr>
        <w:ind w:left="720"/>
        <w:jc w:val="both"/>
        <w:rPr>
          <w:rFonts w:ascii="GHEA Grapalat" w:hAnsi="GHEA Grapalat" w:cs="Arial"/>
          <w:sz w:val="20"/>
          <w:szCs w:val="20"/>
          <w:lang w:val="es-ES"/>
        </w:rPr>
      </w:pPr>
    </w:p>
    <w:p w:rsidR="007F07D4" w:rsidRPr="00005E18" w:rsidRDefault="000F176D" w:rsidP="007F07D4">
      <w:pPr>
        <w:ind w:left="720"/>
        <w:jc w:val="both"/>
        <w:rPr>
          <w:rFonts w:ascii="GHEA Grapalat" w:hAnsi="GHEA Grapalat"/>
          <w:sz w:val="22"/>
          <w:szCs w:val="22"/>
          <w:lang w:val="es-ES"/>
        </w:rPr>
      </w:pPr>
      <w:r w:rsidRPr="00005E18">
        <w:rPr>
          <w:rFonts w:ascii="GHEA Grapalat" w:hAnsi="GHEA Grapalat" w:cs="Arial"/>
          <w:sz w:val="20"/>
          <w:szCs w:val="20"/>
          <w:lang w:val="hy-AM"/>
        </w:rPr>
        <w:t xml:space="preserve">S </w:t>
      </w:r>
      <w:r w:rsidR="006C3873" w:rsidRPr="00005E18">
        <w:rPr>
          <w:rFonts w:ascii="GHEA Grapalat" w:hAnsi="GHEA Grapalat" w:cs="Arial"/>
          <w:sz w:val="20"/>
          <w:szCs w:val="20"/>
          <w:lang w:val="es-ES"/>
        </w:rPr>
        <w:t xml:space="preserve">также </w:t>
      </w:r>
      <w:r w:rsidR="007F07D4" w:rsidRPr="00005E18">
        <w:rPr>
          <w:rFonts w:ascii="GHEA Grapalat" w:hAnsi="GHEA Grapalat" w:cs="Arial"/>
          <w:sz w:val="20"/>
          <w:szCs w:val="20"/>
          <w:lang w:val="hy-AM"/>
        </w:rPr>
        <w:t>представляет</w:t>
      </w:r>
      <w:r w:rsidR="007F07D4" w:rsidRPr="00005E18">
        <w:rPr>
          <w:rFonts w:ascii="GHEA Grapalat" w:hAnsi="GHEA Grapalat"/>
          <w:sz w:val="22"/>
          <w:szCs w:val="22"/>
          <w:u w:val="single"/>
          <w:lang w:val="es-ES"/>
        </w:rPr>
        <w:tab/>
        <w:t xml:space="preserve">                   </w:t>
      </w:r>
      <w:r w:rsidR="007F07D4" w:rsidRPr="00005E18">
        <w:rPr>
          <w:rFonts w:ascii="GHEA Grapalat" w:hAnsi="GHEA Grapalat"/>
          <w:sz w:val="22"/>
          <w:szCs w:val="22"/>
          <w:u w:val="single"/>
          <w:lang w:val="es-ES"/>
        </w:rPr>
        <w:tab/>
      </w:r>
      <w:r w:rsidR="007F07D4" w:rsidRPr="00005E18">
        <w:rPr>
          <w:rFonts w:ascii="GHEA Grapalat" w:hAnsi="GHEA Grapalat"/>
          <w:sz w:val="22"/>
          <w:szCs w:val="22"/>
          <w:u w:val="single"/>
          <w:lang w:val="es-ES"/>
        </w:rPr>
        <w:tab/>
      </w:r>
      <w:r w:rsidR="007F07D4" w:rsidRPr="00005E18">
        <w:rPr>
          <w:rFonts w:ascii="GHEA Grapalat" w:hAnsi="GHEA Grapalat" w:cs="Arial"/>
          <w:sz w:val="20"/>
          <w:szCs w:val="20"/>
          <w:lang w:val="es-ES"/>
        </w:rPr>
        <w:t>о реальных бенефициарах</w:t>
      </w:r>
    </w:p>
    <w:p w:rsidR="007F07D4" w:rsidRPr="00005E18" w:rsidRDefault="007F07D4" w:rsidP="007F07D4">
      <w:pPr>
        <w:jc w:val="both"/>
        <w:rPr>
          <w:rFonts w:ascii="GHEA Grapalat" w:hAnsi="GHEA Grapalat" w:cs="Arial"/>
          <w:vertAlign w:val="superscript"/>
          <w:lang w:val="hy-AM"/>
        </w:rPr>
      </w:pPr>
      <w:r w:rsidRPr="00005E18">
        <w:rPr>
          <w:rFonts w:ascii="GHEA Grapalat" w:hAnsi="GHEA Grapalat"/>
          <w:vertAlign w:val="superscript"/>
          <w:lang w:val="es-ES"/>
        </w:rPr>
        <w:t xml:space="preserve"> </w:t>
      </w:r>
      <w:r w:rsidRPr="00005E18">
        <w:rPr>
          <w:rFonts w:ascii="GHEA Grapalat" w:hAnsi="GHEA Grapalat"/>
          <w:vertAlign w:val="superscript"/>
          <w:lang w:val="es-ES"/>
        </w:rPr>
        <w:tab/>
      </w:r>
      <w:r w:rsidRPr="00005E18">
        <w:rPr>
          <w:rFonts w:ascii="GHEA Grapalat" w:hAnsi="GHEA Grapalat"/>
          <w:vertAlign w:val="superscript"/>
          <w:lang w:val="es-ES"/>
        </w:rPr>
        <w:tab/>
      </w:r>
      <w:r w:rsidRPr="00005E18">
        <w:rPr>
          <w:rFonts w:ascii="GHEA Grapalat" w:hAnsi="GHEA Grapalat"/>
          <w:vertAlign w:val="superscript"/>
          <w:lang w:val="es-ES"/>
        </w:rPr>
        <w:tab/>
      </w:r>
      <w:r w:rsidRPr="00005E18">
        <w:rPr>
          <w:rFonts w:ascii="GHEA Grapalat" w:hAnsi="GHEA Grapalat"/>
          <w:vertAlign w:val="superscript"/>
          <w:lang w:val="es-ES"/>
        </w:rPr>
        <w:tab/>
      </w:r>
      <w:r w:rsidRPr="00005E18">
        <w:rPr>
          <w:rFonts w:ascii="GHEA Grapalat" w:hAnsi="GHEA Grapalat"/>
          <w:vertAlign w:val="superscript"/>
          <w:lang w:val="es-ES"/>
        </w:rPr>
        <w:tab/>
        <w:t xml:space="preserve">  </w:t>
      </w:r>
      <w:r w:rsidRPr="00005E18">
        <w:rPr>
          <w:rFonts w:ascii="GHEA Grapalat" w:hAnsi="GHEA Grapalat" w:cs="Sylfaen"/>
          <w:vertAlign w:val="superscript"/>
          <w:lang w:val="hy-AM"/>
        </w:rPr>
        <w:t>участвовать</w:t>
      </w:r>
      <w:r w:rsidRPr="00005E18">
        <w:rPr>
          <w:rFonts w:ascii="GHEA Grapalat" w:hAnsi="GHEA Grapalat" w:cs="Arial"/>
          <w:vertAlign w:val="superscript"/>
          <w:lang w:val="hy-AM"/>
        </w:rPr>
        <w:t xml:space="preserve"> </w:t>
      </w:r>
      <w:r w:rsidRPr="00005E18">
        <w:rPr>
          <w:rFonts w:ascii="GHEA Grapalat" w:hAnsi="GHEA Grapalat" w:cs="Sylfaen"/>
          <w:vertAlign w:val="superscript"/>
          <w:lang w:val="hy-AM"/>
        </w:rPr>
        <w:t>имя:</w:t>
      </w:r>
      <w:r w:rsidRPr="00005E18">
        <w:rPr>
          <w:rFonts w:ascii="GHEA Grapalat" w:hAnsi="GHEA Grapalat" w:cs="Arial"/>
          <w:vertAlign w:val="superscript"/>
          <w:lang w:val="hy-AM"/>
        </w:rPr>
        <w:t xml:space="preserve"> </w:t>
      </w:r>
    </w:p>
    <w:p w:rsidR="007C2175" w:rsidRPr="00005E18" w:rsidRDefault="007C2175" w:rsidP="007F07D4">
      <w:pPr>
        <w:jc w:val="both"/>
        <w:rPr>
          <w:rFonts w:ascii="GHEA Grapalat" w:hAnsi="GHEA Grapalat"/>
          <w:sz w:val="22"/>
          <w:szCs w:val="22"/>
          <w:lang w:val="hy-AM"/>
        </w:rPr>
      </w:pPr>
    </w:p>
    <w:p w:rsidR="007C2175" w:rsidRPr="000371F5" w:rsidRDefault="000271DE" w:rsidP="007C2175">
      <w:pPr>
        <w:jc w:val="both"/>
        <w:rPr>
          <w:rFonts w:ascii="GHEA Grapalat" w:hAnsi="GHEA Grapalat" w:cs="Arial"/>
          <w:sz w:val="18"/>
          <w:szCs w:val="18"/>
          <w:vertAlign w:val="superscript"/>
          <w:lang w:val="es-ES"/>
        </w:rPr>
      </w:pPr>
      <w:r w:rsidRPr="00005E18">
        <w:rPr>
          <w:rFonts w:ascii="GHEA Grapalat" w:hAnsi="GHEA Grapalat" w:cs="Arial"/>
          <w:sz w:val="20"/>
          <w:szCs w:val="20"/>
          <w:lang w:val="es-ES"/>
        </w:rPr>
        <w:t xml:space="preserve">ссылка на сайт, содержащий информацию: ---- </w:t>
      </w:r>
      <w:r w:rsidR="007C2175" w:rsidRPr="00005E18">
        <w:rPr>
          <w:rFonts w:ascii="GHEA Grapalat" w:hAnsi="GHEA Grapalat" w:cs="Arial"/>
          <w:sz w:val="20"/>
          <w:szCs w:val="20"/>
          <w:lang w:val="hy-AM"/>
        </w:rPr>
        <w:t xml:space="preserve">-------------------- </w:t>
      </w:r>
      <w:r w:rsidRPr="00005E18">
        <w:rPr>
          <w:rFonts w:ascii="GHEA Grapalat" w:hAnsi="GHEA Grapalat" w:cs="Arial"/>
          <w:sz w:val="20"/>
          <w:szCs w:val="20"/>
          <w:lang w:val="es-ES"/>
        </w:rPr>
        <w:t xml:space="preserve">-------------------- ------- </w:t>
      </w:r>
      <w:r w:rsidR="00D46CE9" w:rsidRPr="00005E18">
        <w:rPr>
          <w:rFonts w:cs="Arial"/>
          <w:sz w:val="18"/>
          <w:szCs w:val="18"/>
          <w:lang w:val="hy-AM"/>
        </w:rPr>
        <w:t>**</w:t>
      </w:r>
      <w:r w:rsidR="006C3873" w:rsidRPr="000371F5">
        <w:rPr>
          <w:rFonts w:ascii="GHEA Grapalat" w:hAnsi="GHEA Grapalat" w:cs="Arial"/>
          <w:sz w:val="18"/>
          <w:szCs w:val="18"/>
          <w:vertAlign w:val="superscript"/>
          <w:lang w:val="es-ES"/>
        </w:rPr>
        <w:t xml:space="preserve"> </w:t>
      </w:r>
    </w:p>
    <w:p w:rsidR="006C3873" w:rsidRPr="000371F5" w:rsidRDefault="006C3873" w:rsidP="006C3873">
      <w:pPr>
        <w:jc w:val="right"/>
        <w:rPr>
          <w:rFonts w:ascii="GHEA Grapalat" w:hAnsi="GHEA Grapalat"/>
          <w:sz w:val="10"/>
          <w:szCs w:val="10"/>
          <w:lang w:val="es-ES"/>
        </w:rPr>
      </w:pPr>
    </w:p>
    <w:p w:rsidR="00E97AB0" w:rsidRPr="000371F5" w:rsidRDefault="00E97AB0" w:rsidP="00CE3A99">
      <w:pPr>
        <w:ind w:firstLine="708"/>
        <w:jc w:val="both"/>
        <w:rPr>
          <w:rFonts w:ascii="GHEA Grapalat" w:hAnsi="GHEA Grapalat"/>
          <w:sz w:val="20"/>
          <w:lang w:val="es-ES"/>
        </w:rPr>
      </w:pPr>
      <w:r w:rsidRPr="000371F5">
        <w:rPr>
          <w:rFonts w:ascii="GHEA Grapalat" w:hAnsi="GHEA Grapalat"/>
          <w:sz w:val="20"/>
          <w:lang w:val="es-ES"/>
        </w:rPr>
        <w:t xml:space="preserve">Прилагается </w:t>
      </w:r>
      <w:r w:rsidRPr="000371F5">
        <w:rPr>
          <w:rFonts w:ascii="GHEA Grapalat" w:hAnsi="GHEA Grapalat"/>
          <w:sz w:val="20"/>
          <w:u w:val="single"/>
          <w:lang w:val="es-ES"/>
        </w:rPr>
        <w:tab/>
      </w:r>
      <w:r w:rsidRPr="000371F5">
        <w:rPr>
          <w:rFonts w:ascii="GHEA Grapalat" w:hAnsi="GHEA Grapalat"/>
          <w:sz w:val="20"/>
          <w:u w:val="single"/>
          <w:lang w:val="es-ES"/>
        </w:rPr>
        <w:tab/>
      </w:r>
      <w:r w:rsidRPr="000371F5">
        <w:rPr>
          <w:rFonts w:ascii="GHEA Grapalat" w:hAnsi="GHEA Grapalat"/>
          <w:sz w:val="20"/>
          <w:u w:val="single"/>
          <w:lang w:val="es-ES"/>
        </w:rPr>
        <w:tab/>
      </w:r>
      <w:r w:rsidRPr="000371F5">
        <w:rPr>
          <w:rFonts w:ascii="GHEA Grapalat" w:hAnsi="GHEA Grapalat"/>
          <w:sz w:val="20"/>
          <w:u w:val="single"/>
          <w:lang w:val="es-ES"/>
        </w:rPr>
        <w:tab/>
      </w:r>
      <w:r w:rsidRPr="000371F5">
        <w:rPr>
          <w:rFonts w:ascii="GHEA Grapalat" w:hAnsi="GHEA Grapalat"/>
          <w:sz w:val="20"/>
          <w:u w:val="single"/>
          <w:lang w:val="es-ES"/>
        </w:rPr>
        <w:tab/>
      </w:r>
      <w:r w:rsidRPr="000371F5">
        <w:rPr>
          <w:rFonts w:ascii="GHEA Grapalat" w:hAnsi="GHEA Grapalat"/>
          <w:sz w:val="20"/>
          <w:u w:val="single"/>
          <w:lang w:val="es-ES"/>
        </w:rPr>
        <w:tab/>
      </w:r>
      <w:r w:rsidRPr="000371F5">
        <w:rPr>
          <w:rFonts w:ascii="GHEA Grapalat" w:hAnsi="GHEA Grapalat"/>
          <w:sz w:val="20"/>
          <w:u w:val="single"/>
          <w:lang w:val="es-ES"/>
        </w:rPr>
        <w:tab/>
      </w:r>
      <w:r w:rsidRPr="000371F5">
        <w:rPr>
          <w:rFonts w:ascii="GHEA Grapalat" w:hAnsi="GHEA Grapalat"/>
          <w:sz w:val="20"/>
          <w:u w:val="single"/>
          <w:lang w:val="es-ES"/>
        </w:rPr>
        <w:tab/>
      </w:r>
      <w:r w:rsidRPr="000371F5">
        <w:rPr>
          <w:rFonts w:ascii="GHEA Grapalat" w:hAnsi="GHEA Grapalat"/>
          <w:sz w:val="20"/>
          <w:lang w:val="es-ES"/>
        </w:rPr>
        <w:t>:</w:t>
      </w:r>
    </w:p>
    <w:p w:rsidR="00E97AB0" w:rsidRPr="000371F5" w:rsidRDefault="00E97AB0" w:rsidP="00E97AB0">
      <w:pPr>
        <w:jc w:val="both"/>
        <w:rPr>
          <w:rFonts w:ascii="GHEA Grapalat" w:hAnsi="GHEA Grapalat"/>
          <w:sz w:val="22"/>
          <w:szCs w:val="22"/>
          <w:lang w:val="es-ES"/>
        </w:rPr>
      </w:pPr>
      <w:r w:rsidRPr="000371F5">
        <w:rPr>
          <w:rFonts w:ascii="GHEA Grapalat" w:hAnsi="GHEA Grapalat"/>
          <w:sz w:val="20"/>
          <w:lang w:val="es-ES"/>
        </w:rPr>
        <w:tab/>
      </w:r>
      <w:r w:rsidRPr="000371F5">
        <w:rPr>
          <w:rFonts w:ascii="GHEA Grapalat" w:hAnsi="GHEA Grapalat"/>
          <w:sz w:val="20"/>
          <w:lang w:val="es-ES"/>
        </w:rPr>
        <w:tab/>
      </w:r>
      <w:r w:rsidRPr="000371F5">
        <w:rPr>
          <w:rFonts w:ascii="GHEA Grapalat" w:hAnsi="GHEA Grapalat"/>
          <w:sz w:val="20"/>
          <w:lang w:val="es-ES"/>
        </w:rPr>
        <w:tab/>
      </w:r>
      <w:r w:rsidRPr="000371F5">
        <w:rPr>
          <w:rFonts w:ascii="GHEA Grapalat" w:hAnsi="GHEA Grapalat"/>
          <w:sz w:val="20"/>
          <w:lang w:val="es-ES"/>
        </w:rPr>
        <w:tab/>
      </w:r>
      <w:r w:rsidRPr="000371F5">
        <w:rPr>
          <w:rFonts w:ascii="GHEA Grapalat" w:hAnsi="GHEA Grapalat" w:cs="Sylfaen"/>
          <w:vertAlign w:val="superscript"/>
          <w:lang w:val="hy-AM"/>
        </w:rPr>
        <w:t>участвовать</w:t>
      </w:r>
      <w:r w:rsidRPr="000371F5">
        <w:rPr>
          <w:rFonts w:ascii="GHEA Grapalat" w:hAnsi="GHEA Grapalat" w:cs="Arial"/>
          <w:vertAlign w:val="superscript"/>
          <w:lang w:val="hy-AM"/>
        </w:rPr>
        <w:t xml:space="preserve"> </w:t>
      </w:r>
      <w:r w:rsidRPr="000371F5">
        <w:rPr>
          <w:rFonts w:ascii="GHEA Grapalat" w:hAnsi="GHEA Grapalat" w:cs="Sylfaen"/>
          <w:vertAlign w:val="superscript"/>
          <w:lang w:val="hy-AM"/>
        </w:rPr>
        <w:t>имя:</w:t>
      </w:r>
    </w:p>
    <w:p w:rsidR="00B2572B" w:rsidRPr="000371F5" w:rsidRDefault="00E97AB0" w:rsidP="00EF3662">
      <w:pPr>
        <w:jc w:val="both"/>
        <w:rPr>
          <w:rFonts w:ascii="GHEA Grapalat" w:hAnsi="GHEA Grapalat"/>
          <w:sz w:val="20"/>
          <w:lang w:val="es-ES"/>
        </w:rPr>
      </w:pPr>
      <w:r w:rsidRPr="000371F5">
        <w:rPr>
          <w:rFonts w:ascii="GHEA Grapalat" w:hAnsi="GHEA Grapalat"/>
          <w:sz w:val="20"/>
          <w:lang w:val="es-ES"/>
        </w:rPr>
        <w:t>полное описание продукции согласно приложению 1.1.</w:t>
      </w:r>
    </w:p>
    <w:p w:rsidR="006548A2" w:rsidRPr="000371F5" w:rsidRDefault="006548A2" w:rsidP="00EF3662">
      <w:pPr>
        <w:jc w:val="both"/>
        <w:rPr>
          <w:rFonts w:ascii="GHEA Grapalat" w:hAnsi="GHEA Grapalat"/>
          <w:sz w:val="20"/>
          <w:lang w:val="es-ES"/>
        </w:rPr>
      </w:pPr>
    </w:p>
    <w:p w:rsidR="006548A2" w:rsidRPr="000371F5" w:rsidRDefault="006548A2" w:rsidP="00EF3662">
      <w:pPr>
        <w:jc w:val="both"/>
        <w:rPr>
          <w:rFonts w:ascii="GHEA Grapalat" w:hAnsi="GHEA Grapalat"/>
          <w:sz w:val="20"/>
          <w:lang w:val="es-ES"/>
        </w:rPr>
      </w:pPr>
    </w:p>
    <w:p w:rsidR="006548A2" w:rsidRPr="009A5836" w:rsidRDefault="006548A2" w:rsidP="00EF3662">
      <w:pPr>
        <w:jc w:val="both"/>
        <w:rPr>
          <w:rFonts w:ascii="GHEA Grapalat" w:hAnsi="GHEA Grapalat"/>
          <w:sz w:val="20"/>
          <w:lang w:val="es-ES"/>
        </w:rPr>
      </w:pPr>
    </w:p>
    <w:p w:rsidR="006548A2" w:rsidRPr="009A5836" w:rsidRDefault="006548A2" w:rsidP="00EF3662">
      <w:pPr>
        <w:jc w:val="both"/>
        <w:rPr>
          <w:rFonts w:ascii="GHEA Grapalat" w:hAnsi="GHEA Grapalat"/>
          <w:sz w:val="20"/>
          <w:lang w:val="es-ES"/>
        </w:rPr>
      </w:pPr>
    </w:p>
    <w:p w:rsidR="00B2572B" w:rsidRPr="009A5836" w:rsidRDefault="00B2572B" w:rsidP="00EF3662">
      <w:pPr>
        <w:jc w:val="both"/>
        <w:rPr>
          <w:rFonts w:ascii="GHEA Grapalat" w:hAnsi="GHEA Grapalat"/>
          <w:sz w:val="20"/>
          <w:lang w:val="es-ES"/>
        </w:rPr>
      </w:pPr>
    </w:p>
    <w:p w:rsidR="00B2572B" w:rsidRPr="009A5836" w:rsidRDefault="00B2572B" w:rsidP="00EF3662">
      <w:pPr>
        <w:jc w:val="both"/>
        <w:rPr>
          <w:rFonts w:ascii="GHEA Grapalat" w:hAnsi="GHEA Grapalat" w:cs="Arial"/>
          <w:sz w:val="20"/>
          <w:vertAlign w:val="superscript"/>
          <w:lang w:val="es-ES"/>
        </w:rPr>
      </w:pPr>
      <w:r w:rsidRPr="009A5836">
        <w:rPr>
          <w:rFonts w:ascii="GHEA Grapalat" w:hAnsi="GHEA Grapalat"/>
          <w:sz w:val="20"/>
          <w:lang w:val="es-ES"/>
        </w:rPr>
        <w:t xml:space="preserve">   </w:t>
      </w:r>
      <w:r w:rsidRPr="009A5836">
        <w:rPr>
          <w:rFonts w:ascii="GHEA Grapalat" w:hAnsi="GHEA Grapalat"/>
          <w:sz w:val="20"/>
          <w:lang w:val="hy-AM"/>
        </w:rPr>
        <w:t xml:space="preserve">___________________________________________________ </w:t>
      </w:r>
      <w:r w:rsidRPr="009A5836">
        <w:rPr>
          <w:rFonts w:ascii="GHEA Grapalat" w:hAnsi="GHEA Grapalat"/>
          <w:sz w:val="20"/>
          <w:lang w:val="hy-AM"/>
        </w:rPr>
        <w:tab/>
        <w:t>_____________</w:t>
      </w:r>
      <w:r w:rsidRPr="009A5836">
        <w:rPr>
          <w:rFonts w:ascii="GHEA Grapalat" w:hAnsi="GHEA Grapalat"/>
          <w:sz w:val="20"/>
          <w:u w:val="single"/>
          <w:lang w:val="es-ES"/>
        </w:rPr>
        <w:tab/>
      </w:r>
      <w:r w:rsidRPr="009A5836">
        <w:rPr>
          <w:rFonts w:ascii="GHEA Grapalat" w:hAnsi="GHEA Grapalat"/>
          <w:sz w:val="20"/>
          <w:u w:val="single"/>
          <w:lang w:val="es-ES"/>
        </w:rPr>
        <w:tab/>
      </w:r>
      <w:r w:rsidRPr="009A5836">
        <w:rPr>
          <w:rFonts w:ascii="GHEA Grapalat" w:hAnsi="GHEA Grapalat"/>
          <w:sz w:val="20"/>
          <w:lang w:val="es-ES"/>
        </w:rPr>
        <w:tab/>
      </w:r>
      <w:r w:rsidRPr="009A5836">
        <w:rPr>
          <w:rFonts w:ascii="GHEA Grapalat" w:hAnsi="GHEA Grapalat"/>
          <w:sz w:val="20"/>
          <w:lang w:val="es-ES"/>
        </w:rPr>
        <w:tab/>
      </w:r>
      <w:r w:rsidRPr="009A5836">
        <w:rPr>
          <w:rFonts w:ascii="GHEA Grapalat" w:hAnsi="GHEA Grapalat"/>
          <w:sz w:val="20"/>
          <w:lang w:val="hy-AM"/>
        </w:rPr>
        <w:t xml:space="preserve"> </w:t>
      </w:r>
      <w:r w:rsidRPr="009A5836">
        <w:rPr>
          <w:rFonts w:ascii="GHEA Grapalat" w:hAnsi="GHEA Grapalat" w:cs="Sylfaen"/>
          <w:sz w:val="20"/>
          <w:vertAlign w:val="superscript"/>
          <w:lang w:val="hy-AM"/>
        </w:rPr>
        <w:t>Принять участие</w:t>
      </w:r>
      <w:r w:rsidRPr="009A5836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9A5836">
        <w:rPr>
          <w:rFonts w:ascii="GHEA Grapalat" w:hAnsi="GHEA Grapalat" w:cs="Sylfaen"/>
          <w:sz w:val="20"/>
          <w:vertAlign w:val="superscript"/>
          <w:lang w:val="hy-AM"/>
        </w:rPr>
        <w:t>имя:</w:t>
      </w:r>
      <w:r w:rsidRPr="009A5836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9A5836">
        <w:rPr>
          <w:rFonts w:ascii="GHEA Grapalat" w:hAnsi="GHEA Grapalat"/>
          <w:sz w:val="20"/>
          <w:vertAlign w:val="superscript"/>
          <w:lang w:val="hy-AM"/>
        </w:rPr>
        <w:t xml:space="preserve">( </w:t>
      </w:r>
      <w:r w:rsidRPr="009A5836">
        <w:rPr>
          <w:rFonts w:ascii="GHEA Grapalat" w:hAnsi="GHEA Grapalat" w:cs="Sylfaen"/>
          <w:sz w:val="20"/>
          <w:vertAlign w:val="superscript"/>
          <w:lang w:val="hy-AM"/>
        </w:rPr>
        <w:t>лидера</w:t>
      </w:r>
      <w:r w:rsidRPr="009A5836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9A5836">
        <w:rPr>
          <w:rFonts w:ascii="GHEA Grapalat" w:hAnsi="GHEA Grapalat" w:cs="Sylfaen"/>
          <w:sz w:val="20"/>
          <w:vertAlign w:val="superscript"/>
          <w:lang w:val="hy-AM"/>
        </w:rPr>
        <w:t xml:space="preserve">должность </w:t>
      </w:r>
      <w:r w:rsidRPr="009A5836">
        <w:rPr>
          <w:rFonts w:ascii="GHEA Grapalat" w:hAnsi="GHEA Grapalat" w:cs="Arial"/>
          <w:sz w:val="20"/>
          <w:vertAlign w:val="superscript"/>
          <w:lang w:val="hy-AM"/>
        </w:rPr>
        <w:t xml:space="preserve">, </w:t>
      </w:r>
      <w:r w:rsidRPr="009A5836">
        <w:rPr>
          <w:rFonts w:ascii="GHEA Grapalat" w:hAnsi="GHEA Grapalat" w:cs="Arial"/>
          <w:sz w:val="20"/>
          <w:vertAlign w:val="superscript"/>
        </w:rPr>
        <w:t>имя</w:t>
      </w:r>
      <w:r w:rsidRPr="009A5836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9A5836">
        <w:rPr>
          <w:rFonts w:ascii="GHEA Grapalat" w:hAnsi="GHEA Grapalat" w:cs="Sylfaen"/>
          <w:sz w:val="20"/>
          <w:vertAlign w:val="superscript"/>
        </w:rPr>
        <w:t xml:space="preserve">местоимение </w:t>
      </w:r>
      <w:r w:rsidRPr="009A5836">
        <w:rPr>
          <w:rFonts w:ascii="GHEA Grapalat" w:hAnsi="GHEA Grapalat" w:cs="Arial"/>
          <w:sz w:val="20"/>
          <w:vertAlign w:val="superscript"/>
          <w:lang w:val="hy-AM"/>
        </w:rPr>
        <w:t>)</w:t>
      </w:r>
      <w:r w:rsidRPr="009A5836">
        <w:rPr>
          <w:rFonts w:ascii="GHEA Grapalat" w:hAnsi="GHEA Grapalat" w:cs="Sylfaen"/>
          <w:sz w:val="20"/>
          <w:vertAlign w:val="superscript"/>
          <w:lang w:val="hy-AM"/>
        </w:rPr>
        <w:t>​</w:t>
      </w:r>
      <w:r w:rsidRPr="009A5836">
        <w:rPr>
          <w:rFonts w:ascii="GHEA Grapalat" w:hAnsi="GHEA Grapalat" w:cs="Arial"/>
          <w:sz w:val="20"/>
          <w:vertAlign w:val="superscript"/>
          <w:lang w:val="es-ES"/>
        </w:rPr>
        <w:t xml:space="preserve">               </w:t>
      </w:r>
      <w:r w:rsidRPr="009A5836">
        <w:rPr>
          <w:rFonts w:ascii="GHEA Grapalat" w:hAnsi="GHEA Grapalat" w:cs="Sylfaen"/>
          <w:sz w:val="20"/>
          <w:vertAlign w:val="superscript"/>
          <w:lang w:val="hy-AM"/>
        </w:rPr>
        <w:t xml:space="preserve">подпись </w:t>
      </w:r>
      <w:r w:rsidRPr="009A5836">
        <w:rPr>
          <w:rFonts w:ascii="GHEA Grapalat" w:hAnsi="GHEA Grapalat" w:cs="Arial"/>
          <w:sz w:val="20"/>
          <w:vertAlign w:val="superscript"/>
          <w:lang w:val="hy-AM"/>
        </w:rPr>
        <w:t>)</w:t>
      </w:r>
    </w:p>
    <w:p w:rsidR="00B2572B" w:rsidRPr="009A5836" w:rsidRDefault="00B2572B" w:rsidP="00EF3662">
      <w:pPr>
        <w:jc w:val="both"/>
        <w:rPr>
          <w:rFonts w:ascii="GHEA Grapalat" w:hAnsi="GHEA Grapalat" w:cs="Arial"/>
          <w:sz w:val="20"/>
          <w:vertAlign w:val="superscript"/>
          <w:lang w:val="es-ES"/>
        </w:rPr>
      </w:pPr>
    </w:p>
    <w:p w:rsidR="00B2572B" w:rsidRPr="009A5836" w:rsidRDefault="00B2572B" w:rsidP="00EF3662">
      <w:pPr>
        <w:jc w:val="both"/>
        <w:rPr>
          <w:rFonts w:ascii="GHEA Grapalat" w:hAnsi="GHEA Grapalat"/>
          <w:sz w:val="20"/>
          <w:lang w:val="hy-AM"/>
        </w:rPr>
      </w:pPr>
      <w:r w:rsidRPr="009A5836">
        <w:rPr>
          <w:rFonts w:ascii="GHEA Grapalat" w:hAnsi="GHEA Grapalat"/>
          <w:sz w:val="20"/>
          <w:lang w:val="hy-AM"/>
        </w:rPr>
        <w:t xml:space="preserve">    </w:t>
      </w:r>
    </w:p>
    <w:p w:rsidR="00B2572B" w:rsidRPr="009A5836" w:rsidRDefault="00B2572B" w:rsidP="00EF3662">
      <w:pPr>
        <w:jc w:val="right"/>
        <w:rPr>
          <w:rFonts w:ascii="GHEA Grapalat" w:hAnsi="GHEA Grapalat" w:cs="Arial"/>
          <w:sz w:val="20"/>
          <w:lang w:val="hy-AM"/>
        </w:rPr>
      </w:pPr>
      <w:r w:rsidRPr="009A5836">
        <w:rPr>
          <w:rFonts w:ascii="GHEA Grapalat" w:hAnsi="GHEA Grapalat" w:cs="Sylfaen"/>
          <w:sz w:val="20"/>
          <w:lang w:val="hy-AM"/>
        </w:rPr>
        <w:t>К. Т.</w:t>
      </w:r>
      <w:r w:rsidRPr="009A5836">
        <w:rPr>
          <w:rFonts w:ascii="GHEA Grapalat" w:hAnsi="GHEA Grapalat" w:cs="Arial"/>
          <w:sz w:val="20"/>
          <w:lang w:val="hy-AM"/>
        </w:rPr>
        <w:tab/>
      </w:r>
      <w:r w:rsidRPr="009A5836">
        <w:rPr>
          <w:rFonts w:ascii="GHEA Grapalat" w:hAnsi="GHEA Grapalat" w:cs="Arial"/>
          <w:sz w:val="20"/>
          <w:lang w:val="hy-AM"/>
        </w:rPr>
        <w:tab/>
        <w:t xml:space="preserve"> </w:t>
      </w:r>
    </w:p>
    <w:p w:rsidR="00B2572B" w:rsidRPr="009A5836" w:rsidRDefault="00B2572B" w:rsidP="00EF3662">
      <w:pPr>
        <w:pStyle w:val="31"/>
        <w:spacing w:line="240" w:lineRule="auto"/>
        <w:jc w:val="right"/>
        <w:rPr>
          <w:rFonts w:ascii="GHEA Grapalat" w:hAnsi="GHEA Grapalat"/>
          <w:b/>
          <w:lang w:val="hy-AM"/>
        </w:rPr>
      </w:pPr>
    </w:p>
    <w:p w:rsidR="00B2572B" w:rsidRPr="009A5836" w:rsidRDefault="00B2572B" w:rsidP="00EF3662">
      <w:pPr>
        <w:pStyle w:val="31"/>
        <w:spacing w:line="240" w:lineRule="auto"/>
        <w:jc w:val="right"/>
        <w:rPr>
          <w:rFonts w:ascii="GHEA Grapalat" w:hAnsi="GHEA Grapalat"/>
          <w:b/>
          <w:lang w:val="hy-AM"/>
        </w:rPr>
      </w:pPr>
    </w:p>
    <w:p w:rsidR="00CE3A99" w:rsidRPr="009A5836" w:rsidRDefault="00CE3A99" w:rsidP="009A5836">
      <w:pPr>
        <w:pStyle w:val="31"/>
        <w:spacing w:line="240" w:lineRule="auto"/>
        <w:ind w:firstLine="142"/>
        <w:jc w:val="right"/>
        <w:rPr>
          <w:rFonts w:ascii="GHEA Grapalat" w:hAnsi="GHEA Grapalat" w:cs="Sylfaen"/>
          <w:b/>
          <w:lang w:val="hy-AM"/>
        </w:rPr>
      </w:pPr>
      <w:r w:rsidRPr="009A5836">
        <w:rPr>
          <w:rFonts w:ascii="GHEA Grapalat" w:hAnsi="GHEA Grapalat" w:cs="Sylfaen"/>
          <w:b/>
          <w:lang w:val="hy-AM"/>
        </w:rPr>
        <w:br w:type="page"/>
      </w:r>
      <w:r w:rsidRPr="009A5836">
        <w:rPr>
          <w:rFonts w:ascii="GHEA Grapalat" w:hAnsi="GHEA Grapalat" w:cs="Sylfaen"/>
          <w:b/>
          <w:lang w:val="hy-AM"/>
        </w:rPr>
        <w:lastRenderedPageBreak/>
        <w:t xml:space="preserve"> </w:t>
      </w:r>
    </w:p>
    <w:p w:rsidR="000B1088" w:rsidRPr="009A5836" w:rsidRDefault="000B1088" w:rsidP="000B1088">
      <w:pPr>
        <w:pStyle w:val="3"/>
        <w:spacing w:line="240" w:lineRule="auto"/>
        <w:ind w:firstLine="567"/>
        <w:jc w:val="right"/>
        <w:rPr>
          <w:rFonts w:ascii="GHEA Grapalat" w:hAnsi="GHEA Grapalat" w:cs="Arial"/>
          <w:b/>
          <w:i w:val="0"/>
          <w:lang w:val="hy-AM"/>
        </w:rPr>
      </w:pPr>
      <w:r w:rsidRPr="009A5836">
        <w:rPr>
          <w:rFonts w:ascii="GHEA Grapalat" w:hAnsi="GHEA Grapalat" w:cs="Sylfaen"/>
          <w:b/>
          <w:i w:val="0"/>
          <w:lang w:val="hy-AM"/>
        </w:rPr>
        <w:t xml:space="preserve">Приложение </w:t>
      </w:r>
      <w:r w:rsidRPr="009A5836">
        <w:rPr>
          <w:rFonts w:ascii="GHEA Grapalat" w:hAnsi="GHEA Grapalat" w:cs="Arial"/>
          <w:b/>
          <w:i w:val="0"/>
          <w:lang w:val="hy-AM"/>
        </w:rPr>
        <w:t>1.1</w:t>
      </w:r>
    </w:p>
    <w:p w:rsidR="000B1088" w:rsidRPr="009A5836" w:rsidRDefault="00BA1F77" w:rsidP="000B1088">
      <w:pPr>
        <w:pStyle w:val="31"/>
        <w:spacing w:line="240" w:lineRule="auto"/>
        <w:jc w:val="right"/>
        <w:rPr>
          <w:rFonts w:ascii="GHEA Grapalat" w:hAnsi="GHEA Grapalat" w:cs="Arial"/>
          <w:b/>
          <w:lang w:val="hy-AM"/>
        </w:rPr>
      </w:pPr>
      <w:r w:rsidRPr="00E65E2E">
        <w:rPr>
          <w:rFonts w:ascii="GHEA Grapalat" w:hAnsi="GHEA Grapalat"/>
          <w:b/>
          <w:i/>
          <w:sz w:val="22"/>
          <w:szCs w:val="22"/>
          <w:lang w:val="hy-AM"/>
        </w:rPr>
        <w:t xml:space="preserve">« </w:t>
      </w:r>
      <w:r w:rsidR="00127EE1">
        <w:rPr>
          <w:rFonts w:ascii="GHEA Grapalat" w:hAnsi="GHEA Grapalat" w:cs="Sylfaen"/>
          <w:b/>
          <w:i/>
          <w:sz w:val="22"/>
          <w:szCs w:val="22"/>
          <w:lang w:val="es-ES"/>
        </w:rPr>
        <w:t xml:space="preserve">РАГМ </w:t>
      </w:r>
      <w:r w:rsidR="00127EE1">
        <w:rPr>
          <w:rFonts w:ascii="GHEA Grapalat" w:hAnsi="GHEA Grapalat" w:cs="Sylfaen"/>
          <w:b/>
          <w:i/>
          <w:sz w:val="22"/>
          <w:szCs w:val="22"/>
          <w:lang w:val="ru-RU"/>
        </w:rPr>
        <w:t xml:space="preserve">ДЖД- </w:t>
      </w:r>
      <w:r>
        <w:rPr>
          <w:rFonts w:ascii="GHEA Grapalat" w:hAnsi="GHEA Grapalat" w:cs="Sylfaen"/>
          <w:b/>
          <w:i/>
          <w:sz w:val="22"/>
          <w:szCs w:val="22"/>
          <w:lang w:val="es-ES"/>
        </w:rPr>
        <w:t xml:space="preserve">ГАШЗБ-2024/01 </w:t>
      </w:r>
      <w:r w:rsidRPr="00E65E2E">
        <w:rPr>
          <w:rFonts w:ascii="GHEA Grapalat" w:hAnsi="GHEA Grapalat"/>
          <w:b/>
          <w:i/>
          <w:sz w:val="22"/>
          <w:szCs w:val="22"/>
          <w:lang w:val="hy-AM"/>
        </w:rPr>
        <w:t>»</w:t>
      </w:r>
      <w:r w:rsidRPr="004B1AE3">
        <w:rPr>
          <w:rFonts w:ascii="GHEA Grapalat" w:hAnsi="GHEA Grapalat" w:cs="Sylfaen"/>
          <w:b/>
          <w:i/>
          <w:sz w:val="22"/>
          <w:szCs w:val="22"/>
          <w:lang w:val="hy-AM"/>
        </w:rPr>
        <w:t xml:space="preserve">  </w:t>
      </w:r>
      <w:r w:rsidR="000B1088" w:rsidRPr="009A5836">
        <w:rPr>
          <w:rFonts w:ascii="GHEA Grapalat" w:hAnsi="GHEA Grapalat" w:cs="Sylfaen"/>
          <w:b/>
          <w:lang w:val="hy-AM"/>
        </w:rPr>
        <w:t>с кодом</w:t>
      </w:r>
    </w:p>
    <w:p w:rsidR="000B1088" w:rsidRPr="009A5836" w:rsidRDefault="008160E9" w:rsidP="000B1088">
      <w:pPr>
        <w:pStyle w:val="31"/>
        <w:spacing w:line="240" w:lineRule="auto"/>
        <w:jc w:val="right"/>
        <w:rPr>
          <w:rFonts w:ascii="GHEA Grapalat" w:hAnsi="GHEA Grapalat" w:cs="Arial"/>
          <w:b/>
          <w:lang w:val="hy-AM"/>
        </w:rPr>
      </w:pPr>
      <w:r>
        <w:rPr>
          <w:rFonts w:ascii="GHEA Grapalat" w:hAnsi="GHEA Grapalat" w:cs="Sylfaen"/>
          <w:b/>
          <w:lang w:val="hy-AM"/>
        </w:rPr>
        <w:t xml:space="preserve">Запрос котировок </w:t>
      </w:r>
      <w:r>
        <w:rPr>
          <w:rFonts w:ascii="GHEA Grapalat" w:hAnsi="GHEA Grapalat" w:cs="Arial"/>
          <w:b/>
          <w:lang w:val="hy-AM"/>
        </w:rPr>
        <w:t xml:space="preserve">и </w:t>
      </w:r>
      <w:r w:rsidR="000B1088" w:rsidRPr="009A5836">
        <w:rPr>
          <w:rFonts w:ascii="GHEA Grapalat" w:hAnsi="GHEA Grapalat" w:cs="Sylfaen"/>
          <w:b/>
          <w:lang w:val="hy-AM"/>
        </w:rPr>
        <w:t>приглашение</w:t>
      </w:r>
    </w:p>
    <w:p w:rsidR="000B1088" w:rsidRPr="009A5836" w:rsidRDefault="000B1088" w:rsidP="000B1088">
      <w:pPr>
        <w:ind w:left="-66"/>
        <w:jc w:val="center"/>
        <w:rPr>
          <w:rFonts w:ascii="GHEA Grapalat" w:hAnsi="GHEA Grapalat"/>
          <w:b/>
          <w:lang w:val="hy-AM"/>
        </w:rPr>
      </w:pPr>
    </w:p>
    <w:p w:rsidR="000B1088" w:rsidRPr="009A5836" w:rsidRDefault="000B1088" w:rsidP="000B1088">
      <w:pPr>
        <w:pStyle w:val="3"/>
        <w:spacing w:line="240" w:lineRule="auto"/>
        <w:ind w:firstLine="567"/>
        <w:jc w:val="left"/>
        <w:rPr>
          <w:rFonts w:ascii="GHEA Grapalat" w:hAnsi="GHEA Grapalat"/>
          <w:b/>
          <w:lang w:val="hy-AM"/>
        </w:rPr>
      </w:pPr>
    </w:p>
    <w:p w:rsidR="00862E38" w:rsidRPr="0000617C" w:rsidRDefault="00862E38" w:rsidP="00862E38">
      <w:pPr>
        <w:pStyle w:val="3"/>
        <w:spacing w:line="240" w:lineRule="auto"/>
        <w:ind w:firstLine="567"/>
        <w:rPr>
          <w:rFonts w:ascii="GHEA Grapalat" w:hAnsi="GHEA Grapalat"/>
          <w:b/>
          <w:i w:val="0"/>
          <w:sz w:val="24"/>
          <w:szCs w:val="24"/>
          <w:lang w:val="hy-AM"/>
        </w:rPr>
      </w:pPr>
      <w:r w:rsidRPr="0000617C">
        <w:rPr>
          <w:rFonts w:ascii="GHEA Grapalat" w:hAnsi="GHEA Grapalat"/>
          <w:b/>
          <w:i w:val="0"/>
          <w:sz w:val="24"/>
          <w:szCs w:val="24"/>
          <w:lang w:val="hy-AM"/>
        </w:rPr>
        <w:t>СЕРТИФИКАЦИЯ</w:t>
      </w:r>
    </w:p>
    <w:p w:rsidR="00862E38" w:rsidRPr="0000617C" w:rsidRDefault="00862E38" w:rsidP="00862E38">
      <w:pPr>
        <w:pStyle w:val="3"/>
        <w:spacing w:line="240" w:lineRule="auto"/>
        <w:ind w:firstLine="567"/>
        <w:rPr>
          <w:rFonts w:ascii="GHEA Grapalat" w:hAnsi="GHEA Grapalat"/>
          <w:b/>
          <w:i w:val="0"/>
          <w:lang w:val="hy-AM"/>
        </w:rPr>
      </w:pPr>
      <w:r w:rsidRPr="0000617C">
        <w:rPr>
          <w:rFonts w:ascii="GHEA Grapalat" w:hAnsi="GHEA Grapalat" w:cs="Sylfaen"/>
          <w:b/>
          <w:i w:val="0"/>
          <w:sz w:val="24"/>
          <w:szCs w:val="24"/>
          <w:lang w:val="hy-AM"/>
        </w:rPr>
        <w:t>технические, указанные в приглашении</w:t>
      </w:r>
      <w:r w:rsidRPr="0000617C">
        <w:rPr>
          <w:rFonts w:ascii="GHEA Grapalat" w:hAnsi="GHEA Grapalat" w:cs="Sylfaen"/>
          <w:b/>
          <w:i w:val="0"/>
          <w:sz w:val="24"/>
          <w:szCs w:val="24"/>
          <w:lang w:val="af-ZA"/>
        </w:rPr>
        <w:t xml:space="preserve"> </w:t>
      </w:r>
      <w:r w:rsidRPr="0000617C">
        <w:rPr>
          <w:rFonts w:ascii="GHEA Grapalat" w:hAnsi="GHEA Grapalat" w:cs="Sylfaen"/>
          <w:b/>
          <w:i w:val="0"/>
          <w:sz w:val="24"/>
          <w:szCs w:val="24"/>
          <w:lang w:val="hy-AM"/>
        </w:rPr>
        <w:t>характеристики</w:t>
      </w:r>
      <w:r w:rsidRPr="0000617C">
        <w:rPr>
          <w:rFonts w:ascii="GHEA Grapalat" w:hAnsi="GHEA Grapalat" w:cs="Sylfaen"/>
          <w:b/>
          <w:i w:val="0"/>
          <w:sz w:val="24"/>
          <w:szCs w:val="24"/>
          <w:lang w:val="af-ZA"/>
        </w:rPr>
        <w:t xml:space="preserve"> </w:t>
      </w:r>
      <w:r w:rsidRPr="0000617C">
        <w:rPr>
          <w:rFonts w:ascii="GHEA Grapalat" w:hAnsi="GHEA Grapalat" w:cs="Sylfaen"/>
          <w:b/>
          <w:i w:val="0"/>
          <w:sz w:val="24"/>
          <w:szCs w:val="24"/>
          <w:lang w:val="hy-AM"/>
        </w:rPr>
        <w:t>и:</w:t>
      </w:r>
      <w:r w:rsidRPr="0000617C">
        <w:rPr>
          <w:rFonts w:ascii="GHEA Grapalat" w:hAnsi="GHEA Grapalat" w:cs="Sylfaen"/>
          <w:b/>
          <w:i w:val="0"/>
          <w:sz w:val="24"/>
          <w:szCs w:val="24"/>
          <w:lang w:val="af-ZA"/>
        </w:rPr>
        <w:t xml:space="preserve"> </w:t>
      </w:r>
      <w:r w:rsidRPr="0000617C">
        <w:rPr>
          <w:rFonts w:ascii="GHEA Grapalat" w:hAnsi="GHEA Grapalat" w:cs="Sylfaen"/>
          <w:b/>
          <w:i w:val="0"/>
          <w:sz w:val="24"/>
          <w:szCs w:val="24"/>
          <w:lang w:val="hy-AM"/>
        </w:rPr>
        <w:t>гарантия</w:t>
      </w:r>
      <w:r w:rsidRPr="0000617C">
        <w:rPr>
          <w:rFonts w:ascii="GHEA Grapalat" w:hAnsi="GHEA Grapalat" w:cs="Sylfaen"/>
          <w:b/>
          <w:i w:val="0"/>
          <w:sz w:val="24"/>
          <w:szCs w:val="24"/>
          <w:lang w:val="af-ZA"/>
        </w:rPr>
        <w:t xml:space="preserve"> </w:t>
      </w:r>
      <w:r w:rsidRPr="0000617C">
        <w:rPr>
          <w:rFonts w:ascii="GHEA Grapalat" w:hAnsi="GHEA Grapalat" w:cs="Sylfaen"/>
          <w:b/>
          <w:i w:val="0"/>
          <w:sz w:val="24"/>
          <w:szCs w:val="24"/>
          <w:lang w:val="hy-AM"/>
        </w:rPr>
        <w:t>услуга</w:t>
      </w:r>
      <w:r w:rsidRPr="0000617C">
        <w:rPr>
          <w:rFonts w:ascii="GHEA Grapalat" w:hAnsi="GHEA Grapalat" w:cs="Sylfaen"/>
          <w:b/>
          <w:i w:val="0"/>
          <w:sz w:val="24"/>
          <w:szCs w:val="24"/>
          <w:lang w:val="af-ZA"/>
        </w:rPr>
        <w:t xml:space="preserve"> </w:t>
      </w:r>
      <w:r w:rsidRPr="0000617C">
        <w:rPr>
          <w:rFonts w:ascii="GHEA Grapalat" w:hAnsi="GHEA Grapalat" w:cs="Sylfaen"/>
          <w:b/>
          <w:i w:val="0"/>
          <w:sz w:val="24"/>
          <w:szCs w:val="24"/>
          <w:lang w:val="hy-AM"/>
        </w:rPr>
        <w:t>условия</w:t>
      </w:r>
      <w:r w:rsidRPr="0000617C">
        <w:rPr>
          <w:rFonts w:ascii="GHEA Grapalat" w:hAnsi="GHEA Grapalat" w:cs="Sylfaen"/>
          <w:b/>
          <w:i w:val="0"/>
          <w:sz w:val="24"/>
          <w:szCs w:val="24"/>
          <w:lang w:val="af-ZA"/>
        </w:rPr>
        <w:t xml:space="preserve"> </w:t>
      </w:r>
      <w:r w:rsidRPr="0000617C">
        <w:rPr>
          <w:rFonts w:ascii="GHEA Grapalat" w:hAnsi="GHEA Grapalat" w:cs="Sylfaen"/>
          <w:b/>
          <w:i w:val="0"/>
          <w:sz w:val="24"/>
          <w:szCs w:val="24"/>
          <w:lang w:val="hy-AM"/>
        </w:rPr>
        <w:t>соответствие</w:t>
      </w:r>
      <w:r w:rsidRPr="0000617C">
        <w:rPr>
          <w:rFonts w:ascii="GHEA Grapalat" w:hAnsi="GHEA Grapalat" w:cs="Sylfaen"/>
          <w:b/>
          <w:i w:val="0"/>
          <w:sz w:val="24"/>
          <w:szCs w:val="24"/>
          <w:lang w:val="af-ZA"/>
        </w:rPr>
        <w:t xml:space="preserve"> </w:t>
      </w:r>
      <w:r w:rsidRPr="0000617C">
        <w:rPr>
          <w:rFonts w:ascii="GHEA Grapalat" w:hAnsi="GHEA Grapalat" w:cs="Sylfaen"/>
          <w:b/>
          <w:i w:val="0"/>
          <w:sz w:val="24"/>
          <w:szCs w:val="24"/>
          <w:lang w:val="hy-AM"/>
        </w:rPr>
        <w:t>материалов</w:t>
      </w:r>
      <w:r w:rsidRPr="0000617C">
        <w:rPr>
          <w:rFonts w:ascii="GHEA Grapalat" w:hAnsi="GHEA Grapalat" w:cs="Sylfaen"/>
          <w:b/>
          <w:i w:val="0"/>
          <w:sz w:val="24"/>
          <w:szCs w:val="24"/>
          <w:lang w:val="af-ZA"/>
        </w:rPr>
        <w:t xml:space="preserve"> </w:t>
      </w:r>
      <w:r w:rsidRPr="0000617C">
        <w:rPr>
          <w:rFonts w:ascii="GHEA Grapalat" w:hAnsi="GHEA Grapalat" w:cs="Sylfaen"/>
          <w:b/>
          <w:i w:val="0"/>
          <w:sz w:val="24"/>
          <w:szCs w:val="24"/>
          <w:lang w:val="hy-AM"/>
        </w:rPr>
        <w:t xml:space="preserve">и </w:t>
      </w:r>
      <w:r w:rsidRPr="0000617C">
        <w:rPr>
          <w:rFonts w:ascii="GHEA Grapalat" w:hAnsi="GHEA Grapalat" w:cs="Sylfaen"/>
          <w:b/>
          <w:i w:val="0"/>
          <w:sz w:val="24"/>
          <w:szCs w:val="24"/>
          <w:lang w:val="af-ZA"/>
        </w:rPr>
        <w:t xml:space="preserve">( </w:t>
      </w:r>
      <w:r w:rsidRPr="0000617C">
        <w:rPr>
          <w:rFonts w:ascii="GHEA Grapalat" w:hAnsi="GHEA Grapalat" w:cs="Sylfaen"/>
          <w:b/>
          <w:i w:val="0"/>
          <w:sz w:val="24"/>
          <w:szCs w:val="24"/>
          <w:lang w:val="hy-AM"/>
        </w:rPr>
        <w:t xml:space="preserve">или </w:t>
      </w:r>
      <w:r w:rsidRPr="0000617C">
        <w:rPr>
          <w:rFonts w:ascii="GHEA Grapalat" w:hAnsi="GHEA Grapalat" w:cs="Sylfaen"/>
          <w:b/>
          <w:i w:val="0"/>
          <w:sz w:val="24"/>
          <w:szCs w:val="24"/>
          <w:lang w:val="af-ZA"/>
        </w:rPr>
        <w:t xml:space="preserve">) </w:t>
      </w:r>
      <w:r w:rsidRPr="0000617C">
        <w:rPr>
          <w:rFonts w:ascii="GHEA Grapalat" w:hAnsi="GHEA Grapalat" w:cs="Sylfaen"/>
          <w:b/>
          <w:i w:val="0"/>
          <w:sz w:val="24"/>
          <w:szCs w:val="24"/>
          <w:lang w:val="hy-AM"/>
        </w:rPr>
        <w:t>устройства</w:t>
      </w:r>
      <w:r w:rsidRPr="0000617C">
        <w:rPr>
          <w:rFonts w:ascii="GHEA Grapalat" w:hAnsi="GHEA Grapalat" w:cs="Sylfaen"/>
          <w:b/>
          <w:i w:val="0"/>
          <w:sz w:val="24"/>
          <w:szCs w:val="24"/>
          <w:lang w:val="af-ZA"/>
        </w:rPr>
        <w:t xml:space="preserve"> </w:t>
      </w:r>
      <w:r w:rsidRPr="0000617C">
        <w:rPr>
          <w:rFonts w:ascii="GHEA Grapalat" w:hAnsi="GHEA Grapalat" w:cs="Sylfaen"/>
          <w:b/>
          <w:i w:val="0"/>
          <w:sz w:val="24"/>
          <w:szCs w:val="24"/>
          <w:lang w:val="hy-AM"/>
        </w:rPr>
        <w:t>и</w:t>
      </w:r>
      <w:r w:rsidRPr="0000617C">
        <w:rPr>
          <w:rFonts w:ascii="GHEA Grapalat" w:hAnsi="GHEA Grapalat" w:cs="Sylfaen"/>
          <w:b/>
          <w:i w:val="0"/>
          <w:sz w:val="24"/>
          <w:szCs w:val="24"/>
          <w:lang w:val="af-ZA"/>
        </w:rPr>
        <w:t xml:space="preserve"> </w:t>
      </w:r>
      <w:r w:rsidRPr="0000617C">
        <w:rPr>
          <w:rFonts w:ascii="GHEA Grapalat" w:hAnsi="GHEA Grapalat" w:cs="Sylfaen"/>
          <w:b/>
          <w:i w:val="0"/>
          <w:sz w:val="24"/>
          <w:szCs w:val="24"/>
          <w:lang w:val="hy-AM"/>
        </w:rPr>
        <w:t>оборудования</w:t>
      </w:r>
      <w:r w:rsidRPr="0000617C">
        <w:rPr>
          <w:rFonts w:ascii="GHEA Grapalat" w:hAnsi="GHEA Grapalat" w:cs="Sylfaen"/>
          <w:b/>
          <w:i w:val="0"/>
          <w:sz w:val="24"/>
          <w:szCs w:val="24"/>
          <w:lang w:val="af-ZA"/>
        </w:rPr>
        <w:t xml:space="preserve"> </w:t>
      </w:r>
      <w:r w:rsidRPr="0000617C">
        <w:rPr>
          <w:rFonts w:ascii="GHEA Grapalat" w:hAnsi="GHEA Grapalat" w:cs="Sylfaen"/>
          <w:b/>
          <w:i w:val="0"/>
          <w:sz w:val="24"/>
          <w:szCs w:val="24"/>
          <w:lang w:val="hy-AM"/>
        </w:rPr>
        <w:t>установка</w:t>
      </w:r>
      <w:r w:rsidRPr="0000617C">
        <w:rPr>
          <w:rFonts w:ascii="GHEA Grapalat" w:hAnsi="GHEA Grapalat" w:cs="Sylfaen"/>
          <w:b/>
          <w:i w:val="0"/>
          <w:sz w:val="24"/>
          <w:szCs w:val="24"/>
          <w:lang w:val="af-ZA"/>
        </w:rPr>
        <w:t xml:space="preserve"> </w:t>
      </w:r>
      <w:r w:rsidRPr="0000617C">
        <w:rPr>
          <w:rFonts w:ascii="GHEA Grapalat" w:hAnsi="GHEA Grapalat" w:cs="Sylfaen"/>
          <w:b/>
          <w:i w:val="0"/>
          <w:sz w:val="24"/>
          <w:szCs w:val="24"/>
          <w:lang w:val="hy-AM"/>
        </w:rPr>
        <w:t>обязательство</w:t>
      </w:r>
      <w:r w:rsidRPr="0000617C">
        <w:rPr>
          <w:rFonts w:ascii="GHEA Grapalat" w:hAnsi="GHEA Grapalat" w:cs="Sylfaen"/>
          <w:b/>
          <w:i w:val="0"/>
          <w:sz w:val="24"/>
          <w:szCs w:val="24"/>
          <w:lang w:val="af-ZA"/>
        </w:rPr>
        <w:t xml:space="preserve"> </w:t>
      </w:r>
      <w:r w:rsidRPr="0000617C">
        <w:rPr>
          <w:rFonts w:ascii="GHEA Grapalat" w:hAnsi="GHEA Grapalat" w:cs="Sylfaen"/>
          <w:b/>
          <w:i w:val="0"/>
          <w:sz w:val="24"/>
          <w:szCs w:val="24"/>
          <w:lang w:val="hy-AM"/>
        </w:rPr>
        <w:t>о</w:t>
      </w:r>
    </w:p>
    <w:p w:rsidR="00862E38" w:rsidRPr="0000617C" w:rsidRDefault="00862E38" w:rsidP="00862E38">
      <w:pPr>
        <w:ind w:firstLine="567"/>
        <w:jc w:val="both"/>
        <w:rPr>
          <w:rFonts w:ascii="GHEA Grapalat" w:hAnsi="GHEA Grapalat" w:cs="Arial"/>
          <w:sz w:val="20"/>
          <w:szCs w:val="20"/>
          <w:u w:val="single"/>
          <w:lang w:val="es-ES"/>
        </w:rPr>
      </w:pPr>
    </w:p>
    <w:p w:rsidR="00862E38" w:rsidRPr="0000617C" w:rsidRDefault="00862E38" w:rsidP="00862E38">
      <w:pPr>
        <w:jc w:val="both"/>
        <w:rPr>
          <w:rFonts w:ascii="GHEA Grapalat" w:hAnsi="GHEA Grapalat" w:cs="Sylfaen"/>
          <w:sz w:val="20"/>
          <w:szCs w:val="20"/>
          <w:lang w:val="es-ES"/>
        </w:rPr>
      </w:pPr>
      <w:r w:rsidRPr="0000617C">
        <w:rPr>
          <w:rFonts w:ascii="GHEA Grapalat" w:hAnsi="GHEA Grapalat"/>
          <w:sz w:val="22"/>
          <w:szCs w:val="22"/>
          <w:u w:val="single"/>
          <w:lang w:val="es-ES"/>
        </w:rPr>
        <w:t xml:space="preserve">                                                             </w:t>
      </w:r>
      <w:r w:rsidRPr="0000617C">
        <w:rPr>
          <w:rFonts w:ascii="GHEA Grapalat" w:hAnsi="GHEA Grapalat"/>
          <w:sz w:val="22"/>
          <w:szCs w:val="22"/>
          <w:u w:val="single"/>
          <w:lang w:val="es-ES"/>
        </w:rPr>
        <w:tab/>
      </w:r>
      <w:r w:rsidRPr="0000617C">
        <w:rPr>
          <w:rFonts w:ascii="GHEA Grapalat" w:hAnsi="GHEA Grapalat"/>
          <w:sz w:val="22"/>
          <w:szCs w:val="22"/>
          <w:u w:val="single"/>
          <w:lang w:val="es-ES"/>
        </w:rPr>
        <w:tab/>
        <w:t xml:space="preserve">       </w:t>
      </w:r>
      <w:r w:rsidRPr="0000617C">
        <w:rPr>
          <w:rFonts w:ascii="GHEA Grapalat" w:hAnsi="GHEA Grapalat"/>
          <w:sz w:val="22"/>
          <w:szCs w:val="22"/>
          <w:lang w:val="es-ES"/>
        </w:rPr>
        <w:t xml:space="preserve"> </w:t>
      </w:r>
      <w:r w:rsidRPr="0000617C">
        <w:rPr>
          <w:rFonts w:ascii="GHEA Grapalat" w:hAnsi="GHEA Grapalat" w:cs="Sylfaen"/>
          <w:sz w:val="20"/>
          <w:szCs w:val="20"/>
          <w:lang w:val="es-ES"/>
        </w:rPr>
        <w:t>удостоверяет, что</w:t>
      </w:r>
    </w:p>
    <w:p w:rsidR="00862E38" w:rsidRPr="0000617C" w:rsidRDefault="00862E38" w:rsidP="00862E38">
      <w:pPr>
        <w:ind w:firstLine="567"/>
        <w:jc w:val="both"/>
        <w:rPr>
          <w:rFonts w:ascii="GHEA Grapalat" w:hAnsi="GHEA Grapalat" w:cs="Arial"/>
          <w:sz w:val="20"/>
          <w:szCs w:val="20"/>
          <w:u w:val="single"/>
          <w:lang w:val="es-ES"/>
        </w:rPr>
      </w:pPr>
      <w:r w:rsidRPr="0000617C">
        <w:rPr>
          <w:rFonts w:ascii="GHEA Grapalat" w:hAnsi="GHEA Grapalat"/>
          <w:vertAlign w:val="superscript"/>
          <w:lang w:val="es-ES"/>
        </w:rPr>
        <w:t xml:space="preserve">               </w:t>
      </w:r>
      <w:r w:rsidRPr="0000617C">
        <w:rPr>
          <w:rFonts w:ascii="GHEA Grapalat" w:hAnsi="GHEA Grapalat"/>
          <w:lang w:val="es-ES"/>
        </w:rPr>
        <w:t xml:space="preserve">            </w:t>
      </w:r>
      <w:r w:rsidRPr="0000617C">
        <w:rPr>
          <w:rFonts w:ascii="GHEA Grapalat" w:hAnsi="GHEA Grapalat" w:cs="Sylfaen"/>
          <w:vertAlign w:val="superscript"/>
          <w:lang w:val="es-ES"/>
        </w:rPr>
        <w:t>участвовать</w:t>
      </w:r>
      <w:r w:rsidRPr="0000617C">
        <w:rPr>
          <w:rFonts w:ascii="GHEA Grapalat" w:hAnsi="GHEA Grapalat" w:cs="Arial"/>
          <w:vertAlign w:val="superscript"/>
          <w:lang w:val="es-ES"/>
        </w:rPr>
        <w:t xml:space="preserve"> </w:t>
      </w:r>
      <w:r w:rsidRPr="0000617C">
        <w:rPr>
          <w:rFonts w:ascii="GHEA Grapalat" w:hAnsi="GHEA Grapalat" w:cs="Sylfaen"/>
          <w:vertAlign w:val="superscript"/>
          <w:lang w:val="es-ES"/>
        </w:rPr>
        <w:t>имя:</w:t>
      </w:r>
    </w:p>
    <w:p w:rsidR="00862E38" w:rsidRPr="0000617C" w:rsidRDefault="00BA1F77" w:rsidP="00862E38">
      <w:pPr>
        <w:spacing w:line="360" w:lineRule="auto"/>
        <w:jc w:val="both"/>
        <w:rPr>
          <w:rFonts w:ascii="GHEA Grapalat" w:hAnsi="GHEA Grapalat" w:cs="Arial"/>
          <w:sz w:val="20"/>
          <w:szCs w:val="20"/>
          <w:lang w:val="es-ES"/>
        </w:rPr>
      </w:pPr>
      <w:r w:rsidRPr="00E65E2E">
        <w:rPr>
          <w:rFonts w:ascii="GHEA Grapalat" w:hAnsi="GHEA Grapalat"/>
          <w:b/>
          <w:i/>
          <w:sz w:val="22"/>
          <w:szCs w:val="22"/>
          <w:lang w:val="hy-AM"/>
        </w:rPr>
        <w:t xml:space="preserve">« </w:t>
      </w:r>
      <w:r w:rsidR="00C51547">
        <w:rPr>
          <w:rFonts w:ascii="GHEA Grapalat" w:hAnsi="GHEA Grapalat" w:cs="Sylfaen"/>
          <w:b/>
          <w:i/>
          <w:sz w:val="22"/>
          <w:szCs w:val="22"/>
          <w:lang w:val="es-ES"/>
        </w:rPr>
        <w:t xml:space="preserve">РАГМ </w:t>
      </w:r>
      <w:r w:rsidR="00C51547">
        <w:rPr>
          <w:rFonts w:ascii="GHEA Grapalat" w:hAnsi="GHEA Grapalat" w:cs="Sylfaen"/>
          <w:b/>
          <w:i/>
          <w:sz w:val="22"/>
          <w:szCs w:val="22"/>
          <w:lang w:val="ru-RU"/>
        </w:rPr>
        <w:t xml:space="preserve">ДЖД- </w:t>
      </w:r>
      <w:r>
        <w:rPr>
          <w:rFonts w:ascii="GHEA Grapalat" w:hAnsi="GHEA Grapalat" w:cs="Sylfaen"/>
          <w:b/>
          <w:i/>
          <w:sz w:val="22"/>
          <w:szCs w:val="22"/>
          <w:lang w:val="es-ES"/>
        </w:rPr>
        <w:t xml:space="preserve">ГАШЗБ-2024/01 </w:t>
      </w:r>
      <w:r w:rsidRPr="00E65E2E">
        <w:rPr>
          <w:rFonts w:ascii="GHEA Grapalat" w:hAnsi="GHEA Grapalat"/>
          <w:b/>
          <w:i/>
          <w:sz w:val="22"/>
          <w:szCs w:val="22"/>
          <w:lang w:val="hy-AM"/>
        </w:rPr>
        <w:t>»</w:t>
      </w:r>
      <w:r w:rsidRPr="004B1AE3">
        <w:rPr>
          <w:rFonts w:ascii="GHEA Grapalat" w:hAnsi="GHEA Grapalat" w:cs="Sylfaen"/>
          <w:b/>
          <w:i/>
          <w:sz w:val="22"/>
          <w:szCs w:val="22"/>
          <w:lang w:val="hy-AM"/>
        </w:rPr>
        <w:t xml:space="preserve">  </w:t>
      </w:r>
      <w:r w:rsidR="00862E38" w:rsidRPr="0000617C">
        <w:rPr>
          <w:rFonts w:ascii="GHEA Grapalat" w:hAnsi="GHEA Grapalat" w:cs="Arial"/>
          <w:sz w:val="20"/>
          <w:szCs w:val="20"/>
          <w:lang w:val="es-ES"/>
        </w:rPr>
        <w:t>В случае признания выбранным участником объема запроса котировок с тем же кодом, при выполнении работ, предусмотренных договором, заключенным в рамках конкурса с тем же кодом, оно обязано установить (использовать) материалы и (или) устройства и оборудование, соответствующие техническим характеристикам и условиям гарантийного обслуживания, указанным в проектной документации, прилагаемой к договору, до установки (использования) путем согласования их технических характеристик, товарных знаков, фирменных наименований, марок и гарантийных сроков заранее с заказчиком.</w:t>
      </w:r>
    </w:p>
    <w:p w:rsidR="00862E38" w:rsidRPr="0000617C" w:rsidRDefault="00862E38" w:rsidP="00862E38">
      <w:pPr>
        <w:pStyle w:val="31"/>
        <w:spacing w:line="240" w:lineRule="auto"/>
        <w:jc w:val="right"/>
        <w:rPr>
          <w:rFonts w:ascii="GHEA Grapalat" w:hAnsi="GHEA Grapalat" w:cs="Sylfaen"/>
          <w:b/>
          <w:lang w:val="hy-AM"/>
        </w:rPr>
      </w:pPr>
    </w:p>
    <w:p w:rsidR="00862E38" w:rsidRPr="0000617C" w:rsidRDefault="00862E38" w:rsidP="00862E38">
      <w:pPr>
        <w:pStyle w:val="31"/>
        <w:spacing w:line="240" w:lineRule="auto"/>
        <w:jc w:val="right"/>
        <w:rPr>
          <w:rFonts w:ascii="GHEA Grapalat" w:hAnsi="GHEA Grapalat" w:cs="Sylfaen"/>
          <w:b/>
          <w:lang w:val="hy-AM"/>
        </w:rPr>
      </w:pPr>
    </w:p>
    <w:p w:rsidR="00862E38" w:rsidRPr="0000617C" w:rsidRDefault="00862E38" w:rsidP="00862E38">
      <w:pPr>
        <w:jc w:val="both"/>
        <w:rPr>
          <w:rFonts w:ascii="GHEA Grapalat" w:hAnsi="GHEA Grapalat"/>
          <w:sz w:val="20"/>
          <w:lang w:val="hy-AM"/>
        </w:rPr>
      </w:pPr>
      <w:r w:rsidRPr="0000617C">
        <w:rPr>
          <w:rFonts w:ascii="GHEA Grapalat" w:hAnsi="GHEA Grapalat"/>
          <w:sz w:val="20"/>
          <w:lang w:val="es-ES"/>
        </w:rPr>
        <w:t xml:space="preserve">   </w:t>
      </w:r>
      <w:r w:rsidRPr="0000617C">
        <w:rPr>
          <w:rFonts w:ascii="GHEA Grapalat" w:hAnsi="GHEA Grapalat"/>
          <w:sz w:val="20"/>
          <w:lang w:val="hy-AM"/>
        </w:rPr>
        <w:t xml:space="preserve">___________________________________________________ </w:t>
      </w:r>
      <w:r w:rsidRPr="0000617C">
        <w:rPr>
          <w:rFonts w:ascii="GHEA Grapalat" w:hAnsi="GHEA Grapalat"/>
          <w:sz w:val="20"/>
          <w:lang w:val="hy-AM"/>
        </w:rPr>
        <w:tab/>
        <w:t>_____________</w:t>
      </w:r>
      <w:r w:rsidRPr="0000617C">
        <w:rPr>
          <w:rFonts w:ascii="GHEA Grapalat" w:hAnsi="GHEA Grapalat"/>
          <w:sz w:val="20"/>
          <w:u w:val="single"/>
          <w:lang w:val="es-ES"/>
        </w:rPr>
        <w:tab/>
      </w:r>
      <w:r w:rsidRPr="0000617C">
        <w:rPr>
          <w:rFonts w:ascii="GHEA Grapalat" w:hAnsi="GHEA Grapalat"/>
          <w:sz w:val="20"/>
          <w:u w:val="single"/>
          <w:lang w:val="es-ES"/>
        </w:rPr>
        <w:tab/>
      </w:r>
      <w:r w:rsidRPr="0000617C">
        <w:rPr>
          <w:rFonts w:ascii="GHEA Grapalat" w:hAnsi="GHEA Grapalat"/>
          <w:sz w:val="20"/>
          <w:lang w:val="es-ES"/>
        </w:rPr>
        <w:tab/>
      </w:r>
      <w:r w:rsidRPr="0000617C">
        <w:rPr>
          <w:rFonts w:ascii="GHEA Grapalat" w:hAnsi="GHEA Grapalat"/>
          <w:sz w:val="20"/>
          <w:lang w:val="es-ES"/>
        </w:rPr>
        <w:tab/>
      </w:r>
      <w:r w:rsidRPr="0000617C">
        <w:rPr>
          <w:rFonts w:ascii="GHEA Grapalat" w:hAnsi="GHEA Grapalat"/>
          <w:sz w:val="20"/>
          <w:lang w:val="hy-AM"/>
        </w:rPr>
        <w:t xml:space="preserve">         </w:t>
      </w:r>
    </w:p>
    <w:p w:rsidR="00862E38" w:rsidRPr="0000617C" w:rsidRDefault="00862E38" w:rsidP="00862E38">
      <w:pPr>
        <w:jc w:val="both"/>
        <w:rPr>
          <w:rFonts w:ascii="GHEA Grapalat" w:hAnsi="GHEA Grapalat" w:cs="Arial"/>
          <w:sz w:val="20"/>
          <w:vertAlign w:val="superscript"/>
          <w:lang w:val="es-ES"/>
        </w:rPr>
      </w:pPr>
      <w:r w:rsidRPr="0000617C">
        <w:rPr>
          <w:rFonts w:ascii="GHEA Grapalat" w:hAnsi="GHEA Grapalat"/>
          <w:sz w:val="20"/>
          <w:lang w:val="hy-AM"/>
        </w:rPr>
        <w:t xml:space="preserve">    </w:t>
      </w:r>
      <w:r w:rsidRPr="0000617C">
        <w:rPr>
          <w:rFonts w:ascii="GHEA Grapalat" w:hAnsi="GHEA Grapalat" w:cs="Sylfaen"/>
          <w:sz w:val="20"/>
          <w:vertAlign w:val="superscript"/>
          <w:lang w:val="hy-AM"/>
        </w:rPr>
        <w:t>Принять участие</w:t>
      </w:r>
      <w:r w:rsidRPr="0000617C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00617C">
        <w:rPr>
          <w:rFonts w:ascii="GHEA Grapalat" w:hAnsi="GHEA Grapalat" w:cs="Sylfaen"/>
          <w:sz w:val="20"/>
          <w:vertAlign w:val="superscript"/>
          <w:lang w:val="hy-AM"/>
        </w:rPr>
        <w:t>имя:</w:t>
      </w:r>
      <w:r w:rsidRPr="0000617C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00617C">
        <w:rPr>
          <w:rFonts w:ascii="GHEA Grapalat" w:hAnsi="GHEA Grapalat"/>
          <w:sz w:val="20"/>
          <w:vertAlign w:val="superscript"/>
          <w:lang w:val="hy-AM"/>
        </w:rPr>
        <w:t xml:space="preserve">( </w:t>
      </w:r>
      <w:r w:rsidRPr="0000617C">
        <w:rPr>
          <w:rFonts w:ascii="GHEA Grapalat" w:hAnsi="GHEA Grapalat" w:cs="Sylfaen"/>
          <w:sz w:val="20"/>
          <w:vertAlign w:val="superscript"/>
          <w:lang w:val="hy-AM"/>
        </w:rPr>
        <w:t>лидера</w:t>
      </w:r>
      <w:r w:rsidRPr="0000617C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00617C">
        <w:rPr>
          <w:rFonts w:ascii="GHEA Grapalat" w:hAnsi="GHEA Grapalat" w:cs="Sylfaen"/>
          <w:sz w:val="20"/>
          <w:vertAlign w:val="superscript"/>
          <w:lang w:val="hy-AM"/>
        </w:rPr>
        <w:t xml:space="preserve">должность </w:t>
      </w:r>
      <w:r w:rsidRPr="0000617C">
        <w:rPr>
          <w:rFonts w:ascii="GHEA Grapalat" w:hAnsi="GHEA Grapalat" w:cs="Arial"/>
          <w:sz w:val="20"/>
          <w:vertAlign w:val="superscript"/>
          <w:lang w:val="hy-AM"/>
        </w:rPr>
        <w:t xml:space="preserve">, </w:t>
      </w:r>
      <w:r w:rsidRPr="0000617C">
        <w:rPr>
          <w:rFonts w:ascii="GHEA Grapalat" w:hAnsi="GHEA Grapalat" w:cs="Sylfaen"/>
          <w:sz w:val="20"/>
          <w:vertAlign w:val="superscript"/>
          <w:lang w:val="hy-AM"/>
        </w:rPr>
        <w:t>имя</w:t>
      </w:r>
      <w:r w:rsidRPr="0000617C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00617C">
        <w:rPr>
          <w:rFonts w:ascii="GHEA Grapalat" w:hAnsi="GHEA Grapalat" w:cs="Sylfaen"/>
          <w:sz w:val="20"/>
          <w:vertAlign w:val="superscript"/>
          <w:lang w:val="hy-AM"/>
        </w:rPr>
        <w:t xml:space="preserve">фамилия </w:t>
      </w:r>
      <w:r w:rsidRPr="0000617C">
        <w:rPr>
          <w:rFonts w:ascii="GHEA Grapalat" w:hAnsi="GHEA Grapalat" w:cs="Arial"/>
          <w:sz w:val="20"/>
          <w:vertAlign w:val="superscript"/>
          <w:lang w:val="hy-AM"/>
        </w:rPr>
        <w:t>)</w:t>
      </w:r>
      <w:r w:rsidRPr="0000617C">
        <w:rPr>
          <w:rFonts w:ascii="GHEA Grapalat" w:hAnsi="GHEA Grapalat" w:cs="Arial"/>
          <w:sz w:val="20"/>
          <w:vertAlign w:val="superscript"/>
          <w:lang w:val="es-ES"/>
        </w:rPr>
        <w:t xml:space="preserve">               </w:t>
      </w:r>
      <w:r w:rsidRPr="0000617C">
        <w:rPr>
          <w:rFonts w:ascii="GHEA Grapalat" w:hAnsi="GHEA Grapalat" w:cs="Arial"/>
          <w:sz w:val="20"/>
          <w:vertAlign w:val="superscript"/>
          <w:lang w:val="hy-AM"/>
        </w:rPr>
        <w:t xml:space="preserve">                                            </w:t>
      </w:r>
      <w:r w:rsidRPr="0000617C">
        <w:rPr>
          <w:rFonts w:ascii="GHEA Grapalat" w:hAnsi="GHEA Grapalat" w:cs="Sylfaen"/>
          <w:sz w:val="20"/>
          <w:vertAlign w:val="superscript"/>
          <w:lang w:val="hy-AM"/>
        </w:rPr>
        <w:t>подпись</w:t>
      </w:r>
    </w:p>
    <w:p w:rsidR="00862E38" w:rsidRPr="0000617C" w:rsidRDefault="00862E38" w:rsidP="00862E38">
      <w:pPr>
        <w:jc w:val="both"/>
        <w:rPr>
          <w:rFonts w:ascii="GHEA Grapalat" w:hAnsi="GHEA Grapalat" w:cs="Arial"/>
          <w:sz w:val="20"/>
          <w:vertAlign w:val="superscript"/>
          <w:lang w:val="es-ES"/>
        </w:rPr>
      </w:pPr>
    </w:p>
    <w:p w:rsidR="00862E38" w:rsidRPr="0000617C" w:rsidRDefault="00862E38" w:rsidP="00862E38">
      <w:pPr>
        <w:jc w:val="both"/>
        <w:rPr>
          <w:rFonts w:ascii="GHEA Grapalat" w:hAnsi="GHEA Grapalat"/>
          <w:sz w:val="20"/>
          <w:lang w:val="hy-AM"/>
        </w:rPr>
      </w:pPr>
      <w:r w:rsidRPr="0000617C">
        <w:rPr>
          <w:rFonts w:ascii="GHEA Grapalat" w:hAnsi="GHEA Grapalat"/>
          <w:sz w:val="20"/>
          <w:lang w:val="hy-AM"/>
        </w:rPr>
        <w:t xml:space="preserve">    </w:t>
      </w:r>
    </w:p>
    <w:p w:rsidR="00862E38" w:rsidRDefault="00862E38" w:rsidP="00862E38">
      <w:pPr>
        <w:jc w:val="right"/>
        <w:rPr>
          <w:rFonts w:ascii="GHEA Grapalat" w:hAnsi="GHEA Grapalat" w:cs="Arial"/>
          <w:sz w:val="20"/>
          <w:lang w:val="hy-AM"/>
        </w:rPr>
      </w:pPr>
      <w:r w:rsidRPr="0000617C">
        <w:rPr>
          <w:rFonts w:ascii="GHEA Grapalat" w:hAnsi="GHEA Grapalat" w:cs="Sylfaen"/>
          <w:lang w:val="hy-AM"/>
        </w:rPr>
        <w:t>К. Т.</w:t>
      </w:r>
      <w:r w:rsidRPr="0000617C">
        <w:rPr>
          <w:rStyle w:val="af6"/>
          <w:rFonts w:ascii="GHEA Grapalat" w:hAnsi="GHEA Grapalat" w:cs="Arial"/>
          <w:color w:val="FFFFFF"/>
          <w:lang w:val="hy-AM"/>
        </w:rPr>
        <w:footnoteReference w:id="7"/>
      </w:r>
      <w:r>
        <w:rPr>
          <w:rFonts w:ascii="GHEA Grapalat" w:hAnsi="GHEA Grapalat" w:cs="Arial"/>
          <w:sz w:val="20"/>
          <w:lang w:val="hy-AM"/>
        </w:rPr>
        <w:tab/>
        <w:t xml:space="preserve"> </w:t>
      </w:r>
    </w:p>
    <w:p w:rsidR="00862E38" w:rsidRDefault="00862E38" w:rsidP="00862E38">
      <w:pPr>
        <w:pStyle w:val="31"/>
        <w:spacing w:line="240" w:lineRule="auto"/>
        <w:jc w:val="right"/>
        <w:rPr>
          <w:rFonts w:ascii="GHEA Grapalat" w:hAnsi="GHEA Grapalat"/>
          <w:b/>
          <w:lang w:val="hy-AM"/>
        </w:rPr>
      </w:pPr>
    </w:p>
    <w:p w:rsidR="00862E38" w:rsidRDefault="00862E38" w:rsidP="00862E38">
      <w:pPr>
        <w:pStyle w:val="31"/>
        <w:spacing w:line="240" w:lineRule="auto"/>
        <w:jc w:val="right"/>
        <w:rPr>
          <w:rFonts w:ascii="GHEA Grapalat" w:hAnsi="GHEA Grapalat"/>
          <w:b/>
          <w:lang w:val="hy-AM"/>
        </w:rPr>
      </w:pPr>
    </w:p>
    <w:p w:rsidR="00862E38" w:rsidRPr="005406E5" w:rsidRDefault="00862E38" w:rsidP="00862E38">
      <w:pPr>
        <w:pStyle w:val="31"/>
        <w:spacing w:line="240" w:lineRule="auto"/>
        <w:jc w:val="center"/>
        <w:rPr>
          <w:rFonts w:ascii="GHEA Grapalat" w:hAnsi="GHEA Grapalat" w:cs="Sylfaen"/>
          <w:b/>
          <w:lang w:val="hy-AM"/>
        </w:rPr>
      </w:pPr>
      <w:r>
        <w:rPr>
          <w:rFonts w:ascii="GHEA Grapalat" w:hAnsi="GHEA Grapalat" w:cs="Sylfaen"/>
          <w:b/>
          <w:lang w:val="hy-AM"/>
        </w:rPr>
        <w:br w:type="page"/>
      </w:r>
    </w:p>
    <w:p w:rsidR="008B7CFE" w:rsidRPr="009A5836" w:rsidRDefault="008B7CFE" w:rsidP="008B7CFE">
      <w:pPr>
        <w:pStyle w:val="3"/>
        <w:spacing w:line="240" w:lineRule="auto"/>
        <w:ind w:firstLine="567"/>
        <w:jc w:val="right"/>
        <w:rPr>
          <w:rFonts w:ascii="GHEA Grapalat" w:hAnsi="GHEA Grapalat" w:cs="Arial"/>
          <w:b/>
          <w:i w:val="0"/>
          <w:lang w:val="hy-AM"/>
        </w:rPr>
      </w:pPr>
      <w:r w:rsidRPr="009A5836">
        <w:rPr>
          <w:rFonts w:ascii="GHEA Grapalat" w:hAnsi="GHEA Grapalat" w:cs="Sylfaen"/>
          <w:b/>
          <w:i w:val="0"/>
          <w:lang w:val="hy-AM"/>
        </w:rPr>
        <w:lastRenderedPageBreak/>
        <w:t xml:space="preserve">Приложение </w:t>
      </w:r>
      <w:r w:rsidRPr="009A5836">
        <w:rPr>
          <w:rFonts w:ascii="GHEA Grapalat" w:hAnsi="GHEA Grapalat" w:cs="Arial"/>
          <w:b/>
          <w:i w:val="0"/>
          <w:lang w:val="hy-AM"/>
        </w:rPr>
        <w:t>1.3**</w:t>
      </w:r>
    </w:p>
    <w:p w:rsidR="008B7CFE" w:rsidRPr="009A5836" w:rsidRDefault="00BA1F77" w:rsidP="008B7CFE">
      <w:pPr>
        <w:pStyle w:val="31"/>
        <w:spacing w:line="240" w:lineRule="auto"/>
        <w:jc w:val="right"/>
        <w:rPr>
          <w:rFonts w:ascii="GHEA Grapalat" w:hAnsi="GHEA Grapalat" w:cs="Arial"/>
          <w:b/>
          <w:lang w:val="hy-AM"/>
        </w:rPr>
      </w:pPr>
      <w:r w:rsidRPr="00E65E2E">
        <w:rPr>
          <w:rFonts w:ascii="GHEA Grapalat" w:hAnsi="GHEA Grapalat"/>
          <w:b/>
          <w:i/>
          <w:sz w:val="22"/>
          <w:szCs w:val="22"/>
          <w:lang w:val="hy-AM"/>
        </w:rPr>
        <w:t xml:space="preserve">« </w:t>
      </w:r>
      <w:r w:rsidR="006A4AA8">
        <w:rPr>
          <w:rFonts w:ascii="GHEA Grapalat" w:hAnsi="GHEA Grapalat" w:cs="Sylfaen"/>
          <w:b/>
          <w:i/>
          <w:sz w:val="22"/>
          <w:szCs w:val="22"/>
          <w:lang w:val="es-ES"/>
        </w:rPr>
        <w:t xml:space="preserve">РАГМ </w:t>
      </w:r>
      <w:r w:rsidR="006A4AA8" w:rsidRPr="00F91C77">
        <w:rPr>
          <w:rFonts w:ascii="GHEA Grapalat" w:hAnsi="GHEA Grapalat" w:cs="Sylfaen"/>
          <w:b/>
          <w:i/>
          <w:sz w:val="22"/>
          <w:szCs w:val="22"/>
          <w:lang w:val="hy-AM"/>
        </w:rPr>
        <w:t xml:space="preserve">ДЖД- </w:t>
      </w:r>
      <w:r>
        <w:rPr>
          <w:rFonts w:ascii="GHEA Grapalat" w:hAnsi="GHEA Grapalat" w:cs="Sylfaen"/>
          <w:b/>
          <w:i/>
          <w:sz w:val="22"/>
          <w:szCs w:val="22"/>
          <w:lang w:val="es-ES"/>
        </w:rPr>
        <w:t xml:space="preserve">ГАШЗБ-2024/01 </w:t>
      </w:r>
      <w:r w:rsidRPr="00E65E2E">
        <w:rPr>
          <w:rFonts w:ascii="GHEA Grapalat" w:hAnsi="GHEA Grapalat"/>
          <w:b/>
          <w:i/>
          <w:sz w:val="22"/>
          <w:szCs w:val="22"/>
          <w:lang w:val="hy-AM"/>
        </w:rPr>
        <w:t>»</w:t>
      </w:r>
      <w:r w:rsidRPr="004B1AE3">
        <w:rPr>
          <w:rFonts w:ascii="GHEA Grapalat" w:hAnsi="GHEA Grapalat" w:cs="Sylfaen"/>
          <w:b/>
          <w:i/>
          <w:sz w:val="22"/>
          <w:szCs w:val="22"/>
          <w:lang w:val="hy-AM"/>
        </w:rPr>
        <w:t xml:space="preserve">  </w:t>
      </w:r>
      <w:r w:rsidR="008B7CFE" w:rsidRPr="009A5836">
        <w:rPr>
          <w:rFonts w:ascii="GHEA Grapalat" w:hAnsi="GHEA Grapalat" w:cs="Sylfaen"/>
          <w:b/>
          <w:lang w:val="hy-AM"/>
        </w:rPr>
        <w:t>с кодом</w:t>
      </w:r>
    </w:p>
    <w:p w:rsidR="008B7CFE" w:rsidRPr="009A5836" w:rsidRDefault="0055550A" w:rsidP="008B7CFE">
      <w:pPr>
        <w:pStyle w:val="31"/>
        <w:spacing w:line="240" w:lineRule="auto"/>
        <w:jc w:val="right"/>
        <w:rPr>
          <w:rFonts w:ascii="GHEA Grapalat" w:hAnsi="GHEA Grapalat" w:cs="Sylfaen"/>
          <w:b/>
          <w:lang w:val="hy-AM"/>
        </w:rPr>
      </w:pPr>
      <w:r>
        <w:rPr>
          <w:rFonts w:ascii="GHEA Grapalat" w:hAnsi="GHEA Grapalat" w:cs="Sylfaen"/>
          <w:b/>
          <w:lang w:val="hy-AM"/>
        </w:rPr>
        <w:t>запрос котировок</w:t>
      </w:r>
      <w:r w:rsidR="008B7CFE" w:rsidRPr="009A5836">
        <w:rPr>
          <w:rFonts w:ascii="GHEA Grapalat" w:hAnsi="GHEA Grapalat" w:cs="Arial"/>
          <w:b/>
          <w:lang w:val="hy-AM"/>
        </w:rPr>
        <w:t xml:space="preserve"> </w:t>
      </w:r>
      <w:r w:rsidR="008B7CFE" w:rsidRPr="009A5836">
        <w:rPr>
          <w:rFonts w:ascii="GHEA Grapalat" w:hAnsi="GHEA Grapalat" w:cs="Sylfaen"/>
          <w:b/>
          <w:lang w:val="hy-AM"/>
        </w:rPr>
        <w:t>приглашения</w:t>
      </w:r>
    </w:p>
    <w:p w:rsidR="008B7CFE" w:rsidRDefault="008B7CFE" w:rsidP="008B7CFE">
      <w:pPr>
        <w:pStyle w:val="31"/>
        <w:spacing w:line="240" w:lineRule="auto"/>
        <w:jc w:val="right"/>
        <w:rPr>
          <w:rFonts w:ascii="GHEA Grapalat" w:hAnsi="GHEA Grapalat" w:cs="Sylfaen"/>
          <w:b/>
          <w:lang w:val="hy-AM"/>
        </w:rPr>
      </w:pPr>
    </w:p>
    <w:p w:rsidR="00427635" w:rsidRPr="007F07D4" w:rsidRDefault="00427635" w:rsidP="00427635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  <w:r>
        <w:rPr>
          <w:rFonts w:ascii="GHEA Grapalat" w:hAnsi="GHEA Grapalat" w:cs="Sylfaen"/>
          <w:b/>
          <w:lang w:val="hy-AM"/>
        </w:rPr>
        <w:tab/>
      </w:r>
      <w:r w:rsidRPr="007F07D4">
        <w:rPr>
          <w:rFonts w:ascii="GHEA Grapalat" w:eastAsia="GHEA Grapalat" w:hAnsi="GHEA Grapalat" w:cs="GHEA Grapalat"/>
          <w:lang w:val="hy-AM"/>
        </w:rPr>
        <w:t>ФОРМА</w:t>
      </w:r>
    </w:p>
    <w:p w:rsidR="008B7CFE" w:rsidRDefault="008B7CFE" w:rsidP="00B3390B">
      <w:pPr>
        <w:pStyle w:val="31"/>
        <w:tabs>
          <w:tab w:val="left" w:pos="4792"/>
        </w:tabs>
        <w:spacing w:line="240" w:lineRule="auto"/>
        <w:jc w:val="left"/>
        <w:rPr>
          <w:rFonts w:ascii="GHEA Grapalat" w:hAnsi="GHEA Grapalat" w:cs="Sylfaen"/>
          <w:b/>
          <w:lang w:val="hy-AM"/>
        </w:rPr>
      </w:pPr>
    </w:p>
    <w:p w:rsidR="008B7CFE" w:rsidRPr="00B3390B" w:rsidRDefault="008B7CFE" w:rsidP="008B7CFE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  <w:r w:rsidRPr="00B3390B">
        <w:rPr>
          <w:rFonts w:ascii="GHEA Grapalat" w:eastAsia="GHEA Grapalat" w:hAnsi="GHEA Grapalat" w:cs="GHEA Grapalat"/>
          <w:lang w:val="hy-AM"/>
        </w:rPr>
        <w:t>ЗАЯВЛЕНИЕ ФАКТИЧЕСКИХ БЕНЕФИЦИАРОВ</w:t>
      </w:r>
    </w:p>
    <w:p w:rsidR="008B7CFE" w:rsidRPr="00B3390B" w:rsidRDefault="008B7CFE" w:rsidP="008B7CFE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</w:p>
    <w:p w:rsidR="008B7CFE" w:rsidRPr="00FD1EE4" w:rsidRDefault="008B7CFE" w:rsidP="008B7CFE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rFonts w:ascii="GHEA Grapalat" w:eastAsia="GHEA Grapalat" w:hAnsi="GHEA Grapalat" w:cs="GHEA Grapalat"/>
          <w:b/>
          <w:color w:val="000000"/>
        </w:rPr>
      </w:pPr>
      <w:r w:rsidRPr="00FD1EE4">
        <w:rPr>
          <w:rFonts w:ascii="GHEA Grapalat" w:eastAsia="GHEA Grapalat" w:hAnsi="GHEA Grapalat" w:cs="GHEA Grapalat"/>
          <w:b/>
          <w:color w:val="000000"/>
        </w:rPr>
        <w:t>Организация</w:t>
      </w:r>
    </w:p>
    <w:p w:rsidR="008B7CFE" w:rsidRPr="00FD1EE4" w:rsidRDefault="008B7CFE" w:rsidP="008B7CFE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color w:val="000000"/>
        </w:rPr>
      </w:pPr>
      <w:r w:rsidRPr="00FD1EE4">
        <w:rPr>
          <w:rFonts w:ascii="GHEA Grapalat" w:eastAsia="GHEA Grapalat" w:hAnsi="GHEA Grapalat" w:cs="GHEA Grapalat"/>
          <w:i/>
          <w:color w:val="000000"/>
        </w:rPr>
        <w:t>Данные компании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6"/>
        <w:gridCol w:w="6180"/>
      </w:tblGrid>
      <w:tr w:rsidR="008B7CFE" w:rsidRPr="00FD1EE4" w:rsidTr="00D46CE9">
        <w:tc>
          <w:tcPr>
            <w:tcW w:w="2836" w:type="dxa"/>
            <w:shd w:val="clear" w:color="auto" w:fill="D9E2F3"/>
            <w:vAlign w:val="center"/>
          </w:tcPr>
          <w:p w:rsidR="008B7CFE" w:rsidRPr="00FD1EE4" w:rsidRDefault="008B7CFE" w:rsidP="008B7CFE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FD1EE4">
              <w:rPr>
                <w:rFonts w:ascii="GHEA Grapalat" w:eastAsia="GHEA Grapalat" w:hAnsi="GHEA Grapalat" w:cs="GHEA Grapalat"/>
                <w:color w:val="000000"/>
              </w:rPr>
              <w:t>Имя:</w:t>
            </w:r>
          </w:p>
        </w:tc>
        <w:tc>
          <w:tcPr>
            <w:tcW w:w="6180" w:type="dxa"/>
            <w:vAlign w:val="center"/>
          </w:tcPr>
          <w:p w:rsidR="008B7CFE" w:rsidRPr="00FD1EE4" w:rsidRDefault="008B7CFE" w:rsidP="00D46CE9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8B7CFE" w:rsidRPr="00FD1EE4" w:rsidTr="00D46CE9">
        <w:tc>
          <w:tcPr>
            <w:tcW w:w="2836" w:type="dxa"/>
            <w:shd w:val="clear" w:color="auto" w:fill="D9E2F3"/>
            <w:vAlign w:val="center"/>
          </w:tcPr>
          <w:p w:rsidR="008B7CFE" w:rsidRPr="00FD1EE4" w:rsidRDefault="008B7CFE" w:rsidP="008B7CFE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FD1EE4">
              <w:rPr>
                <w:rFonts w:ascii="GHEA Grapalat" w:eastAsia="GHEA Grapalat" w:hAnsi="GHEA Grapalat" w:cs="GHEA Grapalat"/>
                <w:color w:val="000000"/>
              </w:rPr>
              <w:t>Название на латыни</w:t>
            </w:r>
          </w:p>
        </w:tc>
        <w:tc>
          <w:tcPr>
            <w:tcW w:w="6180" w:type="dxa"/>
            <w:vAlign w:val="center"/>
          </w:tcPr>
          <w:p w:rsidR="008B7CFE" w:rsidRPr="00FD1EE4" w:rsidRDefault="008B7CFE" w:rsidP="00D46CE9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8B7CFE" w:rsidRPr="00FD1EE4" w:rsidTr="00D46CE9">
        <w:tc>
          <w:tcPr>
            <w:tcW w:w="2836" w:type="dxa"/>
            <w:shd w:val="clear" w:color="auto" w:fill="D9E2F3"/>
            <w:vAlign w:val="center"/>
          </w:tcPr>
          <w:p w:rsidR="008B7CFE" w:rsidRPr="00FD1EE4" w:rsidRDefault="008B7CFE" w:rsidP="008B7CFE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>
              <w:rPr>
                <w:rFonts w:ascii="GHEA Grapalat" w:eastAsia="GHEA Grapalat" w:hAnsi="GHEA Grapalat" w:cs="GHEA Grapalat"/>
                <w:color w:val="000000"/>
              </w:rPr>
              <w:t>Государственный регистрационный номер</w:t>
            </w:r>
          </w:p>
        </w:tc>
        <w:tc>
          <w:tcPr>
            <w:tcW w:w="6180" w:type="dxa"/>
            <w:vAlign w:val="center"/>
          </w:tcPr>
          <w:p w:rsidR="008B7CFE" w:rsidRPr="00FD1EE4" w:rsidRDefault="008B7CFE" w:rsidP="00D46CE9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8B7CFE" w:rsidRPr="00FD1EE4" w:rsidTr="00D46CE9">
        <w:tc>
          <w:tcPr>
            <w:tcW w:w="2836" w:type="dxa"/>
            <w:shd w:val="clear" w:color="auto" w:fill="D9E2F3"/>
            <w:vAlign w:val="center"/>
          </w:tcPr>
          <w:p w:rsidR="008B7CFE" w:rsidRPr="00FD1EE4" w:rsidRDefault="008B7CFE" w:rsidP="008B7CFE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FD1EE4">
              <w:rPr>
                <w:rFonts w:ascii="GHEA Grapalat" w:eastAsia="GHEA Grapalat" w:hAnsi="GHEA Grapalat" w:cs="GHEA Grapalat"/>
                <w:color w:val="000000"/>
              </w:rPr>
              <w:t>Дата, месяц, год регистрации</w:t>
            </w:r>
          </w:p>
        </w:tc>
        <w:tc>
          <w:tcPr>
            <w:tcW w:w="6180" w:type="dxa"/>
            <w:vAlign w:val="center"/>
          </w:tcPr>
          <w:p w:rsidR="008B7CFE" w:rsidRPr="00FD1EE4" w:rsidRDefault="008B7CFE" w:rsidP="00D46CE9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8B7CFE" w:rsidRPr="00FD1EE4" w:rsidTr="00D46CE9">
        <w:tc>
          <w:tcPr>
            <w:tcW w:w="2836" w:type="dxa"/>
            <w:shd w:val="clear" w:color="auto" w:fill="D9E2F3"/>
            <w:vAlign w:val="center"/>
          </w:tcPr>
          <w:p w:rsidR="008B7CFE" w:rsidRPr="00FD1EE4" w:rsidRDefault="008B7CFE" w:rsidP="008B7CFE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FD1EE4">
              <w:rPr>
                <w:rFonts w:ascii="GHEA Grapalat" w:eastAsia="GHEA Grapalat" w:hAnsi="GHEA Grapalat" w:cs="GHEA Grapalat"/>
                <w:color w:val="000000"/>
              </w:rPr>
              <w:t>Адрес регистрации:</w:t>
            </w:r>
          </w:p>
        </w:tc>
        <w:tc>
          <w:tcPr>
            <w:tcW w:w="6180" w:type="dxa"/>
            <w:vAlign w:val="center"/>
          </w:tcPr>
          <w:p w:rsidR="008B7CFE" w:rsidRPr="00FD1EE4" w:rsidRDefault="008B7CFE" w:rsidP="00D46CE9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8B7CFE" w:rsidRPr="00FD1EE4" w:rsidTr="00D46CE9">
        <w:tc>
          <w:tcPr>
            <w:tcW w:w="2836" w:type="dxa"/>
            <w:shd w:val="clear" w:color="auto" w:fill="D9E2F3"/>
            <w:vAlign w:val="center"/>
          </w:tcPr>
          <w:p w:rsidR="008B7CFE" w:rsidRPr="00FD1EE4" w:rsidRDefault="008B7CFE" w:rsidP="008B7CFE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FD1EE4">
              <w:rPr>
                <w:rFonts w:ascii="GHEA Grapalat" w:eastAsia="GHEA Grapalat" w:hAnsi="GHEA Grapalat" w:cs="GHEA Grapalat"/>
                <w:color w:val="000000"/>
              </w:rPr>
              <w:t>Государство регистрации</w:t>
            </w:r>
          </w:p>
        </w:tc>
        <w:tc>
          <w:tcPr>
            <w:tcW w:w="6180" w:type="dxa"/>
            <w:vAlign w:val="center"/>
          </w:tcPr>
          <w:p w:rsidR="008B7CFE" w:rsidRPr="00FD1EE4" w:rsidRDefault="008B7CFE" w:rsidP="00D46CE9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8B7CFE" w:rsidRPr="00FD1EE4" w:rsidTr="00D46CE9">
        <w:tc>
          <w:tcPr>
            <w:tcW w:w="2836" w:type="dxa"/>
            <w:shd w:val="clear" w:color="auto" w:fill="D9E2F3"/>
            <w:vAlign w:val="center"/>
          </w:tcPr>
          <w:p w:rsidR="008B7CFE" w:rsidRPr="00FD1EE4" w:rsidRDefault="008B7CFE" w:rsidP="008B7CFE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FD1EE4">
              <w:rPr>
                <w:rFonts w:ascii="GHEA Grapalat" w:eastAsia="GHEA Grapalat" w:hAnsi="GHEA Grapalat" w:cs="GHEA Grapalat"/>
                <w:color w:val="000000"/>
              </w:rPr>
              <w:t>Имя и фамилия руководителя исполнительного органа</w:t>
            </w:r>
          </w:p>
        </w:tc>
        <w:tc>
          <w:tcPr>
            <w:tcW w:w="6180" w:type="dxa"/>
            <w:vAlign w:val="center"/>
          </w:tcPr>
          <w:p w:rsidR="008B7CFE" w:rsidRPr="00FD1EE4" w:rsidRDefault="008B7CFE" w:rsidP="00D46CE9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</w:tbl>
    <w:p w:rsidR="008B7CFE" w:rsidRPr="00FD1EE4" w:rsidRDefault="008B7CFE" w:rsidP="008B7CFE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color w:val="000000"/>
        </w:rPr>
      </w:pPr>
      <w:r w:rsidRPr="00FD1EE4">
        <w:rPr>
          <w:rFonts w:ascii="GHEA Grapalat" w:eastAsia="GHEA Grapalat" w:hAnsi="GHEA Grapalat" w:cs="GHEA Grapalat"/>
          <w:i/>
          <w:color w:val="000000"/>
        </w:rPr>
        <w:t>Лицо, подающее декларацию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6180"/>
      </w:tblGrid>
      <w:tr w:rsidR="008B7CFE" w:rsidRPr="00FD1EE4" w:rsidTr="00D46CE9">
        <w:tc>
          <w:tcPr>
            <w:tcW w:w="2835" w:type="dxa"/>
            <w:shd w:val="clear" w:color="auto" w:fill="D9E2F3"/>
            <w:vAlign w:val="center"/>
          </w:tcPr>
          <w:p w:rsidR="008B7CFE" w:rsidRPr="00FD1EE4" w:rsidRDefault="008B7CFE" w:rsidP="008B7CFE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FD1EE4">
              <w:rPr>
                <w:rFonts w:ascii="GHEA Grapalat" w:eastAsia="GHEA Grapalat" w:hAnsi="GHEA Grapalat" w:cs="GHEA Grapalat"/>
                <w:color w:val="000000"/>
              </w:rPr>
              <w:t>Имя и фамилия лица, подающего декларацию</w:t>
            </w:r>
          </w:p>
        </w:tc>
        <w:tc>
          <w:tcPr>
            <w:tcW w:w="6180" w:type="dxa"/>
            <w:vAlign w:val="center"/>
          </w:tcPr>
          <w:p w:rsidR="008B7CFE" w:rsidRPr="00FD1EE4" w:rsidRDefault="008B7CFE" w:rsidP="00D46CE9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8B7CFE" w:rsidRPr="00FD1EE4" w:rsidTr="00D46CE9">
        <w:tc>
          <w:tcPr>
            <w:tcW w:w="2835" w:type="dxa"/>
            <w:shd w:val="clear" w:color="auto" w:fill="D9E2F3"/>
            <w:vAlign w:val="center"/>
          </w:tcPr>
          <w:p w:rsidR="008B7CFE" w:rsidRPr="00FD1EE4" w:rsidRDefault="008B7CFE" w:rsidP="008B7CFE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FD1EE4">
              <w:rPr>
                <w:rFonts w:ascii="GHEA Grapalat" w:eastAsia="GHEA Grapalat" w:hAnsi="GHEA Grapalat" w:cs="GHEA Grapalat"/>
                <w:color w:val="000000"/>
              </w:rPr>
              <w:t>Должность лица, подающего декларацию</w:t>
            </w:r>
          </w:p>
        </w:tc>
        <w:tc>
          <w:tcPr>
            <w:tcW w:w="6180" w:type="dxa"/>
            <w:vAlign w:val="center"/>
          </w:tcPr>
          <w:p w:rsidR="008B7CFE" w:rsidRPr="00FD1EE4" w:rsidRDefault="008B7CFE" w:rsidP="00D46CE9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</w:tbl>
    <w:p w:rsidR="008B7CFE" w:rsidRPr="00FD1EE4" w:rsidRDefault="008B7CFE" w:rsidP="008B7CFE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color w:val="000000"/>
        </w:rPr>
      </w:pPr>
      <w:r w:rsidRPr="00FD1EE4">
        <w:rPr>
          <w:rFonts w:ascii="GHEA Grapalat" w:eastAsia="GHEA Grapalat" w:hAnsi="GHEA Grapalat" w:cs="GHEA Grapalat"/>
          <w:i/>
          <w:color w:val="000000"/>
        </w:rPr>
        <w:t>Подача заявления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6180"/>
      </w:tblGrid>
      <w:tr w:rsidR="008B7CFE" w:rsidRPr="00FD1EE4" w:rsidTr="00D46CE9">
        <w:tc>
          <w:tcPr>
            <w:tcW w:w="2835" w:type="dxa"/>
            <w:shd w:val="clear" w:color="auto" w:fill="D9E2F3"/>
            <w:vAlign w:val="center"/>
          </w:tcPr>
          <w:p w:rsidR="008B7CFE" w:rsidRPr="00FD1EE4" w:rsidRDefault="008B7CFE" w:rsidP="008B7CFE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FD1EE4">
              <w:rPr>
                <w:rFonts w:ascii="GHEA Grapalat" w:eastAsia="GHEA Grapalat" w:hAnsi="GHEA Grapalat" w:cs="GHEA Grapalat"/>
                <w:color w:val="000000"/>
              </w:rPr>
              <w:t>Дата, месяц, год подписания декларации</w:t>
            </w:r>
          </w:p>
        </w:tc>
        <w:tc>
          <w:tcPr>
            <w:tcW w:w="6180" w:type="dxa"/>
            <w:vAlign w:val="center"/>
          </w:tcPr>
          <w:p w:rsidR="008B7CFE" w:rsidRPr="00FD1EE4" w:rsidRDefault="008B7CFE" w:rsidP="00D46CE9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8B7CFE" w:rsidRPr="00FD1EE4" w:rsidTr="00D46CE9">
        <w:tc>
          <w:tcPr>
            <w:tcW w:w="2835" w:type="dxa"/>
            <w:shd w:val="clear" w:color="auto" w:fill="D9E2F3"/>
            <w:vAlign w:val="center"/>
          </w:tcPr>
          <w:p w:rsidR="008B7CFE" w:rsidRPr="00FD1EE4" w:rsidRDefault="008B7CFE" w:rsidP="008B7CFE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FD1EE4">
              <w:rPr>
                <w:rFonts w:ascii="GHEA Grapalat" w:eastAsia="GHEA Grapalat" w:hAnsi="GHEA Grapalat" w:cs="GHEA Grapalat"/>
                <w:color w:val="000000"/>
              </w:rPr>
              <w:lastRenderedPageBreak/>
              <w:t>Количество страниц заявления</w:t>
            </w:r>
          </w:p>
        </w:tc>
        <w:tc>
          <w:tcPr>
            <w:tcW w:w="6180" w:type="dxa"/>
            <w:vAlign w:val="center"/>
          </w:tcPr>
          <w:p w:rsidR="008B7CFE" w:rsidRPr="00FD1EE4" w:rsidRDefault="008B7CFE" w:rsidP="00D46CE9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8B7CFE" w:rsidRPr="00FD1EE4" w:rsidTr="00D46CE9">
        <w:tc>
          <w:tcPr>
            <w:tcW w:w="2835" w:type="dxa"/>
            <w:shd w:val="clear" w:color="auto" w:fill="D9E2F3"/>
            <w:vAlign w:val="center"/>
          </w:tcPr>
          <w:p w:rsidR="008B7CFE" w:rsidRPr="00FD1EE4" w:rsidRDefault="008B7CFE" w:rsidP="008B7CFE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FD1EE4">
              <w:rPr>
                <w:rFonts w:ascii="GHEA Grapalat" w:eastAsia="GHEA Grapalat" w:hAnsi="GHEA Grapalat" w:cs="GHEA Grapalat"/>
                <w:color w:val="000000"/>
              </w:rPr>
              <w:t>Подпись лица, подающего декларацию</w:t>
            </w:r>
          </w:p>
        </w:tc>
        <w:tc>
          <w:tcPr>
            <w:tcW w:w="6180" w:type="dxa"/>
            <w:vAlign w:val="center"/>
          </w:tcPr>
          <w:p w:rsidR="008B7CFE" w:rsidRPr="00FD1EE4" w:rsidRDefault="008B7CFE" w:rsidP="00D46CE9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</w:tbl>
    <w:p w:rsidR="008B7CFE" w:rsidRPr="00FD1EE4" w:rsidRDefault="008B7CFE" w:rsidP="008B7CFE">
      <w:pPr>
        <w:rPr>
          <w:rFonts w:ascii="GHEA Grapalat" w:eastAsia="GHEA Grapalat" w:hAnsi="GHEA Grapalat" w:cs="GHEA Grapalat"/>
        </w:rPr>
      </w:pPr>
    </w:p>
    <w:p w:rsidR="008B7CFE" w:rsidRPr="00FD1EE4" w:rsidRDefault="008B7CFE" w:rsidP="008B7CFE">
      <w:pPr>
        <w:rPr>
          <w:rFonts w:ascii="GHEA Grapalat" w:eastAsia="GHEA Grapalat" w:hAnsi="GHEA Grapalat" w:cs="GHEA Grapalat"/>
        </w:rPr>
      </w:pPr>
      <w:r w:rsidRPr="00FD1EE4">
        <w:rPr>
          <w:rFonts w:ascii="GHEA Grapalat" w:hAnsi="GHEA Grapalat"/>
        </w:rPr>
        <w:br w:type="page"/>
      </w:r>
    </w:p>
    <w:p w:rsidR="008B7CFE" w:rsidRPr="00FD1EE4" w:rsidRDefault="008B7CFE" w:rsidP="008B7CFE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rFonts w:ascii="GHEA Grapalat" w:eastAsia="GHEA Grapalat" w:hAnsi="GHEA Grapalat" w:cs="GHEA Grapalat"/>
          <w:color w:val="000000"/>
        </w:rPr>
      </w:pPr>
      <w:r w:rsidRPr="00FD1EE4">
        <w:rPr>
          <w:rFonts w:ascii="GHEA Grapalat" w:eastAsia="GHEA Grapalat" w:hAnsi="GHEA Grapalat" w:cs="GHEA Grapalat"/>
          <w:b/>
          <w:color w:val="000000"/>
        </w:rPr>
        <w:lastRenderedPageBreak/>
        <w:t>Акции</w:t>
      </w:r>
      <w:r w:rsidRPr="00FD1EE4">
        <w:rPr>
          <w:rFonts w:ascii="GHEA Grapalat" w:eastAsia="GHEA Grapalat" w:hAnsi="GHEA Grapalat" w:cs="GHEA Grapalat"/>
          <w:color w:val="000000"/>
        </w:rPr>
        <w:t xml:space="preserve"> </w:t>
      </w:r>
      <w:r w:rsidRPr="00FD1EE4">
        <w:rPr>
          <w:rFonts w:ascii="GHEA Grapalat" w:eastAsia="GHEA Grapalat" w:hAnsi="GHEA Grapalat" w:cs="GHEA Grapalat"/>
          <w:b/>
          <w:color w:val="000000"/>
        </w:rPr>
        <w:t>листинговые данные</w:t>
      </w:r>
    </w:p>
    <w:p w:rsidR="008B7CFE" w:rsidRPr="00FD1EE4" w:rsidRDefault="008B7CFE" w:rsidP="008B7CFE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color w:val="000000"/>
        </w:rPr>
      </w:pPr>
      <w:r w:rsidRPr="00FD1EE4">
        <w:rPr>
          <w:rFonts w:ascii="GHEA Grapalat" w:eastAsia="GHEA Grapalat" w:hAnsi="GHEA Grapalat" w:cs="GHEA Grapalat"/>
          <w:i/>
          <w:color w:val="000000"/>
        </w:rPr>
        <w:t>Данные о биржевых листингах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6180"/>
      </w:tblGrid>
      <w:tr w:rsidR="008B7CFE" w:rsidRPr="00FD1EE4" w:rsidTr="00D46CE9">
        <w:tc>
          <w:tcPr>
            <w:tcW w:w="2835" w:type="dxa"/>
            <w:shd w:val="clear" w:color="auto" w:fill="D9E2F3"/>
            <w:vAlign w:val="center"/>
          </w:tcPr>
          <w:p w:rsidR="008B7CFE" w:rsidRPr="00FD1EE4" w:rsidRDefault="008B7CFE" w:rsidP="008B7CFE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FD1EE4">
              <w:rPr>
                <w:rFonts w:ascii="GHEA Grapalat" w:eastAsia="GHEA Grapalat" w:hAnsi="GHEA Grapalat" w:cs="GHEA Grapalat"/>
                <w:color w:val="000000"/>
              </w:rPr>
              <w:t>Название фондовой биржи</w:t>
            </w:r>
          </w:p>
        </w:tc>
        <w:tc>
          <w:tcPr>
            <w:tcW w:w="6180" w:type="dxa"/>
            <w:vAlign w:val="center"/>
          </w:tcPr>
          <w:p w:rsidR="008B7CFE" w:rsidRPr="00FD1EE4" w:rsidRDefault="008B7CFE" w:rsidP="00D46CE9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8B7CFE" w:rsidRPr="00FD1EE4" w:rsidTr="00D46CE9">
        <w:tc>
          <w:tcPr>
            <w:tcW w:w="2835" w:type="dxa"/>
            <w:shd w:val="clear" w:color="auto" w:fill="D9E2F3"/>
            <w:vAlign w:val="center"/>
          </w:tcPr>
          <w:p w:rsidR="008B7CFE" w:rsidRPr="00FD1EE4" w:rsidRDefault="008B7CFE" w:rsidP="008B7CFE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FD1EE4">
              <w:rPr>
                <w:rFonts w:ascii="GHEA Grapalat" w:eastAsia="GHEA Grapalat" w:hAnsi="GHEA Grapalat" w:cs="GHEA Grapalat"/>
                <w:color w:val="000000"/>
              </w:rPr>
              <w:t>Ссылка на документы, доступные на бирже</w:t>
            </w:r>
          </w:p>
        </w:tc>
        <w:tc>
          <w:tcPr>
            <w:tcW w:w="6180" w:type="dxa"/>
            <w:vAlign w:val="center"/>
          </w:tcPr>
          <w:p w:rsidR="008B7CFE" w:rsidRPr="00FD1EE4" w:rsidRDefault="008B7CFE" w:rsidP="00D46CE9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</w:tbl>
    <w:p w:rsidR="008B7CFE" w:rsidRPr="00FD1EE4" w:rsidRDefault="008B7CFE" w:rsidP="008B7CFE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color w:val="000000"/>
        </w:rPr>
      </w:pPr>
      <w:r>
        <w:rPr>
          <w:rFonts w:ascii="GHEA Grapalat" w:eastAsia="GHEA Grapalat" w:hAnsi="GHEA Grapalat" w:cs="GHEA Grapalat"/>
          <w:i/>
          <w:color w:val="000000"/>
        </w:rPr>
        <w:t>Данные юридического лица, контролирующего организацию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6180"/>
      </w:tblGrid>
      <w:tr w:rsidR="008B7CFE" w:rsidRPr="00FD1EE4" w:rsidTr="00D46CE9">
        <w:tc>
          <w:tcPr>
            <w:tcW w:w="2835" w:type="dxa"/>
            <w:shd w:val="clear" w:color="auto" w:fill="D9E2F3"/>
            <w:vAlign w:val="center"/>
          </w:tcPr>
          <w:p w:rsidR="008B7CFE" w:rsidRPr="00FD1EE4" w:rsidRDefault="008B7CFE" w:rsidP="008B7CFE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FD1EE4">
              <w:rPr>
                <w:rFonts w:ascii="GHEA Grapalat" w:eastAsia="GHEA Grapalat" w:hAnsi="GHEA Grapalat" w:cs="GHEA Grapalat"/>
                <w:color w:val="000000"/>
              </w:rPr>
              <w:t>Имя:</w:t>
            </w:r>
          </w:p>
        </w:tc>
        <w:tc>
          <w:tcPr>
            <w:tcW w:w="6180" w:type="dxa"/>
            <w:vAlign w:val="center"/>
          </w:tcPr>
          <w:p w:rsidR="008B7CFE" w:rsidRPr="00FD1EE4" w:rsidRDefault="008B7CFE" w:rsidP="00D46CE9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8B7CFE" w:rsidRPr="00FD1EE4" w:rsidTr="00D46CE9">
        <w:tc>
          <w:tcPr>
            <w:tcW w:w="2835" w:type="dxa"/>
            <w:shd w:val="clear" w:color="auto" w:fill="D9E2F3"/>
            <w:vAlign w:val="center"/>
          </w:tcPr>
          <w:p w:rsidR="008B7CFE" w:rsidRPr="00FD1EE4" w:rsidRDefault="008B7CFE" w:rsidP="008B7CFE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FD1EE4">
              <w:rPr>
                <w:rFonts w:ascii="GHEA Grapalat" w:eastAsia="GHEA Grapalat" w:hAnsi="GHEA Grapalat" w:cs="GHEA Grapalat"/>
                <w:color w:val="000000"/>
              </w:rPr>
              <w:t>Название на латыни</w:t>
            </w:r>
          </w:p>
        </w:tc>
        <w:tc>
          <w:tcPr>
            <w:tcW w:w="6180" w:type="dxa"/>
            <w:vAlign w:val="center"/>
          </w:tcPr>
          <w:p w:rsidR="008B7CFE" w:rsidRPr="00FD1EE4" w:rsidRDefault="008B7CFE" w:rsidP="00D46CE9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8B7CFE" w:rsidRPr="00FD1EE4" w:rsidTr="00D46CE9">
        <w:tc>
          <w:tcPr>
            <w:tcW w:w="2835" w:type="dxa"/>
            <w:shd w:val="clear" w:color="auto" w:fill="D9E2F3"/>
            <w:vAlign w:val="center"/>
          </w:tcPr>
          <w:p w:rsidR="008B7CFE" w:rsidRPr="00FD1EE4" w:rsidRDefault="008B7CFE" w:rsidP="008B7CFE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>
              <w:rPr>
                <w:rFonts w:ascii="GHEA Grapalat" w:eastAsia="GHEA Grapalat" w:hAnsi="GHEA Grapalat" w:cs="GHEA Grapalat"/>
                <w:color w:val="000000"/>
              </w:rPr>
              <w:t>Государственный регистрационный номер</w:t>
            </w:r>
          </w:p>
        </w:tc>
        <w:tc>
          <w:tcPr>
            <w:tcW w:w="6180" w:type="dxa"/>
            <w:vAlign w:val="center"/>
          </w:tcPr>
          <w:p w:rsidR="008B7CFE" w:rsidRPr="00FD1EE4" w:rsidRDefault="008B7CFE" w:rsidP="00D46CE9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8B7CFE" w:rsidRPr="00FD1EE4" w:rsidTr="00D46CE9">
        <w:tc>
          <w:tcPr>
            <w:tcW w:w="2835" w:type="dxa"/>
            <w:shd w:val="clear" w:color="auto" w:fill="D9E2F3"/>
            <w:vAlign w:val="center"/>
          </w:tcPr>
          <w:p w:rsidR="008B7CFE" w:rsidRPr="00FD1EE4" w:rsidRDefault="008B7CFE" w:rsidP="008B7CFE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FD1EE4">
              <w:rPr>
                <w:rFonts w:ascii="GHEA Grapalat" w:eastAsia="GHEA Grapalat" w:hAnsi="GHEA Grapalat" w:cs="GHEA Grapalat"/>
                <w:color w:val="000000"/>
              </w:rPr>
              <w:t>Дата, месяц, год регистрации</w:t>
            </w:r>
          </w:p>
        </w:tc>
        <w:tc>
          <w:tcPr>
            <w:tcW w:w="6180" w:type="dxa"/>
            <w:vAlign w:val="center"/>
          </w:tcPr>
          <w:p w:rsidR="008B7CFE" w:rsidRPr="00FD1EE4" w:rsidRDefault="008B7CFE" w:rsidP="00D46CE9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8B7CFE" w:rsidRPr="00FD1EE4" w:rsidTr="00D46CE9">
        <w:tc>
          <w:tcPr>
            <w:tcW w:w="2835" w:type="dxa"/>
            <w:shd w:val="clear" w:color="auto" w:fill="D9E2F3"/>
            <w:vAlign w:val="center"/>
          </w:tcPr>
          <w:p w:rsidR="008B7CFE" w:rsidRPr="00FD1EE4" w:rsidRDefault="008B7CFE" w:rsidP="008B7CFE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FD1EE4">
              <w:rPr>
                <w:rFonts w:ascii="GHEA Grapalat" w:eastAsia="GHEA Grapalat" w:hAnsi="GHEA Grapalat" w:cs="GHEA Grapalat"/>
                <w:color w:val="000000"/>
              </w:rPr>
              <w:t>Адрес регистрации:</w:t>
            </w:r>
          </w:p>
        </w:tc>
        <w:tc>
          <w:tcPr>
            <w:tcW w:w="6180" w:type="dxa"/>
            <w:vAlign w:val="center"/>
          </w:tcPr>
          <w:p w:rsidR="008B7CFE" w:rsidRPr="00FD1EE4" w:rsidRDefault="008B7CFE" w:rsidP="00D46CE9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8B7CFE" w:rsidRPr="00FD1EE4" w:rsidTr="00D46CE9">
        <w:tc>
          <w:tcPr>
            <w:tcW w:w="2835" w:type="dxa"/>
            <w:shd w:val="clear" w:color="auto" w:fill="D9E2F3"/>
            <w:vAlign w:val="center"/>
          </w:tcPr>
          <w:p w:rsidR="008B7CFE" w:rsidRPr="00FD1EE4" w:rsidRDefault="008B7CFE" w:rsidP="008B7CFE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FD1EE4">
              <w:rPr>
                <w:rFonts w:ascii="GHEA Grapalat" w:eastAsia="GHEA Grapalat" w:hAnsi="GHEA Grapalat" w:cs="GHEA Grapalat"/>
                <w:color w:val="000000"/>
              </w:rPr>
              <w:t>Государство регистрации</w:t>
            </w:r>
          </w:p>
        </w:tc>
        <w:tc>
          <w:tcPr>
            <w:tcW w:w="6180" w:type="dxa"/>
            <w:vAlign w:val="center"/>
          </w:tcPr>
          <w:p w:rsidR="008B7CFE" w:rsidRPr="00FD1EE4" w:rsidRDefault="008B7CFE" w:rsidP="00D46CE9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8B7CFE" w:rsidRPr="00FD1EE4" w:rsidTr="00D46CE9">
        <w:tc>
          <w:tcPr>
            <w:tcW w:w="2835" w:type="dxa"/>
            <w:shd w:val="clear" w:color="auto" w:fill="D9E2F3"/>
            <w:vAlign w:val="center"/>
          </w:tcPr>
          <w:p w:rsidR="008B7CFE" w:rsidRPr="00FD1EE4" w:rsidRDefault="008B7CFE" w:rsidP="008B7CFE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FD1EE4">
              <w:rPr>
                <w:rFonts w:ascii="GHEA Grapalat" w:eastAsia="GHEA Grapalat" w:hAnsi="GHEA Grapalat" w:cs="GHEA Grapalat"/>
                <w:color w:val="000000"/>
              </w:rPr>
              <w:t>Имя и фамилия руководителя исполнительного органа</w:t>
            </w:r>
          </w:p>
        </w:tc>
        <w:tc>
          <w:tcPr>
            <w:tcW w:w="6180" w:type="dxa"/>
            <w:vAlign w:val="center"/>
          </w:tcPr>
          <w:p w:rsidR="008B7CFE" w:rsidRPr="00FD1EE4" w:rsidRDefault="008B7CFE" w:rsidP="00D46CE9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</w:tbl>
    <w:p w:rsidR="008B7CFE" w:rsidRPr="00574FF7" w:rsidRDefault="008B7CFE" w:rsidP="008B7CFE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iCs/>
        </w:rPr>
      </w:pPr>
      <w:r w:rsidRPr="00574FF7">
        <w:rPr>
          <w:rFonts w:ascii="GHEA Grapalat" w:eastAsia="GHEA Grapalat" w:hAnsi="GHEA Grapalat" w:cs="GHEA Grapalat"/>
          <w:i/>
          <w:iCs/>
        </w:rPr>
        <w:t>Уровень контроля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6"/>
        <w:gridCol w:w="6178"/>
      </w:tblGrid>
      <w:tr w:rsidR="008B7CFE" w:rsidRPr="00FD1EE4" w:rsidTr="00D46CE9">
        <w:tc>
          <w:tcPr>
            <w:tcW w:w="2836" w:type="dxa"/>
            <w:shd w:val="clear" w:color="auto" w:fill="D9E2F3"/>
            <w:vAlign w:val="center"/>
          </w:tcPr>
          <w:p w:rsidR="008B7CFE" w:rsidRPr="00FD1EE4" w:rsidRDefault="008B7CFE" w:rsidP="008B7CFE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FD1EE4">
              <w:rPr>
                <w:rFonts w:ascii="GHEA Grapalat" w:eastAsia="GHEA Grapalat" w:hAnsi="GHEA Grapalat" w:cs="GHEA Grapalat"/>
                <w:color w:val="000000"/>
              </w:rPr>
              <w:t>Уровень участия (%)</w:t>
            </w:r>
          </w:p>
        </w:tc>
        <w:tc>
          <w:tcPr>
            <w:tcW w:w="6178" w:type="dxa"/>
            <w:vAlign w:val="center"/>
          </w:tcPr>
          <w:p w:rsidR="008B7CFE" w:rsidRPr="00FD1EE4" w:rsidRDefault="008B7CFE" w:rsidP="00D46CE9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8B7CFE" w:rsidRPr="00FD1EE4" w:rsidTr="00D46CE9">
        <w:tc>
          <w:tcPr>
            <w:tcW w:w="2836" w:type="dxa"/>
            <w:shd w:val="clear" w:color="auto" w:fill="D9E2F3"/>
            <w:vAlign w:val="center"/>
          </w:tcPr>
          <w:p w:rsidR="008B7CFE" w:rsidRPr="00FD1EE4" w:rsidRDefault="008B7CFE" w:rsidP="008B7CFE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FD1EE4">
              <w:rPr>
                <w:rFonts w:ascii="GHEA Grapalat" w:eastAsia="GHEA Grapalat" w:hAnsi="GHEA Grapalat" w:cs="GHEA Grapalat"/>
                <w:color w:val="000000"/>
              </w:rPr>
              <w:t>Тип участия</w:t>
            </w:r>
          </w:p>
        </w:tc>
        <w:tc>
          <w:tcPr>
            <w:tcW w:w="6178" w:type="dxa"/>
            <w:vAlign w:val="center"/>
          </w:tcPr>
          <w:p w:rsidR="008B7CFE" w:rsidRPr="00FD1EE4" w:rsidRDefault="00971216" w:rsidP="00D46CE9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-181660743"/>
              </w:sdtPr>
              <w:sdtEndPr/>
              <w:sdtContent>
                <w:r w:rsidR="008B7CFE">
                  <w:rPr>
                    <w:rFonts w:ascii="MS Gothic" w:eastAsia="MS Gothic" w:hAnsi="MS Gothic" w:cs="GHEA Grapalat" w:hint="eastAsia"/>
                  </w:rPr>
                  <w:t>☐</w:t>
                </w:r>
              </w:sdtContent>
            </w:sdt>
            <w:r w:rsidR="008B7CFE" w:rsidRPr="00FD1EE4">
              <w:rPr>
                <w:rFonts w:ascii="GHEA Grapalat" w:eastAsia="GHEA Grapalat" w:hAnsi="GHEA Grapalat" w:cs="GHEA Grapalat"/>
              </w:rPr>
              <w:tab/>
              <w:t>Прямое участие</w:t>
            </w:r>
          </w:p>
          <w:p w:rsidR="008B7CFE" w:rsidRPr="00FD1EE4" w:rsidRDefault="00971216" w:rsidP="00D46CE9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-534419621"/>
              </w:sdtPr>
              <w:sdtEndPr/>
              <w:sdtContent>
                <w:r w:rsidR="008B7CFE">
                  <w:rPr>
                    <w:rFonts w:ascii="MS Gothic" w:eastAsia="MS Gothic" w:hAnsi="MS Gothic" w:cs="GHEA Grapalat" w:hint="eastAsia"/>
                  </w:rPr>
                  <w:t>☐</w:t>
                </w:r>
              </w:sdtContent>
            </w:sdt>
            <w:r w:rsidR="008B7CFE" w:rsidRPr="00FD1EE4">
              <w:rPr>
                <w:rFonts w:ascii="GHEA Grapalat" w:eastAsia="GHEA Grapalat" w:hAnsi="GHEA Grapalat" w:cs="GHEA Grapalat"/>
              </w:rPr>
              <w:tab/>
              <w:t>Косвенное участие</w:t>
            </w:r>
          </w:p>
        </w:tc>
      </w:tr>
    </w:tbl>
    <w:p w:rsidR="008B7CFE" w:rsidRPr="00FD1EE4" w:rsidRDefault="008B7CFE" w:rsidP="008B7CFE">
      <w:pPr>
        <w:pBdr>
          <w:top w:val="nil"/>
          <w:left w:val="nil"/>
          <w:bottom w:val="nil"/>
          <w:right w:val="nil"/>
          <w:between w:val="nil"/>
        </w:pBdr>
        <w:spacing w:before="240"/>
        <w:rPr>
          <w:rFonts w:ascii="GHEA Grapalat" w:eastAsia="GHEA Grapalat" w:hAnsi="GHEA Grapalat" w:cs="GHEA Grapalat"/>
        </w:rPr>
      </w:pPr>
      <w:r w:rsidRPr="00FD1EE4">
        <w:rPr>
          <w:rFonts w:ascii="GHEA Grapalat" w:hAnsi="GHEA Grapalat"/>
        </w:rPr>
        <w:br w:type="page"/>
      </w:r>
    </w:p>
    <w:p w:rsidR="008B7CFE" w:rsidRPr="00FD1EE4" w:rsidRDefault="008B7CFE" w:rsidP="008B7CFE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rFonts w:ascii="GHEA Grapalat" w:eastAsia="GHEA Grapalat" w:hAnsi="GHEA Grapalat" w:cs="GHEA Grapalat"/>
          <w:b/>
          <w:color w:val="000000"/>
        </w:rPr>
      </w:pPr>
      <w:r w:rsidRPr="00FD1EE4">
        <w:rPr>
          <w:rFonts w:ascii="GHEA Grapalat" w:eastAsia="GHEA Grapalat" w:hAnsi="GHEA Grapalat" w:cs="GHEA Grapalat"/>
          <w:b/>
          <w:color w:val="000000"/>
        </w:rPr>
        <w:lastRenderedPageBreak/>
        <w:t>Участие государства, сообщества или международной организации</w:t>
      </w:r>
    </w:p>
    <w:p w:rsidR="008B7CFE" w:rsidRPr="00FD1EE4" w:rsidRDefault="008B7CFE" w:rsidP="008B7CFE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color w:val="000000"/>
        </w:rPr>
      </w:pPr>
      <w:r w:rsidRPr="00FD1EE4">
        <w:rPr>
          <w:rFonts w:ascii="GHEA Grapalat" w:eastAsia="GHEA Grapalat" w:hAnsi="GHEA Grapalat" w:cs="GHEA Grapalat"/>
          <w:i/>
          <w:color w:val="000000"/>
        </w:rPr>
        <w:t>Участие государства или сообщества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7"/>
        <w:gridCol w:w="6180"/>
      </w:tblGrid>
      <w:tr w:rsidR="008B7CFE" w:rsidRPr="00FD1EE4" w:rsidTr="00D46CE9">
        <w:tc>
          <w:tcPr>
            <w:tcW w:w="2837" w:type="dxa"/>
            <w:shd w:val="clear" w:color="auto" w:fill="D9E2F3"/>
            <w:vAlign w:val="center"/>
          </w:tcPr>
          <w:p w:rsidR="008B7CFE" w:rsidRPr="00FD1EE4" w:rsidRDefault="008B7CFE" w:rsidP="008B7CFE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FD1EE4">
              <w:rPr>
                <w:rFonts w:ascii="GHEA Grapalat" w:eastAsia="GHEA Grapalat" w:hAnsi="GHEA Grapalat" w:cs="GHEA Grapalat"/>
                <w:color w:val="000000"/>
              </w:rPr>
              <w:t>Название штата</w:t>
            </w:r>
          </w:p>
        </w:tc>
        <w:tc>
          <w:tcPr>
            <w:tcW w:w="6180" w:type="dxa"/>
            <w:vAlign w:val="center"/>
          </w:tcPr>
          <w:p w:rsidR="008B7CFE" w:rsidRPr="00FD1EE4" w:rsidRDefault="008B7CFE" w:rsidP="00D46CE9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8B7CFE" w:rsidRPr="00FD1EE4" w:rsidTr="00D46CE9">
        <w:tc>
          <w:tcPr>
            <w:tcW w:w="2837" w:type="dxa"/>
            <w:shd w:val="clear" w:color="auto" w:fill="D9E2F3"/>
            <w:vAlign w:val="center"/>
          </w:tcPr>
          <w:p w:rsidR="008B7CFE" w:rsidRPr="00FD1EE4" w:rsidRDefault="008B7CFE" w:rsidP="008B7CFE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FD1EE4">
              <w:rPr>
                <w:rFonts w:ascii="GHEA Grapalat" w:eastAsia="GHEA Grapalat" w:hAnsi="GHEA Grapalat" w:cs="GHEA Grapalat"/>
                <w:color w:val="000000"/>
              </w:rPr>
              <w:t>Название сообщества</w:t>
            </w:r>
          </w:p>
        </w:tc>
        <w:tc>
          <w:tcPr>
            <w:tcW w:w="6180" w:type="dxa"/>
            <w:vAlign w:val="center"/>
          </w:tcPr>
          <w:p w:rsidR="008B7CFE" w:rsidRPr="00FD1EE4" w:rsidRDefault="008B7CFE" w:rsidP="00D46CE9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8B7CFE" w:rsidRPr="00FD1EE4" w:rsidTr="00D46CE9">
        <w:tc>
          <w:tcPr>
            <w:tcW w:w="2837" w:type="dxa"/>
            <w:shd w:val="clear" w:color="auto" w:fill="D9E2F3"/>
            <w:vAlign w:val="center"/>
          </w:tcPr>
          <w:p w:rsidR="008B7CFE" w:rsidRPr="00FD1EE4" w:rsidRDefault="008B7CFE" w:rsidP="008B7CFE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FD1EE4">
              <w:rPr>
                <w:rFonts w:ascii="GHEA Grapalat" w:eastAsia="GHEA Grapalat" w:hAnsi="GHEA Grapalat" w:cs="GHEA Grapalat"/>
                <w:color w:val="000000"/>
              </w:rPr>
              <w:t>Уровень участия (%)</w:t>
            </w:r>
          </w:p>
        </w:tc>
        <w:tc>
          <w:tcPr>
            <w:tcW w:w="6180" w:type="dxa"/>
            <w:vAlign w:val="center"/>
          </w:tcPr>
          <w:p w:rsidR="008B7CFE" w:rsidRPr="00FD1EE4" w:rsidRDefault="008B7CFE" w:rsidP="00D46CE9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8B7CFE" w:rsidRPr="00FD1EE4" w:rsidTr="00D46CE9">
        <w:tc>
          <w:tcPr>
            <w:tcW w:w="2837" w:type="dxa"/>
            <w:shd w:val="clear" w:color="auto" w:fill="D9E2F3"/>
            <w:vAlign w:val="center"/>
          </w:tcPr>
          <w:p w:rsidR="008B7CFE" w:rsidRPr="00FD1EE4" w:rsidRDefault="008B7CFE" w:rsidP="008B7CFE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FD1EE4">
              <w:rPr>
                <w:rFonts w:ascii="GHEA Grapalat" w:eastAsia="GHEA Grapalat" w:hAnsi="GHEA Grapalat" w:cs="GHEA Grapalat"/>
                <w:color w:val="000000"/>
              </w:rPr>
              <w:t>Тип участия</w:t>
            </w:r>
          </w:p>
        </w:tc>
        <w:tc>
          <w:tcPr>
            <w:tcW w:w="6180" w:type="dxa"/>
            <w:vAlign w:val="center"/>
          </w:tcPr>
          <w:p w:rsidR="008B7CFE" w:rsidRPr="00FD1EE4" w:rsidRDefault="00971216" w:rsidP="00D46CE9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-136730621"/>
              </w:sdtPr>
              <w:sdtEndPr/>
              <w:sdtContent>
                <w:r w:rsidR="008B7CFE" w:rsidRPr="00FD1EE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B7CFE" w:rsidRPr="00FD1EE4">
              <w:rPr>
                <w:rFonts w:ascii="GHEA Grapalat" w:eastAsia="GHEA Grapalat" w:hAnsi="GHEA Grapalat" w:cs="GHEA Grapalat"/>
              </w:rPr>
              <w:tab/>
              <w:t>Прямое участие</w:t>
            </w:r>
          </w:p>
          <w:p w:rsidR="008B7CFE" w:rsidRPr="00FD1EE4" w:rsidRDefault="00971216" w:rsidP="00D46CE9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-895968346"/>
              </w:sdtPr>
              <w:sdtEndPr/>
              <w:sdtContent>
                <w:r w:rsidR="008B7CFE" w:rsidRPr="00FD1EE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B7CFE" w:rsidRPr="00FD1EE4">
              <w:rPr>
                <w:rFonts w:ascii="GHEA Grapalat" w:eastAsia="GHEA Grapalat" w:hAnsi="GHEA Grapalat" w:cs="GHEA Grapalat"/>
              </w:rPr>
              <w:tab/>
              <w:t>Косвенное участие</w:t>
            </w:r>
          </w:p>
        </w:tc>
      </w:tr>
    </w:tbl>
    <w:p w:rsidR="008B7CFE" w:rsidRPr="00FD1EE4" w:rsidRDefault="008B7CFE" w:rsidP="008B7CFE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color w:val="000000"/>
        </w:rPr>
      </w:pPr>
      <w:r w:rsidRPr="00FD1EE4">
        <w:rPr>
          <w:rFonts w:ascii="GHEA Grapalat" w:eastAsia="GHEA Grapalat" w:hAnsi="GHEA Grapalat" w:cs="GHEA Grapalat"/>
          <w:i/>
          <w:color w:val="000000"/>
        </w:rPr>
        <w:t>Участие международной организации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7"/>
        <w:gridCol w:w="6180"/>
      </w:tblGrid>
      <w:tr w:rsidR="008B7CFE" w:rsidRPr="00FD1EE4" w:rsidTr="00D46CE9">
        <w:tc>
          <w:tcPr>
            <w:tcW w:w="2837" w:type="dxa"/>
            <w:shd w:val="clear" w:color="auto" w:fill="D9E2F3"/>
            <w:vAlign w:val="center"/>
          </w:tcPr>
          <w:p w:rsidR="008B7CFE" w:rsidRPr="00FD1EE4" w:rsidRDefault="008B7CFE" w:rsidP="008B7CFE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FD1EE4">
              <w:rPr>
                <w:rFonts w:ascii="GHEA Grapalat" w:eastAsia="GHEA Grapalat" w:hAnsi="GHEA Grapalat" w:cs="GHEA Grapalat"/>
                <w:color w:val="000000"/>
              </w:rPr>
              <w:t>Название международной организации</w:t>
            </w:r>
          </w:p>
        </w:tc>
        <w:tc>
          <w:tcPr>
            <w:tcW w:w="6180" w:type="dxa"/>
            <w:vAlign w:val="center"/>
          </w:tcPr>
          <w:p w:rsidR="008B7CFE" w:rsidRPr="00FD1EE4" w:rsidRDefault="008B7CFE" w:rsidP="00D46CE9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8B7CFE" w:rsidRPr="00FD1EE4" w:rsidTr="00D46CE9">
        <w:tc>
          <w:tcPr>
            <w:tcW w:w="2837" w:type="dxa"/>
            <w:shd w:val="clear" w:color="auto" w:fill="D9E2F3"/>
            <w:vAlign w:val="center"/>
          </w:tcPr>
          <w:p w:rsidR="008B7CFE" w:rsidRPr="00FD1EE4" w:rsidRDefault="008B7CFE" w:rsidP="008B7CFE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FD1EE4">
              <w:rPr>
                <w:rFonts w:ascii="GHEA Grapalat" w:eastAsia="GHEA Grapalat" w:hAnsi="GHEA Grapalat" w:cs="GHEA Grapalat"/>
                <w:color w:val="000000"/>
              </w:rPr>
              <w:t>Название международной организации на латинице</w:t>
            </w:r>
          </w:p>
        </w:tc>
        <w:tc>
          <w:tcPr>
            <w:tcW w:w="6180" w:type="dxa"/>
            <w:vAlign w:val="center"/>
          </w:tcPr>
          <w:p w:rsidR="008B7CFE" w:rsidRPr="00FD1EE4" w:rsidRDefault="008B7CFE" w:rsidP="00D46CE9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8B7CFE" w:rsidRPr="00FD1EE4" w:rsidTr="00D46CE9">
        <w:tc>
          <w:tcPr>
            <w:tcW w:w="2837" w:type="dxa"/>
            <w:shd w:val="clear" w:color="auto" w:fill="D9E2F3"/>
            <w:vAlign w:val="center"/>
          </w:tcPr>
          <w:p w:rsidR="008B7CFE" w:rsidRPr="00FD1EE4" w:rsidRDefault="008B7CFE" w:rsidP="008B7CFE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FD1EE4">
              <w:rPr>
                <w:rFonts w:ascii="GHEA Grapalat" w:eastAsia="GHEA Grapalat" w:hAnsi="GHEA Grapalat" w:cs="GHEA Grapalat"/>
                <w:color w:val="000000"/>
              </w:rPr>
              <w:t>Уровень участия (%)</w:t>
            </w:r>
          </w:p>
        </w:tc>
        <w:tc>
          <w:tcPr>
            <w:tcW w:w="6180" w:type="dxa"/>
            <w:vAlign w:val="center"/>
          </w:tcPr>
          <w:p w:rsidR="008B7CFE" w:rsidRPr="00FD1EE4" w:rsidRDefault="008B7CFE" w:rsidP="00D46CE9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8B7CFE" w:rsidRPr="00FD1EE4" w:rsidTr="00D46CE9">
        <w:tc>
          <w:tcPr>
            <w:tcW w:w="2837" w:type="dxa"/>
            <w:shd w:val="clear" w:color="auto" w:fill="D9E2F3"/>
            <w:vAlign w:val="center"/>
          </w:tcPr>
          <w:p w:rsidR="008B7CFE" w:rsidRPr="00FD1EE4" w:rsidRDefault="008B7CFE" w:rsidP="008B7CFE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FD1EE4">
              <w:rPr>
                <w:rFonts w:ascii="GHEA Grapalat" w:eastAsia="GHEA Grapalat" w:hAnsi="GHEA Grapalat" w:cs="GHEA Grapalat"/>
                <w:color w:val="000000"/>
              </w:rPr>
              <w:t>Тип участия</w:t>
            </w:r>
          </w:p>
        </w:tc>
        <w:tc>
          <w:tcPr>
            <w:tcW w:w="6180" w:type="dxa"/>
            <w:vAlign w:val="center"/>
          </w:tcPr>
          <w:p w:rsidR="008B7CFE" w:rsidRPr="00FD1EE4" w:rsidRDefault="00971216" w:rsidP="00D46CE9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326794313"/>
              </w:sdtPr>
              <w:sdtEndPr/>
              <w:sdtContent>
                <w:r w:rsidR="008B7CFE" w:rsidRPr="00FD1EE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B7CFE" w:rsidRPr="00FD1EE4">
              <w:rPr>
                <w:rFonts w:ascii="GHEA Grapalat" w:eastAsia="GHEA Grapalat" w:hAnsi="GHEA Grapalat" w:cs="GHEA Grapalat"/>
              </w:rPr>
              <w:tab/>
              <w:t>Прямое участие</w:t>
            </w:r>
          </w:p>
          <w:p w:rsidR="008B7CFE" w:rsidRPr="00FD1EE4" w:rsidRDefault="00971216" w:rsidP="00D46CE9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1179617233"/>
              </w:sdtPr>
              <w:sdtEndPr/>
              <w:sdtContent>
                <w:r w:rsidR="008B7CFE" w:rsidRPr="00FD1EE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B7CFE" w:rsidRPr="00FD1EE4">
              <w:rPr>
                <w:rFonts w:ascii="GHEA Grapalat" w:eastAsia="GHEA Grapalat" w:hAnsi="GHEA Grapalat" w:cs="GHEA Grapalat"/>
              </w:rPr>
              <w:tab/>
              <w:t>Косвенное участие</w:t>
            </w:r>
          </w:p>
        </w:tc>
      </w:tr>
    </w:tbl>
    <w:p w:rsidR="008B7CFE" w:rsidRPr="00FD1EE4" w:rsidRDefault="008B7CFE" w:rsidP="008B7CFE">
      <w:pPr>
        <w:rPr>
          <w:rFonts w:ascii="GHEA Grapalat" w:eastAsia="GHEA Grapalat" w:hAnsi="GHEA Grapalat" w:cs="GHEA Grapalat"/>
          <w:b/>
        </w:rPr>
      </w:pPr>
      <w:r w:rsidRPr="00FD1EE4">
        <w:rPr>
          <w:rFonts w:ascii="GHEA Grapalat" w:hAnsi="GHEA Grapalat"/>
        </w:rPr>
        <w:br w:type="page"/>
      </w:r>
    </w:p>
    <w:p w:rsidR="008B7CFE" w:rsidRPr="00FD1EE4" w:rsidRDefault="008B7CFE" w:rsidP="008B7CFE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rFonts w:ascii="GHEA Grapalat" w:eastAsia="GHEA Grapalat" w:hAnsi="GHEA Grapalat" w:cs="GHEA Grapalat"/>
          <w:b/>
          <w:color w:val="000000"/>
        </w:rPr>
      </w:pPr>
      <w:r w:rsidRPr="00FD1EE4">
        <w:rPr>
          <w:rFonts w:ascii="GHEA Grapalat" w:eastAsia="GHEA Grapalat" w:hAnsi="GHEA Grapalat" w:cs="GHEA Grapalat"/>
          <w:b/>
          <w:color w:val="000000"/>
        </w:rPr>
        <w:lastRenderedPageBreak/>
        <w:t>Детали бенефициара</w:t>
      </w:r>
    </w:p>
    <w:p w:rsidR="008B7CFE" w:rsidRPr="00FD1EE4" w:rsidRDefault="008B7CFE" w:rsidP="008B7CFE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color w:val="000000"/>
        </w:rPr>
      </w:pPr>
      <w:r w:rsidRPr="00FD1EE4">
        <w:rPr>
          <w:rFonts w:ascii="GHEA Grapalat" w:eastAsia="GHEA Grapalat" w:hAnsi="GHEA Grapalat" w:cs="GHEA Grapalat"/>
          <w:i/>
          <w:color w:val="000000"/>
        </w:rPr>
        <w:t>Персональные идентификационные данные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6"/>
        <w:gridCol w:w="6178"/>
      </w:tblGrid>
      <w:tr w:rsidR="008B7CFE" w:rsidRPr="00FD1EE4" w:rsidTr="00D46CE9">
        <w:tc>
          <w:tcPr>
            <w:tcW w:w="2836" w:type="dxa"/>
            <w:shd w:val="clear" w:color="auto" w:fill="D9E2F3"/>
            <w:vAlign w:val="center"/>
          </w:tcPr>
          <w:p w:rsidR="008B7CFE" w:rsidRPr="00FD1EE4" w:rsidRDefault="008B7CFE" w:rsidP="008B7CFE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FD1EE4">
              <w:rPr>
                <w:rFonts w:ascii="GHEA Grapalat" w:eastAsia="GHEA Grapalat" w:hAnsi="GHEA Grapalat" w:cs="GHEA Grapalat"/>
                <w:color w:val="000000"/>
              </w:rPr>
              <w:t>Имя:</w:t>
            </w:r>
          </w:p>
        </w:tc>
        <w:tc>
          <w:tcPr>
            <w:tcW w:w="6178" w:type="dxa"/>
            <w:vAlign w:val="center"/>
          </w:tcPr>
          <w:p w:rsidR="008B7CFE" w:rsidRPr="00FD1EE4" w:rsidRDefault="008B7CFE" w:rsidP="00D46CE9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8B7CFE" w:rsidRPr="00FD1EE4" w:rsidTr="00D46CE9">
        <w:tc>
          <w:tcPr>
            <w:tcW w:w="2836" w:type="dxa"/>
            <w:shd w:val="clear" w:color="auto" w:fill="D9E2F3"/>
            <w:vAlign w:val="center"/>
          </w:tcPr>
          <w:p w:rsidR="008B7CFE" w:rsidRPr="00FD1EE4" w:rsidRDefault="008B7CFE" w:rsidP="008B7CFE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FD1EE4">
              <w:rPr>
                <w:rFonts w:ascii="GHEA Grapalat" w:eastAsia="GHEA Grapalat" w:hAnsi="GHEA Grapalat" w:cs="GHEA Grapalat"/>
                <w:color w:val="000000"/>
              </w:rPr>
              <w:t>Фамилия:</w:t>
            </w:r>
          </w:p>
        </w:tc>
        <w:tc>
          <w:tcPr>
            <w:tcW w:w="6178" w:type="dxa"/>
            <w:vAlign w:val="center"/>
          </w:tcPr>
          <w:p w:rsidR="008B7CFE" w:rsidRPr="00FD1EE4" w:rsidRDefault="008B7CFE" w:rsidP="00D46CE9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8B7CFE" w:rsidRPr="00FD1EE4" w:rsidTr="00D46CE9">
        <w:tc>
          <w:tcPr>
            <w:tcW w:w="2836" w:type="dxa"/>
            <w:shd w:val="clear" w:color="auto" w:fill="D9E2F3"/>
            <w:vAlign w:val="center"/>
          </w:tcPr>
          <w:p w:rsidR="008B7CFE" w:rsidRPr="00FD1EE4" w:rsidRDefault="008B7CFE" w:rsidP="008B7CFE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FD1EE4">
              <w:rPr>
                <w:rFonts w:ascii="GHEA Grapalat" w:eastAsia="GHEA Grapalat" w:hAnsi="GHEA Grapalat" w:cs="GHEA Grapalat"/>
                <w:color w:val="000000"/>
              </w:rPr>
              <w:t>Имя (латиница)</w:t>
            </w:r>
          </w:p>
        </w:tc>
        <w:tc>
          <w:tcPr>
            <w:tcW w:w="6178" w:type="dxa"/>
            <w:vAlign w:val="center"/>
          </w:tcPr>
          <w:p w:rsidR="008B7CFE" w:rsidRPr="00FD1EE4" w:rsidRDefault="008B7CFE" w:rsidP="00D46CE9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8B7CFE" w:rsidRPr="00FD1EE4" w:rsidTr="00D46CE9">
        <w:tc>
          <w:tcPr>
            <w:tcW w:w="2836" w:type="dxa"/>
            <w:shd w:val="clear" w:color="auto" w:fill="D9E2F3"/>
            <w:vAlign w:val="center"/>
          </w:tcPr>
          <w:p w:rsidR="008B7CFE" w:rsidRPr="00FD1EE4" w:rsidRDefault="008B7CFE" w:rsidP="008B7CFE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FD1EE4">
              <w:rPr>
                <w:rFonts w:ascii="GHEA Grapalat" w:eastAsia="GHEA Grapalat" w:hAnsi="GHEA Grapalat" w:cs="GHEA Grapalat"/>
                <w:color w:val="000000"/>
              </w:rPr>
              <w:t>Фамилия (латиница)</w:t>
            </w:r>
          </w:p>
        </w:tc>
        <w:tc>
          <w:tcPr>
            <w:tcW w:w="6178" w:type="dxa"/>
            <w:vAlign w:val="center"/>
          </w:tcPr>
          <w:p w:rsidR="008B7CFE" w:rsidRPr="00FD1EE4" w:rsidRDefault="008B7CFE" w:rsidP="00D46CE9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8B7CFE" w:rsidRPr="00FD1EE4" w:rsidTr="00D46CE9">
        <w:tc>
          <w:tcPr>
            <w:tcW w:w="2836" w:type="dxa"/>
            <w:shd w:val="clear" w:color="auto" w:fill="D9E2F3"/>
            <w:vAlign w:val="center"/>
          </w:tcPr>
          <w:p w:rsidR="008B7CFE" w:rsidRPr="00FD1EE4" w:rsidRDefault="008B7CFE" w:rsidP="008B7CFE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FD1EE4">
              <w:rPr>
                <w:rFonts w:ascii="GHEA Grapalat" w:eastAsia="GHEA Grapalat" w:hAnsi="GHEA Grapalat" w:cs="GHEA Grapalat"/>
                <w:color w:val="000000"/>
              </w:rPr>
              <w:t>Гражданство</w:t>
            </w:r>
          </w:p>
        </w:tc>
        <w:tc>
          <w:tcPr>
            <w:tcW w:w="6178" w:type="dxa"/>
            <w:vAlign w:val="center"/>
          </w:tcPr>
          <w:p w:rsidR="008B7CFE" w:rsidRPr="00FD1EE4" w:rsidRDefault="008B7CFE" w:rsidP="00D46CE9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8B7CFE" w:rsidRPr="00FD1EE4" w:rsidTr="00D46CE9">
        <w:tc>
          <w:tcPr>
            <w:tcW w:w="2836" w:type="dxa"/>
            <w:shd w:val="clear" w:color="auto" w:fill="D9E2F3"/>
            <w:vAlign w:val="center"/>
          </w:tcPr>
          <w:p w:rsidR="008B7CFE" w:rsidRPr="00FD1EE4" w:rsidRDefault="008B7CFE" w:rsidP="008B7CFE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FD1EE4">
              <w:rPr>
                <w:rFonts w:ascii="GHEA Grapalat" w:eastAsia="GHEA Grapalat" w:hAnsi="GHEA Grapalat" w:cs="GHEA Grapalat"/>
                <w:color w:val="000000"/>
              </w:rPr>
              <w:t>День рождения, месяц, год</w:t>
            </w:r>
          </w:p>
        </w:tc>
        <w:tc>
          <w:tcPr>
            <w:tcW w:w="6178" w:type="dxa"/>
            <w:vAlign w:val="center"/>
          </w:tcPr>
          <w:p w:rsidR="008B7CFE" w:rsidRPr="00FD1EE4" w:rsidRDefault="008B7CFE" w:rsidP="00D46CE9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</w:tbl>
    <w:p w:rsidR="008B7CFE" w:rsidRPr="00FD1EE4" w:rsidRDefault="008B7CFE" w:rsidP="008B7CFE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color w:val="000000"/>
        </w:rPr>
      </w:pPr>
      <w:r w:rsidRPr="00FD1EE4">
        <w:rPr>
          <w:rFonts w:ascii="GHEA Grapalat" w:eastAsia="GHEA Grapalat" w:hAnsi="GHEA Grapalat" w:cs="GHEA Grapalat"/>
          <w:i/>
          <w:color w:val="000000"/>
        </w:rPr>
        <w:t>Документ, удостоверяющий личность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7"/>
        <w:gridCol w:w="6178"/>
      </w:tblGrid>
      <w:tr w:rsidR="008B7CFE" w:rsidRPr="00FD1EE4" w:rsidTr="00D46CE9">
        <w:tc>
          <w:tcPr>
            <w:tcW w:w="2837" w:type="dxa"/>
            <w:shd w:val="clear" w:color="auto" w:fill="D9E2F3"/>
            <w:vAlign w:val="center"/>
          </w:tcPr>
          <w:p w:rsidR="008B7CFE" w:rsidRPr="00FD1EE4" w:rsidRDefault="008B7CFE" w:rsidP="008B7CFE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FD1EE4">
              <w:rPr>
                <w:rFonts w:ascii="GHEA Grapalat" w:eastAsia="GHEA Grapalat" w:hAnsi="GHEA Grapalat" w:cs="GHEA Grapalat"/>
                <w:color w:val="000000"/>
              </w:rPr>
              <w:t>Тип документа</w:t>
            </w:r>
          </w:p>
        </w:tc>
        <w:tc>
          <w:tcPr>
            <w:tcW w:w="6178" w:type="dxa"/>
            <w:vAlign w:val="center"/>
          </w:tcPr>
          <w:p w:rsidR="008B7CFE" w:rsidRPr="00FD1EE4" w:rsidRDefault="008B7CFE" w:rsidP="00D46CE9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8B7CFE" w:rsidRPr="00FD1EE4" w:rsidTr="00D46CE9">
        <w:tc>
          <w:tcPr>
            <w:tcW w:w="2837" w:type="dxa"/>
            <w:shd w:val="clear" w:color="auto" w:fill="D9E2F3"/>
            <w:vAlign w:val="center"/>
          </w:tcPr>
          <w:p w:rsidR="008B7CFE" w:rsidRPr="00FD1EE4" w:rsidRDefault="008B7CFE" w:rsidP="008B7CFE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FD1EE4">
              <w:rPr>
                <w:rFonts w:ascii="GHEA Grapalat" w:eastAsia="GHEA Grapalat" w:hAnsi="GHEA Grapalat" w:cs="GHEA Grapalat"/>
                <w:color w:val="000000"/>
              </w:rPr>
              <w:t>Номер документа</w:t>
            </w:r>
          </w:p>
        </w:tc>
        <w:tc>
          <w:tcPr>
            <w:tcW w:w="6178" w:type="dxa"/>
            <w:vAlign w:val="center"/>
          </w:tcPr>
          <w:p w:rsidR="008B7CFE" w:rsidRPr="00FD1EE4" w:rsidRDefault="008B7CFE" w:rsidP="00D46CE9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8B7CFE" w:rsidRPr="00FD1EE4" w:rsidTr="00D46CE9">
        <w:tc>
          <w:tcPr>
            <w:tcW w:w="2837" w:type="dxa"/>
            <w:shd w:val="clear" w:color="auto" w:fill="D9E2F3"/>
            <w:vAlign w:val="center"/>
          </w:tcPr>
          <w:p w:rsidR="008B7CFE" w:rsidRPr="00FD1EE4" w:rsidRDefault="008B7CFE" w:rsidP="008B7CFE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FD1EE4">
              <w:rPr>
                <w:rFonts w:ascii="GHEA Grapalat" w:eastAsia="GHEA Grapalat" w:hAnsi="GHEA Grapalat" w:cs="GHEA Grapalat"/>
                <w:color w:val="000000"/>
              </w:rPr>
              <w:t>Дата, месяц, год поставки</w:t>
            </w:r>
          </w:p>
        </w:tc>
        <w:tc>
          <w:tcPr>
            <w:tcW w:w="6178" w:type="dxa"/>
            <w:vAlign w:val="center"/>
          </w:tcPr>
          <w:p w:rsidR="008B7CFE" w:rsidRPr="00FD1EE4" w:rsidRDefault="008B7CFE" w:rsidP="00D46CE9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8B7CFE" w:rsidRPr="00FD1EE4" w:rsidTr="00D46CE9">
        <w:tc>
          <w:tcPr>
            <w:tcW w:w="2837" w:type="dxa"/>
            <w:shd w:val="clear" w:color="auto" w:fill="D9E2F3"/>
            <w:vAlign w:val="center"/>
          </w:tcPr>
          <w:p w:rsidR="008B7CFE" w:rsidRPr="00FD1EE4" w:rsidRDefault="008B7CFE" w:rsidP="008B7CFE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FD1EE4">
              <w:rPr>
                <w:rFonts w:ascii="GHEA Grapalat" w:eastAsia="GHEA Grapalat" w:hAnsi="GHEA Grapalat" w:cs="GHEA Grapalat"/>
                <w:color w:val="000000"/>
              </w:rPr>
              <w:t>Орган, выдающий</w:t>
            </w:r>
          </w:p>
        </w:tc>
        <w:tc>
          <w:tcPr>
            <w:tcW w:w="6178" w:type="dxa"/>
            <w:vAlign w:val="center"/>
          </w:tcPr>
          <w:p w:rsidR="008B7CFE" w:rsidRPr="00FD1EE4" w:rsidRDefault="008B7CFE" w:rsidP="00D46CE9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8B7CFE" w:rsidRPr="00FD1EE4" w:rsidTr="00D46CE9">
        <w:tc>
          <w:tcPr>
            <w:tcW w:w="2837" w:type="dxa"/>
            <w:shd w:val="clear" w:color="auto" w:fill="D9E2F3"/>
            <w:vAlign w:val="center"/>
          </w:tcPr>
          <w:p w:rsidR="008B7CFE" w:rsidRPr="00FD1EE4" w:rsidRDefault="008B7CFE" w:rsidP="008B7CFE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FD1EE4">
              <w:rPr>
                <w:rFonts w:ascii="GHEA Grapalat" w:eastAsia="GHEA Grapalat" w:hAnsi="GHEA Grapalat" w:cs="GHEA Grapalat"/>
                <w:color w:val="000000"/>
              </w:rPr>
              <w:t>Номер PSC или его эквивалент</w:t>
            </w:r>
          </w:p>
        </w:tc>
        <w:tc>
          <w:tcPr>
            <w:tcW w:w="6178" w:type="dxa"/>
            <w:vAlign w:val="center"/>
          </w:tcPr>
          <w:p w:rsidR="008B7CFE" w:rsidRPr="00FD1EE4" w:rsidRDefault="008B7CFE" w:rsidP="00D46CE9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</w:tbl>
    <w:p w:rsidR="008B7CFE" w:rsidRPr="00FD1EE4" w:rsidRDefault="008B7CFE" w:rsidP="008B7CFE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color w:val="000000"/>
        </w:rPr>
      </w:pPr>
      <w:r w:rsidRPr="00FD1EE4">
        <w:rPr>
          <w:rFonts w:ascii="GHEA Grapalat" w:eastAsia="GHEA Grapalat" w:hAnsi="GHEA Grapalat" w:cs="GHEA Grapalat"/>
          <w:i/>
          <w:color w:val="000000"/>
        </w:rPr>
        <w:t>Личный адрес регистрации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7"/>
        <w:gridCol w:w="6178"/>
      </w:tblGrid>
      <w:tr w:rsidR="008B7CFE" w:rsidRPr="00FD1EE4" w:rsidTr="00D46CE9">
        <w:tc>
          <w:tcPr>
            <w:tcW w:w="2837" w:type="dxa"/>
            <w:shd w:val="clear" w:color="auto" w:fill="D9E2F3"/>
            <w:vAlign w:val="center"/>
          </w:tcPr>
          <w:p w:rsidR="008B7CFE" w:rsidRPr="00FD1EE4" w:rsidRDefault="008B7CFE" w:rsidP="008B7CFE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FD1EE4">
              <w:rPr>
                <w:rFonts w:ascii="GHEA Grapalat" w:eastAsia="GHEA Grapalat" w:hAnsi="GHEA Grapalat" w:cs="GHEA Grapalat"/>
                <w:color w:val="000000"/>
              </w:rPr>
              <w:t>Государство</w:t>
            </w:r>
          </w:p>
        </w:tc>
        <w:tc>
          <w:tcPr>
            <w:tcW w:w="6178" w:type="dxa"/>
            <w:vAlign w:val="center"/>
          </w:tcPr>
          <w:p w:rsidR="008B7CFE" w:rsidRPr="00FD1EE4" w:rsidRDefault="008B7CFE" w:rsidP="00D46CE9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8B7CFE" w:rsidRPr="00FD1EE4" w:rsidTr="00D46CE9">
        <w:tc>
          <w:tcPr>
            <w:tcW w:w="2837" w:type="dxa"/>
            <w:shd w:val="clear" w:color="auto" w:fill="D9E2F3"/>
            <w:vAlign w:val="center"/>
          </w:tcPr>
          <w:p w:rsidR="008B7CFE" w:rsidRPr="00FD1EE4" w:rsidRDefault="008B7CFE" w:rsidP="008B7CFE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FD1EE4">
              <w:rPr>
                <w:rFonts w:ascii="GHEA Grapalat" w:eastAsia="GHEA Grapalat" w:hAnsi="GHEA Grapalat" w:cs="GHEA Grapalat"/>
                <w:color w:val="000000"/>
              </w:rPr>
              <w:t>Сообщество</w:t>
            </w:r>
          </w:p>
        </w:tc>
        <w:tc>
          <w:tcPr>
            <w:tcW w:w="6178" w:type="dxa"/>
            <w:vAlign w:val="center"/>
          </w:tcPr>
          <w:p w:rsidR="008B7CFE" w:rsidRPr="00FD1EE4" w:rsidRDefault="008B7CFE" w:rsidP="00D46CE9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8B7CFE" w:rsidRPr="00FD1EE4" w:rsidTr="00D46CE9">
        <w:tc>
          <w:tcPr>
            <w:tcW w:w="2837" w:type="dxa"/>
            <w:shd w:val="clear" w:color="auto" w:fill="D9E2F3"/>
            <w:vAlign w:val="center"/>
          </w:tcPr>
          <w:p w:rsidR="008B7CFE" w:rsidRPr="00FD1EE4" w:rsidRDefault="008B7CFE" w:rsidP="008B7CFE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FD1EE4">
              <w:rPr>
                <w:rFonts w:ascii="GHEA Grapalat" w:eastAsia="GHEA Grapalat" w:hAnsi="GHEA Grapalat" w:cs="GHEA Grapalat"/>
                <w:color w:val="000000"/>
              </w:rPr>
              <w:t>Административная единица</w:t>
            </w:r>
          </w:p>
        </w:tc>
        <w:tc>
          <w:tcPr>
            <w:tcW w:w="6178" w:type="dxa"/>
            <w:vAlign w:val="center"/>
          </w:tcPr>
          <w:p w:rsidR="008B7CFE" w:rsidRPr="00FD1EE4" w:rsidRDefault="008B7CFE" w:rsidP="00D46CE9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8B7CFE" w:rsidRPr="00FD1EE4" w:rsidTr="00D46CE9">
        <w:tc>
          <w:tcPr>
            <w:tcW w:w="2837" w:type="dxa"/>
            <w:shd w:val="clear" w:color="auto" w:fill="D9E2F3"/>
            <w:vAlign w:val="center"/>
          </w:tcPr>
          <w:p w:rsidR="008B7CFE" w:rsidRPr="00FD1EE4" w:rsidRDefault="008B7CFE" w:rsidP="008B7CFE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FD1EE4">
              <w:rPr>
                <w:rFonts w:ascii="GHEA Grapalat" w:eastAsia="GHEA Grapalat" w:hAnsi="GHEA Grapalat" w:cs="GHEA Grapalat"/>
                <w:color w:val="000000"/>
              </w:rPr>
              <w:t>Название улицы, здания (дома), квартиры</w:t>
            </w:r>
          </w:p>
        </w:tc>
        <w:tc>
          <w:tcPr>
            <w:tcW w:w="6178" w:type="dxa"/>
            <w:vAlign w:val="center"/>
          </w:tcPr>
          <w:p w:rsidR="008B7CFE" w:rsidRPr="00FD1EE4" w:rsidRDefault="008B7CFE" w:rsidP="00D46CE9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</w:tbl>
    <w:p w:rsidR="008B7CFE" w:rsidRPr="00FD1EE4" w:rsidRDefault="008B7CFE" w:rsidP="008B7CFE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color w:val="000000"/>
        </w:rPr>
      </w:pPr>
      <w:r w:rsidRPr="00FD1EE4">
        <w:rPr>
          <w:rFonts w:ascii="GHEA Grapalat" w:eastAsia="GHEA Grapalat" w:hAnsi="GHEA Grapalat" w:cs="GHEA Grapalat"/>
          <w:i/>
          <w:color w:val="000000"/>
        </w:rPr>
        <w:lastRenderedPageBreak/>
        <w:t>Адрес проживания человека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7"/>
        <w:gridCol w:w="6178"/>
      </w:tblGrid>
      <w:tr w:rsidR="008B7CFE" w:rsidRPr="00FD1EE4" w:rsidTr="00D46CE9">
        <w:tc>
          <w:tcPr>
            <w:tcW w:w="2837" w:type="dxa"/>
            <w:shd w:val="clear" w:color="auto" w:fill="D9E2F3"/>
            <w:vAlign w:val="center"/>
          </w:tcPr>
          <w:p w:rsidR="008B7CFE" w:rsidRPr="00FD1EE4" w:rsidRDefault="008B7CFE" w:rsidP="008B7CFE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FD1EE4">
              <w:rPr>
                <w:rFonts w:ascii="GHEA Grapalat" w:eastAsia="GHEA Grapalat" w:hAnsi="GHEA Grapalat" w:cs="GHEA Grapalat"/>
                <w:color w:val="000000"/>
              </w:rPr>
              <w:t>Государство</w:t>
            </w:r>
          </w:p>
        </w:tc>
        <w:tc>
          <w:tcPr>
            <w:tcW w:w="6178" w:type="dxa"/>
            <w:vAlign w:val="center"/>
          </w:tcPr>
          <w:p w:rsidR="008B7CFE" w:rsidRPr="00FD1EE4" w:rsidRDefault="008B7CFE" w:rsidP="00D46CE9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8B7CFE" w:rsidRPr="00FD1EE4" w:rsidTr="00D46CE9">
        <w:tc>
          <w:tcPr>
            <w:tcW w:w="2837" w:type="dxa"/>
            <w:shd w:val="clear" w:color="auto" w:fill="D9E2F3"/>
            <w:vAlign w:val="center"/>
          </w:tcPr>
          <w:p w:rsidR="008B7CFE" w:rsidRPr="00FD1EE4" w:rsidRDefault="008B7CFE" w:rsidP="008B7CFE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FD1EE4">
              <w:rPr>
                <w:rFonts w:ascii="GHEA Grapalat" w:eastAsia="GHEA Grapalat" w:hAnsi="GHEA Grapalat" w:cs="GHEA Grapalat"/>
                <w:color w:val="000000"/>
              </w:rPr>
              <w:t>Сообщество</w:t>
            </w:r>
          </w:p>
        </w:tc>
        <w:tc>
          <w:tcPr>
            <w:tcW w:w="6178" w:type="dxa"/>
            <w:vAlign w:val="center"/>
          </w:tcPr>
          <w:p w:rsidR="008B7CFE" w:rsidRPr="00FD1EE4" w:rsidRDefault="008B7CFE" w:rsidP="00D46CE9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8B7CFE" w:rsidRPr="00FD1EE4" w:rsidTr="00D46CE9">
        <w:tc>
          <w:tcPr>
            <w:tcW w:w="2837" w:type="dxa"/>
            <w:shd w:val="clear" w:color="auto" w:fill="D9E2F3"/>
            <w:vAlign w:val="center"/>
          </w:tcPr>
          <w:p w:rsidR="008B7CFE" w:rsidRPr="00FD1EE4" w:rsidRDefault="008B7CFE" w:rsidP="008B7CFE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FD1EE4">
              <w:rPr>
                <w:rFonts w:ascii="GHEA Grapalat" w:eastAsia="GHEA Grapalat" w:hAnsi="GHEA Grapalat" w:cs="GHEA Grapalat"/>
                <w:color w:val="000000"/>
              </w:rPr>
              <w:t>Административная единица</w:t>
            </w:r>
          </w:p>
        </w:tc>
        <w:tc>
          <w:tcPr>
            <w:tcW w:w="6178" w:type="dxa"/>
            <w:vAlign w:val="center"/>
          </w:tcPr>
          <w:p w:rsidR="008B7CFE" w:rsidRPr="00FD1EE4" w:rsidRDefault="008B7CFE" w:rsidP="00D46CE9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8B7CFE" w:rsidRPr="00FD1EE4" w:rsidTr="00D46CE9">
        <w:tc>
          <w:tcPr>
            <w:tcW w:w="2837" w:type="dxa"/>
            <w:shd w:val="clear" w:color="auto" w:fill="D9E2F3"/>
            <w:vAlign w:val="center"/>
          </w:tcPr>
          <w:p w:rsidR="008B7CFE" w:rsidRPr="00FD1EE4" w:rsidRDefault="008B7CFE" w:rsidP="008B7CFE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FD1EE4">
              <w:rPr>
                <w:rFonts w:ascii="GHEA Grapalat" w:eastAsia="GHEA Grapalat" w:hAnsi="GHEA Grapalat" w:cs="GHEA Grapalat"/>
                <w:color w:val="000000"/>
              </w:rPr>
              <w:t>Название улицы, здания (дома), квартиры</w:t>
            </w:r>
          </w:p>
        </w:tc>
        <w:tc>
          <w:tcPr>
            <w:tcW w:w="6178" w:type="dxa"/>
            <w:vAlign w:val="center"/>
          </w:tcPr>
          <w:p w:rsidR="008B7CFE" w:rsidRPr="00FD1EE4" w:rsidRDefault="008B7CFE" w:rsidP="00D46CE9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</w:tbl>
    <w:p w:rsidR="008B7CFE" w:rsidRPr="00FD1EE4" w:rsidRDefault="008B7CFE" w:rsidP="008B7CFE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rPr>
          <w:rFonts w:ascii="GHEA Grapalat" w:eastAsia="GHEA Grapalat" w:hAnsi="GHEA Grapalat" w:cs="GHEA Grapalat"/>
          <w:i/>
          <w:color w:val="000000"/>
        </w:rPr>
      </w:pPr>
      <w:r w:rsidRPr="00FD1EE4">
        <w:rPr>
          <w:rFonts w:ascii="GHEA Grapalat" w:eastAsia="GHEA Grapalat" w:hAnsi="GHEA Grapalat" w:cs="GHEA Grapalat"/>
          <w:i/>
          <w:color w:val="000000"/>
        </w:rPr>
        <w:t>Основания существования реального выгодоприобретателя (кроме отчитывающихся организаций в сфере недропользования)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08"/>
        <w:gridCol w:w="4508"/>
      </w:tblGrid>
      <w:tr w:rsidR="008B7CFE" w:rsidRPr="00FD1EE4" w:rsidTr="00D46CE9">
        <w:trPr>
          <w:trHeight w:val="924"/>
        </w:trPr>
        <w:tc>
          <w:tcPr>
            <w:tcW w:w="9016" w:type="dxa"/>
            <w:gridSpan w:val="2"/>
            <w:vAlign w:val="center"/>
          </w:tcPr>
          <w:p w:rsidR="008B7CFE" w:rsidRPr="00FD1EE4" w:rsidRDefault="00971216" w:rsidP="00D46CE9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-842393443"/>
              </w:sdtPr>
              <w:sdtEndPr/>
              <w:sdtContent>
                <w:r w:rsidR="008B7CFE" w:rsidRPr="00FD1EE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B7CFE" w:rsidRPr="00FD1EE4">
              <w:rPr>
                <w:rFonts w:ascii="GHEA Grapalat" w:eastAsia="GHEA Grapalat" w:hAnsi="GHEA Grapalat" w:cs="GHEA Grapalat"/>
              </w:rPr>
              <w:tab/>
              <w:t xml:space="preserve">а </w:t>
            </w:r>
            <w:r w:rsidR="008B7CFE" w:rsidRPr="00FD1EE4">
              <w:rPr>
                <w:rFonts w:ascii="Cambria Math" w:eastAsia="Cambria Math" w:hAnsi="Cambria Math" w:cs="Cambria Math"/>
              </w:rPr>
              <w:t xml:space="preserve">. </w:t>
            </w:r>
            <w:r w:rsidR="008B7CFE" w:rsidRPr="00FD1EE4">
              <w:rPr>
                <w:rFonts w:ascii="GHEA Grapalat" w:eastAsia="GHEA Grapalat" w:hAnsi="GHEA Grapalat" w:cs="GHEA Grapalat"/>
              </w:rPr>
              <w:t>прямо или косвенно владеет 20 и более процентами голосующих акций (долей, долей) данного юридического лица либо прямо или косвенно имеет 20 и более процентов участия в уставном капитале юридического лица</w:t>
            </w:r>
          </w:p>
        </w:tc>
      </w:tr>
      <w:tr w:rsidR="008B7CFE" w:rsidRPr="00FD1EE4" w:rsidTr="00D46CE9">
        <w:trPr>
          <w:trHeight w:val="684"/>
        </w:trPr>
        <w:tc>
          <w:tcPr>
            <w:tcW w:w="4508" w:type="dxa"/>
            <w:shd w:val="clear" w:color="auto" w:fill="D9E2F3"/>
            <w:vAlign w:val="center"/>
          </w:tcPr>
          <w:p w:rsidR="008B7CFE" w:rsidRPr="00FD1EE4" w:rsidRDefault="008B7CFE" w:rsidP="008B7CFE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FD1EE4">
              <w:rPr>
                <w:rFonts w:ascii="GHEA Grapalat" w:eastAsia="GHEA Grapalat" w:hAnsi="GHEA Grapalat" w:cs="GHEA Grapalat"/>
                <w:color w:val="000000"/>
              </w:rPr>
              <w:t>Уровень участия (%)</w:t>
            </w:r>
          </w:p>
        </w:tc>
        <w:tc>
          <w:tcPr>
            <w:tcW w:w="4508" w:type="dxa"/>
            <w:shd w:val="clear" w:color="auto" w:fill="FFFFFF"/>
            <w:vAlign w:val="center"/>
          </w:tcPr>
          <w:p w:rsidR="008B7CFE" w:rsidRPr="00FD1EE4" w:rsidRDefault="008B7CFE" w:rsidP="00D46CE9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8B7CFE" w:rsidRPr="00FD1EE4" w:rsidTr="00D46CE9">
        <w:trPr>
          <w:trHeight w:val="1282"/>
        </w:trPr>
        <w:tc>
          <w:tcPr>
            <w:tcW w:w="4508" w:type="dxa"/>
            <w:shd w:val="clear" w:color="auto" w:fill="D9E2F3"/>
            <w:vAlign w:val="center"/>
          </w:tcPr>
          <w:p w:rsidR="008B7CFE" w:rsidRPr="00FD1EE4" w:rsidRDefault="008B7CFE" w:rsidP="008B7CFE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FD1EE4">
              <w:rPr>
                <w:rFonts w:ascii="GHEA Grapalat" w:eastAsia="GHEA Grapalat" w:hAnsi="GHEA Grapalat" w:cs="GHEA Grapalat"/>
                <w:color w:val="000000"/>
              </w:rPr>
              <w:t>Тип участия</w:t>
            </w:r>
          </w:p>
        </w:tc>
        <w:tc>
          <w:tcPr>
            <w:tcW w:w="4508" w:type="dxa"/>
            <w:vAlign w:val="center"/>
          </w:tcPr>
          <w:p w:rsidR="008B7CFE" w:rsidRPr="00FD1EE4" w:rsidRDefault="00971216" w:rsidP="00D46CE9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-868681999"/>
              </w:sdtPr>
              <w:sdtEndPr/>
              <w:sdtContent>
                <w:r w:rsidR="008B7CFE" w:rsidRPr="00FD1EE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B7CFE" w:rsidRPr="00FD1EE4">
              <w:rPr>
                <w:rFonts w:ascii="GHEA Grapalat" w:eastAsia="GHEA Grapalat" w:hAnsi="GHEA Grapalat" w:cs="GHEA Grapalat"/>
              </w:rPr>
              <w:tab/>
              <w:t>Прямое участие</w:t>
            </w:r>
          </w:p>
          <w:p w:rsidR="008B7CFE" w:rsidRPr="00FD1EE4" w:rsidRDefault="00971216" w:rsidP="00D46CE9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1440572912"/>
              </w:sdtPr>
              <w:sdtEndPr/>
              <w:sdtContent>
                <w:r w:rsidR="008B7CFE" w:rsidRPr="00FD1EE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B7CFE" w:rsidRPr="00FD1EE4">
              <w:rPr>
                <w:rFonts w:ascii="GHEA Grapalat" w:eastAsia="GHEA Grapalat" w:hAnsi="GHEA Grapalat" w:cs="GHEA Grapalat"/>
              </w:rPr>
              <w:tab/>
              <w:t>Косвенное участие</w:t>
            </w:r>
          </w:p>
        </w:tc>
      </w:tr>
      <w:tr w:rsidR="008B7CFE" w:rsidRPr="00FD1EE4" w:rsidTr="00D46CE9">
        <w:tc>
          <w:tcPr>
            <w:tcW w:w="9016" w:type="dxa"/>
            <w:gridSpan w:val="2"/>
            <w:vAlign w:val="center"/>
          </w:tcPr>
          <w:p w:rsidR="008B7CFE" w:rsidRPr="00FD1EE4" w:rsidRDefault="00971216" w:rsidP="00D46CE9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-170491207"/>
              </w:sdtPr>
              <w:sdtEndPr/>
              <w:sdtContent>
                <w:r w:rsidR="008B7CFE" w:rsidRPr="00FD1EE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B7CFE" w:rsidRPr="00FD1EE4">
              <w:rPr>
                <w:rFonts w:ascii="GHEA Grapalat" w:eastAsia="GHEA Grapalat" w:hAnsi="GHEA Grapalat" w:cs="GHEA Grapalat"/>
              </w:rPr>
              <w:tab/>
              <w:t xml:space="preserve">б </w:t>
            </w:r>
            <w:r w:rsidR="008B7CFE" w:rsidRPr="00FD1EE4">
              <w:rPr>
                <w:rFonts w:ascii="Cambria Math" w:eastAsia="Cambria Math" w:hAnsi="Cambria Math" w:cs="Cambria Math"/>
              </w:rPr>
              <w:t xml:space="preserve">. </w:t>
            </w:r>
            <w:r w:rsidR="008B7CFE" w:rsidRPr="00FD1EE4">
              <w:rPr>
                <w:rFonts w:ascii="GHEA Grapalat" w:eastAsia="GHEA Grapalat" w:hAnsi="GHEA Grapalat" w:cs="GHEA Grapalat"/>
              </w:rPr>
              <w:t>осуществляет реальный (фактический) контроль над данным юридическим лицом иными способами</w:t>
            </w:r>
          </w:p>
        </w:tc>
      </w:tr>
      <w:tr w:rsidR="008B7CFE" w:rsidRPr="00FD1EE4" w:rsidTr="00D46CE9">
        <w:tc>
          <w:tcPr>
            <w:tcW w:w="9016" w:type="dxa"/>
            <w:gridSpan w:val="2"/>
            <w:vAlign w:val="center"/>
          </w:tcPr>
          <w:p w:rsidR="008B7CFE" w:rsidRPr="00FD1EE4" w:rsidRDefault="00971216" w:rsidP="00D46CE9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-181971841"/>
              </w:sdtPr>
              <w:sdtEndPr/>
              <w:sdtContent>
                <w:r w:rsidR="008B7CFE" w:rsidRPr="00FD1EE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B7CFE" w:rsidRPr="00FD1EE4">
              <w:rPr>
                <w:rFonts w:ascii="GHEA Grapalat" w:eastAsia="GHEA Grapalat" w:hAnsi="GHEA Grapalat" w:cs="GHEA Grapalat"/>
              </w:rPr>
              <w:tab/>
              <w:t xml:space="preserve">в </w:t>
            </w:r>
            <w:r w:rsidR="008B7CFE" w:rsidRPr="00FD1EE4">
              <w:rPr>
                <w:rFonts w:ascii="Cambria Math" w:eastAsia="Cambria Math" w:hAnsi="Cambria Math" w:cs="Cambria Math"/>
              </w:rPr>
              <w:t>.</w:t>
            </w:r>
            <w:r w:rsidR="008B7CFE" w:rsidRPr="00FD1EE4">
              <w:rPr>
                <w:rFonts w:ascii="GHEA Grapalat" w:eastAsia="Cambria Math" w:hAnsi="GHEA Grapalat" w:cs="Cambria Math"/>
              </w:rPr>
              <w:t xml:space="preserve"> </w:t>
            </w:r>
            <w:r w:rsidR="008B7CFE" w:rsidRPr="00FD1EE4">
              <w:rPr>
                <w:rFonts w:ascii="GHEA Grapalat" w:eastAsia="GHEA Grapalat" w:hAnsi="GHEA Grapalat" w:cs="GHEA Grapalat"/>
              </w:rPr>
              <w:t>является должностным лицом, осуществляющим общее или текущее руководство деятельностью данного юридического лица</w:t>
            </w:r>
            <w:r w:rsidR="008B7CFE" w:rsidRPr="00FD1EE4">
              <w:rPr>
                <w:rFonts w:ascii="GHEA Grapalat" w:hAnsi="GHEA Grapalat"/>
              </w:rPr>
              <w:t xml:space="preserve"> </w:t>
            </w:r>
            <w:r w:rsidR="008B7CFE" w:rsidRPr="00FD1EE4">
              <w:rPr>
                <w:rFonts w:ascii="GHEA Grapalat" w:eastAsia="GHEA Grapalat" w:hAnsi="GHEA Grapalat" w:cs="GHEA Grapalat"/>
              </w:rPr>
              <w:t>в случае отсутствия физического лица, отвечающего требованиям пунктов «а» и «б».</w:t>
            </w:r>
          </w:p>
        </w:tc>
      </w:tr>
    </w:tbl>
    <w:p w:rsidR="008B7CFE" w:rsidRPr="00FD1EE4" w:rsidRDefault="008B7CFE" w:rsidP="008B7CFE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color w:val="000000"/>
        </w:rPr>
      </w:pPr>
      <w:r w:rsidRPr="00FD1EE4">
        <w:rPr>
          <w:rFonts w:ascii="GHEA Grapalat" w:eastAsia="GHEA Grapalat" w:hAnsi="GHEA Grapalat" w:cs="GHEA Grapalat"/>
          <w:i/>
          <w:color w:val="000000"/>
        </w:rPr>
        <w:t>Основания для признания бенефициарным владельцем (для отчитывающихся организаций в сфере недропользования)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08"/>
        <w:gridCol w:w="4508"/>
      </w:tblGrid>
      <w:tr w:rsidR="008B7CFE" w:rsidRPr="00FD1EE4" w:rsidTr="00D46CE9">
        <w:trPr>
          <w:trHeight w:val="924"/>
        </w:trPr>
        <w:tc>
          <w:tcPr>
            <w:tcW w:w="9016" w:type="dxa"/>
            <w:gridSpan w:val="2"/>
            <w:vAlign w:val="center"/>
          </w:tcPr>
          <w:p w:rsidR="008B7CFE" w:rsidRPr="00FD1EE4" w:rsidRDefault="00971216" w:rsidP="00D46CE9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1897461338"/>
              </w:sdtPr>
              <w:sdtEndPr/>
              <w:sdtContent>
                <w:r w:rsidR="008B7CFE" w:rsidRPr="00FD1EE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B7CFE" w:rsidRPr="00FD1EE4">
              <w:rPr>
                <w:rFonts w:ascii="GHEA Grapalat" w:eastAsia="GHEA Grapalat" w:hAnsi="GHEA Grapalat" w:cs="GHEA Grapalat"/>
              </w:rPr>
              <w:tab/>
              <w:t xml:space="preserve">а </w:t>
            </w:r>
            <w:r w:rsidR="008B7CFE" w:rsidRPr="00FD1EE4">
              <w:rPr>
                <w:rFonts w:ascii="Cambria Math" w:eastAsia="Cambria Math" w:hAnsi="Cambria Math" w:cs="Cambria Math"/>
              </w:rPr>
              <w:t>.</w:t>
            </w:r>
            <w:r w:rsidR="008B7CFE" w:rsidRPr="00FD1EE4">
              <w:rPr>
                <w:rFonts w:ascii="GHEA Grapalat" w:eastAsia="Cambria Math" w:hAnsi="GHEA Grapalat" w:cs="Cambria Math"/>
              </w:rPr>
              <w:t xml:space="preserve"> </w:t>
            </w:r>
            <w:r w:rsidR="008B7CFE" w:rsidRPr="00FD1EE4">
              <w:rPr>
                <w:rFonts w:ascii="GHEA Grapalat" w:eastAsia="GHEA Grapalat" w:hAnsi="GHEA Grapalat" w:cs="GHEA Grapalat"/>
              </w:rPr>
              <w:t>прямо или косвенно владеет 10 и более процентами голосующих акций (долей, долей) данного юридического лица либо прямо или косвенно имеет 10 и более процентов участия в уставном капитале юридического лица</w:t>
            </w:r>
          </w:p>
        </w:tc>
      </w:tr>
      <w:tr w:rsidR="008B7CFE" w:rsidRPr="00FD1EE4" w:rsidTr="00D46CE9">
        <w:trPr>
          <w:trHeight w:val="684"/>
        </w:trPr>
        <w:tc>
          <w:tcPr>
            <w:tcW w:w="4508" w:type="dxa"/>
            <w:shd w:val="clear" w:color="auto" w:fill="D9E2F3"/>
            <w:vAlign w:val="center"/>
          </w:tcPr>
          <w:p w:rsidR="008B7CFE" w:rsidRPr="00FD1EE4" w:rsidRDefault="008B7CFE" w:rsidP="008B7CFE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FD1EE4">
              <w:rPr>
                <w:rFonts w:ascii="GHEA Grapalat" w:eastAsia="GHEA Grapalat" w:hAnsi="GHEA Grapalat" w:cs="GHEA Grapalat"/>
                <w:color w:val="000000"/>
              </w:rPr>
              <w:t>Уровень участия (%)</w:t>
            </w:r>
          </w:p>
        </w:tc>
        <w:tc>
          <w:tcPr>
            <w:tcW w:w="4508" w:type="dxa"/>
            <w:shd w:val="clear" w:color="auto" w:fill="auto"/>
            <w:vAlign w:val="center"/>
          </w:tcPr>
          <w:p w:rsidR="008B7CFE" w:rsidRPr="00FD1EE4" w:rsidRDefault="008B7CFE" w:rsidP="00D46CE9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8B7CFE" w:rsidRPr="00FD1EE4" w:rsidTr="00D46CE9">
        <w:trPr>
          <w:trHeight w:val="1282"/>
        </w:trPr>
        <w:tc>
          <w:tcPr>
            <w:tcW w:w="4508" w:type="dxa"/>
            <w:shd w:val="clear" w:color="auto" w:fill="D9E2F3"/>
            <w:vAlign w:val="center"/>
          </w:tcPr>
          <w:p w:rsidR="008B7CFE" w:rsidRPr="00FD1EE4" w:rsidRDefault="008B7CFE" w:rsidP="008B7CFE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FD1EE4">
              <w:rPr>
                <w:rFonts w:ascii="GHEA Grapalat" w:eastAsia="GHEA Grapalat" w:hAnsi="GHEA Grapalat" w:cs="GHEA Grapalat"/>
                <w:color w:val="000000"/>
              </w:rPr>
              <w:lastRenderedPageBreak/>
              <w:t>Тип участия</w:t>
            </w:r>
          </w:p>
        </w:tc>
        <w:tc>
          <w:tcPr>
            <w:tcW w:w="4508" w:type="dxa"/>
            <w:vAlign w:val="center"/>
          </w:tcPr>
          <w:p w:rsidR="008B7CFE" w:rsidRPr="00FD1EE4" w:rsidRDefault="00971216" w:rsidP="00D46CE9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370194158"/>
              </w:sdtPr>
              <w:sdtEndPr/>
              <w:sdtContent>
                <w:r w:rsidR="008B7CFE" w:rsidRPr="00FD1EE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B7CFE" w:rsidRPr="00FD1EE4">
              <w:rPr>
                <w:rFonts w:ascii="GHEA Grapalat" w:eastAsia="GHEA Grapalat" w:hAnsi="GHEA Grapalat" w:cs="GHEA Grapalat"/>
              </w:rPr>
              <w:tab/>
              <w:t>Прямое участие</w:t>
            </w:r>
          </w:p>
          <w:p w:rsidR="008B7CFE" w:rsidRPr="00FD1EE4" w:rsidRDefault="00971216" w:rsidP="00D46CE9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1358386919"/>
              </w:sdtPr>
              <w:sdtEndPr/>
              <w:sdtContent>
                <w:r w:rsidR="008B7CFE" w:rsidRPr="00FD1EE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B7CFE" w:rsidRPr="00FD1EE4">
              <w:rPr>
                <w:rFonts w:ascii="GHEA Grapalat" w:eastAsia="GHEA Grapalat" w:hAnsi="GHEA Grapalat" w:cs="GHEA Grapalat"/>
              </w:rPr>
              <w:tab/>
              <w:t>Косвенное участие</w:t>
            </w:r>
          </w:p>
        </w:tc>
      </w:tr>
      <w:tr w:rsidR="008B7CFE" w:rsidRPr="00FD1EE4" w:rsidTr="00D46CE9">
        <w:tc>
          <w:tcPr>
            <w:tcW w:w="9016" w:type="dxa"/>
            <w:gridSpan w:val="2"/>
            <w:vAlign w:val="center"/>
          </w:tcPr>
          <w:p w:rsidR="008B7CFE" w:rsidRPr="00FD1EE4" w:rsidRDefault="00971216" w:rsidP="00D46CE9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-1350172285"/>
              </w:sdtPr>
              <w:sdtEndPr/>
              <w:sdtContent>
                <w:r w:rsidR="008B7CFE" w:rsidRPr="00FD1EE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B7CFE" w:rsidRPr="00FD1EE4">
              <w:rPr>
                <w:rFonts w:ascii="GHEA Grapalat" w:eastAsia="GHEA Grapalat" w:hAnsi="GHEA Grapalat" w:cs="GHEA Grapalat"/>
              </w:rPr>
              <w:tab/>
              <w:t xml:space="preserve">б </w:t>
            </w:r>
            <w:r w:rsidR="008B7CFE" w:rsidRPr="00FD1EE4">
              <w:rPr>
                <w:rFonts w:ascii="Cambria Math" w:eastAsia="Cambria Math" w:hAnsi="Cambria Math" w:cs="Cambria Math"/>
              </w:rPr>
              <w:t>.</w:t>
            </w:r>
            <w:r w:rsidR="008B7CFE" w:rsidRPr="00FD1EE4">
              <w:rPr>
                <w:rFonts w:ascii="GHEA Grapalat" w:eastAsia="Cambria Math" w:hAnsi="GHEA Grapalat" w:cs="Cambria Math"/>
              </w:rPr>
              <w:t xml:space="preserve"> </w:t>
            </w:r>
            <w:r w:rsidR="008B7CFE" w:rsidRPr="00FD1EE4">
              <w:rPr>
                <w:rFonts w:ascii="GHEA Grapalat" w:eastAsia="GHEA Grapalat" w:hAnsi="GHEA Grapalat" w:cs="GHEA Grapalat"/>
              </w:rPr>
              <w:t>имеет право назначать или отзывать большинство членов органов управления юридического лица</w:t>
            </w:r>
          </w:p>
        </w:tc>
      </w:tr>
      <w:tr w:rsidR="008B7CFE" w:rsidRPr="00FD1EE4" w:rsidTr="00D46CE9">
        <w:tc>
          <w:tcPr>
            <w:tcW w:w="9016" w:type="dxa"/>
            <w:gridSpan w:val="2"/>
            <w:vAlign w:val="center"/>
          </w:tcPr>
          <w:p w:rsidR="008B7CFE" w:rsidRPr="00FD1EE4" w:rsidRDefault="00971216" w:rsidP="00D46CE9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-1722589211"/>
              </w:sdtPr>
              <w:sdtEndPr/>
              <w:sdtContent>
                <w:r w:rsidR="008B7CFE" w:rsidRPr="00FD1EE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B7CFE" w:rsidRPr="00FD1EE4">
              <w:rPr>
                <w:rFonts w:ascii="GHEA Grapalat" w:eastAsia="GHEA Grapalat" w:hAnsi="GHEA Grapalat" w:cs="GHEA Grapalat"/>
              </w:rPr>
              <w:tab/>
              <w:t xml:space="preserve">в </w:t>
            </w:r>
            <w:r w:rsidR="008B7CFE" w:rsidRPr="00FD1EE4">
              <w:rPr>
                <w:rFonts w:ascii="Cambria Math" w:eastAsia="Cambria Math" w:hAnsi="Cambria Math" w:cs="Cambria Math"/>
              </w:rPr>
              <w:t>.</w:t>
            </w:r>
            <w:r w:rsidR="008B7CFE" w:rsidRPr="00FD1EE4">
              <w:rPr>
                <w:rFonts w:ascii="GHEA Grapalat" w:eastAsia="Cambria Math" w:hAnsi="GHEA Grapalat" w:cs="Cambria Math"/>
              </w:rPr>
              <w:t xml:space="preserve"> </w:t>
            </w:r>
            <w:r w:rsidR="008B7CFE" w:rsidRPr="00FD1EE4">
              <w:rPr>
                <w:rFonts w:ascii="GHEA Grapalat" w:eastAsia="GHEA Grapalat" w:hAnsi="GHEA Grapalat" w:cs="GHEA Grapalat"/>
              </w:rPr>
              <w:t>бесплатно получил выгоду от юридического лица в размере не менее 15 процентов прибыли, полученной данным юридическим лицом в течение года, предшествующего отчетному году</w:t>
            </w:r>
          </w:p>
        </w:tc>
      </w:tr>
      <w:tr w:rsidR="008B7CFE" w:rsidRPr="00FD1EE4" w:rsidTr="00D46CE9">
        <w:tc>
          <w:tcPr>
            <w:tcW w:w="9016" w:type="dxa"/>
            <w:gridSpan w:val="2"/>
            <w:vAlign w:val="center"/>
          </w:tcPr>
          <w:p w:rsidR="008B7CFE" w:rsidRPr="00FD1EE4" w:rsidRDefault="00971216" w:rsidP="00D46CE9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-1583753897"/>
              </w:sdtPr>
              <w:sdtEndPr/>
              <w:sdtContent>
                <w:r w:rsidR="008B7CFE" w:rsidRPr="00FD1EE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B7CFE" w:rsidRPr="00FD1EE4">
              <w:rPr>
                <w:rFonts w:ascii="GHEA Grapalat" w:eastAsia="GHEA Grapalat" w:hAnsi="GHEA Grapalat" w:cs="GHEA Grapalat"/>
              </w:rPr>
              <w:tab/>
              <w:t xml:space="preserve">д </w:t>
            </w:r>
            <w:r w:rsidR="008B7CFE" w:rsidRPr="00FD1EE4">
              <w:rPr>
                <w:rFonts w:ascii="Cambria Math" w:eastAsia="Cambria Math" w:hAnsi="Cambria Math" w:cs="Cambria Math"/>
              </w:rPr>
              <w:t>.</w:t>
            </w:r>
            <w:r w:rsidR="008B7CFE" w:rsidRPr="00FD1EE4">
              <w:rPr>
                <w:rFonts w:ascii="GHEA Grapalat" w:eastAsia="Cambria Math" w:hAnsi="GHEA Grapalat" w:cs="Cambria Math"/>
              </w:rPr>
              <w:t xml:space="preserve"> </w:t>
            </w:r>
            <w:r w:rsidR="008B7CFE" w:rsidRPr="00FD1EE4">
              <w:rPr>
                <w:rFonts w:ascii="GHEA Grapalat" w:eastAsia="GHEA Grapalat" w:hAnsi="GHEA Grapalat" w:cs="GHEA Grapalat"/>
              </w:rPr>
              <w:t>осуществляет реальный (фактический) контроль над юридическим лицом иными способами</w:t>
            </w:r>
          </w:p>
        </w:tc>
      </w:tr>
      <w:tr w:rsidR="008B7CFE" w:rsidRPr="00FD1EE4" w:rsidTr="00D46CE9">
        <w:tc>
          <w:tcPr>
            <w:tcW w:w="9016" w:type="dxa"/>
            <w:gridSpan w:val="2"/>
            <w:vAlign w:val="center"/>
          </w:tcPr>
          <w:p w:rsidR="008B7CFE" w:rsidRPr="00FD1EE4" w:rsidRDefault="00971216" w:rsidP="00D46CE9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-1042667163"/>
              </w:sdtPr>
              <w:sdtEndPr/>
              <w:sdtContent>
                <w:r w:rsidR="008B7CFE" w:rsidRPr="00FD1EE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B7CFE" w:rsidRPr="00FD1EE4">
              <w:rPr>
                <w:rFonts w:ascii="GHEA Grapalat" w:eastAsia="GHEA Grapalat" w:hAnsi="GHEA Grapalat" w:cs="GHEA Grapalat"/>
              </w:rPr>
              <w:tab/>
              <w:t xml:space="preserve">е </w:t>
            </w:r>
            <w:r w:rsidR="008B7CFE" w:rsidRPr="00FD1EE4">
              <w:rPr>
                <w:rFonts w:ascii="Cambria Math" w:eastAsia="Cambria Math" w:hAnsi="Cambria Math" w:cs="Cambria Math"/>
              </w:rPr>
              <w:t>.</w:t>
            </w:r>
            <w:r w:rsidR="008B7CFE" w:rsidRPr="00FD1EE4">
              <w:rPr>
                <w:rFonts w:ascii="GHEA Grapalat" w:eastAsia="Cambria Math" w:hAnsi="GHEA Grapalat" w:cs="Cambria Math"/>
              </w:rPr>
              <w:t xml:space="preserve"> </w:t>
            </w:r>
            <w:r w:rsidR="008B7CFE" w:rsidRPr="00FD1EE4">
              <w:rPr>
                <w:rFonts w:ascii="GHEA Grapalat" w:eastAsia="GHEA Grapalat" w:hAnsi="GHEA Grapalat" w:cs="GHEA Grapalat"/>
              </w:rPr>
              <w:t>является должностным лицом, осуществляющим общее или текущее руководство деятельностью данного юридического лица в случае отсутствия физического лица, отвечающего требованиям пунктов "а"-"г"</w:t>
            </w:r>
          </w:p>
        </w:tc>
      </w:tr>
    </w:tbl>
    <w:p w:rsidR="008B7CFE" w:rsidRPr="00FD1EE4" w:rsidRDefault="008B7CFE" w:rsidP="008B7CFE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color w:val="000000"/>
        </w:rPr>
      </w:pPr>
      <w:r>
        <w:rPr>
          <w:rFonts w:ascii="GHEA Grapalat" w:eastAsia="GHEA Grapalat" w:hAnsi="GHEA Grapalat" w:cs="GHEA Grapalat"/>
          <w:i/>
          <w:color w:val="000000"/>
        </w:rPr>
        <w:t>Информация о статусе бенефициара-бенефициара</w:t>
      </w:r>
    </w:p>
    <w:tbl>
      <w:tblPr>
        <w:tblW w:w="90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7"/>
        <w:gridCol w:w="6180"/>
      </w:tblGrid>
      <w:tr w:rsidR="008B7CFE" w:rsidRPr="00FD1EE4" w:rsidTr="00D46CE9">
        <w:tc>
          <w:tcPr>
            <w:tcW w:w="2837" w:type="dxa"/>
            <w:shd w:val="clear" w:color="auto" w:fill="D9E2F3"/>
            <w:vAlign w:val="center"/>
          </w:tcPr>
          <w:p w:rsidR="008B7CFE" w:rsidRPr="00FD1EE4" w:rsidRDefault="008B7CFE" w:rsidP="008B7CFE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FD1EE4">
              <w:rPr>
                <w:rFonts w:ascii="GHEA Grapalat" w:eastAsia="GHEA Grapalat" w:hAnsi="GHEA Grapalat" w:cs="GHEA Grapalat"/>
                <w:color w:val="000000"/>
              </w:rPr>
              <w:t>День, месяц, год получения статуса бенефициарного владельца</w:t>
            </w:r>
          </w:p>
        </w:tc>
        <w:tc>
          <w:tcPr>
            <w:tcW w:w="6180" w:type="dxa"/>
            <w:vAlign w:val="center"/>
          </w:tcPr>
          <w:p w:rsidR="008B7CFE" w:rsidRPr="00FD1EE4" w:rsidRDefault="008B7CFE" w:rsidP="00D46CE9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8B7CFE" w:rsidRPr="00FD1EE4" w:rsidTr="00D46CE9">
        <w:tc>
          <w:tcPr>
            <w:tcW w:w="2837" w:type="dxa"/>
            <w:shd w:val="clear" w:color="auto" w:fill="D9E2F3"/>
            <w:vAlign w:val="center"/>
          </w:tcPr>
          <w:p w:rsidR="008B7CFE" w:rsidRPr="00FD1EE4" w:rsidRDefault="008B7CFE" w:rsidP="008B7CFE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FD1EE4">
              <w:rPr>
                <w:rFonts w:ascii="GHEA Grapalat" w:eastAsia="GHEA Grapalat" w:hAnsi="GHEA Grapalat" w:cs="GHEA Grapalat"/>
                <w:color w:val="000000"/>
              </w:rPr>
              <w:t>Осуществление контроля над организацией</w:t>
            </w:r>
          </w:p>
        </w:tc>
        <w:tc>
          <w:tcPr>
            <w:tcW w:w="6180" w:type="dxa"/>
            <w:vAlign w:val="center"/>
          </w:tcPr>
          <w:p w:rsidR="008B7CFE" w:rsidRPr="00FD1EE4" w:rsidRDefault="00971216" w:rsidP="00D46CE9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1769041764"/>
              </w:sdtPr>
              <w:sdtEndPr/>
              <w:sdtContent>
                <w:r w:rsidR="008B7CFE" w:rsidRPr="00FD1EE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B7CFE" w:rsidRPr="00FD1EE4">
              <w:rPr>
                <w:rFonts w:ascii="GHEA Grapalat" w:eastAsia="GHEA Grapalat" w:hAnsi="GHEA Grapalat" w:cs="GHEA Grapalat"/>
              </w:rPr>
              <w:tab/>
              <w:t>Отдельно</w:t>
            </w:r>
          </w:p>
          <w:p w:rsidR="008B7CFE" w:rsidRPr="00FD1EE4" w:rsidRDefault="00971216" w:rsidP="00D46CE9">
            <w:pPr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454287896"/>
              </w:sdtPr>
              <w:sdtEndPr/>
              <w:sdtContent>
                <w:r w:rsidR="008B7CFE" w:rsidRPr="00FD1EE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B7CFE" w:rsidRPr="00FD1EE4">
              <w:rPr>
                <w:rFonts w:ascii="GHEA Grapalat" w:eastAsia="GHEA Grapalat" w:hAnsi="GHEA Grapalat" w:cs="GHEA Grapalat"/>
              </w:rPr>
              <w:tab/>
              <w:t>Совместно с филиалами</w:t>
            </w:r>
          </w:p>
        </w:tc>
      </w:tr>
      <w:tr w:rsidR="008B7CFE" w:rsidRPr="00FD1EE4" w:rsidTr="00D46CE9">
        <w:tc>
          <w:tcPr>
            <w:tcW w:w="2837" w:type="dxa"/>
            <w:shd w:val="clear" w:color="auto" w:fill="D9E2F3"/>
            <w:vAlign w:val="center"/>
          </w:tcPr>
          <w:p w:rsidR="008B7CFE" w:rsidRPr="00FD1EE4" w:rsidRDefault="008B7CFE" w:rsidP="008B7CFE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>
              <w:rPr>
                <w:rFonts w:ascii="GHEA Grapalat" w:eastAsia="GHEA Grapalat" w:hAnsi="GHEA Grapalat" w:cs="GHEA Grapalat"/>
                <w:color w:val="000000"/>
              </w:rPr>
              <w:t>Реальным бенефициаром отчитывающейся организации в сфере недропользования является должностное лицо или член его семьи.</w:t>
            </w:r>
          </w:p>
        </w:tc>
        <w:tc>
          <w:tcPr>
            <w:tcW w:w="6180" w:type="dxa"/>
            <w:vAlign w:val="center"/>
          </w:tcPr>
          <w:p w:rsidR="008B7CFE" w:rsidRPr="00FD1EE4" w:rsidRDefault="00971216" w:rsidP="00D46CE9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447587436"/>
              </w:sdtPr>
              <w:sdtEndPr/>
              <w:sdtContent>
                <w:r w:rsidR="008B7CFE" w:rsidRPr="00FD1EE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B7CFE" w:rsidRPr="00FD1EE4">
              <w:rPr>
                <w:rFonts w:ascii="GHEA Grapalat" w:eastAsia="GHEA Grapalat" w:hAnsi="GHEA Grapalat" w:cs="GHEA Grapalat"/>
              </w:rPr>
              <w:tab/>
              <w:t>Да</w:t>
            </w:r>
          </w:p>
          <w:p w:rsidR="008B7CFE" w:rsidRPr="00FD1EE4" w:rsidRDefault="00971216" w:rsidP="00D46CE9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-1236392488"/>
              </w:sdtPr>
              <w:sdtEndPr/>
              <w:sdtContent>
                <w:r w:rsidR="008B7CFE" w:rsidRPr="00FD1EE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B7CFE" w:rsidRPr="00FD1EE4">
              <w:rPr>
                <w:rFonts w:ascii="GHEA Grapalat" w:eastAsia="GHEA Grapalat" w:hAnsi="GHEA Grapalat" w:cs="GHEA Grapalat"/>
              </w:rPr>
              <w:tab/>
              <w:t>Нет</w:t>
            </w:r>
          </w:p>
        </w:tc>
      </w:tr>
    </w:tbl>
    <w:p w:rsidR="008B7CFE" w:rsidRPr="00FD1EE4" w:rsidRDefault="008B7CFE" w:rsidP="008B7CFE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color w:val="000000"/>
        </w:rPr>
      </w:pPr>
      <w:r>
        <w:rPr>
          <w:rFonts w:ascii="GHEA Grapalat" w:eastAsia="GHEA Grapalat" w:hAnsi="GHEA Grapalat" w:cs="GHEA Grapalat"/>
          <w:i/>
          <w:color w:val="000000"/>
        </w:rPr>
        <w:t>Контактная информация бенефициара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7"/>
        <w:gridCol w:w="6180"/>
      </w:tblGrid>
      <w:tr w:rsidR="008B7CFE" w:rsidRPr="00FD1EE4" w:rsidTr="00D46CE9">
        <w:tc>
          <w:tcPr>
            <w:tcW w:w="2837" w:type="dxa"/>
            <w:shd w:val="clear" w:color="auto" w:fill="D9E2F3"/>
            <w:vAlign w:val="center"/>
          </w:tcPr>
          <w:p w:rsidR="008B7CFE" w:rsidRPr="00FD1EE4" w:rsidRDefault="008B7CFE" w:rsidP="008B7CFE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Эл </w:t>
            </w:r>
            <w:r w:rsidRPr="00FD1EE4">
              <w:rPr>
                <w:rFonts w:ascii="Cambria Math" w:eastAsia="Cambria Math" w:hAnsi="Cambria Math" w:cs="Cambria Math"/>
                <w:color w:val="000000"/>
              </w:rPr>
              <w:t xml:space="preserve">. </w:t>
            </w:r>
            <w:r w:rsidRPr="00FD1EE4">
              <w:rPr>
                <w:rFonts w:ascii="GHEA Grapalat" w:eastAsia="GHEA Grapalat" w:hAnsi="GHEA Grapalat" w:cs="GHEA Grapalat"/>
                <w:color w:val="000000"/>
              </w:rPr>
              <w:t>почтовый адрес</w:t>
            </w:r>
          </w:p>
        </w:tc>
        <w:tc>
          <w:tcPr>
            <w:tcW w:w="6180" w:type="dxa"/>
            <w:vAlign w:val="center"/>
          </w:tcPr>
          <w:p w:rsidR="008B7CFE" w:rsidRPr="00FD1EE4" w:rsidRDefault="008B7CFE" w:rsidP="00D46CE9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8B7CFE" w:rsidRPr="00FD1EE4" w:rsidTr="00D46CE9">
        <w:tc>
          <w:tcPr>
            <w:tcW w:w="2837" w:type="dxa"/>
            <w:shd w:val="clear" w:color="auto" w:fill="D9E2F3"/>
            <w:vAlign w:val="center"/>
          </w:tcPr>
          <w:p w:rsidR="008B7CFE" w:rsidRPr="00FD1EE4" w:rsidRDefault="008B7CFE" w:rsidP="008B7CFE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FD1EE4">
              <w:rPr>
                <w:rFonts w:ascii="GHEA Grapalat" w:eastAsia="GHEA Grapalat" w:hAnsi="GHEA Grapalat" w:cs="GHEA Grapalat"/>
                <w:color w:val="000000"/>
              </w:rPr>
              <w:t>Номер телефона</w:t>
            </w:r>
          </w:p>
        </w:tc>
        <w:tc>
          <w:tcPr>
            <w:tcW w:w="6180" w:type="dxa"/>
            <w:vAlign w:val="center"/>
          </w:tcPr>
          <w:p w:rsidR="008B7CFE" w:rsidRPr="00FD1EE4" w:rsidRDefault="008B7CFE" w:rsidP="00D46CE9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</w:tbl>
    <w:p w:rsidR="008B7CFE" w:rsidRPr="00FD1EE4" w:rsidRDefault="008B7CFE" w:rsidP="008B7CFE">
      <w:pPr>
        <w:pBdr>
          <w:top w:val="nil"/>
          <w:left w:val="nil"/>
          <w:bottom w:val="nil"/>
          <w:right w:val="nil"/>
          <w:between w:val="nil"/>
        </w:pBdr>
        <w:ind w:left="792"/>
        <w:rPr>
          <w:rFonts w:ascii="GHEA Grapalat" w:eastAsia="GHEA Grapalat" w:hAnsi="GHEA Grapalat" w:cs="GHEA Grapalat"/>
          <w:i/>
          <w:color w:val="000000"/>
        </w:rPr>
      </w:pPr>
      <w:r w:rsidRPr="00FD1EE4">
        <w:rPr>
          <w:rFonts w:ascii="GHEA Grapalat" w:hAnsi="GHEA Grapalat"/>
        </w:rPr>
        <w:lastRenderedPageBreak/>
        <w:br w:type="page"/>
      </w:r>
    </w:p>
    <w:p w:rsidR="008B7CFE" w:rsidRPr="00FD1EE4" w:rsidRDefault="008B7CFE" w:rsidP="008B7CFE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rFonts w:ascii="GHEA Grapalat" w:eastAsia="GHEA Grapalat" w:hAnsi="GHEA Grapalat" w:cs="GHEA Grapalat"/>
          <w:b/>
          <w:color w:val="000000"/>
        </w:rPr>
      </w:pPr>
      <w:r w:rsidRPr="00FD1EE4">
        <w:rPr>
          <w:rFonts w:ascii="GHEA Grapalat" w:eastAsia="GHEA Grapalat" w:hAnsi="GHEA Grapalat" w:cs="GHEA Grapalat"/>
          <w:b/>
          <w:color w:val="000000"/>
        </w:rPr>
        <w:lastRenderedPageBreak/>
        <w:t>Промежуточные юридические лица</w:t>
      </w:r>
    </w:p>
    <w:p w:rsidR="008B7CFE" w:rsidRPr="00FD1EE4" w:rsidRDefault="008B7CFE" w:rsidP="008B7CFE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color w:val="000000"/>
        </w:rPr>
      </w:pPr>
      <w:r w:rsidRPr="00FD1EE4">
        <w:rPr>
          <w:rFonts w:ascii="GHEA Grapalat" w:eastAsia="GHEA Grapalat" w:hAnsi="GHEA Grapalat" w:cs="GHEA Grapalat"/>
          <w:i/>
          <w:color w:val="000000"/>
        </w:rPr>
        <w:t>Данные компании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6180"/>
      </w:tblGrid>
      <w:tr w:rsidR="008B7CFE" w:rsidRPr="00FD1EE4" w:rsidTr="00D46CE9">
        <w:tc>
          <w:tcPr>
            <w:tcW w:w="2835" w:type="dxa"/>
            <w:shd w:val="clear" w:color="auto" w:fill="D9E2F3"/>
            <w:vAlign w:val="center"/>
          </w:tcPr>
          <w:p w:rsidR="008B7CFE" w:rsidRPr="00FD1EE4" w:rsidRDefault="008B7CFE" w:rsidP="008B7CFE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FD1EE4">
              <w:rPr>
                <w:rFonts w:ascii="GHEA Grapalat" w:eastAsia="GHEA Grapalat" w:hAnsi="GHEA Grapalat" w:cs="GHEA Grapalat"/>
                <w:color w:val="000000"/>
              </w:rPr>
              <w:t>Имя:</w:t>
            </w:r>
          </w:p>
        </w:tc>
        <w:tc>
          <w:tcPr>
            <w:tcW w:w="6180" w:type="dxa"/>
            <w:vAlign w:val="center"/>
          </w:tcPr>
          <w:p w:rsidR="008B7CFE" w:rsidRPr="00FD1EE4" w:rsidRDefault="008B7CFE" w:rsidP="00D46CE9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8B7CFE" w:rsidRPr="00FD1EE4" w:rsidTr="00D46CE9">
        <w:tc>
          <w:tcPr>
            <w:tcW w:w="2835" w:type="dxa"/>
            <w:shd w:val="clear" w:color="auto" w:fill="D9E2F3"/>
            <w:vAlign w:val="center"/>
          </w:tcPr>
          <w:p w:rsidR="008B7CFE" w:rsidRPr="00FD1EE4" w:rsidRDefault="008B7CFE" w:rsidP="008B7CFE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FD1EE4">
              <w:rPr>
                <w:rFonts w:ascii="GHEA Grapalat" w:eastAsia="GHEA Grapalat" w:hAnsi="GHEA Grapalat" w:cs="GHEA Grapalat"/>
                <w:color w:val="000000"/>
              </w:rPr>
              <w:t>Название на латыни</w:t>
            </w:r>
          </w:p>
        </w:tc>
        <w:tc>
          <w:tcPr>
            <w:tcW w:w="6180" w:type="dxa"/>
            <w:vAlign w:val="center"/>
          </w:tcPr>
          <w:p w:rsidR="008B7CFE" w:rsidRPr="00FD1EE4" w:rsidRDefault="008B7CFE" w:rsidP="00D46CE9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8B7CFE" w:rsidRPr="00FD1EE4" w:rsidTr="00D46CE9">
        <w:tc>
          <w:tcPr>
            <w:tcW w:w="2835" w:type="dxa"/>
            <w:shd w:val="clear" w:color="auto" w:fill="D9E2F3"/>
            <w:vAlign w:val="center"/>
          </w:tcPr>
          <w:p w:rsidR="008B7CFE" w:rsidRPr="00FD1EE4" w:rsidRDefault="008B7CFE" w:rsidP="008B7CFE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>
              <w:rPr>
                <w:rFonts w:ascii="GHEA Grapalat" w:eastAsia="GHEA Grapalat" w:hAnsi="GHEA Grapalat" w:cs="GHEA Grapalat"/>
                <w:color w:val="000000"/>
              </w:rPr>
              <w:t>Государственный регистрационный номер</w:t>
            </w:r>
          </w:p>
        </w:tc>
        <w:tc>
          <w:tcPr>
            <w:tcW w:w="6180" w:type="dxa"/>
            <w:vAlign w:val="center"/>
          </w:tcPr>
          <w:p w:rsidR="008B7CFE" w:rsidRPr="00FD1EE4" w:rsidRDefault="008B7CFE" w:rsidP="00D46CE9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8B7CFE" w:rsidRPr="00FD1EE4" w:rsidTr="00D46CE9">
        <w:tc>
          <w:tcPr>
            <w:tcW w:w="2835" w:type="dxa"/>
            <w:shd w:val="clear" w:color="auto" w:fill="D9E2F3"/>
            <w:vAlign w:val="center"/>
          </w:tcPr>
          <w:p w:rsidR="008B7CFE" w:rsidRPr="00FD1EE4" w:rsidRDefault="008B7CFE" w:rsidP="008B7CFE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FD1EE4">
              <w:rPr>
                <w:rFonts w:ascii="GHEA Grapalat" w:eastAsia="GHEA Grapalat" w:hAnsi="GHEA Grapalat" w:cs="GHEA Grapalat"/>
                <w:color w:val="000000"/>
              </w:rPr>
              <w:t>Дата, месяц, год регистрации</w:t>
            </w:r>
          </w:p>
        </w:tc>
        <w:tc>
          <w:tcPr>
            <w:tcW w:w="6180" w:type="dxa"/>
            <w:vAlign w:val="center"/>
          </w:tcPr>
          <w:p w:rsidR="008B7CFE" w:rsidRPr="00FD1EE4" w:rsidRDefault="008B7CFE" w:rsidP="00D46CE9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8B7CFE" w:rsidRPr="00FD1EE4" w:rsidTr="00D46CE9">
        <w:tc>
          <w:tcPr>
            <w:tcW w:w="2835" w:type="dxa"/>
            <w:shd w:val="clear" w:color="auto" w:fill="D9E2F3"/>
            <w:vAlign w:val="center"/>
          </w:tcPr>
          <w:p w:rsidR="008B7CFE" w:rsidRPr="00FD1EE4" w:rsidRDefault="008B7CFE" w:rsidP="008B7CFE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FD1EE4">
              <w:rPr>
                <w:rFonts w:ascii="GHEA Grapalat" w:eastAsia="GHEA Grapalat" w:hAnsi="GHEA Grapalat" w:cs="GHEA Grapalat"/>
                <w:color w:val="000000"/>
              </w:rPr>
              <w:t>Адрес регистрации:</w:t>
            </w:r>
          </w:p>
        </w:tc>
        <w:tc>
          <w:tcPr>
            <w:tcW w:w="6180" w:type="dxa"/>
            <w:vAlign w:val="center"/>
          </w:tcPr>
          <w:p w:rsidR="008B7CFE" w:rsidRPr="00FD1EE4" w:rsidRDefault="008B7CFE" w:rsidP="00D46CE9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8B7CFE" w:rsidRPr="00FD1EE4" w:rsidTr="00D46CE9">
        <w:tc>
          <w:tcPr>
            <w:tcW w:w="2835" w:type="dxa"/>
            <w:shd w:val="clear" w:color="auto" w:fill="D9E2F3"/>
            <w:vAlign w:val="center"/>
          </w:tcPr>
          <w:p w:rsidR="008B7CFE" w:rsidRPr="00FD1EE4" w:rsidRDefault="008B7CFE" w:rsidP="008B7CFE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FD1EE4">
              <w:rPr>
                <w:rFonts w:ascii="GHEA Grapalat" w:eastAsia="GHEA Grapalat" w:hAnsi="GHEA Grapalat" w:cs="GHEA Grapalat"/>
                <w:color w:val="000000"/>
              </w:rPr>
              <w:t>Государство регистрации</w:t>
            </w:r>
          </w:p>
        </w:tc>
        <w:tc>
          <w:tcPr>
            <w:tcW w:w="6180" w:type="dxa"/>
            <w:vAlign w:val="center"/>
          </w:tcPr>
          <w:p w:rsidR="008B7CFE" w:rsidRPr="00FD1EE4" w:rsidRDefault="008B7CFE" w:rsidP="00D46CE9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8B7CFE" w:rsidRPr="00FD1EE4" w:rsidTr="00D46CE9">
        <w:tc>
          <w:tcPr>
            <w:tcW w:w="2835" w:type="dxa"/>
            <w:shd w:val="clear" w:color="auto" w:fill="D9E2F3"/>
            <w:vAlign w:val="center"/>
          </w:tcPr>
          <w:p w:rsidR="008B7CFE" w:rsidRPr="00FD1EE4" w:rsidRDefault="008B7CFE" w:rsidP="008B7CFE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FD1EE4">
              <w:rPr>
                <w:rFonts w:ascii="GHEA Grapalat" w:eastAsia="GHEA Grapalat" w:hAnsi="GHEA Grapalat" w:cs="GHEA Grapalat"/>
                <w:color w:val="000000"/>
              </w:rPr>
              <w:t>Имя и фамилия руководителя исполнительного органа</w:t>
            </w:r>
          </w:p>
        </w:tc>
        <w:tc>
          <w:tcPr>
            <w:tcW w:w="6180" w:type="dxa"/>
            <w:vAlign w:val="center"/>
          </w:tcPr>
          <w:p w:rsidR="008B7CFE" w:rsidRPr="00FD1EE4" w:rsidRDefault="008B7CFE" w:rsidP="00D46CE9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</w:tbl>
    <w:p w:rsidR="008B7CFE" w:rsidRPr="00FD1EE4" w:rsidRDefault="008B7CFE" w:rsidP="008B7CFE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color w:val="000000"/>
        </w:rPr>
      </w:pPr>
      <w:r w:rsidRPr="00FD1EE4">
        <w:rPr>
          <w:rFonts w:ascii="GHEA Grapalat" w:eastAsia="GHEA Grapalat" w:hAnsi="GHEA Grapalat" w:cs="GHEA Grapalat"/>
          <w:i/>
          <w:color w:val="000000"/>
        </w:rPr>
        <w:t>Детали бенефициара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6180"/>
      </w:tblGrid>
      <w:tr w:rsidR="008B7CFE" w:rsidRPr="00FD1EE4" w:rsidTr="00D46CE9">
        <w:trPr>
          <w:trHeight w:val="853"/>
        </w:trPr>
        <w:tc>
          <w:tcPr>
            <w:tcW w:w="2835" w:type="dxa"/>
            <w:vMerge w:val="restart"/>
            <w:shd w:val="clear" w:color="auto" w:fill="D9E2F3"/>
            <w:vAlign w:val="center"/>
          </w:tcPr>
          <w:p w:rsidR="008B7CFE" w:rsidRPr="00FD1EE4" w:rsidRDefault="008B7CFE" w:rsidP="008B7CFE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FD1EE4">
              <w:rPr>
                <w:rFonts w:ascii="GHEA Grapalat" w:eastAsia="GHEA Grapalat" w:hAnsi="GHEA Grapalat" w:cs="GHEA Grapalat"/>
                <w:color w:val="000000"/>
              </w:rPr>
              <w:t>Имя и фамилия бенефициарного владельца(ов), для которого организация является промежуточным юридическим лицом.</w:t>
            </w:r>
          </w:p>
        </w:tc>
        <w:tc>
          <w:tcPr>
            <w:tcW w:w="6180" w:type="dxa"/>
          </w:tcPr>
          <w:p w:rsidR="008B7CFE" w:rsidRPr="00FD1EE4" w:rsidRDefault="008B7CFE" w:rsidP="00D46CE9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8B7CFE" w:rsidRPr="00FD1EE4" w:rsidTr="00D46CE9">
        <w:trPr>
          <w:trHeight w:val="850"/>
        </w:trPr>
        <w:tc>
          <w:tcPr>
            <w:tcW w:w="2835" w:type="dxa"/>
            <w:vMerge/>
            <w:shd w:val="clear" w:color="auto" w:fill="D9E2F3"/>
            <w:vAlign w:val="center"/>
          </w:tcPr>
          <w:p w:rsidR="008B7CFE" w:rsidRPr="00FD1EE4" w:rsidRDefault="008B7CFE" w:rsidP="008B7CFE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</w:p>
        </w:tc>
        <w:tc>
          <w:tcPr>
            <w:tcW w:w="6180" w:type="dxa"/>
          </w:tcPr>
          <w:p w:rsidR="008B7CFE" w:rsidRPr="00FD1EE4" w:rsidRDefault="008B7CFE" w:rsidP="00D46CE9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8B7CFE" w:rsidRPr="00FD1EE4" w:rsidTr="00D46CE9">
        <w:trPr>
          <w:trHeight w:val="850"/>
        </w:trPr>
        <w:tc>
          <w:tcPr>
            <w:tcW w:w="2835" w:type="dxa"/>
            <w:vMerge/>
            <w:shd w:val="clear" w:color="auto" w:fill="D9E2F3"/>
            <w:vAlign w:val="center"/>
          </w:tcPr>
          <w:p w:rsidR="008B7CFE" w:rsidRPr="00FD1EE4" w:rsidRDefault="008B7CFE" w:rsidP="008B7CFE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</w:p>
        </w:tc>
        <w:tc>
          <w:tcPr>
            <w:tcW w:w="6180" w:type="dxa"/>
          </w:tcPr>
          <w:p w:rsidR="008B7CFE" w:rsidRPr="00FD1EE4" w:rsidRDefault="008B7CFE" w:rsidP="00D46CE9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8B7CFE" w:rsidRPr="00FD1EE4" w:rsidTr="00D46CE9">
        <w:trPr>
          <w:trHeight w:val="850"/>
        </w:trPr>
        <w:tc>
          <w:tcPr>
            <w:tcW w:w="2835" w:type="dxa"/>
            <w:vMerge/>
            <w:shd w:val="clear" w:color="auto" w:fill="D9E2F3"/>
            <w:vAlign w:val="center"/>
          </w:tcPr>
          <w:p w:rsidR="008B7CFE" w:rsidRPr="00FD1EE4" w:rsidRDefault="008B7CFE" w:rsidP="008B7CFE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</w:p>
        </w:tc>
        <w:tc>
          <w:tcPr>
            <w:tcW w:w="6180" w:type="dxa"/>
          </w:tcPr>
          <w:p w:rsidR="008B7CFE" w:rsidRPr="00FD1EE4" w:rsidRDefault="008B7CFE" w:rsidP="00D46CE9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8B7CFE" w:rsidRPr="00FD1EE4" w:rsidTr="00D46CE9">
        <w:trPr>
          <w:trHeight w:val="850"/>
        </w:trPr>
        <w:tc>
          <w:tcPr>
            <w:tcW w:w="2835" w:type="dxa"/>
            <w:vMerge/>
            <w:shd w:val="clear" w:color="auto" w:fill="D9E2F3"/>
            <w:vAlign w:val="center"/>
          </w:tcPr>
          <w:p w:rsidR="008B7CFE" w:rsidRPr="00FD1EE4" w:rsidRDefault="008B7CFE" w:rsidP="008B7CFE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</w:p>
        </w:tc>
        <w:tc>
          <w:tcPr>
            <w:tcW w:w="6180" w:type="dxa"/>
          </w:tcPr>
          <w:p w:rsidR="008B7CFE" w:rsidRPr="00FD1EE4" w:rsidRDefault="008B7CFE" w:rsidP="00D46CE9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</w:tbl>
    <w:p w:rsidR="008B7CFE" w:rsidRDefault="008B7CFE" w:rsidP="008B7CFE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</w:rPr>
      </w:pPr>
      <w:r>
        <w:rPr>
          <w:rFonts w:ascii="GHEA Grapalat" w:eastAsia="GHEA Grapalat" w:hAnsi="GHEA Grapalat" w:cs="GHEA Grapalat"/>
          <w:i/>
        </w:rPr>
        <w:t>Биржевые данные промежуточного юридического лица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6180"/>
      </w:tblGrid>
      <w:tr w:rsidR="008B7CFE" w:rsidRPr="00FD1EE4" w:rsidTr="00D46CE9">
        <w:tc>
          <w:tcPr>
            <w:tcW w:w="2835" w:type="dxa"/>
            <w:shd w:val="clear" w:color="auto" w:fill="D9E2F3"/>
            <w:vAlign w:val="center"/>
          </w:tcPr>
          <w:p w:rsidR="008B7CFE" w:rsidRPr="00FD1EE4" w:rsidRDefault="008B7CFE" w:rsidP="008B7CFE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FD1EE4">
              <w:rPr>
                <w:rFonts w:ascii="GHEA Grapalat" w:eastAsia="GHEA Grapalat" w:hAnsi="GHEA Grapalat" w:cs="GHEA Grapalat"/>
                <w:color w:val="000000"/>
              </w:rPr>
              <w:t>Название фондовой биржи</w:t>
            </w:r>
          </w:p>
        </w:tc>
        <w:tc>
          <w:tcPr>
            <w:tcW w:w="6180" w:type="dxa"/>
            <w:vAlign w:val="center"/>
          </w:tcPr>
          <w:p w:rsidR="008B7CFE" w:rsidRPr="00FD1EE4" w:rsidRDefault="008B7CFE" w:rsidP="00D46CE9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8B7CFE" w:rsidRPr="00FD1EE4" w:rsidTr="00D46CE9">
        <w:tc>
          <w:tcPr>
            <w:tcW w:w="2835" w:type="dxa"/>
            <w:shd w:val="clear" w:color="auto" w:fill="D9E2F3"/>
            <w:vAlign w:val="center"/>
          </w:tcPr>
          <w:p w:rsidR="008B7CFE" w:rsidRPr="00FD1EE4" w:rsidRDefault="008B7CFE" w:rsidP="008B7CFE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FD1EE4">
              <w:rPr>
                <w:rFonts w:ascii="GHEA Grapalat" w:eastAsia="GHEA Grapalat" w:hAnsi="GHEA Grapalat" w:cs="GHEA Grapalat"/>
                <w:color w:val="000000"/>
              </w:rPr>
              <w:lastRenderedPageBreak/>
              <w:t>Ссылка на документы, доступные на бирже</w:t>
            </w:r>
          </w:p>
        </w:tc>
        <w:tc>
          <w:tcPr>
            <w:tcW w:w="6180" w:type="dxa"/>
            <w:vAlign w:val="center"/>
          </w:tcPr>
          <w:p w:rsidR="008B7CFE" w:rsidRPr="00FD1EE4" w:rsidRDefault="008B7CFE" w:rsidP="00D46CE9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</w:tbl>
    <w:p w:rsidR="008B7CFE" w:rsidRPr="00FD1EE4" w:rsidRDefault="008B7CFE" w:rsidP="008B7CFE">
      <w:pPr>
        <w:pBdr>
          <w:top w:val="nil"/>
          <w:left w:val="nil"/>
          <w:bottom w:val="nil"/>
          <w:right w:val="nil"/>
          <w:between w:val="nil"/>
        </w:pBdr>
        <w:spacing w:before="240"/>
        <w:rPr>
          <w:rFonts w:ascii="GHEA Grapalat" w:eastAsia="GHEA Grapalat" w:hAnsi="GHEA Grapalat" w:cs="GHEA Grapalat"/>
          <w:i/>
        </w:rPr>
      </w:pPr>
      <w:r w:rsidRPr="00FD1EE4">
        <w:rPr>
          <w:rFonts w:ascii="GHEA Grapalat" w:eastAsia="GHEA Grapalat" w:hAnsi="GHEA Grapalat" w:cs="GHEA Grapalat"/>
          <w:i/>
        </w:rPr>
        <w:br w:type="page"/>
      </w:r>
    </w:p>
    <w:p w:rsidR="008B7CFE" w:rsidRPr="00FD1EE4" w:rsidRDefault="008B7CFE" w:rsidP="008B7CFE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rFonts w:ascii="GHEA Grapalat" w:eastAsia="GHEA Grapalat" w:hAnsi="GHEA Grapalat" w:cs="GHEA Grapalat"/>
          <w:b/>
          <w:color w:val="000000"/>
        </w:rPr>
      </w:pPr>
      <w:r w:rsidRPr="00FD1EE4">
        <w:rPr>
          <w:rFonts w:ascii="GHEA Grapalat" w:eastAsia="GHEA Grapalat" w:hAnsi="GHEA Grapalat" w:cs="GHEA Grapalat"/>
          <w:b/>
          <w:color w:val="000000"/>
        </w:rPr>
        <w:lastRenderedPageBreak/>
        <w:t>Дополнительные примечания</w:t>
      </w:r>
    </w:p>
    <w:p w:rsidR="008B7CFE" w:rsidRPr="00FD1EE4" w:rsidRDefault="008B7CFE" w:rsidP="008B7CFE">
      <w:pPr>
        <w:pBdr>
          <w:top w:val="nil"/>
          <w:left w:val="nil"/>
          <w:bottom w:val="nil"/>
          <w:right w:val="nil"/>
          <w:between w:val="nil"/>
        </w:pBdr>
        <w:rPr>
          <w:rFonts w:ascii="GHEA Grapalat" w:eastAsia="GHEA Grapalat" w:hAnsi="GHEA Grapalat" w:cs="GHEA Grapalat"/>
          <w:b/>
          <w:color w:val="000000"/>
        </w:rPr>
      </w:pPr>
    </w:p>
    <w:tbl>
      <w:tblPr>
        <w:tblStyle w:val="afe"/>
        <w:tblW w:w="0" w:type="auto"/>
        <w:tblLayout w:type="fixed"/>
        <w:tblLook w:val="04A0" w:firstRow="1" w:lastRow="0" w:firstColumn="1" w:lastColumn="0" w:noHBand="0" w:noVBand="1"/>
      </w:tblPr>
      <w:tblGrid>
        <w:gridCol w:w="9016"/>
      </w:tblGrid>
      <w:tr w:rsidR="008B7CFE" w:rsidRPr="00FD1EE4" w:rsidTr="00D46CE9">
        <w:tc>
          <w:tcPr>
            <w:tcW w:w="9016" w:type="dxa"/>
            <w:shd w:val="clear" w:color="auto" w:fill="DBE5F1" w:themeFill="accent1" w:themeFillTint="33"/>
          </w:tcPr>
          <w:p w:rsidR="008B7CFE" w:rsidRPr="00FD1EE4" w:rsidRDefault="008B7CFE" w:rsidP="00D46CE9">
            <w:pPr>
              <w:spacing w:before="240" w:after="160" w:line="259" w:lineRule="auto"/>
              <w:rPr>
                <w:rFonts w:ascii="GHEA Grapalat" w:eastAsia="GHEA Grapalat" w:hAnsi="GHEA Grapalat" w:cs="GHEA Grapalat"/>
                <w:i/>
                <w:color w:val="000000"/>
              </w:rPr>
            </w:pPr>
            <w:r w:rsidRPr="00FD1EE4">
              <w:rPr>
                <w:rFonts w:ascii="GHEA Grapalat" w:eastAsia="GHEA Grapalat" w:hAnsi="GHEA Grapalat" w:cs="GHEA Grapalat"/>
                <w:i/>
                <w:color w:val="000000"/>
              </w:rPr>
              <w:t>Дополнительная информация или дополнительные разъяснения, связанные с данными, заполняемыми или подлежащими заполнению в декларации</w:t>
            </w:r>
          </w:p>
        </w:tc>
      </w:tr>
      <w:tr w:rsidR="008B7CFE" w:rsidRPr="00FD1EE4" w:rsidTr="00D46CE9">
        <w:trPr>
          <w:trHeight w:val="10187"/>
        </w:trPr>
        <w:tc>
          <w:tcPr>
            <w:tcW w:w="9016" w:type="dxa"/>
          </w:tcPr>
          <w:p w:rsidR="008B7CFE" w:rsidRPr="00FD1EE4" w:rsidRDefault="008B7CFE" w:rsidP="00D46CE9">
            <w:pPr>
              <w:rPr>
                <w:rFonts w:ascii="GHEA Grapalat" w:eastAsia="GHEA Grapalat" w:hAnsi="GHEA Grapalat" w:cs="GHEA Grapalat"/>
                <w:b/>
                <w:color w:val="000000"/>
              </w:rPr>
            </w:pPr>
          </w:p>
        </w:tc>
      </w:tr>
    </w:tbl>
    <w:p w:rsidR="008B7CFE" w:rsidRPr="00FD1EE4" w:rsidRDefault="008B7CFE" w:rsidP="008B7CFE">
      <w:pPr>
        <w:pBdr>
          <w:top w:val="nil"/>
          <w:left w:val="nil"/>
          <w:bottom w:val="nil"/>
          <w:right w:val="nil"/>
          <w:between w:val="nil"/>
        </w:pBdr>
        <w:rPr>
          <w:rFonts w:ascii="GHEA Grapalat" w:eastAsia="GHEA Grapalat" w:hAnsi="GHEA Grapalat" w:cs="GHEA Grapalat"/>
          <w:b/>
          <w:color w:val="000000"/>
        </w:rPr>
      </w:pPr>
    </w:p>
    <w:p w:rsidR="008B7CFE" w:rsidRPr="00B3390B" w:rsidRDefault="008B7CFE" w:rsidP="008B7CFE">
      <w:pPr>
        <w:pStyle w:val="31"/>
        <w:spacing w:line="240" w:lineRule="auto"/>
        <w:jc w:val="right"/>
        <w:rPr>
          <w:rFonts w:ascii="GHEA Grapalat" w:hAnsi="GHEA Grapalat" w:cs="Arial"/>
          <w:b/>
        </w:rPr>
      </w:pPr>
    </w:p>
    <w:p w:rsidR="008B7CFE" w:rsidRDefault="008B7CFE" w:rsidP="00BD57B2">
      <w:pPr>
        <w:pStyle w:val="31"/>
        <w:spacing w:line="240" w:lineRule="auto"/>
        <w:ind w:firstLine="0"/>
        <w:jc w:val="left"/>
        <w:rPr>
          <w:rFonts w:ascii="GHEA Grapalat" w:hAnsi="GHEA Grapalat"/>
          <w:i/>
          <w:sz w:val="16"/>
          <w:szCs w:val="16"/>
          <w:lang w:val="hy-AM"/>
        </w:rPr>
      </w:pPr>
    </w:p>
    <w:p w:rsidR="008B7CFE" w:rsidRDefault="008B7CFE" w:rsidP="00BD57B2">
      <w:pPr>
        <w:pStyle w:val="31"/>
        <w:spacing w:line="240" w:lineRule="auto"/>
        <w:ind w:firstLine="0"/>
        <w:jc w:val="left"/>
        <w:rPr>
          <w:rFonts w:ascii="GHEA Grapalat" w:hAnsi="GHEA Grapalat"/>
          <w:i/>
          <w:sz w:val="16"/>
          <w:szCs w:val="16"/>
          <w:lang w:val="hy-AM"/>
        </w:rPr>
      </w:pPr>
    </w:p>
    <w:p w:rsidR="008B7CFE" w:rsidRDefault="008B7CFE" w:rsidP="00BD57B2">
      <w:pPr>
        <w:pStyle w:val="31"/>
        <w:spacing w:line="240" w:lineRule="auto"/>
        <w:ind w:firstLine="0"/>
        <w:jc w:val="left"/>
        <w:rPr>
          <w:rFonts w:ascii="GHEA Grapalat" w:hAnsi="GHEA Grapalat"/>
          <w:i/>
          <w:sz w:val="16"/>
          <w:szCs w:val="16"/>
          <w:lang w:val="hy-AM"/>
        </w:rPr>
      </w:pPr>
    </w:p>
    <w:p w:rsidR="008B7CFE" w:rsidRDefault="008B7CFE" w:rsidP="00BD57B2">
      <w:pPr>
        <w:pStyle w:val="31"/>
        <w:spacing w:line="240" w:lineRule="auto"/>
        <w:ind w:firstLine="0"/>
        <w:jc w:val="left"/>
        <w:rPr>
          <w:rFonts w:ascii="GHEA Grapalat" w:hAnsi="GHEA Grapalat"/>
          <w:i/>
          <w:sz w:val="16"/>
          <w:szCs w:val="16"/>
          <w:lang w:val="hy-AM"/>
        </w:rPr>
      </w:pPr>
    </w:p>
    <w:p w:rsidR="008B7CFE" w:rsidRDefault="008B7CFE" w:rsidP="00BD57B2">
      <w:pPr>
        <w:pStyle w:val="31"/>
        <w:spacing w:line="240" w:lineRule="auto"/>
        <w:ind w:firstLine="0"/>
        <w:jc w:val="left"/>
        <w:rPr>
          <w:rFonts w:ascii="GHEA Grapalat" w:hAnsi="GHEA Grapalat"/>
          <w:b/>
          <w:lang w:val="hy-AM"/>
        </w:rPr>
      </w:pPr>
    </w:p>
    <w:p w:rsidR="008B7CFE" w:rsidRDefault="008B7CFE" w:rsidP="00BD57B2">
      <w:pPr>
        <w:pStyle w:val="31"/>
        <w:spacing w:line="240" w:lineRule="auto"/>
        <w:ind w:firstLine="0"/>
        <w:jc w:val="left"/>
        <w:rPr>
          <w:rFonts w:ascii="GHEA Grapalat" w:hAnsi="GHEA Grapalat"/>
          <w:b/>
          <w:lang w:val="hy-AM"/>
        </w:rPr>
      </w:pPr>
    </w:p>
    <w:p w:rsidR="008B7CFE" w:rsidRDefault="008B7CFE" w:rsidP="00BD57B2">
      <w:pPr>
        <w:pStyle w:val="31"/>
        <w:spacing w:line="240" w:lineRule="auto"/>
        <w:ind w:firstLine="0"/>
        <w:jc w:val="left"/>
        <w:rPr>
          <w:rFonts w:ascii="GHEA Grapalat" w:hAnsi="GHEA Grapalat"/>
          <w:b/>
          <w:lang w:val="hy-AM"/>
        </w:rPr>
      </w:pPr>
    </w:p>
    <w:p w:rsidR="008B7CFE" w:rsidRDefault="008B7CFE" w:rsidP="00BD57B2">
      <w:pPr>
        <w:pStyle w:val="31"/>
        <w:spacing w:line="240" w:lineRule="auto"/>
        <w:ind w:firstLine="0"/>
        <w:jc w:val="left"/>
        <w:rPr>
          <w:rFonts w:ascii="GHEA Grapalat" w:hAnsi="GHEA Grapalat"/>
          <w:b/>
          <w:lang w:val="hy-AM"/>
        </w:rPr>
      </w:pPr>
    </w:p>
    <w:p w:rsidR="00213F87" w:rsidRDefault="00213F87" w:rsidP="008B7CFE">
      <w:pPr>
        <w:spacing w:line="360" w:lineRule="auto"/>
        <w:jc w:val="center"/>
        <w:rPr>
          <w:rFonts w:ascii="GHEA Grapalat" w:eastAsia="GHEA Grapalat" w:hAnsi="GHEA Grapalat" w:cs="GHEA Grapalat"/>
          <w:b/>
        </w:rPr>
      </w:pPr>
    </w:p>
    <w:p w:rsidR="003C76CF" w:rsidRDefault="003C76CF" w:rsidP="008B7CFE">
      <w:pPr>
        <w:spacing w:line="360" w:lineRule="auto"/>
        <w:jc w:val="center"/>
        <w:rPr>
          <w:rFonts w:ascii="GHEA Grapalat" w:eastAsia="GHEA Grapalat" w:hAnsi="GHEA Grapalat" w:cs="GHEA Grapalat"/>
          <w:b/>
        </w:rPr>
      </w:pPr>
    </w:p>
    <w:p w:rsidR="00213F87" w:rsidRDefault="00213F87" w:rsidP="008B7CFE">
      <w:pPr>
        <w:spacing w:line="360" w:lineRule="auto"/>
        <w:jc w:val="center"/>
        <w:rPr>
          <w:rFonts w:ascii="GHEA Grapalat" w:eastAsia="GHEA Grapalat" w:hAnsi="GHEA Grapalat" w:cs="GHEA Grapalat"/>
          <w:b/>
        </w:rPr>
      </w:pPr>
    </w:p>
    <w:p w:rsidR="002123FA" w:rsidRDefault="002123FA" w:rsidP="008B7CFE">
      <w:pPr>
        <w:spacing w:line="360" w:lineRule="auto"/>
        <w:jc w:val="center"/>
        <w:rPr>
          <w:rFonts w:ascii="GHEA Grapalat" w:eastAsia="GHEA Grapalat" w:hAnsi="GHEA Grapalat" w:cs="GHEA Grapalat"/>
          <w:b/>
        </w:rPr>
      </w:pPr>
    </w:p>
    <w:p w:rsidR="008B7CFE" w:rsidRDefault="008B7CFE" w:rsidP="008B7CFE">
      <w:pPr>
        <w:spacing w:line="360" w:lineRule="auto"/>
        <w:jc w:val="center"/>
        <w:rPr>
          <w:rFonts w:ascii="GHEA Grapalat" w:eastAsia="GHEA Grapalat" w:hAnsi="GHEA Grapalat" w:cs="GHEA Grapalat"/>
          <w:b/>
        </w:rPr>
      </w:pPr>
      <w:r>
        <w:rPr>
          <w:rFonts w:ascii="GHEA Grapalat" w:eastAsia="GHEA Grapalat" w:hAnsi="GHEA Grapalat" w:cs="GHEA Grapalat"/>
          <w:b/>
        </w:rPr>
        <w:t>I. Порядок заполнения декларации</w:t>
      </w:r>
    </w:p>
    <w:p w:rsidR="008B7CFE" w:rsidRDefault="008B7CFE" w:rsidP="00B3390B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  <w:color w:val="000000"/>
        </w:rPr>
      </w:pPr>
      <w:r>
        <w:rPr>
          <w:rFonts w:ascii="GHEA Grapalat" w:eastAsia="GHEA Grapalat" w:hAnsi="GHEA Grapalat" w:cs="GHEA Grapalat"/>
          <w:color w:val="000000"/>
        </w:rPr>
        <w:t xml:space="preserve">В 1-м разделе декларации (Организация) заполняются данные юридического лица, подающего декларацию (далее – Организация). В этом разделе подразделы дополнены следующими правилами </w:t>
      </w:r>
      <w:r>
        <w:rPr>
          <w:rFonts w:ascii="Cambria Math" w:eastAsia="GHEA Grapalat" w:hAnsi="Cambria Math" w:cs="GHEA Grapalat"/>
          <w:color w:val="000000"/>
        </w:rPr>
        <w:t>:</w:t>
      </w:r>
    </w:p>
    <w:p w:rsidR="008B7CFE" w:rsidRPr="00646A9A" w:rsidRDefault="008B7CFE" w:rsidP="00B3390B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В подразделе «Сведения об организации» заполняем наименование организации (включая латинские буквы) и данные государственной регистрации, включая примечание о организационно-правовой форме организации;</w:t>
      </w:r>
    </w:p>
    <w:p w:rsidR="008B7CFE" w:rsidRPr="00646A9A" w:rsidRDefault="008B7CFE" w:rsidP="008B7CFE">
      <w:pPr>
        <w:numPr>
          <w:ilvl w:val="1"/>
          <w:numId w:val="29"/>
        </w:numP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 w:rsidRPr="00646A9A">
        <w:rPr>
          <w:rFonts w:ascii="GHEA Grapalat" w:eastAsia="GHEA Grapalat" w:hAnsi="GHEA Grapalat" w:cs="GHEA Grapalat"/>
        </w:rPr>
        <w:t xml:space="preserve">В подразделе «Лицо, подающее декларацию» заполняются данные физического лица, которое подписывает документы, включенные в заявку </w:t>
      </w:r>
      <w:r w:rsidR="0027288B" w:rsidRPr="00646A9A">
        <w:rPr>
          <w:rFonts w:ascii="GHEA Grapalat" w:eastAsia="GHEA Grapalat" w:hAnsi="GHEA Grapalat" w:cs="GHEA Grapalat"/>
          <w:lang w:val="hy-AM"/>
        </w:rPr>
        <w:t xml:space="preserve">на данную процедуру </w:t>
      </w:r>
      <w:r w:rsidRPr="00646A9A">
        <w:rPr>
          <w:rFonts w:ascii="GHEA Grapalat" w:eastAsia="GHEA Grapalat" w:hAnsi="GHEA Grapalat" w:cs="GHEA Grapalat"/>
        </w:rPr>
        <w:t>.</w:t>
      </w:r>
    </w:p>
    <w:p w:rsidR="008B7CFE" w:rsidRDefault="008B7CFE" w:rsidP="008B7CFE">
      <w:pPr>
        <w:numPr>
          <w:ilvl w:val="1"/>
          <w:numId w:val="29"/>
        </w:numP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 w:rsidRPr="00646A9A">
        <w:rPr>
          <w:rFonts w:ascii="GHEA Grapalat" w:eastAsia="GHEA Grapalat" w:hAnsi="GHEA Grapalat" w:cs="GHEA Grapalat"/>
        </w:rPr>
        <w:t>В подразделе «Подача декларации» вносятся дата, месяц, год подписания декларации, количество страниц декларации, а также подпись лица, подающего декларацию.</w:t>
      </w:r>
    </w:p>
    <w:p w:rsidR="008B7CFE" w:rsidRDefault="008B7CFE" w:rsidP="008B7CFE">
      <w:pPr>
        <w:spacing w:line="276" w:lineRule="auto"/>
        <w:ind w:firstLine="567"/>
        <w:jc w:val="both"/>
        <w:rPr>
          <w:rFonts w:ascii="GHEA Grapalat" w:eastAsia="GHEA Grapalat" w:hAnsi="GHEA Grapalat" w:cs="GHEA Grapalat"/>
        </w:rPr>
      </w:pPr>
    </w:p>
    <w:p w:rsidR="008B7CFE" w:rsidRDefault="008B7CFE" w:rsidP="008B7CFE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  <w:color w:val="000000"/>
        </w:rPr>
        <w:t xml:space="preserve">Раздел 2 </w:t>
      </w:r>
      <w:r>
        <w:rPr>
          <w:rFonts w:ascii="GHEA Grapalat" w:eastAsia="GHEA Grapalat" w:hAnsi="GHEA Grapalat" w:cs="GHEA Grapalat"/>
        </w:rPr>
        <w:t>Объявления (Информация о листинге акций)</w:t>
      </w:r>
      <w:r>
        <w:rPr>
          <w:rFonts w:ascii="GHEA Grapalat" w:eastAsia="GHEA Grapalat" w:hAnsi="GHEA Grapalat" w:cs="GHEA Grapalat"/>
          <w:b/>
          <w:color w:val="000000"/>
        </w:rPr>
        <w:t xml:space="preserve"> </w:t>
      </w:r>
      <w:r>
        <w:rPr>
          <w:rFonts w:ascii="GHEA Grapalat" w:eastAsia="GHEA Grapalat" w:hAnsi="GHEA Grapalat" w:cs="GHEA Grapalat"/>
          <w:color w:val="000000"/>
        </w:rPr>
        <w:t xml:space="preserve">заполняется, если акции Организации или другого юридического лица, полностью контролирующего </w:t>
      </w:r>
      <w:r>
        <w:rPr>
          <w:rFonts w:ascii="GHEA Grapalat" w:eastAsia="GHEA Grapalat" w:hAnsi="GHEA Grapalat" w:cs="GHEA Grapalat"/>
        </w:rPr>
        <w:t xml:space="preserve">Организацию </w:t>
      </w:r>
      <w:r>
        <w:rPr>
          <w:rFonts w:ascii="GHEA Grapalat" w:eastAsia="GHEA Grapalat" w:hAnsi="GHEA Grapalat" w:cs="GHEA Grapalat"/>
          <w:color w:val="000000"/>
        </w:rPr>
        <w:t xml:space="preserve">, котируются на рынке, включенном в список рынков, утвержденный Министром юстиции Республики Армения, регулируемый критериями адекватного раскрытия бенефициарных владельцев . При соответствии указанным критериям </w:t>
      </w:r>
      <w:r>
        <w:rPr>
          <w:rFonts w:ascii="GHEA Grapalat" w:eastAsia="GHEA Grapalat" w:hAnsi="GHEA Grapalat" w:cs="GHEA Grapalat"/>
        </w:rPr>
        <w:t xml:space="preserve">данный </w:t>
      </w:r>
      <w:r>
        <w:rPr>
          <w:rFonts w:ascii="GHEA Grapalat" w:eastAsia="GHEA Grapalat" w:hAnsi="GHEA Grapalat" w:cs="GHEA Grapalat"/>
          <w:color w:val="000000"/>
        </w:rPr>
        <w:t xml:space="preserve">раздел заполняется для Организации или иного юридического лица, полностью контролирующего </w:t>
      </w:r>
      <w:r>
        <w:rPr>
          <w:rFonts w:ascii="GHEA Grapalat" w:eastAsia="GHEA Grapalat" w:hAnsi="GHEA Grapalat" w:cs="GHEA Grapalat"/>
        </w:rPr>
        <w:t xml:space="preserve">Организацию . При заполнении данного раздела последующие разделы декларации не подлежат заполнению, за исключением раздела 5, который заполняется в случае, если юридическое лицо, полностью контролирующее Организацию, имеет косвенное участие в уставном капитале Организации. </w:t>
      </w:r>
      <w:r>
        <w:rPr>
          <w:rFonts w:ascii="GHEA Grapalat" w:eastAsia="GHEA Grapalat" w:hAnsi="GHEA Grapalat" w:cs="GHEA Grapalat"/>
          <w:color w:val="000000"/>
        </w:rPr>
        <w:t xml:space="preserve">В этом разделе подразделы дополнены следующими правилами </w:t>
      </w:r>
      <w:r>
        <w:rPr>
          <w:rFonts w:ascii="Cambria Math" w:eastAsia="GHEA Grapalat" w:hAnsi="Cambria Math" w:cs="GHEA Grapalat"/>
          <w:color w:val="000000"/>
        </w:rPr>
        <w:t>:</w:t>
      </w:r>
    </w:p>
    <w:p w:rsidR="008B7CFE" w:rsidRDefault="008B7CFE" w:rsidP="008B7CFE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В подразделе «Листинговые данные» заполняем наименование фондовой биржи, указывая в скобках код идентификатора рынка (Market Identifier Code), на котором котируются акции Организации или иного юридического лица, полностью контролирующего Организацию. , а также делается ссылка на документы, имеющиеся на бирже, при наличии - на те документы, которые содержат сведения о собственниках данного юридического лица;</w:t>
      </w:r>
    </w:p>
    <w:p w:rsidR="008B7CFE" w:rsidRDefault="008B7CFE" w:rsidP="008B7CFE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 xml:space="preserve">Подраздел «Сведения о юридическом лице, контролирующем организацию», заполняется, если данные, заполненные в подразделе 2.1 декларации, относятся не к юридическому лицу, подающему декларацию, а к другому юридическому лицу, полностью </w:t>
      </w:r>
      <w:r>
        <w:rPr>
          <w:rFonts w:ascii="GHEA Grapalat" w:eastAsia="GHEA Grapalat" w:hAnsi="GHEA Grapalat" w:cs="GHEA Grapalat"/>
        </w:rPr>
        <w:lastRenderedPageBreak/>
        <w:t xml:space="preserve">контролирующему организацию. В данном подразделе заполняются наименование юридического лица, контролирующего Организацию (включая латинские буквы), и регистрационные данные, в том числе отметка о организационно-правовой форме, а также имя и фамилия руководителя исполнительного органа </w:t>
      </w:r>
      <w:r w:rsidRPr="008C104F">
        <w:rPr>
          <w:rFonts w:ascii="GHEA Grapalat" w:eastAsia="GHEA Grapalat" w:hAnsi="GHEA Grapalat" w:cs="GHEA Grapalat"/>
        </w:rPr>
        <w:t>.</w:t>
      </w:r>
    </w:p>
    <w:p w:rsidR="008B7CFE" w:rsidRDefault="008B7CFE" w:rsidP="008B7CFE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 xml:space="preserve">Подраздел «Уровень контроля» заполняется, если 2 декларации </w:t>
      </w:r>
      <w:r>
        <w:rPr>
          <w:rFonts w:ascii="Cambria Math" w:eastAsia="Cambria Math" w:hAnsi="Cambria Math" w:cs="Cambria Math"/>
        </w:rPr>
        <w:t xml:space="preserve">. </w:t>
      </w:r>
      <w:r>
        <w:rPr>
          <w:rFonts w:ascii="GHEA Grapalat" w:eastAsia="GHEA Grapalat" w:hAnsi="GHEA Grapalat" w:cs="GHEA Grapalat"/>
        </w:rPr>
        <w:t>В подраздел 1 добавлены данные о юридическом лице, контролирующем Организацию в целом. В данном подразделе указывается размер участия юридического лица, контролирующего Организацию, в уставном капитале Организации, выраженный в процентах, а также вид участия. Замечания о размере и виде участия в уставном капитале делаются с учетом правил, определенных абзацем "а" подпункта 5 пункта 4 настоящего приказа.</w:t>
      </w:r>
    </w:p>
    <w:p w:rsidR="008B7CFE" w:rsidRDefault="008B7CFE" w:rsidP="008B7CF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</w:p>
    <w:p w:rsidR="008B7CFE" w:rsidRDefault="008B7CFE" w:rsidP="008B7CFE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  <w:color w:val="000000"/>
        </w:rPr>
      </w:pPr>
      <w:r>
        <w:rPr>
          <w:rFonts w:ascii="GHEA Grapalat" w:eastAsia="GHEA Grapalat" w:hAnsi="GHEA Grapalat" w:cs="GHEA Grapalat"/>
          <w:color w:val="000000"/>
        </w:rPr>
        <w:t>Раздел 3 Декларации (Участие государства, сообщества или международной организации)</w:t>
      </w:r>
      <w:r>
        <w:rPr>
          <w:rFonts w:ascii="GHEA Grapalat" w:eastAsia="GHEA Grapalat" w:hAnsi="GHEA Grapalat" w:cs="GHEA Grapalat"/>
          <w:b/>
          <w:color w:val="000000"/>
        </w:rPr>
        <w:t xml:space="preserve"> </w:t>
      </w:r>
      <w:r>
        <w:rPr>
          <w:rFonts w:ascii="GHEA Grapalat" w:eastAsia="GHEA Grapalat" w:hAnsi="GHEA Grapalat" w:cs="GHEA Grapalat"/>
          <w:color w:val="000000"/>
        </w:rPr>
        <w:t xml:space="preserve">считается завершенным, если какое-либо государство, сообщество или международная организация имеет прямое или косвенное участие в уставном капитале Организации. Раздел может заполняться несколько раз, если в уставном капитале Организации прямо или косвенно участвуют несколько государств, сообществ или международных организаций. В этом разделе подразделы дополнены следующими правилами </w:t>
      </w:r>
      <w:r>
        <w:rPr>
          <w:rFonts w:ascii="Cambria Math" w:eastAsia="GHEA Grapalat" w:hAnsi="Cambria Math" w:cs="GHEA Grapalat"/>
          <w:color w:val="000000"/>
        </w:rPr>
        <w:t>:</w:t>
      </w:r>
    </w:p>
    <w:p w:rsidR="008B7CFE" w:rsidRDefault="008B7CFE" w:rsidP="008B7CFE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Подраздел «Участие государства или сообщества» заполняется при наличии прямого или косвенного участия государства или сообщества в уставном капитале юридического лица, подающего декларацию. В случае участия государства в этом подразделе заполняется название государства, а в случае участия сообщества – также название сообщества. В этом подразделе также заполняется размер участия государства или сообщества в уставном капитале юридического лица, выраженный в процентах, а также вид участия. Отметки о размере и виде участия в уставном капитале делаются с учетом правил, установленных абзацем "а" подпункта 5 пункта 4 настоящего приказа.</w:t>
      </w:r>
    </w:p>
    <w:p w:rsidR="008B7CFE" w:rsidRDefault="008B7CFE" w:rsidP="008B7CFE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Подраздел «Участие международной организации» заполняется при наличии прямого или косвенного участия международной организации в уставном капитале юридического лица, подающего декларацию. В этом подразделе заполняются наименование международной организации (включая латинские буквы), размер участия международной организации в уставном капитале юридического лица, выраженный в процентах, а также вид участия. Замечания о размере и виде участия в уставном капитале делаются с учетом правил, определенных абзацем "а" подпункта 5 пункта 4 настоящего приказа.</w:t>
      </w:r>
    </w:p>
    <w:p w:rsidR="008B7CFE" w:rsidRDefault="008B7CFE" w:rsidP="008B7CF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789" w:firstLine="567"/>
        <w:jc w:val="both"/>
        <w:rPr>
          <w:rFonts w:ascii="GHEA Grapalat" w:eastAsia="GHEA Grapalat" w:hAnsi="GHEA Grapalat" w:cs="GHEA Grapalat"/>
        </w:rPr>
      </w:pPr>
    </w:p>
    <w:p w:rsidR="008B7CFE" w:rsidRDefault="008B7CFE" w:rsidP="008B7CFE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  <w:color w:val="000000"/>
        </w:rPr>
      </w:pPr>
      <w:r>
        <w:rPr>
          <w:rFonts w:ascii="GHEA Grapalat" w:eastAsia="GHEA Grapalat" w:hAnsi="GHEA Grapalat" w:cs="GHEA Grapalat"/>
          <w:color w:val="000000"/>
        </w:rPr>
        <w:t xml:space="preserve">Раздел 4 Декларации (Сведения о бенефициарных бенефициарах) заполняется отдельно по каждому бенефициарному собственнику с указанием количества Бенефициарных бенефициаров Организации. В этом разделе подразделы дополнены следующими правилами </w:t>
      </w:r>
      <w:r>
        <w:rPr>
          <w:rFonts w:ascii="Cambria Math" w:eastAsia="GHEA Grapalat" w:hAnsi="Cambria Math" w:cs="GHEA Grapalat"/>
          <w:color w:val="000000"/>
        </w:rPr>
        <w:t>:</w:t>
      </w:r>
    </w:p>
    <w:p w:rsidR="008B7CFE" w:rsidRDefault="008B7CFE" w:rsidP="008B7CFE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Персональные данные реального выгодоприобретателя заполняются в подразделе «Персональные данные». Данные заполняются так же, как и в документе, удостоверяющем личность реального выгодоприобретателя. Если в документе, удостоверяющем личность последнего, отсутствуют имя и фамилия лица армянскими или латинскими буквами, в декларации заполняется их транскрипция.</w:t>
      </w:r>
    </w:p>
    <w:p w:rsidR="008B7CFE" w:rsidRDefault="008B7CFE" w:rsidP="008B7CFE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В подразделе «Документ, удостоверяющий личность» заполняются сведения о документе, удостоверяющем личность реального выгодоприобретателя.</w:t>
      </w:r>
    </w:p>
    <w:p w:rsidR="008B7CFE" w:rsidRDefault="008B7CFE" w:rsidP="008B7CFE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В подразделе «Адрес регистрации лица» заполняется адрес места регистрации реального выгодоприобретателя.</w:t>
      </w:r>
    </w:p>
    <w:p w:rsidR="008B7CFE" w:rsidRDefault="008B7CFE" w:rsidP="008B7CFE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Подраздел «Адрес проживания лица» заполняется в случае, если адрес регистрации реального выгодоприобретателя отличается от адреса проживания последнего. В этом подразделе заполняется адрес реального места жительства выгодоприобретателя.</w:t>
      </w:r>
    </w:p>
    <w:p w:rsidR="008B7CFE" w:rsidRDefault="008B7CFE" w:rsidP="008B7CFE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 xml:space="preserve">«Основания существования реального выгодоприобретателя (за исключением отчитывающихся организаций сектора </w:t>
      </w:r>
      <w:proofErr w:type="gramStart"/>
      <w:r>
        <w:rPr>
          <w:rFonts w:ascii="GHEA Grapalat" w:eastAsia="GHEA Grapalat" w:hAnsi="GHEA Grapalat" w:cs="GHEA Grapalat"/>
        </w:rPr>
        <w:t>недропользования )</w:t>
      </w:r>
      <w:proofErr w:type="gramEnd"/>
      <w:r>
        <w:rPr>
          <w:rFonts w:ascii="GHEA Grapalat" w:eastAsia="GHEA Grapalat" w:hAnsi="GHEA Grapalat" w:cs="GHEA Grapalat"/>
        </w:rPr>
        <w:t xml:space="preserve">» заполняется в случае, если юридическое лицо, представляющее декларацию, не является отчитывающейся организацией сектора недропользования. В этом подразделе указываются основания(а) в соответствии с Законом о борьбе с отмыванием денег и финансированием терроризма, согласно которым лицо является бенефициарным владельцем Организации, и включается информация, необходимая в отношении этих оснований. В случае наличия бенефициарного владельца по нескольким основаниям в соответствующих пунктах делается отметка обо всех основаниях. В этом подразделе данные об основаниях дополняются следующими правилами </w:t>
      </w:r>
      <w:r>
        <w:rPr>
          <w:rFonts w:ascii="Cambria Math" w:eastAsia="GHEA Grapalat" w:hAnsi="Cambria Math" w:cs="GHEA Grapalat"/>
        </w:rPr>
        <w:t>:</w:t>
      </w:r>
    </w:p>
    <w:p w:rsidR="008B7CFE" w:rsidRPr="008C104F" w:rsidRDefault="008B7CFE" w:rsidP="008B7CF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 xml:space="preserve">а </w:t>
      </w:r>
      <w:r>
        <w:rPr>
          <w:rFonts w:ascii="Cambria Math" w:eastAsia="GHEA Grapalat" w:hAnsi="Cambria Math" w:cs="GHEA Grapalat"/>
        </w:rPr>
        <w:t xml:space="preserve">. В пункте « </w:t>
      </w:r>
      <w:r>
        <w:rPr>
          <w:rFonts w:ascii="GHEA Grapalat" w:eastAsia="GHEA Grapalat" w:hAnsi="GHEA Grapalat" w:cs="GHEA Grapalat"/>
          <w:b/>
        </w:rPr>
        <w:t xml:space="preserve">а » </w:t>
      </w:r>
      <w:r w:rsidRPr="00113E71">
        <w:rPr>
          <w:rFonts w:ascii="GHEA Grapalat" w:eastAsia="GHEA Grapalat" w:hAnsi="GHEA Grapalat" w:cs="GHEA Grapalat"/>
        </w:rPr>
        <w:t xml:space="preserve">настоящего подраздела </w:t>
      </w:r>
      <w:r>
        <w:rPr>
          <w:rFonts w:ascii="GHEA Grapalat" w:eastAsia="GHEA Grapalat" w:hAnsi="GHEA Grapalat" w:cs="GHEA Grapalat"/>
        </w:rPr>
        <w:t xml:space="preserve">делается отметка, если физическое лицо прямо или косвенно владеет 20 и более процентами голосующих акций (долей, долей) Организации либо имеет прямое или косвенное участие в количестве 20 и более процентов в уставном капитале Организации. Участие может осуществляться путем владения долей (долей, долей) Организации (прямое участие) или путем владения долей (долей, долей) другого юридического лица, владеющего долей (долей, долей) Организации (косвенное </w:t>
      </w:r>
      <w:proofErr w:type="gramStart"/>
      <w:r>
        <w:rPr>
          <w:rFonts w:ascii="GHEA Grapalat" w:eastAsia="GHEA Grapalat" w:hAnsi="GHEA Grapalat" w:cs="GHEA Grapalat"/>
        </w:rPr>
        <w:t>участие )</w:t>
      </w:r>
      <w:proofErr w:type="gramEnd"/>
      <w:r>
        <w:rPr>
          <w:rFonts w:ascii="GHEA Grapalat" w:eastAsia="GHEA Grapalat" w:hAnsi="GHEA Grapalat" w:cs="GHEA Grapalat"/>
        </w:rPr>
        <w:t xml:space="preserve">. Косвенное участие может осуществляться независимо от количества промежуточных юридических лиц, </w:t>
      </w:r>
      <w:r>
        <w:rPr>
          <w:rFonts w:ascii="GHEA Grapalat" w:eastAsia="GHEA Grapalat" w:hAnsi="GHEA Grapalat" w:cs="GHEA Grapalat"/>
        </w:rPr>
        <w:lastRenderedPageBreak/>
        <w:t>присутствующих в цепочке физического лица и юридического лица, владеющего долей Организации. В поле «Объем участия» указывается размер участия в уставном капитале Организации, выраженный в процентах. Размер участия рассчитывается исходя из суммы всех долей участия в уставном капитале Организации в результате прямого и косвенного участия бенефициарного владельца. В случае косвенного участия участие бенефициарного владельца в уставном капитале организации рассчитывается исходя из суммы участия каждой предыдущей промежуточной организации, то есть путем умножения суммы участия участвующего юридического лица Организации в в процентном отношении на размер участия соответствующего участника в уставном капитале участвующего юридического лица Организации и так далее до достижения реального выгодоприобретателя. В поле «Вид участия» делается отметка о прямом или косвенном участии в уставном капитале. При наличии как прямого, так и косвенного участия в уставном капитале делается отметка о наличии одновременно и прямого, и косвенного участия;</w:t>
      </w:r>
    </w:p>
    <w:p w:rsidR="008B7CFE" w:rsidRPr="008C104F" w:rsidRDefault="008B7CFE" w:rsidP="008B7CF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 xml:space="preserve">б </w:t>
      </w:r>
      <w:r>
        <w:rPr>
          <w:rFonts w:ascii="Cambria Math" w:eastAsia="GHEA Grapalat" w:hAnsi="Cambria Math" w:cs="GHEA Grapalat"/>
        </w:rPr>
        <w:t xml:space="preserve">. в пункте " </w:t>
      </w:r>
      <w:r>
        <w:rPr>
          <w:rFonts w:ascii="GHEA Grapalat" w:eastAsia="GHEA Grapalat" w:hAnsi="GHEA Grapalat" w:cs="GHEA Grapalat"/>
          <w:b/>
        </w:rPr>
        <w:t xml:space="preserve">б " </w:t>
      </w:r>
      <w:r w:rsidRPr="00113E71">
        <w:rPr>
          <w:rFonts w:ascii="GHEA Grapalat" w:eastAsia="GHEA Grapalat" w:hAnsi="GHEA Grapalat" w:cs="GHEA Grapalat"/>
        </w:rPr>
        <w:t xml:space="preserve">настоящего подраздела </w:t>
      </w:r>
      <w:r>
        <w:rPr>
          <w:rFonts w:ascii="GHEA Grapalat" w:eastAsia="GHEA Grapalat" w:hAnsi="GHEA Grapalat" w:cs="GHEA Grapalat"/>
        </w:rPr>
        <w:t>делается отметка, если лицо не является реальным выгодоприобретателем организации по смыслу пункта "а", но контролирует Организацию в силу правовых документов (в том числе заключенных сделок), на основании личного воздействия иного характера или иным способом;</w:t>
      </w:r>
    </w:p>
    <w:p w:rsidR="008B7CFE" w:rsidRPr="008C104F" w:rsidRDefault="008B7CFE" w:rsidP="008B7CF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 xml:space="preserve">в </w:t>
      </w:r>
      <w:r>
        <w:rPr>
          <w:rFonts w:ascii="Cambria Math" w:eastAsia="GHEA Grapalat" w:hAnsi="Cambria Math" w:cs="GHEA Grapalat"/>
        </w:rPr>
        <w:t xml:space="preserve">. в пункте " </w:t>
      </w:r>
      <w:r>
        <w:rPr>
          <w:rFonts w:ascii="GHEA Grapalat" w:eastAsia="GHEA Grapalat" w:hAnsi="GHEA Grapalat" w:cs="GHEA Grapalat"/>
          <w:b/>
        </w:rPr>
        <w:t xml:space="preserve">в " </w:t>
      </w:r>
      <w:r w:rsidR="00427635">
        <w:rPr>
          <w:rFonts w:ascii="GHEA Grapalat" w:eastAsia="GHEA Grapalat" w:hAnsi="GHEA Grapalat" w:cs="GHEA Grapalat"/>
        </w:rPr>
        <w:t xml:space="preserve">настоящего подраздела </w:t>
      </w:r>
      <w:r>
        <w:rPr>
          <w:rFonts w:ascii="GHEA Grapalat" w:eastAsia="GHEA Grapalat" w:hAnsi="GHEA Grapalat" w:cs="GHEA Grapalat"/>
        </w:rPr>
        <w:t>делается отметка, если лицо является должностным лицом, осуществляющим общее или текущее руководство деятельностью Организации, в случае отсутствия физического лица, отвечающего требованиям пунктов "а" и «б» настоящего подраздела;</w:t>
      </w:r>
    </w:p>
    <w:p w:rsidR="008B7CFE" w:rsidRPr="008C104F" w:rsidRDefault="008B7CFE" w:rsidP="008B7CFE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bookmarkStart w:id="9" w:name="_heading=h.gjdgxs" w:colFirst="0" w:colLast="0"/>
      <w:bookmarkEnd w:id="9"/>
      <w:r>
        <w:rPr>
          <w:rFonts w:ascii="GHEA Grapalat" w:eastAsia="GHEA Grapalat" w:hAnsi="GHEA Grapalat" w:cs="GHEA Grapalat"/>
        </w:rPr>
        <w:t xml:space="preserve">«Основания фактического выгодоприобретателя (для отчитывающихся организаций в сфере </w:t>
      </w:r>
      <w:proofErr w:type="gramStart"/>
      <w:r>
        <w:rPr>
          <w:rFonts w:ascii="GHEA Grapalat" w:eastAsia="GHEA Grapalat" w:hAnsi="GHEA Grapalat" w:cs="GHEA Grapalat"/>
        </w:rPr>
        <w:t>недропользования )</w:t>
      </w:r>
      <w:proofErr w:type="gramEnd"/>
      <w:r>
        <w:rPr>
          <w:rFonts w:ascii="GHEA Grapalat" w:eastAsia="GHEA Grapalat" w:hAnsi="GHEA Grapalat" w:cs="GHEA Grapalat"/>
        </w:rPr>
        <w:t xml:space="preserve">» заполняется в случае, если юридическое лицо, представляющее декларацию, является отчитывающейся организацией в сфере недропользования. Идентификация реальных бенефициаров осуществляется по нормам, определенным Земельным кодексом. В этом подразделе делаются примечания согласно 4 настоящего приказа </w:t>
      </w:r>
      <w:r w:rsidRPr="008C104F">
        <w:rPr>
          <w:rFonts w:ascii="Cambria Math" w:eastAsia="Cambria Math" w:hAnsi="Cambria Math" w:cs="Cambria Math"/>
        </w:rPr>
        <w:t xml:space="preserve">. </w:t>
      </w:r>
      <w:r w:rsidRPr="008C104F">
        <w:rPr>
          <w:rFonts w:ascii="GHEA Grapalat" w:eastAsia="GHEA Grapalat" w:hAnsi="GHEA Grapalat" w:cs="GHEA Grapalat"/>
        </w:rPr>
        <w:t xml:space="preserve">с учетом правил, определенных в пункте 5. В этом подразделе данные об основаниях дополняются следующими правилами </w:t>
      </w:r>
      <w:r w:rsidRPr="008C104F">
        <w:rPr>
          <w:rFonts w:ascii="Cambria Math" w:eastAsia="GHEA Grapalat" w:hAnsi="Cambria Math" w:cs="GHEA Grapalat"/>
        </w:rPr>
        <w:t>:</w:t>
      </w:r>
    </w:p>
    <w:p w:rsidR="008B7CFE" w:rsidRPr="008C104F" w:rsidRDefault="008B7CFE" w:rsidP="008B7CF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 xml:space="preserve">а </w:t>
      </w:r>
      <w:r>
        <w:rPr>
          <w:rFonts w:ascii="Cambria Math" w:eastAsia="GHEA Grapalat" w:hAnsi="Cambria Math" w:cs="GHEA Grapalat"/>
        </w:rPr>
        <w:t xml:space="preserve">. В пункте " </w:t>
      </w:r>
      <w:r>
        <w:rPr>
          <w:rFonts w:ascii="GHEA Grapalat" w:eastAsia="GHEA Grapalat" w:hAnsi="GHEA Grapalat" w:cs="GHEA Grapalat"/>
          <w:b/>
        </w:rPr>
        <w:t xml:space="preserve">а " </w:t>
      </w:r>
      <w:r w:rsidR="00427635">
        <w:rPr>
          <w:rFonts w:ascii="GHEA Grapalat" w:eastAsia="GHEA Grapalat" w:hAnsi="GHEA Grapalat" w:cs="GHEA Grapalat"/>
        </w:rPr>
        <w:t xml:space="preserve">настоящего подраздела </w:t>
      </w:r>
      <w:r>
        <w:rPr>
          <w:rFonts w:ascii="GHEA Grapalat" w:eastAsia="GHEA Grapalat" w:hAnsi="GHEA Grapalat" w:cs="GHEA Grapalat"/>
        </w:rPr>
        <w:t xml:space="preserve">делается отметка, если физическое лицо прямо или косвенно владеет 10 и более процентами голосующих акций (долей, долей) данного юридического лица либо прямо или косвенно владеет 10 процентами или большее участие в </w:t>
      </w:r>
      <w:r>
        <w:rPr>
          <w:rFonts w:ascii="GHEA Grapalat" w:eastAsia="GHEA Grapalat" w:hAnsi="GHEA Grapalat" w:cs="GHEA Grapalat"/>
        </w:rPr>
        <w:lastRenderedPageBreak/>
        <w:t>уставном капитале юридического лица. Настоящий подраздел дополнен учетом правил, определенных пунктом «а» подпункта 5 пункта 4 настоящего приказа.</w:t>
      </w:r>
    </w:p>
    <w:p w:rsidR="008B7CFE" w:rsidRPr="008C104F" w:rsidRDefault="008B7CFE" w:rsidP="008B7CF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proofErr w:type="gramStart"/>
      <w:r>
        <w:rPr>
          <w:rFonts w:ascii="GHEA Grapalat" w:eastAsia="GHEA Grapalat" w:hAnsi="GHEA Grapalat" w:cs="GHEA Grapalat"/>
        </w:rPr>
        <w:t xml:space="preserve">б </w:t>
      </w:r>
      <w:r>
        <w:rPr>
          <w:rFonts w:ascii="Cambria Math" w:eastAsia="GHEA Grapalat" w:hAnsi="Cambria Math" w:cs="GHEA Grapalat"/>
        </w:rPr>
        <w:t>.</w:t>
      </w:r>
      <w:proofErr w:type="gramEnd"/>
      <w:r>
        <w:rPr>
          <w:rFonts w:ascii="Cambria Math" w:eastAsia="GHEA Grapalat" w:hAnsi="Cambria Math" w:cs="GHEA Grapalat"/>
        </w:rPr>
        <w:t xml:space="preserve"> в пункте " </w:t>
      </w:r>
      <w:r>
        <w:rPr>
          <w:rFonts w:ascii="GHEA Grapalat" w:eastAsia="GHEA Grapalat" w:hAnsi="GHEA Grapalat" w:cs="GHEA Grapalat"/>
          <w:b/>
        </w:rPr>
        <w:t xml:space="preserve">б " </w:t>
      </w:r>
      <w:r w:rsidR="00427635">
        <w:rPr>
          <w:rFonts w:ascii="GHEA Grapalat" w:eastAsia="GHEA Grapalat" w:hAnsi="GHEA Grapalat" w:cs="GHEA Grapalat"/>
        </w:rPr>
        <w:t xml:space="preserve">настоящего подраздела </w:t>
      </w:r>
      <w:r>
        <w:rPr>
          <w:rFonts w:ascii="GHEA Grapalat" w:eastAsia="GHEA Grapalat" w:hAnsi="GHEA Grapalat" w:cs="GHEA Grapalat"/>
        </w:rPr>
        <w:t>указывается, имеет ли лицо право назначать или отзывать большинство членов органов управления юридического лица;</w:t>
      </w:r>
    </w:p>
    <w:p w:rsidR="008B7CFE" w:rsidRPr="008C104F" w:rsidRDefault="008B7CFE" w:rsidP="008B7CF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proofErr w:type="gramStart"/>
      <w:r>
        <w:rPr>
          <w:rFonts w:ascii="GHEA Grapalat" w:eastAsia="GHEA Grapalat" w:hAnsi="GHEA Grapalat" w:cs="GHEA Grapalat"/>
        </w:rPr>
        <w:t xml:space="preserve">в </w:t>
      </w:r>
      <w:r>
        <w:rPr>
          <w:rFonts w:ascii="Cambria Math" w:eastAsia="GHEA Grapalat" w:hAnsi="Cambria Math" w:cs="GHEA Grapalat"/>
        </w:rPr>
        <w:t>.</w:t>
      </w:r>
      <w:proofErr w:type="gramEnd"/>
      <w:r>
        <w:rPr>
          <w:rFonts w:ascii="Cambria Math" w:eastAsia="GHEA Grapalat" w:hAnsi="Cambria Math" w:cs="GHEA Grapalat"/>
        </w:rPr>
        <w:t xml:space="preserve"> В пункте " </w:t>
      </w:r>
      <w:r>
        <w:rPr>
          <w:rFonts w:ascii="GHEA Grapalat" w:eastAsia="GHEA Grapalat" w:hAnsi="GHEA Grapalat" w:cs="GHEA Grapalat"/>
          <w:b/>
        </w:rPr>
        <w:t xml:space="preserve">в " </w:t>
      </w:r>
      <w:r w:rsidR="00427635">
        <w:rPr>
          <w:rFonts w:ascii="GHEA Grapalat" w:eastAsia="GHEA Grapalat" w:hAnsi="GHEA Grapalat" w:cs="GHEA Grapalat"/>
        </w:rPr>
        <w:t xml:space="preserve">настоящего подраздела </w:t>
      </w:r>
      <w:r>
        <w:rPr>
          <w:rFonts w:ascii="GHEA Grapalat" w:eastAsia="GHEA Grapalat" w:hAnsi="GHEA Grapalat" w:cs="GHEA Grapalat"/>
        </w:rPr>
        <w:t>делается отметка, если лицо получало от Организации бесплатно в течение года, предшествующего отчетному году, в размере не менее 15 процентов прибыли, полученной данным юридическим лицом. сущность;</w:t>
      </w:r>
    </w:p>
    <w:p w:rsidR="008B7CFE" w:rsidRPr="008C104F" w:rsidRDefault="008B7CFE" w:rsidP="008B7CF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 xml:space="preserve">д </w:t>
      </w:r>
      <w:r>
        <w:rPr>
          <w:rFonts w:ascii="Cambria Math" w:eastAsia="GHEA Grapalat" w:hAnsi="Cambria Math" w:cs="GHEA Grapalat"/>
        </w:rPr>
        <w:t xml:space="preserve">. ( </w:t>
      </w:r>
      <w:r>
        <w:rPr>
          <w:rFonts w:ascii="GHEA Grapalat" w:eastAsia="GHEA Grapalat" w:hAnsi="GHEA Grapalat" w:cs="GHEA Grapalat"/>
          <w:b/>
        </w:rPr>
        <w:t xml:space="preserve">г </w:t>
      </w:r>
      <w:r>
        <w:rPr>
          <w:rFonts w:ascii="GHEA Grapalat" w:eastAsia="GHEA Grapalat" w:hAnsi="GHEA Grapalat" w:cs="GHEA Grapalat"/>
        </w:rPr>
        <w:t>) настоящего подраздела</w:t>
      </w:r>
      <w:r>
        <w:rPr>
          <w:rFonts w:ascii="GHEA Grapalat" w:eastAsia="GHEA Grapalat" w:hAnsi="GHEA Grapalat" w:cs="GHEA Grapalat"/>
          <w:b/>
        </w:rPr>
        <w:t xml:space="preserve"> </w:t>
      </w:r>
      <w:r>
        <w:rPr>
          <w:rFonts w:ascii="GHEA Grapalat" w:eastAsia="GHEA Grapalat" w:hAnsi="GHEA Grapalat" w:cs="GHEA Grapalat"/>
        </w:rPr>
        <w:t>пункт, если лицо не является реальным выгодоприобретателем Организации по смыслу пунктов "а"-"в", но контролирует организацию на основании юридических документов (в том числе заключенных сделок), на основе личного влияния иного лица природой или другими способами;</w:t>
      </w:r>
    </w:p>
    <w:p w:rsidR="008B7CFE" w:rsidRPr="008C104F" w:rsidRDefault="008B7CFE" w:rsidP="008B7CF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 xml:space="preserve">е </w:t>
      </w:r>
      <w:r>
        <w:rPr>
          <w:rFonts w:ascii="Cambria Math" w:eastAsia="GHEA Grapalat" w:hAnsi="Cambria Math" w:cs="GHEA Grapalat"/>
        </w:rPr>
        <w:t xml:space="preserve">. В пункте </w:t>
      </w:r>
      <w:r>
        <w:rPr>
          <w:rFonts w:ascii="GHEA Grapalat" w:eastAsia="GHEA Grapalat" w:hAnsi="GHEA Grapalat" w:cs="GHEA Grapalat"/>
        </w:rPr>
        <w:t xml:space="preserve">" </w:t>
      </w:r>
      <w:r>
        <w:rPr>
          <w:rFonts w:ascii="GHEA Grapalat" w:eastAsia="GHEA Grapalat" w:hAnsi="GHEA Grapalat" w:cs="GHEA Grapalat"/>
          <w:b/>
        </w:rPr>
        <w:t xml:space="preserve">д " </w:t>
      </w:r>
      <w:r w:rsidR="00427635">
        <w:rPr>
          <w:rFonts w:ascii="GHEA Grapalat" w:eastAsia="GHEA Grapalat" w:hAnsi="GHEA Grapalat" w:cs="GHEA Grapalat"/>
          <w:lang w:val="hy-AM"/>
        </w:rPr>
        <w:t xml:space="preserve">настоящего подраздела </w:t>
      </w:r>
      <w:r>
        <w:rPr>
          <w:rFonts w:ascii="GHEA Grapalat" w:eastAsia="GHEA Grapalat" w:hAnsi="GHEA Grapalat" w:cs="GHEA Grapalat"/>
        </w:rPr>
        <w:t>делается отметка, если лицо является должностным лицом, осуществляющим общее или текущее руководство деятельностью Организации, в случае отсутствия физического лица, отвечающего требованиям пунктов "а", - «г» настоящего подраздела.</w:t>
      </w:r>
    </w:p>
    <w:p w:rsidR="008B7CFE" w:rsidRDefault="008B7CFE" w:rsidP="008B7CFE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В подразделе «Сведения о статусе бенефициарного собственника» заполняются дата, месяц и год лица, ставшего бенефициарным собственником Организации. В данном подразделе делается отметка о порядке осуществления контроля над Организацией бенефициарным собственником. Делается примечание об осуществлении совместного контроля со аффилированными лицами, если бенефициарный собственник контролирует Организацию в силу действия совместно с аффилированным с ней лицом или может контролировать ее в случае действия совместно с аффилированным с ней лицом. Если юридическое лицо, представляющее декларацию, является отчитывающейся организацией в сфере недропользования, в этом подразделе также делается отметка о том, является ли реальный выгодоприобретатель должностным лицом или членом его семьи по смыслу статьи 3 части 1 ст. 53 Кодекса о недрах;</w:t>
      </w:r>
    </w:p>
    <w:p w:rsidR="008B7CFE" w:rsidRDefault="008B7CFE" w:rsidP="008B7CFE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Адрес электронной почты и телефон бенефициара заполняются в подразделе «Контактная информация бенефициара».</w:t>
      </w:r>
    </w:p>
    <w:p w:rsidR="008B7CFE" w:rsidRDefault="008B7CFE" w:rsidP="008B7CF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789" w:firstLine="567"/>
        <w:jc w:val="both"/>
        <w:rPr>
          <w:rFonts w:ascii="GHEA Grapalat" w:eastAsia="GHEA Grapalat" w:hAnsi="GHEA Grapalat" w:cs="GHEA Grapalat"/>
        </w:rPr>
      </w:pPr>
    </w:p>
    <w:p w:rsidR="008B7CFE" w:rsidRDefault="008B7CFE" w:rsidP="008B7CFE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  <w:color w:val="000000"/>
        </w:rPr>
      </w:pPr>
      <w:r>
        <w:rPr>
          <w:rFonts w:ascii="GHEA Grapalat" w:eastAsia="GHEA Grapalat" w:hAnsi="GHEA Grapalat" w:cs="GHEA Grapalat"/>
        </w:rPr>
        <w:t xml:space="preserve">Раздел 5 декларации (Промежуточные юридические лица) заполняется в случае, если бенефициарный собственник юридического лица, подающего декларацию, или юридического лица, полностью контролирующего Организацию, имеет косвенное участие в уставном </w:t>
      </w:r>
      <w:r>
        <w:rPr>
          <w:rFonts w:ascii="GHEA Grapalat" w:eastAsia="GHEA Grapalat" w:hAnsi="GHEA Grapalat" w:cs="GHEA Grapalat"/>
        </w:rPr>
        <w:lastRenderedPageBreak/>
        <w:t xml:space="preserve">капитале Организации. Данный раздел </w:t>
      </w:r>
      <w:r>
        <w:rPr>
          <w:rFonts w:ascii="GHEA Grapalat" w:eastAsia="GHEA Grapalat" w:hAnsi="GHEA Grapalat" w:cs="GHEA Grapalat"/>
          <w:color w:val="000000"/>
        </w:rPr>
        <w:t xml:space="preserve">подлежит заполнению </w:t>
      </w:r>
      <w:r>
        <w:rPr>
          <w:rFonts w:ascii="GHEA Grapalat" w:eastAsia="GHEA Grapalat" w:hAnsi="GHEA Grapalat" w:cs="GHEA Grapalat"/>
        </w:rPr>
        <w:t xml:space="preserve">по каждому промежуточному юридическому лицу отдельно с указанием количества всех промежуточных юридических лиц. </w:t>
      </w:r>
      <w:r>
        <w:rPr>
          <w:rFonts w:ascii="GHEA Grapalat" w:eastAsia="GHEA Grapalat" w:hAnsi="GHEA Grapalat" w:cs="GHEA Grapalat"/>
          <w:color w:val="000000"/>
        </w:rPr>
        <w:t xml:space="preserve">В этом разделе подразделы дополнены следующими правилами </w:t>
      </w:r>
      <w:r>
        <w:rPr>
          <w:rFonts w:ascii="Cambria Math" w:eastAsia="GHEA Grapalat" w:hAnsi="Cambria Math" w:cs="GHEA Grapalat"/>
          <w:color w:val="000000"/>
        </w:rPr>
        <w:t>:</w:t>
      </w:r>
    </w:p>
    <w:p w:rsidR="008B7CFE" w:rsidRDefault="008B7CFE" w:rsidP="008B7CFE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 xml:space="preserve">В подразделе «Данные об организации» заполняются наименование промежуточного юридического лица (включая латинские буквы) и регистрационные данные, включая примечание о организационно-правовой форме организации </w:t>
      </w:r>
      <w:r w:rsidRPr="0036154E">
        <w:rPr>
          <w:rFonts w:ascii="GHEA Grapalat" w:eastAsia="GHEA Grapalat" w:hAnsi="GHEA Grapalat" w:cs="GHEA Grapalat"/>
        </w:rPr>
        <w:t>.</w:t>
      </w:r>
    </w:p>
    <w:p w:rsidR="008B7CFE" w:rsidRDefault="008B7CFE" w:rsidP="008B7CFE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 xml:space="preserve">В подразделе «Сведения о бенефициарном выгодоприобретателе» заполняются имя и фамилия бенефициарного </w:t>
      </w:r>
      <w:proofErr w:type="gramStart"/>
      <w:r>
        <w:rPr>
          <w:rFonts w:ascii="GHEA Grapalat" w:eastAsia="GHEA Grapalat" w:hAnsi="GHEA Grapalat" w:cs="GHEA Grapalat"/>
        </w:rPr>
        <w:t>собственника( ов</w:t>
      </w:r>
      <w:proofErr w:type="gramEnd"/>
      <w:r>
        <w:rPr>
          <w:rFonts w:ascii="GHEA Grapalat" w:eastAsia="GHEA Grapalat" w:hAnsi="GHEA Grapalat" w:cs="GHEA Grapalat"/>
        </w:rPr>
        <w:t>), для которого указанная в настоящем подразделе организация является промежуточным юридическим лицом . Если данные промежуточных юридических лиц заполняются для юридического лица, полностью контролирующего Организацию, данный подраздел заполнению не подлежит.</w:t>
      </w:r>
    </w:p>
    <w:p w:rsidR="008B7CFE" w:rsidRPr="005B15D8" w:rsidRDefault="008B7CFE" w:rsidP="008B7CFE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Подраздел «Листинговые данные акций промежуточного юридического лица» не подлежит обязательному заполнению. Данный подраздел может быть заполнен, если акции промежуточного юридического лица котируются на регулируемом рынке. В данном подразделе заполняется наименование фондовой биржи с указанием в скобках кода рыночного идентификатора (Market Identifier Code), на котором котируются акции юридического лица, а также делается ссылка на имеющиеся документы. на бирже.</w:t>
      </w:r>
    </w:p>
    <w:p w:rsidR="008B7CFE" w:rsidRDefault="008B7CFE" w:rsidP="008B7CF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789" w:firstLine="567"/>
        <w:jc w:val="both"/>
        <w:rPr>
          <w:rFonts w:ascii="GHEA Grapalat" w:eastAsia="GHEA Grapalat" w:hAnsi="GHEA Grapalat" w:cs="GHEA Grapalat"/>
        </w:rPr>
      </w:pPr>
    </w:p>
    <w:p w:rsidR="008B7CFE" w:rsidRPr="00646A9A" w:rsidRDefault="008B7CFE" w:rsidP="008B7CFE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Раздел 6 декларации (Дополнительные примечания) заполняется при наличии дополнительных сведений или дополнительных разъяснений, касающихся данных, заполняемых или подлежащих заполнению в декларации. В данный подраздел могут быть внесены дополнительные разъяснения относительно оснований осуществления контроля над Организацией реальным выгодоприобретателем, государственных (общественных) органов, осуществляющих контроль над Организацией, в случае наличия прямого или косвенного участия государства или сообщества в уставный капитал юридического лица, подающего декларацию, и иные сведения, касающиеся декларации.</w:t>
      </w:r>
    </w:p>
    <w:p w:rsidR="008B7CFE" w:rsidRPr="00646A9A" w:rsidRDefault="008B7CFE" w:rsidP="008B7CFE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 w:rsidRPr="00646A9A">
        <w:rPr>
          <w:rFonts w:ascii="GHEA Grapalat" w:eastAsia="GHEA Grapalat" w:hAnsi="GHEA Grapalat" w:cs="GHEA Grapalat"/>
        </w:rPr>
        <w:t>Декларация заполняется и подписывается лицом, подающим заявление. Нумерация страниц декларации и указание количества страниц в декларации не являются обязательными.</w:t>
      </w:r>
    </w:p>
    <w:p w:rsidR="006B4368" w:rsidRPr="00646A9A" w:rsidRDefault="006B4368" w:rsidP="00B3390B">
      <w:pPr>
        <w:pStyle w:val="31"/>
        <w:spacing w:line="240" w:lineRule="auto"/>
        <w:ind w:left="360" w:firstLine="0"/>
        <w:rPr>
          <w:rFonts w:ascii="GHEA Grapalat" w:hAnsi="GHEA Grapalat" w:cs="Sylfaen"/>
          <w:i/>
          <w:sz w:val="16"/>
          <w:szCs w:val="16"/>
          <w:lang w:val="hy-AM" w:eastAsia="ru-RU"/>
        </w:rPr>
      </w:pPr>
    </w:p>
    <w:p w:rsidR="006B4368" w:rsidRPr="00646A9A" w:rsidRDefault="006B4368" w:rsidP="00B3390B">
      <w:pPr>
        <w:pStyle w:val="31"/>
        <w:spacing w:line="240" w:lineRule="auto"/>
        <w:ind w:left="360" w:firstLine="0"/>
        <w:rPr>
          <w:rFonts w:ascii="GHEA Grapalat" w:hAnsi="GHEA Grapalat" w:cs="Sylfaen"/>
          <w:i/>
          <w:sz w:val="16"/>
          <w:szCs w:val="16"/>
          <w:lang w:val="hy-AM" w:eastAsia="ru-RU"/>
        </w:rPr>
      </w:pPr>
    </w:p>
    <w:p w:rsidR="006B4368" w:rsidRPr="00646A9A" w:rsidRDefault="006B4368" w:rsidP="00B3390B">
      <w:pPr>
        <w:pStyle w:val="31"/>
        <w:spacing w:line="240" w:lineRule="auto"/>
        <w:ind w:left="360" w:firstLine="0"/>
        <w:rPr>
          <w:rFonts w:ascii="GHEA Grapalat" w:hAnsi="GHEA Grapalat" w:cs="Sylfaen"/>
          <w:i/>
          <w:sz w:val="16"/>
          <w:szCs w:val="16"/>
          <w:lang w:val="hy-AM" w:eastAsia="ru-RU"/>
        </w:rPr>
      </w:pPr>
    </w:p>
    <w:p w:rsidR="006B4368" w:rsidRPr="00646A9A" w:rsidRDefault="006B4368" w:rsidP="00B3390B">
      <w:pPr>
        <w:pStyle w:val="31"/>
        <w:spacing w:line="240" w:lineRule="auto"/>
        <w:ind w:left="360" w:firstLine="0"/>
        <w:rPr>
          <w:rFonts w:ascii="GHEA Grapalat" w:hAnsi="GHEA Grapalat" w:cs="Sylfaen"/>
          <w:i/>
          <w:sz w:val="16"/>
          <w:szCs w:val="16"/>
          <w:lang w:val="hy-AM" w:eastAsia="ru-RU"/>
        </w:rPr>
      </w:pPr>
    </w:p>
    <w:p w:rsidR="006B4368" w:rsidRPr="00646A9A" w:rsidRDefault="006B4368" w:rsidP="00B3390B">
      <w:pPr>
        <w:pStyle w:val="31"/>
        <w:spacing w:line="240" w:lineRule="auto"/>
        <w:ind w:left="360" w:firstLine="0"/>
        <w:rPr>
          <w:rFonts w:ascii="GHEA Grapalat" w:hAnsi="GHEA Grapalat" w:cs="Sylfaen"/>
          <w:i/>
          <w:sz w:val="16"/>
          <w:szCs w:val="16"/>
          <w:lang w:val="hy-AM" w:eastAsia="ru-RU"/>
        </w:rPr>
      </w:pPr>
    </w:p>
    <w:p w:rsidR="006B4368" w:rsidRPr="00646A9A" w:rsidRDefault="006B4368" w:rsidP="00B3390B">
      <w:pPr>
        <w:pStyle w:val="31"/>
        <w:spacing w:line="240" w:lineRule="auto"/>
        <w:ind w:left="360" w:firstLine="0"/>
        <w:rPr>
          <w:rFonts w:ascii="GHEA Grapalat" w:hAnsi="GHEA Grapalat" w:cs="Sylfaen"/>
          <w:i/>
          <w:sz w:val="16"/>
          <w:szCs w:val="16"/>
          <w:lang w:val="hy-AM" w:eastAsia="ru-RU"/>
        </w:rPr>
      </w:pPr>
    </w:p>
    <w:p w:rsidR="006B4368" w:rsidRPr="00646A9A" w:rsidRDefault="006B4368" w:rsidP="00B3390B">
      <w:pPr>
        <w:pStyle w:val="31"/>
        <w:spacing w:line="240" w:lineRule="auto"/>
        <w:ind w:left="360" w:firstLine="0"/>
        <w:rPr>
          <w:rFonts w:ascii="GHEA Grapalat" w:hAnsi="GHEA Grapalat" w:cs="Sylfaen"/>
          <w:i/>
          <w:sz w:val="16"/>
          <w:szCs w:val="16"/>
          <w:lang w:val="hy-AM" w:eastAsia="ru-RU"/>
        </w:rPr>
      </w:pPr>
    </w:p>
    <w:p w:rsidR="006B4368" w:rsidRPr="00B3390B" w:rsidRDefault="006B4368" w:rsidP="00B3390B">
      <w:pPr>
        <w:pStyle w:val="31"/>
        <w:spacing w:line="240" w:lineRule="auto"/>
        <w:ind w:left="360" w:firstLine="0"/>
        <w:rPr>
          <w:rFonts w:ascii="GHEA Grapalat" w:hAnsi="GHEA Grapalat" w:cs="Sylfaen"/>
          <w:i/>
          <w:sz w:val="16"/>
          <w:szCs w:val="16"/>
          <w:lang w:val="hy-AM" w:eastAsia="ru-RU"/>
        </w:rPr>
      </w:pPr>
      <w:r w:rsidRPr="00C40FDC">
        <w:rPr>
          <w:rFonts w:ascii="GHEA Grapalat" w:hAnsi="GHEA Grapalat" w:cs="Sylfaen"/>
          <w:i/>
          <w:sz w:val="16"/>
          <w:szCs w:val="16"/>
          <w:lang w:val="hy-AM" w:eastAsia="ru-RU"/>
        </w:rPr>
        <w:lastRenderedPageBreak/>
        <w:t xml:space="preserve">**Приложение 1.3 </w:t>
      </w:r>
      <w:r w:rsidRPr="00C40FDC">
        <w:rPr>
          <w:rFonts w:ascii="GHEA Grapalat" w:hAnsi="GHEA Grapalat"/>
          <w:i/>
          <w:sz w:val="16"/>
          <w:szCs w:val="16"/>
          <w:lang w:val="hy-AM"/>
        </w:rPr>
        <w:t>не подается участником, если последний является резидентом РА, а также если участник является индивидуальным предпринимателем или физическим лицом.</w:t>
      </w:r>
    </w:p>
    <w:p w:rsidR="00B2572B" w:rsidRPr="009A5836" w:rsidRDefault="000B1088" w:rsidP="00BD57B2">
      <w:pPr>
        <w:pStyle w:val="31"/>
        <w:spacing w:line="240" w:lineRule="auto"/>
        <w:ind w:firstLine="0"/>
        <w:jc w:val="left"/>
        <w:rPr>
          <w:rFonts w:ascii="GHEA Grapalat" w:hAnsi="GHEA Grapalat" w:cs="Arial"/>
          <w:b/>
          <w:lang w:val="hy-AM"/>
        </w:rPr>
      </w:pPr>
      <w:r w:rsidRPr="005E1F72">
        <w:rPr>
          <w:rFonts w:ascii="GHEA Grapalat" w:hAnsi="GHEA Grapalat"/>
          <w:b/>
          <w:lang w:val="hy-AM"/>
        </w:rPr>
        <w:br w:type="page"/>
      </w:r>
      <w:r w:rsidR="003A26B9" w:rsidRPr="009A5836">
        <w:rPr>
          <w:rFonts w:ascii="GHEA Grapalat" w:hAnsi="GHEA Grapalat"/>
          <w:b/>
          <w:lang w:val="hy-AM"/>
        </w:rPr>
        <w:lastRenderedPageBreak/>
        <w:t xml:space="preserve">                                                                                                                                        </w:t>
      </w:r>
      <w:r w:rsidR="00B852CC" w:rsidRPr="00F20ABB">
        <w:rPr>
          <w:rFonts w:ascii="GHEA Grapalat" w:hAnsi="GHEA Grapalat"/>
          <w:b/>
          <w:lang w:val="hy-AM"/>
        </w:rPr>
        <w:t xml:space="preserve">                          </w:t>
      </w:r>
      <w:r w:rsidR="00B2572B" w:rsidRPr="009A5836">
        <w:rPr>
          <w:rFonts w:ascii="GHEA Grapalat" w:hAnsi="GHEA Grapalat" w:cs="Sylfaen"/>
          <w:b/>
          <w:lang w:val="hy-AM"/>
        </w:rPr>
        <w:t xml:space="preserve">Приложение </w:t>
      </w:r>
      <w:r w:rsidR="00B2572B" w:rsidRPr="009A5836">
        <w:rPr>
          <w:rFonts w:ascii="GHEA Grapalat" w:hAnsi="GHEA Grapalat" w:cs="Arial"/>
          <w:b/>
          <w:lang w:val="hy-AM"/>
        </w:rPr>
        <w:t>2</w:t>
      </w:r>
    </w:p>
    <w:p w:rsidR="00B2572B" w:rsidRPr="009A5836" w:rsidRDefault="00BA1F77" w:rsidP="00EF3662">
      <w:pPr>
        <w:pStyle w:val="31"/>
        <w:spacing w:line="240" w:lineRule="auto"/>
        <w:jc w:val="right"/>
        <w:rPr>
          <w:rFonts w:ascii="GHEA Grapalat" w:hAnsi="GHEA Grapalat" w:cs="Arial"/>
          <w:b/>
          <w:lang w:val="hy-AM"/>
        </w:rPr>
      </w:pPr>
      <w:r w:rsidRPr="00E65E2E">
        <w:rPr>
          <w:rFonts w:ascii="GHEA Grapalat" w:hAnsi="GHEA Grapalat"/>
          <w:b/>
          <w:i/>
          <w:sz w:val="22"/>
          <w:szCs w:val="22"/>
          <w:lang w:val="hy-AM"/>
        </w:rPr>
        <w:t xml:space="preserve">« </w:t>
      </w:r>
      <w:r w:rsidR="00C049C0">
        <w:rPr>
          <w:rFonts w:ascii="GHEA Grapalat" w:hAnsi="GHEA Grapalat" w:cs="Sylfaen"/>
          <w:b/>
          <w:i/>
          <w:sz w:val="22"/>
          <w:szCs w:val="22"/>
          <w:lang w:val="es-ES"/>
        </w:rPr>
        <w:t xml:space="preserve">РАГМ </w:t>
      </w:r>
      <w:r w:rsidR="00C049C0" w:rsidRPr="00F91C77">
        <w:rPr>
          <w:rFonts w:ascii="GHEA Grapalat" w:hAnsi="GHEA Grapalat" w:cs="Sylfaen"/>
          <w:b/>
          <w:i/>
          <w:sz w:val="22"/>
          <w:szCs w:val="22"/>
          <w:lang w:val="hy-AM"/>
        </w:rPr>
        <w:t xml:space="preserve">ДЖД_ГАШЗБ </w:t>
      </w:r>
      <w:r>
        <w:rPr>
          <w:rFonts w:ascii="GHEA Grapalat" w:hAnsi="GHEA Grapalat" w:cs="Sylfaen"/>
          <w:b/>
          <w:i/>
          <w:sz w:val="22"/>
          <w:szCs w:val="22"/>
          <w:lang w:val="es-ES"/>
        </w:rPr>
        <w:t xml:space="preserve">-2024/01 </w:t>
      </w:r>
      <w:r w:rsidRPr="00E65E2E">
        <w:rPr>
          <w:rFonts w:ascii="GHEA Grapalat" w:hAnsi="GHEA Grapalat"/>
          <w:b/>
          <w:i/>
          <w:sz w:val="22"/>
          <w:szCs w:val="22"/>
          <w:lang w:val="hy-AM"/>
        </w:rPr>
        <w:t>»</w:t>
      </w:r>
      <w:r w:rsidRPr="004B1AE3">
        <w:rPr>
          <w:rFonts w:ascii="GHEA Grapalat" w:hAnsi="GHEA Grapalat" w:cs="Sylfaen"/>
          <w:b/>
          <w:i/>
          <w:sz w:val="22"/>
          <w:szCs w:val="22"/>
          <w:lang w:val="hy-AM"/>
        </w:rPr>
        <w:t xml:space="preserve">  </w:t>
      </w:r>
      <w:r w:rsidR="00B2572B" w:rsidRPr="009A5836">
        <w:rPr>
          <w:rFonts w:ascii="GHEA Grapalat" w:hAnsi="GHEA Grapalat" w:cs="Sylfaen"/>
          <w:b/>
          <w:lang w:val="hy-AM"/>
        </w:rPr>
        <w:t>с кодом</w:t>
      </w:r>
    </w:p>
    <w:p w:rsidR="00B2572B" w:rsidRPr="009A5836" w:rsidRDefault="008160E9" w:rsidP="00EF3662">
      <w:pPr>
        <w:pStyle w:val="31"/>
        <w:spacing w:line="240" w:lineRule="auto"/>
        <w:jc w:val="right"/>
        <w:rPr>
          <w:rFonts w:ascii="GHEA Grapalat" w:hAnsi="GHEA Grapalat" w:cs="Arial"/>
          <w:b/>
          <w:lang w:val="hy-AM"/>
        </w:rPr>
      </w:pPr>
      <w:r>
        <w:rPr>
          <w:rFonts w:ascii="GHEA Grapalat" w:hAnsi="GHEA Grapalat" w:cs="Sylfaen"/>
          <w:b/>
          <w:lang w:val="hy-AM"/>
        </w:rPr>
        <w:t>запрос котировок</w:t>
      </w:r>
      <w:r w:rsidR="00B2572B" w:rsidRPr="009A5836">
        <w:rPr>
          <w:rFonts w:ascii="GHEA Grapalat" w:hAnsi="GHEA Grapalat" w:cs="Arial"/>
          <w:b/>
          <w:lang w:val="hy-AM"/>
        </w:rPr>
        <w:t xml:space="preserve"> </w:t>
      </w:r>
      <w:r w:rsidR="00B2572B" w:rsidRPr="009A5836">
        <w:rPr>
          <w:rFonts w:ascii="GHEA Grapalat" w:hAnsi="GHEA Grapalat" w:cs="Sylfaen"/>
          <w:b/>
          <w:lang w:val="hy-AM"/>
        </w:rPr>
        <w:t>приглашения</w:t>
      </w:r>
    </w:p>
    <w:p w:rsidR="00B2572B" w:rsidRPr="009A5836" w:rsidRDefault="00B2572B" w:rsidP="00EF3662">
      <w:pPr>
        <w:rPr>
          <w:rFonts w:ascii="GHEA Grapalat" w:hAnsi="GHEA Grapalat"/>
          <w:lang w:val="hy-AM"/>
        </w:rPr>
      </w:pPr>
    </w:p>
    <w:p w:rsidR="00B2572B" w:rsidRPr="009A5836" w:rsidRDefault="00B2572B" w:rsidP="00EF3662">
      <w:pPr>
        <w:ind w:firstLine="567"/>
        <w:jc w:val="center"/>
        <w:rPr>
          <w:rFonts w:ascii="GHEA Grapalat" w:hAnsi="GHEA Grapalat"/>
          <w:sz w:val="20"/>
          <w:lang w:val="hy-AM"/>
        </w:rPr>
      </w:pPr>
    </w:p>
    <w:p w:rsidR="00B2572B" w:rsidRPr="009A5836" w:rsidRDefault="00B2572B" w:rsidP="00EF3662">
      <w:pPr>
        <w:ind w:left="-66"/>
        <w:jc w:val="center"/>
        <w:rPr>
          <w:rFonts w:ascii="GHEA Grapalat" w:hAnsi="GHEA Grapalat"/>
          <w:b/>
          <w:sz w:val="20"/>
          <w:lang w:val="hy-AM"/>
        </w:rPr>
      </w:pPr>
      <w:r w:rsidRPr="009A5836">
        <w:rPr>
          <w:rFonts w:ascii="GHEA Grapalat" w:hAnsi="GHEA Grapalat"/>
          <w:b/>
          <w:sz w:val="20"/>
          <w:lang w:val="hy-AM"/>
        </w:rPr>
        <w:t>Г Н А Й И Н А Р А Ж А Р К</w:t>
      </w:r>
    </w:p>
    <w:p w:rsidR="00B2572B" w:rsidRPr="009A5836" w:rsidRDefault="00B2572B" w:rsidP="00EF3662">
      <w:pPr>
        <w:ind w:firstLine="567"/>
        <w:rPr>
          <w:rFonts w:ascii="GHEA Grapalat" w:hAnsi="GHEA Grapalat"/>
          <w:lang w:val="hy-AM"/>
        </w:rPr>
      </w:pPr>
    </w:p>
    <w:p w:rsidR="00B2572B" w:rsidRPr="009A5836" w:rsidRDefault="00B2572B" w:rsidP="00EF3662">
      <w:pPr>
        <w:ind w:firstLine="567"/>
        <w:jc w:val="both"/>
        <w:rPr>
          <w:rFonts w:ascii="GHEA Grapalat" w:hAnsi="GHEA Grapalat" w:cs="Arial"/>
          <w:lang w:val="hy-AM"/>
        </w:rPr>
      </w:pPr>
      <w:r w:rsidRPr="009A5836">
        <w:rPr>
          <w:rFonts w:ascii="GHEA Grapalat" w:hAnsi="GHEA Grapalat" w:cs="Arial"/>
          <w:sz w:val="20"/>
          <w:szCs w:val="20"/>
          <w:lang w:val="es-ES"/>
        </w:rPr>
        <w:t xml:space="preserve">Экспертиза </w:t>
      </w:r>
      <w:r w:rsidR="00BA1F77" w:rsidRPr="00E65E2E">
        <w:rPr>
          <w:rFonts w:ascii="GHEA Grapalat" w:hAnsi="GHEA Grapalat"/>
          <w:b/>
          <w:i/>
          <w:sz w:val="22"/>
          <w:szCs w:val="22"/>
          <w:lang w:val="hy-AM"/>
        </w:rPr>
        <w:t xml:space="preserve">« </w:t>
      </w:r>
      <w:r w:rsidR="00C049C0">
        <w:rPr>
          <w:rFonts w:ascii="GHEA Grapalat" w:hAnsi="GHEA Grapalat" w:cs="Sylfaen"/>
          <w:b/>
          <w:i/>
          <w:sz w:val="22"/>
          <w:szCs w:val="22"/>
          <w:lang w:val="es-ES"/>
        </w:rPr>
        <w:t xml:space="preserve">РАГМ </w:t>
      </w:r>
      <w:r w:rsidR="00C049C0" w:rsidRPr="00C049C0">
        <w:rPr>
          <w:rFonts w:ascii="GHEA Grapalat" w:hAnsi="GHEA Grapalat" w:cs="Sylfaen"/>
          <w:b/>
          <w:i/>
          <w:sz w:val="22"/>
          <w:szCs w:val="22"/>
          <w:lang w:val="hy-AM"/>
        </w:rPr>
        <w:t xml:space="preserve">ДЖД- </w:t>
      </w:r>
      <w:r w:rsidR="00BA1F77">
        <w:rPr>
          <w:rFonts w:ascii="GHEA Grapalat" w:hAnsi="GHEA Grapalat" w:cs="Sylfaen"/>
          <w:b/>
          <w:i/>
          <w:sz w:val="22"/>
          <w:szCs w:val="22"/>
          <w:lang w:val="es-ES"/>
        </w:rPr>
        <w:t xml:space="preserve">ГАШЗБ-2024/01 </w:t>
      </w:r>
      <w:r w:rsidR="00BA1F77" w:rsidRPr="00E65E2E">
        <w:rPr>
          <w:rFonts w:ascii="GHEA Grapalat" w:hAnsi="GHEA Grapalat"/>
          <w:b/>
          <w:i/>
          <w:sz w:val="22"/>
          <w:szCs w:val="22"/>
          <w:lang w:val="hy-AM"/>
        </w:rPr>
        <w:t>»</w:t>
      </w:r>
      <w:r w:rsidR="00BA1F77" w:rsidRPr="004B1AE3">
        <w:rPr>
          <w:rFonts w:ascii="GHEA Grapalat" w:hAnsi="GHEA Grapalat" w:cs="Sylfaen"/>
          <w:b/>
          <w:i/>
          <w:sz w:val="22"/>
          <w:szCs w:val="22"/>
          <w:lang w:val="hy-AM"/>
        </w:rPr>
        <w:t xml:space="preserve">  </w:t>
      </w:r>
      <w:r w:rsidRPr="009A5836">
        <w:rPr>
          <w:rFonts w:ascii="GHEA Grapalat" w:hAnsi="GHEA Grapalat" w:cs="Arial"/>
          <w:sz w:val="20"/>
          <w:szCs w:val="20"/>
          <w:lang w:val="es-ES"/>
        </w:rPr>
        <w:t xml:space="preserve">приглашение запросить ценовое предложение с кодом, включая проект заключаемого контракта </w:t>
      </w:r>
      <w:r w:rsidRPr="009A5836">
        <w:rPr>
          <w:rFonts w:ascii="GHEA Grapalat" w:hAnsi="GHEA Grapalat" w:cs="Arial"/>
          <w:lang w:val="hy-AM"/>
        </w:rPr>
        <w:t>,</w:t>
      </w:r>
      <w:r w:rsidRPr="009A5836">
        <w:rPr>
          <w:rFonts w:ascii="GHEA Grapalat" w:hAnsi="GHEA Grapalat"/>
          <w:sz w:val="20"/>
          <w:u w:val="single"/>
          <w:lang w:val="hy-AM"/>
        </w:rPr>
        <w:t xml:space="preserve">                  </w:t>
      </w:r>
      <w:r w:rsidRPr="009A5836">
        <w:rPr>
          <w:rFonts w:ascii="GHEA Grapalat" w:hAnsi="GHEA Grapalat"/>
          <w:sz w:val="20"/>
          <w:u w:val="single"/>
          <w:lang w:val="hy-AM"/>
        </w:rPr>
        <w:tab/>
      </w:r>
      <w:r w:rsidRPr="009A5836">
        <w:rPr>
          <w:rFonts w:ascii="GHEA Grapalat" w:hAnsi="GHEA Grapalat"/>
          <w:sz w:val="20"/>
          <w:u w:val="single"/>
          <w:lang w:val="hy-AM"/>
        </w:rPr>
        <w:tab/>
      </w:r>
      <w:r w:rsidRPr="009A5836">
        <w:rPr>
          <w:rFonts w:ascii="GHEA Grapalat" w:hAnsi="GHEA Grapalat"/>
          <w:sz w:val="20"/>
          <w:u w:val="single"/>
          <w:lang w:val="hy-AM"/>
        </w:rPr>
        <w:tab/>
      </w:r>
      <w:r w:rsidRPr="009A5836">
        <w:rPr>
          <w:rFonts w:ascii="GHEA Grapalat" w:hAnsi="GHEA Grapalat"/>
          <w:sz w:val="20"/>
          <w:u w:val="single"/>
          <w:lang w:val="hy-AM"/>
        </w:rPr>
        <w:tab/>
        <w:t xml:space="preserve">     </w:t>
      </w:r>
      <w:r w:rsidRPr="009A5836">
        <w:rPr>
          <w:rFonts w:ascii="GHEA Grapalat" w:hAnsi="GHEA Grapalat"/>
          <w:sz w:val="20"/>
          <w:u w:val="single"/>
          <w:lang w:val="hy-AM"/>
        </w:rPr>
        <w:tab/>
      </w:r>
      <w:r w:rsidRPr="009A5836">
        <w:rPr>
          <w:rFonts w:ascii="GHEA Grapalat" w:hAnsi="GHEA Grapalat"/>
          <w:sz w:val="20"/>
          <w:u w:val="single"/>
          <w:lang w:val="hy-AM"/>
        </w:rPr>
        <w:tab/>
        <w:t xml:space="preserve">           </w:t>
      </w:r>
      <w:r w:rsidRPr="009A5836">
        <w:rPr>
          <w:rFonts w:ascii="GHEA Grapalat" w:hAnsi="GHEA Grapalat" w:cs="Arial"/>
          <w:sz w:val="20"/>
          <w:szCs w:val="20"/>
          <w:lang w:val="es-ES"/>
        </w:rPr>
        <w:t>тот</w:t>
      </w:r>
      <w:r w:rsidRPr="009A5836">
        <w:rPr>
          <w:rFonts w:ascii="GHEA Grapalat" w:hAnsi="GHEA Grapalat" w:cs="Arial"/>
          <w:lang w:val="hy-AM"/>
        </w:rPr>
        <w:t xml:space="preserve">   </w:t>
      </w:r>
    </w:p>
    <w:p w:rsidR="00B2572B" w:rsidRPr="004A220D" w:rsidRDefault="00B2572B" w:rsidP="00EF3662">
      <w:pPr>
        <w:ind w:firstLine="567"/>
        <w:jc w:val="both"/>
        <w:rPr>
          <w:rFonts w:ascii="GHEA Grapalat" w:hAnsi="GHEA Grapalat" w:cs="Arial"/>
          <w:lang w:val="hy-AM"/>
        </w:rPr>
      </w:pPr>
      <w:bookmarkStart w:id="10" w:name="_Hlk23147299"/>
      <w:r w:rsidRPr="009A5836">
        <w:rPr>
          <w:rFonts w:ascii="GHEA Grapalat" w:hAnsi="GHEA Grapalat" w:cs="Sylfaen"/>
          <w:vertAlign w:val="superscript"/>
          <w:lang w:val="hy-AM"/>
        </w:rPr>
        <w:t>Имя участника</w:t>
      </w:r>
    </w:p>
    <w:bookmarkEnd w:id="10"/>
    <w:p w:rsidR="00B2572B" w:rsidRPr="009A5836" w:rsidRDefault="0040074F" w:rsidP="00EF3662">
      <w:pPr>
        <w:jc w:val="both"/>
        <w:rPr>
          <w:rFonts w:ascii="GHEA Grapalat" w:hAnsi="GHEA Grapalat"/>
          <w:sz w:val="20"/>
          <w:lang w:val="hy-AM"/>
        </w:rPr>
      </w:pPr>
      <w:r w:rsidRPr="009A5836">
        <w:rPr>
          <w:rFonts w:ascii="GHEA Grapalat" w:hAnsi="GHEA Grapalat" w:cs="Arial"/>
          <w:sz w:val="20"/>
          <w:szCs w:val="20"/>
          <w:lang w:val="es-ES"/>
        </w:rPr>
        <w:t>предлагает выполнить контракт по общим ценам, указанным ниже.</w:t>
      </w:r>
    </w:p>
    <w:p w:rsidR="00B2572B" w:rsidRPr="009A5836" w:rsidRDefault="00B2572B" w:rsidP="00EF3662">
      <w:pPr>
        <w:jc w:val="center"/>
        <w:rPr>
          <w:rFonts w:ascii="GHEA Grapalat" w:hAnsi="GHEA Grapalat"/>
          <w:sz w:val="20"/>
          <w:lang w:val="hy-AM"/>
        </w:rPr>
      </w:pPr>
      <w:r w:rsidRPr="009A5836">
        <w:rPr>
          <w:rFonts w:ascii="GHEA Grapalat" w:hAnsi="GHEA Grapalat"/>
          <w:sz w:val="20"/>
          <w:szCs w:val="20"/>
          <w:lang w:val="es-ES"/>
        </w:rPr>
        <w:t xml:space="preserve">                                                                                                                                   </w:t>
      </w:r>
      <w:r w:rsidRPr="009A5836">
        <w:rPr>
          <w:rFonts w:ascii="GHEA Grapalat" w:hAnsi="GHEA Grapalat"/>
          <w:sz w:val="20"/>
          <w:lang w:val="es-ES"/>
        </w:rPr>
        <w:t>АМД: АМД</w:t>
      </w:r>
    </w:p>
    <w:tbl>
      <w:tblPr>
        <w:tblW w:w="92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6"/>
        <w:gridCol w:w="2282"/>
        <w:gridCol w:w="2552"/>
        <w:gridCol w:w="1701"/>
        <w:gridCol w:w="1559"/>
      </w:tblGrid>
      <w:tr w:rsidR="005759F8" w:rsidRPr="00F91C77" w:rsidTr="00A27D90">
        <w:trPr>
          <w:cantSplit/>
          <w:trHeight w:val="916"/>
          <w:jc w:val="center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59F8" w:rsidRPr="009A5836" w:rsidRDefault="005759F8" w:rsidP="00EF3662">
            <w:pPr>
              <w:jc w:val="center"/>
              <w:rPr>
                <w:rFonts w:ascii="GHEA Grapalat" w:hAnsi="GHEA Grapalat"/>
                <w:b/>
                <w:bCs/>
                <w:sz w:val="16"/>
                <w:szCs w:val="18"/>
                <w:lang w:val="es-ES"/>
              </w:rPr>
            </w:pPr>
            <w:r w:rsidRPr="009A5836">
              <w:rPr>
                <w:rFonts w:ascii="GHEA Grapalat" w:hAnsi="GHEA Grapalat"/>
                <w:b/>
                <w:bCs/>
                <w:sz w:val="16"/>
                <w:szCs w:val="18"/>
                <w:lang w:val="es-ES"/>
              </w:rPr>
              <w:t>мера</w:t>
            </w:r>
          </w:p>
          <w:p w:rsidR="005759F8" w:rsidRPr="009A5836" w:rsidRDefault="005759F8" w:rsidP="00EF3662">
            <w:pPr>
              <w:jc w:val="center"/>
              <w:rPr>
                <w:rFonts w:ascii="GHEA Grapalat" w:hAnsi="GHEA Grapalat"/>
                <w:b/>
                <w:bCs/>
                <w:sz w:val="16"/>
                <w:lang w:val="es-ES"/>
              </w:rPr>
            </w:pPr>
            <w:r w:rsidRPr="009A5836">
              <w:rPr>
                <w:rFonts w:ascii="GHEA Grapalat" w:hAnsi="GHEA Grapalat"/>
                <w:b/>
                <w:bCs/>
                <w:sz w:val="16"/>
                <w:szCs w:val="18"/>
                <w:lang w:val="es-ES"/>
              </w:rPr>
              <w:t>номера разделов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59F8" w:rsidRPr="009A5836" w:rsidRDefault="005759F8" w:rsidP="00EF3662">
            <w:pPr>
              <w:jc w:val="center"/>
              <w:rPr>
                <w:rFonts w:ascii="GHEA Grapalat" w:hAnsi="GHEA Grapalat"/>
                <w:b/>
                <w:bCs/>
                <w:sz w:val="16"/>
                <w:szCs w:val="18"/>
                <w:lang w:val="es-ES"/>
              </w:rPr>
            </w:pPr>
            <w:r w:rsidRPr="009A5836">
              <w:rPr>
                <w:rFonts w:ascii="GHEA Grapalat" w:hAnsi="GHEA Grapalat"/>
                <w:b/>
                <w:bCs/>
                <w:sz w:val="16"/>
                <w:szCs w:val="18"/>
                <w:lang w:val="es-ES"/>
              </w:rPr>
              <w:t>Название продукта: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3931" w:rsidRPr="009A5836" w:rsidRDefault="005759F8" w:rsidP="005759F8">
            <w:pPr>
              <w:jc w:val="center"/>
              <w:rPr>
                <w:rFonts w:ascii="GHEA Grapalat" w:hAnsi="GHEA Grapalat"/>
                <w:b/>
                <w:bCs/>
                <w:sz w:val="16"/>
                <w:szCs w:val="18"/>
                <w:lang w:val="es-ES"/>
              </w:rPr>
            </w:pPr>
            <w:r w:rsidRPr="009A5836">
              <w:rPr>
                <w:rFonts w:ascii="GHEA Grapalat" w:hAnsi="GHEA Grapalat"/>
                <w:b/>
                <w:bCs/>
                <w:sz w:val="16"/>
                <w:szCs w:val="18"/>
                <w:lang w:val="es-ES"/>
              </w:rPr>
              <w:t>Ценить</w:t>
            </w:r>
          </w:p>
          <w:p w:rsidR="00034390" w:rsidRPr="009A5836" w:rsidRDefault="00034390" w:rsidP="005759F8">
            <w:pPr>
              <w:jc w:val="center"/>
              <w:rPr>
                <w:rFonts w:ascii="GHEA Grapalat" w:hAnsi="GHEA Grapalat"/>
                <w:bCs/>
                <w:sz w:val="16"/>
                <w:szCs w:val="18"/>
                <w:lang w:val="es-ES"/>
              </w:rPr>
            </w:pPr>
            <w:r w:rsidRPr="009A5836">
              <w:rPr>
                <w:rFonts w:ascii="GHEA Grapalat" w:hAnsi="GHEA Grapalat"/>
                <w:b/>
                <w:bCs/>
                <w:sz w:val="16"/>
                <w:szCs w:val="18"/>
                <w:lang w:val="es-ES"/>
              </w:rPr>
              <w:t xml:space="preserve"> </w:t>
            </w:r>
            <w:r w:rsidRPr="009A5836">
              <w:rPr>
                <w:rFonts w:ascii="GHEA Grapalat" w:hAnsi="GHEA Grapalat"/>
                <w:bCs/>
                <w:sz w:val="16"/>
                <w:szCs w:val="18"/>
                <w:lang w:val="es-ES"/>
              </w:rPr>
              <w:t>(сумма себестоимости и прогнозируемой прибыли)</w:t>
            </w:r>
          </w:p>
          <w:p w:rsidR="005759F8" w:rsidRPr="009A5836" w:rsidRDefault="005759F8" w:rsidP="005759F8">
            <w:pPr>
              <w:jc w:val="center"/>
              <w:rPr>
                <w:rFonts w:ascii="GHEA Grapalat" w:hAnsi="GHEA Grapalat"/>
                <w:b/>
                <w:bCs/>
                <w:sz w:val="16"/>
                <w:szCs w:val="18"/>
                <w:lang w:val="es-ES"/>
              </w:rPr>
            </w:pPr>
            <w:r w:rsidRPr="009A5836">
              <w:rPr>
                <w:rFonts w:ascii="GHEA Grapalat" w:hAnsi="GHEA Grapalat"/>
                <w:b/>
                <w:bCs/>
                <w:sz w:val="16"/>
                <w:szCs w:val="18"/>
                <w:lang w:val="es-ES"/>
              </w:rPr>
              <w:t>/буквами и цифрами/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59F8" w:rsidRPr="009A5836" w:rsidRDefault="005759F8" w:rsidP="00EF3662">
            <w:pPr>
              <w:jc w:val="center"/>
              <w:rPr>
                <w:rFonts w:ascii="GHEA Grapalat" w:hAnsi="GHEA Grapalat"/>
                <w:b/>
                <w:bCs/>
                <w:sz w:val="16"/>
                <w:szCs w:val="18"/>
                <w:lang w:val="es-ES"/>
              </w:rPr>
            </w:pPr>
            <w:r w:rsidRPr="009A5836">
              <w:rPr>
                <w:rFonts w:ascii="GHEA Grapalat" w:hAnsi="GHEA Grapalat"/>
                <w:b/>
                <w:bCs/>
                <w:sz w:val="16"/>
                <w:szCs w:val="18"/>
                <w:lang w:val="es-ES"/>
              </w:rPr>
              <w:t>НДС**</w:t>
            </w:r>
          </w:p>
          <w:p w:rsidR="005759F8" w:rsidRPr="009A5836" w:rsidRDefault="005759F8" w:rsidP="00EF3662">
            <w:pPr>
              <w:jc w:val="center"/>
              <w:rPr>
                <w:rFonts w:ascii="GHEA Grapalat" w:hAnsi="GHEA Grapalat"/>
                <w:b/>
                <w:bCs/>
                <w:sz w:val="16"/>
                <w:szCs w:val="18"/>
                <w:lang w:val="es-ES"/>
              </w:rPr>
            </w:pPr>
            <w:r w:rsidRPr="009A5836">
              <w:rPr>
                <w:rFonts w:ascii="GHEA Grapalat" w:hAnsi="GHEA Grapalat"/>
                <w:b/>
                <w:bCs/>
                <w:sz w:val="16"/>
                <w:szCs w:val="18"/>
                <w:lang w:val="es-ES"/>
              </w:rPr>
              <w:t>/буквами и цифрами/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59F8" w:rsidRPr="009A5836" w:rsidRDefault="005759F8" w:rsidP="00EF3662">
            <w:pPr>
              <w:jc w:val="center"/>
              <w:rPr>
                <w:rFonts w:ascii="GHEA Grapalat" w:hAnsi="GHEA Grapalat"/>
                <w:b/>
                <w:bCs/>
                <w:sz w:val="16"/>
                <w:szCs w:val="18"/>
                <w:lang w:val="es-ES"/>
              </w:rPr>
            </w:pPr>
            <w:r w:rsidRPr="009A5836">
              <w:rPr>
                <w:rFonts w:ascii="GHEA Grapalat" w:hAnsi="GHEA Grapalat"/>
                <w:b/>
                <w:bCs/>
                <w:sz w:val="16"/>
                <w:szCs w:val="18"/>
                <w:lang w:val="es-ES"/>
              </w:rPr>
              <w:t>Общая стоимость:</w:t>
            </w:r>
          </w:p>
          <w:p w:rsidR="005759F8" w:rsidRPr="009A5836" w:rsidRDefault="005759F8" w:rsidP="00EF3662">
            <w:pPr>
              <w:jc w:val="center"/>
              <w:rPr>
                <w:rFonts w:ascii="GHEA Grapalat" w:hAnsi="GHEA Grapalat"/>
                <w:b/>
                <w:bCs/>
                <w:sz w:val="16"/>
                <w:szCs w:val="18"/>
                <w:lang w:val="es-ES"/>
              </w:rPr>
            </w:pPr>
            <w:r w:rsidRPr="009A5836">
              <w:rPr>
                <w:rFonts w:ascii="GHEA Grapalat" w:hAnsi="GHEA Grapalat"/>
                <w:b/>
                <w:bCs/>
                <w:sz w:val="16"/>
                <w:szCs w:val="18"/>
                <w:lang w:val="es-ES"/>
              </w:rPr>
              <w:t>/буквами и цифрами/</w:t>
            </w:r>
          </w:p>
        </w:tc>
      </w:tr>
      <w:tr w:rsidR="005759F8" w:rsidRPr="009A5836" w:rsidTr="00A27D90">
        <w:trPr>
          <w:jc w:val="center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5759F8" w:rsidRPr="009A5836" w:rsidRDefault="005759F8" w:rsidP="00EF3662">
            <w:pPr>
              <w:jc w:val="center"/>
              <w:rPr>
                <w:rFonts w:ascii="GHEA Grapalat" w:hAnsi="GHEA Grapalat"/>
                <w:b/>
                <w:i/>
                <w:sz w:val="16"/>
                <w:lang w:val="es-ES"/>
              </w:rPr>
            </w:pPr>
            <w:r w:rsidRPr="009A5836">
              <w:rPr>
                <w:rFonts w:ascii="GHEA Grapalat" w:hAnsi="GHEA Grapalat"/>
                <w:b/>
                <w:i/>
                <w:sz w:val="16"/>
                <w:lang w:val="es-ES"/>
              </w:rPr>
              <w:t>1: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5759F8" w:rsidRPr="009A5836" w:rsidRDefault="005759F8" w:rsidP="00EF3662">
            <w:pPr>
              <w:jc w:val="center"/>
              <w:rPr>
                <w:rFonts w:ascii="GHEA Grapalat" w:hAnsi="GHEA Grapalat"/>
                <w:b/>
                <w:i/>
                <w:sz w:val="16"/>
                <w:lang w:val="es-ES"/>
              </w:rPr>
            </w:pPr>
            <w:r w:rsidRPr="009A5836">
              <w:rPr>
                <w:rFonts w:ascii="GHEA Grapalat" w:hAnsi="GHEA Grapalat"/>
                <w:b/>
                <w:i/>
                <w:sz w:val="16"/>
                <w:lang w:val="es-ES"/>
              </w:rPr>
              <w:t>2: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5759F8" w:rsidRPr="009A5836" w:rsidRDefault="005759F8" w:rsidP="00EF3662">
            <w:pPr>
              <w:jc w:val="center"/>
              <w:rPr>
                <w:rFonts w:ascii="GHEA Grapalat" w:hAnsi="GHEA Grapalat"/>
                <w:i/>
                <w:sz w:val="16"/>
                <w:lang w:val="es-ES"/>
              </w:rPr>
            </w:pPr>
            <w:r w:rsidRPr="009A5836">
              <w:rPr>
                <w:rFonts w:ascii="GHEA Grapalat" w:hAnsi="GHEA Grapalat"/>
                <w:b/>
                <w:i/>
                <w:sz w:val="16"/>
                <w:lang w:val="es-ES"/>
              </w:rPr>
              <w:t>3: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5759F8" w:rsidRPr="009A5836" w:rsidRDefault="005759F8" w:rsidP="00EF3662">
            <w:pPr>
              <w:jc w:val="center"/>
              <w:rPr>
                <w:rFonts w:ascii="GHEA Grapalat" w:hAnsi="GHEA Grapalat"/>
                <w:i/>
                <w:sz w:val="16"/>
                <w:lang w:val="es-ES"/>
              </w:rPr>
            </w:pPr>
            <w:r w:rsidRPr="009A5836">
              <w:rPr>
                <w:rFonts w:ascii="GHEA Grapalat" w:hAnsi="GHEA Grapalat"/>
                <w:b/>
                <w:i/>
                <w:sz w:val="16"/>
                <w:lang w:val="es-ES"/>
              </w:rPr>
              <w:t>4: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5759F8" w:rsidRPr="009A5836" w:rsidRDefault="005759F8" w:rsidP="005759F8">
            <w:pPr>
              <w:jc w:val="center"/>
              <w:rPr>
                <w:rFonts w:ascii="GHEA Grapalat" w:hAnsi="GHEA Grapalat"/>
                <w:i/>
                <w:sz w:val="16"/>
                <w:lang w:val="es-ES"/>
              </w:rPr>
            </w:pPr>
            <w:r w:rsidRPr="009A5836">
              <w:rPr>
                <w:rFonts w:ascii="GHEA Grapalat" w:hAnsi="GHEA Grapalat"/>
                <w:b/>
                <w:i/>
                <w:sz w:val="16"/>
                <w:lang w:val="es-ES"/>
              </w:rPr>
              <w:t>5=3+4</w:t>
            </w:r>
          </w:p>
        </w:tc>
      </w:tr>
      <w:tr w:rsidR="005759F8" w:rsidRPr="00F91C77" w:rsidTr="00A27D90">
        <w:trPr>
          <w:trHeight w:val="20"/>
          <w:jc w:val="center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9F8" w:rsidRPr="009A5836" w:rsidRDefault="005759F8" w:rsidP="00EF3662">
            <w:pPr>
              <w:jc w:val="center"/>
              <w:rPr>
                <w:rFonts w:ascii="GHEA Grapalat" w:hAnsi="GHEA Grapalat"/>
                <w:b/>
                <w:bCs/>
                <w:sz w:val="18"/>
                <w:lang w:val="es-ES"/>
              </w:rPr>
            </w:pPr>
            <w:r w:rsidRPr="009A5836">
              <w:rPr>
                <w:rFonts w:ascii="GHEA Grapalat" w:hAnsi="GHEA Grapalat"/>
                <w:b/>
                <w:bCs/>
                <w:sz w:val="18"/>
                <w:lang w:val="es-ES"/>
              </w:rPr>
              <w:t>1: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9F8" w:rsidRPr="009A5836" w:rsidRDefault="005759F8" w:rsidP="00EF3662">
            <w:pPr>
              <w:rPr>
                <w:rFonts w:ascii="GHEA Grapalat" w:hAnsi="GHEA Grapalat"/>
                <w:sz w:val="18"/>
                <w:lang w:val="es-ES"/>
              </w:rPr>
            </w:pPr>
            <w:r w:rsidRPr="009A5836">
              <w:rPr>
                <w:rFonts w:ascii="GHEA Grapalat" w:hAnsi="GHEA Grapalat"/>
                <w:sz w:val="20"/>
                <w:u w:val="single"/>
                <w:vertAlign w:val="subscript"/>
                <w:lang w:val="es-ES"/>
              </w:rPr>
              <w:t>&lt;&lt;Название части предмета покупки N1&gt;&gt;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59F8" w:rsidRPr="009A5836" w:rsidRDefault="005759F8" w:rsidP="00EF3662">
            <w:pPr>
              <w:jc w:val="center"/>
              <w:rPr>
                <w:rFonts w:ascii="GHEA Grapalat" w:hAnsi="GHEA Grapalat"/>
                <w:lang w:val="es-E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59F8" w:rsidRPr="009A5836" w:rsidRDefault="005759F8" w:rsidP="00EF3662">
            <w:pPr>
              <w:jc w:val="center"/>
              <w:rPr>
                <w:rFonts w:ascii="GHEA Grapalat" w:hAnsi="GHEA Grapalat"/>
                <w:lang w:val="es-E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59F8" w:rsidRPr="009A5836" w:rsidRDefault="005759F8" w:rsidP="00EF3662">
            <w:pPr>
              <w:jc w:val="center"/>
              <w:rPr>
                <w:rFonts w:ascii="GHEA Grapalat" w:hAnsi="GHEA Grapalat"/>
                <w:lang w:val="es-ES"/>
              </w:rPr>
            </w:pPr>
          </w:p>
        </w:tc>
      </w:tr>
      <w:tr w:rsidR="005759F8" w:rsidRPr="00F91C77" w:rsidTr="00A27D90">
        <w:trPr>
          <w:trHeight w:val="521"/>
          <w:jc w:val="center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9F8" w:rsidRPr="009A5836" w:rsidRDefault="005759F8" w:rsidP="00EF3662">
            <w:pPr>
              <w:jc w:val="center"/>
              <w:rPr>
                <w:rFonts w:ascii="GHEA Grapalat" w:hAnsi="GHEA Grapalat"/>
                <w:b/>
                <w:bCs/>
                <w:sz w:val="18"/>
                <w:lang w:val="es-ES"/>
              </w:rPr>
            </w:pPr>
            <w:r w:rsidRPr="009A5836">
              <w:rPr>
                <w:rFonts w:ascii="GHEA Grapalat" w:hAnsi="GHEA Grapalat"/>
                <w:b/>
                <w:bCs/>
                <w:sz w:val="18"/>
                <w:lang w:val="es-ES"/>
              </w:rPr>
              <w:t>2: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9F8" w:rsidRPr="009A5836" w:rsidRDefault="005759F8" w:rsidP="00EF3662">
            <w:pPr>
              <w:rPr>
                <w:rFonts w:ascii="GHEA Grapalat" w:hAnsi="GHEA Grapalat"/>
                <w:sz w:val="18"/>
                <w:lang w:val="es-ES"/>
              </w:rPr>
            </w:pPr>
            <w:r w:rsidRPr="009A5836">
              <w:rPr>
                <w:rFonts w:ascii="GHEA Grapalat" w:hAnsi="GHEA Grapalat"/>
                <w:sz w:val="20"/>
                <w:u w:val="single"/>
                <w:vertAlign w:val="subscript"/>
                <w:lang w:val="es-ES"/>
              </w:rPr>
              <w:t>&lt;&lt;Название части предмета покупки N2&gt;&gt;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59F8" w:rsidRPr="009A5836" w:rsidRDefault="005759F8" w:rsidP="00EF3662">
            <w:pPr>
              <w:jc w:val="center"/>
              <w:rPr>
                <w:rFonts w:ascii="GHEA Grapalat" w:hAnsi="GHEA Grapalat"/>
                <w:lang w:val="es-E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59F8" w:rsidRPr="009A5836" w:rsidRDefault="005759F8" w:rsidP="00EF3662">
            <w:pPr>
              <w:jc w:val="center"/>
              <w:rPr>
                <w:rFonts w:ascii="GHEA Grapalat" w:hAnsi="GHEA Grapalat"/>
                <w:lang w:val="es-E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59F8" w:rsidRPr="009A5836" w:rsidRDefault="005759F8" w:rsidP="00EF3662">
            <w:pPr>
              <w:rPr>
                <w:rFonts w:ascii="GHEA Grapalat" w:hAnsi="GHEA Grapalat"/>
                <w:lang w:val="es-ES"/>
              </w:rPr>
            </w:pPr>
          </w:p>
        </w:tc>
      </w:tr>
      <w:tr w:rsidR="005759F8" w:rsidRPr="00F91C77" w:rsidTr="00A27D90">
        <w:trPr>
          <w:cantSplit/>
          <w:trHeight w:val="20"/>
          <w:jc w:val="center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9F8" w:rsidRPr="009A5836" w:rsidRDefault="005759F8" w:rsidP="00EF3662">
            <w:pPr>
              <w:jc w:val="center"/>
              <w:rPr>
                <w:rFonts w:ascii="GHEA Grapalat" w:hAnsi="GHEA Grapalat"/>
                <w:b/>
                <w:bCs/>
                <w:sz w:val="18"/>
                <w:lang w:val="es-ES"/>
              </w:rPr>
            </w:pPr>
            <w:r w:rsidRPr="009A5836">
              <w:rPr>
                <w:rFonts w:ascii="GHEA Grapalat" w:hAnsi="GHEA Grapalat"/>
                <w:b/>
                <w:bCs/>
                <w:sz w:val="18"/>
                <w:lang w:val="es-ES"/>
              </w:rPr>
              <w:t>3: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9F8" w:rsidRPr="009A5836" w:rsidRDefault="005759F8" w:rsidP="00EF3662">
            <w:pPr>
              <w:rPr>
                <w:rFonts w:ascii="GHEA Grapalat" w:hAnsi="GHEA Grapalat"/>
                <w:sz w:val="18"/>
                <w:lang w:val="es-ES"/>
              </w:rPr>
            </w:pPr>
            <w:r w:rsidRPr="009A5836">
              <w:rPr>
                <w:rFonts w:ascii="GHEA Grapalat" w:hAnsi="GHEA Grapalat"/>
                <w:sz w:val="20"/>
                <w:u w:val="single"/>
                <w:vertAlign w:val="subscript"/>
                <w:lang w:val="es-ES"/>
              </w:rPr>
              <w:t>&lt;&lt;Название части предмета покупки N3&gt;&gt;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59F8" w:rsidRPr="009A5836" w:rsidRDefault="005759F8" w:rsidP="00EF3662">
            <w:pPr>
              <w:jc w:val="center"/>
              <w:rPr>
                <w:rFonts w:ascii="GHEA Grapalat" w:hAnsi="GHEA Grapalat"/>
                <w:lang w:val="es-E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59F8" w:rsidRPr="009A5836" w:rsidRDefault="005759F8" w:rsidP="00EF3662">
            <w:pPr>
              <w:jc w:val="center"/>
              <w:rPr>
                <w:rFonts w:ascii="GHEA Grapalat" w:hAnsi="GHEA Grapalat"/>
                <w:lang w:val="es-E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59F8" w:rsidRPr="009A5836" w:rsidRDefault="005759F8" w:rsidP="00EF3662">
            <w:pPr>
              <w:jc w:val="center"/>
              <w:rPr>
                <w:rFonts w:ascii="GHEA Grapalat" w:hAnsi="GHEA Grapalat"/>
                <w:lang w:val="es-ES"/>
              </w:rPr>
            </w:pPr>
          </w:p>
        </w:tc>
      </w:tr>
      <w:tr w:rsidR="005759F8" w:rsidRPr="009A5836" w:rsidTr="00A27D90">
        <w:trPr>
          <w:cantSplit/>
          <w:trHeight w:val="20"/>
          <w:jc w:val="center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9F8" w:rsidRPr="009A5836" w:rsidRDefault="005759F8" w:rsidP="00EF3662">
            <w:pPr>
              <w:jc w:val="center"/>
              <w:rPr>
                <w:rFonts w:ascii="GHEA Grapalat" w:hAnsi="GHEA Grapalat"/>
                <w:b/>
                <w:bCs/>
                <w:sz w:val="18"/>
                <w:lang w:val="es-ES"/>
              </w:rPr>
            </w:pPr>
            <w:r w:rsidRPr="009A5836">
              <w:rPr>
                <w:rFonts w:ascii="GHEA Grapalat" w:hAnsi="GHEA Grapalat"/>
                <w:b/>
                <w:bCs/>
                <w:sz w:val="18"/>
                <w:lang w:val="es-ES"/>
              </w:rPr>
              <w:t>...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9F8" w:rsidRPr="009A5836" w:rsidRDefault="005759F8" w:rsidP="00EF3662">
            <w:pPr>
              <w:rPr>
                <w:rFonts w:ascii="GHEA Grapalat" w:hAnsi="GHEA Grapalat"/>
                <w:sz w:val="18"/>
                <w:lang w:val="es-ES"/>
              </w:rPr>
            </w:pPr>
            <w:r w:rsidRPr="009A5836">
              <w:rPr>
                <w:rFonts w:ascii="GHEA Grapalat" w:hAnsi="GHEA Grapalat"/>
                <w:sz w:val="20"/>
              </w:rPr>
              <w:t>...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59F8" w:rsidRPr="009A5836" w:rsidRDefault="005759F8" w:rsidP="00EF3662">
            <w:pPr>
              <w:jc w:val="center"/>
              <w:rPr>
                <w:rFonts w:ascii="GHEA Grapalat" w:hAnsi="GHEA Grapalat"/>
                <w:lang w:val="es-E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59F8" w:rsidRPr="009A5836" w:rsidRDefault="005759F8" w:rsidP="00EF3662">
            <w:pPr>
              <w:jc w:val="center"/>
              <w:rPr>
                <w:rFonts w:ascii="GHEA Grapalat" w:hAnsi="GHEA Grapalat"/>
                <w:lang w:val="es-E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59F8" w:rsidRPr="009A5836" w:rsidRDefault="005759F8" w:rsidP="00EF3662">
            <w:pPr>
              <w:jc w:val="center"/>
              <w:rPr>
                <w:rFonts w:ascii="GHEA Grapalat" w:hAnsi="GHEA Grapalat"/>
                <w:lang w:val="es-ES"/>
              </w:rPr>
            </w:pPr>
          </w:p>
        </w:tc>
      </w:tr>
      <w:tr w:rsidR="005759F8" w:rsidRPr="009A5836" w:rsidTr="00A27D90">
        <w:trPr>
          <w:trHeight w:val="270"/>
          <w:jc w:val="center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9F8" w:rsidRPr="009A5836" w:rsidRDefault="005759F8" w:rsidP="00EF3662">
            <w:pPr>
              <w:jc w:val="center"/>
              <w:rPr>
                <w:rFonts w:ascii="GHEA Grapalat" w:hAnsi="GHEA Grapalat"/>
                <w:b/>
                <w:bCs/>
                <w:sz w:val="18"/>
                <w:lang w:val="es-ES"/>
              </w:rPr>
            </w:pPr>
            <w:r w:rsidRPr="009A5836">
              <w:rPr>
                <w:rFonts w:ascii="GHEA Grapalat" w:hAnsi="GHEA Grapalat"/>
                <w:b/>
                <w:sz w:val="18"/>
                <w:lang w:val="es-ES"/>
              </w:rPr>
              <w:t>...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9F8" w:rsidRPr="009A5836" w:rsidRDefault="005759F8" w:rsidP="00EF3662">
            <w:pPr>
              <w:rPr>
                <w:rFonts w:ascii="GHEA Grapalat" w:hAnsi="GHEA Grapalat"/>
                <w:sz w:val="18"/>
                <w:lang w:val="es-ES"/>
              </w:rPr>
            </w:pPr>
            <w:r w:rsidRPr="009A5836">
              <w:rPr>
                <w:rFonts w:ascii="GHEA Grapalat" w:hAnsi="GHEA Grapalat"/>
                <w:sz w:val="20"/>
              </w:rPr>
              <w:t>...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9F8" w:rsidRPr="009A5836" w:rsidRDefault="005759F8" w:rsidP="00EF3662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9F8" w:rsidRPr="009A5836" w:rsidRDefault="005759F8" w:rsidP="00EF3662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9F8" w:rsidRPr="009A5836" w:rsidRDefault="005759F8" w:rsidP="00EF3662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</w:p>
        </w:tc>
      </w:tr>
    </w:tbl>
    <w:p w:rsidR="00B2572B" w:rsidRPr="009A5836" w:rsidRDefault="00B2572B" w:rsidP="00EF3662">
      <w:pPr>
        <w:rPr>
          <w:rFonts w:ascii="GHEA Grapalat" w:hAnsi="GHEA Grapalat"/>
          <w:sz w:val="18"/>
          <w:szCs w:val="18"/>
          <w:lang w:val="es-ES"/>
        </w:rPr>
      </w:pPr>
    </w:p>
    <w:p w:rsidR="00B2572B" w:rsidRPr="009A5836" w:rsidRDefault="00B2572B" w:rsidP="00EF3662">
      <w:pPr>
        <w:rPr>
          <w:rFonts w:ascii="GHEA Grapalat" w:hAnsi="GHEA Grapalat"/>
          <w:sz w:val="18"/>
          <w:szCs w:val="18"/>
          <w:lang w:val="es-ES"/>
        </w:rPr>
      </w:pPr>
    </w:p>
    <w:p w:rsidR="00B2572B" w:rsidRPr="009A5836" w:rsidRDefault="00B2572B" w:rsidP="00EF3662">
      <w:pPr>
        <w:rPr>
          <w:rFonts w:ascii="GHEA Grapalat" w:hAnsi="GHEA Grapalat"/>
          <w:sz w:val="18"/>
          <w:szCs w:val="18"/>
          <w:lang w:val="hy-AM"/>
        </w:rPr>
      </w:pPr>
    </w:p>
    <w:p w:rsidR="00B2572B" w:rsidRPr="009A5836" w:rsidRDefault="00B2572B" w:rsidP="00EF3662">
      <w:pPr>
        <w:ind w:left="720" w:firstLine="720"/>
        <w:jc w:val="both"/>
        <w:rPr>
          <w:rFonts w:ascii="GHEA Grapalat" w:hAnsi="GHEA Grapalat"/>
          <w:sz w:val="20"/>
          <w:lang w:val="hy-AM"/>
        </w:rPr>
      </w:pPr>
      <w:r w:rsidRPr="009A5836">
        <w:rPr>
          <w:rFonts w:ascii="GHEA Grapalat" w:hAnsi="GHEA Grapalat"/>
          <w:sz w:val="20"/>
        </w:rPr>
        <w:t xml:space="preserve">     </w:t>
      </w:r>
      <w:r w:rsidRPr="009A5836">
        <w:rPr>
          <w:rFonts w:ascii="GHEA Grapalat" w:hAnsi="GHEA Grapalat"/>
          <w:sz w:val="20"/>
          <w:lang w:val="hy-AM"/>
        </w:rPr>
        <w:t>________________________________________</w:t>
      </w:r>
      <w:r w:rsidRPr="009A5836">
        <w:rPr>
          <w:rFonts w:ascii="GHEA Grapalat" w:hAnsi="GHEA Grapalat"/>
          <w:sz w:val="20"/>
          <w:lang w:val="hy-AM"/>
        </w:rPr>
        <w:tab/>
        <w:t xml:space="preserve">                </w:t>
      </w:r>
      <w:r w:rsidRPr="009A5836">
        <w:rPr>
          <w:rFonts w:ascii="GHEA Grapalat" w:hAnsi="GHEA Grapalat"/>
          <w:sz w:val="20"/>
        </w:rPr>
        <w:t xml:space="preserve">       </w:t>
      </w:r>
      <w:r w:rsidRPr="009A5836">
        <w:rPr>
          <w:rFonts w:ascii="GHEA Grapalat" w:hAnsi="GHEA Grapalat"/>
          <w:sz w:val="20"/>
          <w:lang w:val="hy-AM"/>
        </w:rPr>
        <w:t>_____________</w:t>
      </w:r>
    </w:p>
    <w:p w:rsidR="00B2572B" w:rsidRPr="009A5836" w:rsidRDefault="00B2572B" w:rsidP="00EF3662">
      <w:pPr>
        <w:jc w:val="both"/>
        <w:rPr>
          <w:rFonts w:ascii="GHEA Grapalat" w:hAnsi="GHEA Grapalat"/>
          <w:sz w:val="20"/>
          <w:vertAlign w:val="superscript"/>
          <w:lang w:val="hy-AM"/>
        </w:rPr>
      </w:pPr>
      <w:r w:rsidRPr="009A5836">
        <w:rPr>
          <w:rFonts w:ascii="GHEA Grapalat" w:hAnsi="GHEA Grapalat"/>
          <w:sz w:val="20"/>
          <w:vertAlign w:val="superscript"/>
          <w:lang w:val="hy-AM"/>
        </w:rPr>
        <w:t>ФИО участника (должность руководителя, имя и фамилия), подпись</w:t>
      </w:r>
      <w:r w:rsidRPr="009A5836">
        <w:rPr>
          <w:rFonts w:ascii="GHEA Grapalat" w:hAnsi="GHEA Grapalat"/>
          <w:sz w:val="20"/>
          <w:vertAlign w:val="superscript"/>
          <w:lang w:val="hy-AM"/>
        </w:rPr>
        <w:tab/>
      </w:r>
    </w:p>
    <w:p w:rsidR="00B2572B" w:rsidRPr="009A5836" w:rsidRDefault="00B2572B" w:rsidP="00EF3662">
      <w:pPr>
        <w:jc w:val="right"/>
        <w:rPr>
          <w:rFonts w:ascii="GHEA Grapalat" w:hAnsi="GHEA Grapalat"/>
          <w:sz w:val="20"/>
          <w:lang w:val="hy-AM"/>
        </w:rPr>
      </w:pPr>
      <w:r w:rsidRPr="009A5836">
        <w:rPr>
          <w:rFonts w:ascii="GHEA Grapalat" w:hAnsi="GHEA Grapalat"/>
          <w:sz w:val="20"/>
          <w:lang w:val="hy-AM"/>
        </w:rPr>
        <w:t xml:space="preserve">    </w:t>
      </w:r>
    </w:p>
    <w:p w:rsidR="00B2572B" w:rsidRPr="009A5836" w:rsidRDefault="00B2572B" w:rsidP="00EF3662">
      <w:pPr>
        <w:jc w:val="right"/>
        <w:rPr>
          <w:rFonts w:ascii="GHEA Grapalat" w:hAnsi="GHEA Grapalat"/>
          <w:sz w:val="20"/>
          <w:lang w:val="hy-AM"/>
        </w:rPr>
      </w:pPr>
      <w:r w:rsidRPr="009A5836">
        <w:rPr>
          <w:rFonts w:ascii="GHEA Grapalat" w:hAnsi="GHEA Grapalat"/>
          <w:sz w:val="20"/>
          <w:lang w:val="hy-AM"/>
        </w:rPr>
        <w:t>К. Т.</w:t>
      </w:r>
      <w:r w:rsidRPr="009A5836">
        <w:rPr>
          <w:rFonts w:ascii="GHEA Grapalat" w:hAnsi="GHEA Grapalat"/>
          <w:sz w:val="20"/>
          <w:lang w:val="hy-AM"/>
        </w:rPr>
        <w:tab/>
        <w:t xml:space="preserve"> </w:t>
      </w:r>
    </w:p>
    <w:p w:rsidR="00B2572B" w:rsidRPr="009A5836" w:rsidRDefault="00B2572B" w:rsidP="00EF3662">
      <w:pPr>
        <w:jc w:val="right"/>
        <w:rPr>
          <w:rFonts w:ascii="GHEA Grapalat" w:hAnsi="GHEA Grapalat"/>
          <w:sz w:val="20"/>
          <w:lang w:val="hy-AM"/>
        </w:rPr>
      </w:pPr>
    </w:p>
    <w:p w:rsidR="00B2572B" w:rsidRPr="005E1F72" w:rsidRDefault="00B2572B" w:rsidP="00EF3662">
      <w:pPr>
        <w:rPr>
          <w:rFonts w:ascii="GHEA Grapalat" w:hAnsi="GHEA Grapalat" w:cs="Sylfaen"/>
          <w:i/>
          <w:sz w:val="16"/>
          <w:szCs w:val="16"/>
          <w:lang w:val="hy-AM" w:eastAsia="ru-RU"/>
        </w:rPr>
      </w:pPr>
    </w:p>
    <w:p w:rsidR="00B2572B" w:rsidRPr="005E1F72" w:rsidRDefault="00B2572B" w:rsidP="00EF3662">
      <w:pPr>
        <w:rPr>
          <w:rFonts w:ascii="GHEA Grapalat" w:hAnsi="GHEA Grapalat" w:cs="Sylfaen"/>
          <w:i/>
          <w:sz w:val="16"/>
          <w:szCs w:val="16"/>
          <w:lang w:val="hy-AM" w:eastAsia="ru-RU"/>
        </w:rPr>
      </w:pPr>
    </w:p>
    <w:p w:rsidR="00B2572B" w:rsidRPr="005E1F72" w:rsidRDefault="00B2572B" w:rsidP="00EF3662">
      <w:pPr>
        <w:rPr>
          <w:rFonts w:ascii="GHEA Grapalat" w:hAnsi="GHEA Grapalat" w:cs="Sylfaen"/>
          <w:i/>
          <w:sz w:val="16"/>
          <w:szCs w:val="16"/>
          <w:lang w:val="hy-AM" w:eastAsia="ru-RU"/>
        </w:rPr>
      </w:pPr>
    </w:p>
    <w:p w:rsidR="00B2572B" w:rsidRPr="005E1F72" w:rsidRDefault="00B2572B" w:rsidP="00EF3662">
      <w:pPr>
        <w:rPr>
          <w:rFonts w:ascii="GHEA Grapalat" w:hAnsi="GHEA Grapalat" w:cs="Sylfaen"/>
          <w:i/>
          <w:sz w:val="16"/>
          <w:szCs w:val="16"/>
          <w:lang w:val="hy-AM" w:eastAsia="ru-RU"/>
        </w:rPr>
      </w:pPr>
    </w:p>
    <w:p w:rsidR="00B2572B" w:rsidRPr="005E1F72" w:rsidRDefault="00B2572B" w:rsidP="00EF3662">
      <w:pPr>
        <w:rPr>
          <w:rFonts w:ascii="GHEA Grapalat" w:hAnsi="GHEA Grapalat" w:cs="Sylfaen"/>
          <w:i/>
          <w:sz w:val="16"/>
          <w:szCs w:val="16"/>
          <w:lang w:val="hy-AM" w:eastAsia="ru-RU"/>
        </w:rPr>
      </w:pPr>
    </w:p>
    <w:p w:rsidR="00B2572B" w:rsidRPr="005E1F72" w:rsidRDefault="00B2572B" w:rsidP="00EF3662">
      <w:pPr>
        <w:rPr>
          <w:rFonts w:ascii="GHEA Grapalat" w:hAnsi="GHEA Grapalat" w:cs="Sylfaen"/>
          <w:i/>
          <w:sz w:val="16"/>
          <w:szCs w:val="16"/>
          <w:lang w:val="hy-AM" w:eastAsia="ru-RU"/>
        </w:rPr>
      </w:pPr>
    </w:p>
    <w:p w:rsidR="00B2572B" w:rsidRPr="005E1F72" w:rsidRDefault="00B2572B" w:rsidP="00EF3662">
      <w:pPr>
        <w:rPr>
          <w:rFonts w:ascii="GHEA Grapalat" w:hAnsi="GHEA Grapalat" w:cs="Sylfaen"/>
          <w:i/>
          <w:sz w:val="16"/>
          <w:szCs w:val="16"/>
          <w:lang w:val="hy-AM" w:eastAsia="ru-RU"/>
        </w:rPr>
      </w:pPr>
    </w:p>
    <w:p w:rsidR="00B2572B" w:rsidRPr="005E1F72" w:rsidRDefault="00B2572B" w:rsidP="00EF3662">
      <w:pPr>
        <w:rPr>
          <w:rFonts w:ascii="GHEA Grapalat" w:hAnsi="GHEA Grapalat" w:cs="Sylfaen"/>
          <w:i/>
          <w:sz w:val="16"/>
          <w:szCs w:val="16"/>
          <w:lang w:val="hy-AM" w:eastAsia="ru-RU"/>
        </w:rPr>
      </w:pPr>
    </w:p>
    <w:p w:rsidR="00B2572B" w:rsidRPr="005E1F72" w:rsidRDefault="00B2572B" w:rsidP="00EF3662">
      <w:pPr>
        <w:rPr>
          <w:rFonts w:ascii="GHEA Grapalat" w:hAnsi="GHEA Grapalat" w:cs="Sylfaen"/>
          <w:i/>
          <w:sz w:val="16"/>
          <w:szCs w:val="16"/>
          <w:lang w:val="hy-AM" w:eastAsia="ru-RU"/>
        </w:rPr>
      </w:pPr>
    </w:p>
    <w:p w:rsidR="00B2572B" w:rsidRPr="005E1F72" w:rsidRDefault="00B2572B" w:rsidP="00EF3662">
      <w:pPr>
        <w:rPr>
          <w:rFonts w:ascii="GHEA Grapalat" w:hAnsi="GHEA Grapalat" w:cs="Sylfaen"/>
          <w:i/>
          <w:sz w:val="16"/>
          <w:szCs w:val="16"/>
          <w:lang w:val="hy-AM" w:eastAsia="ru-RU"/>
        </w:rPr>
      </w:pPr>
    </w:p>
    <w:p w:rsidR="00B2572B" w:rsidRPr="005E1F72" w:rsidRDefault="00B2572B" w:rsidP="00EF3662">
      <w:pPr>
        <w:rPr>
          <w:rFonts w:ascii="GHEA Grapalat" w:hAnsi="GHEA Grapalat" w:cs="Sylfaen"/>
          <w:i/>
          <w:sz w:val="16"/>
          <w:szCs w:val="16"/>
          <w:lang w:val="hy-AM" w:eastAsia="ru-RU"/>
        </w:rPr>
      </w:pPr>
    </w:p>
    <w:p w:rsidR="00B2572B" w:rsidRPr="005E1F72" w:rsidRDefault="00B2572B" w:rsidP="00EF3662">
      <w:pPr>
        <w:rPr>
          <w:rFonts w:ascii="GHEA Grapalat" w:hAnsi="GHEA Grapalat" w:cs="Sylfaen"/>
          <w:i/>
          <w:sz w:val="16"/>
          <w:szCs w:val="16"/>
          <w:lang w:val="hy-AM" w:eastAsia="ru-RU"/>
        </w:rPr>
      </w:pPr>
    </w:p>
    <w:p w:rsidR="00B2572B" w:rsidRPr="005E1F72" w:rsidRDefault="00B2572B" w:rsidP="00EF3662">
      <w:pPr>
        <w:pStyle w:val="31"/>
        <w:spacing w:line="240" w:lineRule="auto"/>
        <w:jc w:val="right"/>
        <w:rPr>
          <w:rFonts w:ascii="GHEA Grapalat" w:hAnsi="GHEA Grapalat"/>
          <w:i/>
          <w:lang w:val="hy-AM"/>
        </w:rPr>
      </w:pPr>
    </w:p>
    <w:p w:rsidR="00B2572B" w:rsidRPr="005E1F72" w:rsidRDefault="00B2572B" w:rsidP="00EF3662">
      <w:pPr>
        <w:pStyle w:val="31"/>
        <w:spacing w:line="240" w:lineRule="auto"/>
        <w:jc w:val="right"/>
        <w:rPr>
          <w:rFonts w:ascii="GHEA Grapalat" w:hAnsi="GHEA Grapalat"/>
          <w:i/>
          <w:lang w:val="hy-AM"/>
        </w:rPr>
      </w:pPr>
    </w:p>
    <w:p w:rsidR="00B2572B" w:rsidRPr="005E1F72" w:rsidRDefault="00B2572B" w:rsidP="009A5836">
      <w:pPr>
        <w:pStyle w:val="31"/>
        <w:spacing w:line="240" w:lineRule="auto"/>
        <w:jc w:val="right"/>
        <w:rPr>
          <w:rFonts w:ascii="GHEA Grapalat" w:hAnsi="GHEA Grapalat"/>
          <w:i/>
          <w:lang w:val="hy-AM"/>
        </w:rPr>
      </w:pPr>
    </w:p>
    <w:p w:rsidR="00B2572B" w:rsidRPr="005E1F72" w:rsidRDefault="00B2572B" w:rsidP="009A5836">
      <w:pPr>
        <w:pStyle w:val="31"/>
        <w:spacing w:line="240" w:lineRule="auto"/>
        <w:ind w:firstLine="0"/>
        <w:jc w:val="right"/>
        <w:rPr>
          <w:rFonts w:ascii="GHEA Grapalat" w:hAnsi="GHEA Grapalat"/>
          <w:i/>
          <w:lang w:val="es-ES" w:eastAsia="ru-RU"/>
        </w:rPr>
      </w:pPr>
    </w:p>
    <w:p w:rsidR="009A5836" w:rsidRPr="009A5836" w:rsidRDefault="009A5836" w:rsidP="009A5836">
      <w:pPr>
        <w:pStyle w:val="31"/>
        <w:spacing w:line="240" w:lineRule="auto"/>
        <w:jc w:val="left"/>
        <w:rPr>
          <w:rFonts w:ascii="GHEA Grapalat" w:hAnsi="GHEA Grapalat"/>
          <w:bCs/>
          <w:i/>
          <w:iCs/>
          <w:sz w:val="18"/>
          <w:szCs w:val="18"/>
          <w:lang w:val="es-ES" w:eastAsia="ru-RU"/>
        </w:rPr>
      </w:pPr>
      <w:r w:rsidRPr="009A5836">
        <w:rPr>
          <w:rFonts w:ascii="GHEA Grapalat" w:hAnsi="GHEA Grapalat"/>
          <w:bCs/>
          <w:i/>
          <w:sz w:val="18"/>
          <w:szCs w:val="18"/>
          <w:lang w:val="es-ES" w:eastAsia="ru-RU"/>
        </w:rPr>
        <w:t xml:space="preserve">** </w:t>
      </w:r>
      <w:r w:rsidRPr="008160E9">
        <w:rPr>
          <w:rFonts w:ascii="GHEA Grapalat" w:hAnsi="GHEA Grapalat"/>
          <w:i/>
          <w:sz w:val="18"/>
          <w:szCs w:val="18"/>
          <w:lang w:val="hy-AM" w:eastAsia="ru-RU"/>
        </w:rPr>
        <w:t>если</w:t>
      </w:r>
      <w:r w:rsidRPr="009A5836">
        <w:rPr>
          <w:rFonts w:ascii="GHEA Grapalat" w:hAnsi="GHEA Grapalat"/>
          <w:i/>
          <w:sz w:val="18"/>
          <w:szCs w:val="18"/>
          <w:lang w:val="af-ZA" w:eastAsia="ru-RU"/>
        </w:rPr>
        <w:t xml:space="preserve"> </w:t>
      </w:r>
      <w:r w:rsidRPr="008160E9">
        <w:rPr>
          <w:rFonts w:ascii="GHEA Grapalat" w:hAnsi="GHEA Grapalat"/>
          <w:i/>
          <w:sz w:val="18"/>
          <w:szCs w:val="18"/>
          <w:lang w:val="hy-AM" w:eastAsia="ru-RU"/>
        </w:rPr>
        <w:t>участник</w:t>
      </w:r>
      <w:r w:rsidRPr="009A5836">
        <w:rPr>
          <w:rFonts w:ascii="GHEA Grapalat" w:hAnsi="GHEA Grapalat"/>
          <w:i/>
          <w:sz w:val="18"/>
          <w:szCs w:val="18"/>
          <w:lang w:val="af-ZA" w:eastAsia="ru-RU"/>
        </w:rPr>
        <w:t xml:space="preserve"> </w:t>
      </w:r>
      <w:r w:rsidRPr="008160E9">
        <w:rPr>
          <w:rFonts w:ascii="GHEA Grapalat" w:hAnsi="GHEA Grapalat"/>
          <w:i/>
          <w:sz w:val="18"/>
          <w:szCs w:val="18"/>
          <w:lang w:val="hy-AM" w:eastAsia="ru-RU"/>
        </w:rPr>
        <w:t>добавлен</w:t>
      </w:r>
      <w:r w:rsidRPr="009A5836">
        <w:rPr>
          <w:rFonts w:ascii="GHEA Grapalat" w:hAnsi="GHEA Grapalat"/>
          <w:i/>
          <w:sz w:val="18"/>
          <w:szCs w:val="18"/>
          <w:lang w:val="af-ZA" w:eastAsia="ru-RU"/>
        </w:rPr>
        <w:t xml:space="preserve"> </w:t>
      </w:r>
      <w:r w:rsidRPr="008160E9">
        <w:rPr>
          <w:rFonts w:ascii="GHEA Grapalat" w:hAnsi="GHEA Grapalat"/>
          <w:i/>
          <w:sz w:val="18"/>
          <w:szCs w:val="18"/>
          <w:lang w:val="hy-AM" w:eastAsia="ru-RU"/>
        </w:rPr>
        <w:t>ценить</w:t>
      </w:r>
      <w:r w:rsidRPr="009A5836">
        <w:rPr>
          <w:rFonts w:ascii="GHEA Grapalat" w:hAnsi="GHEA Grapalat"/>
          <w:i/>
          <w:sz w:val="18"/>
          <w:szCs w:val="18"/>
          <w:lang w:val="af-ZA" w:eastAsia="ru-RU"/>
        </w:rPr>
        <w:t xml:space="preserve"> </w:t>
      </w:r>
      <w:r w:rsidRPr="008160E9">
        <w:rPr>
          <w:rFonts w:ascii="GHEA Grapalat" w:hAnsi="GHEA Grapalat"/>
          <w:i/>
          <w:sz w:val="18"/>
          <w:szCs w:val="18"/>
          <w:lang w:val="hy-AM" w:eastAsia="ru-RU"/>
        </w:rPr>
        <w:t>налог</w:t>
      </w:r>
      <w:r w:rsidRPr="009A5836">
        <w:rPr>
          <w:rFonts w:ascii="GHEA Grapalat" w:hAnsi="GHEA Grapalat"/>
          <w:i/>
          <w:sz w:val="18"/>
          <w:szCs w:val="18"/>
          <w:lang w:val="af-ZA" w:eastAsia="ru-RU"/>
        </w:rPr>
        <w:t xml:space="preserve"> </w:t>
      </w:r>
      <w:r w:rsidRPr="008160E9">
        <w:rPr>
          <w:rFonts w:ascii="GHEA Grapalat" w:hAnsi="GHEA Grapalat"/>
          <w:i/>
          <w:sz w:val="18"/>
          <w:szCs w:val="18"/>
          <w:lang w:val="hy-AM" w:eastAsia="ru-RU"/>
        </w:rPr>
        <w:t>плательщик</w:t>
      </w:r>
      <w:r w:rsidRPr="009A5836">
        <w:rPr>
          <w:rFonts w:ascii="GHEA Grapalat" w:hAnsi="GHEA Grapalat"/>
          <w:i/>
          <w:sz w:val="18"/>
          <w:szCs w:val="18"/>
          <w:lang w:val="af-ZA" w:eastAsia="ru-RU"/>
        </w:rPr>
        <w:t xml:space="preserve"> </w:t>
      </w:r>
      <w:r w:rsidRPr="008160E9">
        <w:rPr>
          <w:rFonts w:ascii="GHEA Grapalat" w:hAnsi="GHEA Grapalat"/>
          <w:i/>
          <w:sz w:val="18"/>
          <w:szCs w:val="18"/>
          <w:lang w:val="hy-AM" w:eastAsia="ru-RU"/>
        </w:rPr>
        <w:t xml:space="preserve">есть </w:t>
      </w:r>
      <w:r w:rsidRPr="009A5836">
        <w:rPr>
          <w:rFonts w:ascii="GHEA Grapalat" w:hAnsi="GHEA Grapalat"/>
          <w:i/>
          <w:sz w:val="18"/>
          <w:szCs w:val="18"/>
          <w:lang w:val="af-ZA" w:eastAsia="ru-RU"/>
        </w:rPr>
        <w:t xml:space="preserve">, </w:t>
      </w:r>
      <w:r w:rsidRPr="008160E9">
        <w:rPr>
          <w:rFonts w:ascii="GHEA Grapalat" w:hAnsi="GHEA Grapalat"/>
          <w:i/>
          <w:sz w:val="18"/>
          <w:szCs w:val="18"/>
          <w:lang w:val="hy-AM" w:eastAsia="ru-RU"/>
        </w:rPr>
        <w:t>тогда</w:t>
      </w:r>
      <w:r w:rsidRPr="009A5836">
        <w:rPr>
          <w:rFonts w:ascii="GHEA Grapalat" w:hAnsi="GHEA Grapalat"/>
          <w:i/>
          <w:sz w:val="18"/>
          <w:szCs w:val="18"/>
          <w:lang w:val="af-ZA" w:eastAsia="ru-RU"/>
        </w:rPr>
        <w:t xml:space="preserve"> </w:t>
      </w:r>
      <w:r w:rsidRPr="008160E9">
        <w:rPr>
          <w:rFonts w:ascii="GHEA Grapalat" w:hAnsi="GHEA Grapalat"/>
          <w:i/>
          <w:sz w:val="18"/>
          <w:szCs w:val="18"/>
          <w:lang w:val="hy-AM" w:eastAsia="ru-RU"/>
        </w:rPr>
        <w:t>данный</w:t>
      </w:r>
      <w:r w:rsidRPr="009A5836">
        <w:rPr>
          <w:rFonts w:ascii="GHEA Grapalat" w:hAnsi="GHEA Grapalat"/>
          <w:i/>
          <w:sz w:val="18"/>
          <w:szCs w:val="18"/>
          <w:lang w:val="af-ZA" w:eastAsia="ru-RU"/>
        </w:rPr>
        <w:t xml:space="preserve"> </w:t>
      </w:r>
      <w:r w:rsidRPr="008160E9">
        <w:rPr>
          <w:rFonts w:ascii="GHEA Grapalat" w:hAnsi="GHEA Grapalat"/>
          <w:i/>
          <w:sz w:val="18"/>
          <w:szCs w:val="18"/>
          <w:lang w:val="hy-AM" w:eastAsia="ru-RU"/>
        </w:rPr>
        <w:t>контракта</w:t>
      </w:r>
      <w:r w:rsidRPr="009A5836">
        <w:rPr>
          <w:rFonts w:ascii="GHEA Grapalat" w:hAnsi="GHEA Grapalat"/>
          <w:i/>
          <w:sz w:val="18"/>
          <w:szCs w:val="18"/>
          <w:lang w:val="af-ZA" w:eastAsia="ru-RU"/>
        </w:rPr>
        <w:t xml:space="preserve"> </w:t>
      </w:r>
      <w:r w:rsidRPr="008160E9">
        <w:rPr>
          <w:rFonts w:ascii="GHEA Grapalat" w:hAnsi="GHEA Grapalat"/>
          <w:i/>
          <w:sz w:val="18"/>
          <w:szCs w:val="18"/>
          <w:lang w:val="hy-AM" w:eastAsia="ru-RU"/>
        </w:rPr>
        <w:t>линия</w:t>
      </w:r>
      <w:r w:rsidRPr="009A5836">
        <w:rPr>
          <w:rFonts w:ascii="GHEA Grapalat" w:hAnsi="GHEA Grapalat"/>
          <w:i/>
          <w:sz w:val="18"/>
          <w:szCs w:val="18"/>
          <w:lang w:val="af-ZA" w:eastAsia="ru-RU"/>
        </w:rPr>
        <w:t xml:space="preserve"> </w:t>
      </w:r>
      <w:r>
        <w:rPr>
          <w:rFonts w:ascii="GHEA Grapalat" w:hAnsi="GHEA Grapalat"/>
          <w:i/>
          <w:sz w:val="18"/>
          <w:szCs w:val="18"/>
          <w:lang w:val="hy-AM" w:eastAsia="ru-RU"/>
        </w:rPr>
        <w:t>РА:</w:t>
      </w:r>
      <w:r w:rsidRPr="009A5836">
        <w:rPr>
          <w:rFonts w:ascii="GHEA Grapalat" w:hAnsi="GHEA Grapalat"/>
          <w:i/>
          <w:sz w:val="18"/>
          <w:szCs w:val="18"/>
          <w:lang w:val="af-ZA" w:eastAsia="ru-RU"/>
        </w:rPr>
        <w:t xml:space="preserve"> </w:t>
      </w:r>
      <w:r w:rsidRPr="008160E9">
        <w:rPr>
          <w:rFonts w:ascii="GHEA Grapalat" w:hAnsi="GHEA Grapalat"/>
          <w:i/>
          <w:sz w:val="18"/>
          <w:szCs w:val="18"/>
          <w:lang w:val="hy-AM" w:eastAsia="ru-RU"/>
        </w:rPr>
        <w:t>Состояние</w:t>
      </w:r>
      <w:r w:rsidRPr="009A5836">
        <w:rPr>
          <w:rFonts w:ascii="GHEA Grapalat" w:hAnsi="GHEA Grapalat"/>
          <w:i/>
          <w:sz w:val="18"/>
          <w:szCs w:val="18"/>
          <w:lang w:val="af-ZA" w:eastAsia="ru-RU"/>
        </w:rPr>
        <w:t xml:space="preserve"> </w:t>
      </w:r>
      <w:r w:rsidRPr="008160E9">
        <w:rPr>
          <w:rFonts w:ascii="GHEA Grapalat" w:hAnsi="GHEA Grapalat"/>
          <w:i/>
          <w:sz w:val="18"/>
          <w:szCs w:val="18"/>
          <w:lang w:val="hy-AM" w:eastAsia="ru-RU"/>
        </w:rPr>
        <w:t>бюджет</w:t>
      </w:r>
      <w:r w:rsidRPr="009A5836">
        <w:rPr>
          <w:rFonts w:ascii="GHEA Grapalat" w:hAnsi="GHEA Grapalat"/>
          <w:i/>
          <w:sz w:val="18"/>
          <w:szCs w:val="18"/>
          <w:lang w:val="af-ZA" w:eastAsia="ru-RU"/>
        </w:rPr>
        <w:t xml:space="preserve"> </w:t>
      </w:r>
      <w:r w:rsidRPr="008160E9">
        <w:rPr>
          <w:rFonts w:ascii="GHEA Grapalat" w:hAnsi="GHEA Grapalat"/>
          <w:i/>
          <w:sz w:val="18"/>
          <w:szCs w:val="18"/>
          <w:lang w:val="hy-AM" w:eastAsia="ru-RU"/>
        </w:rPr>
        <w:t>быть оплаченным</w:t>
      </w:r>
      <w:r w:rsidRPr="009A5836">
        <w:rPr>
          <w:rFonts w:ascii="GHEA Grapalat" w:hAnsi="GHEA Grapalat"/>
          <w:i/>
          <w:sz w:val="18"/>
          <w:szCs w:val="18"/>
          <w:lang w:val="af-ZA" w:eastAsia="ru-RU"/>
        </w:rPr>
        <w:t xml:space="preserve"> </w:t>
      </w:r>
      <w:r w:rsidRPr="008160E9">
        <w:rPr>
          <w:rFonts w:ascii="GHEA Grapalat" w:hAnsi="GHEA Grapalat"/>
          <w:i/>
          <w:sz w:val="18"/>
          <w:szCs w:val="18"/>
          <w:lang w:val="hy-AM" w:eastAsia="ru-RU"/>
        </w:rPr>
        <w:t>добавлен</w:t>
      </w:r>
      <w:r w:rsidRPr="009A5836">
        <w:rPr>
          <w:rFonts w:ascii="GHEA Grapalat" w:hAnsi="GHEA Grapalat"/>
          <w:i/>
          <w:sz w:val="18"/>
          <w:szCs w:val="18"/>
          <w:lang w:val="af-ZA" w:eastAsia="ru-RU"/>
        </w:rPr>
        <w:t xml:space="preserve"> </w:t>
      </w:r>
      <w:r w:rsidRPr="008160E9">
        <w:rPr>
          <w:rFonts w:ascii="GHEA Grapalat" w:hAnsi="GHEA Grapalat"/>
          <w:i/>
          <w:sz w:val="18"/>
          <w:szCs w:val="18"/>
          <w:lang w:val="hy-AM" w:eastAsia="ru-RU"/>
        </w:rPr>
        <w:t>ценить</w:t>
      </w:r>
      <w:r w:rsidRPr="009A5836">
        <w:rPr>
          <w:rFonts w:ascii="GHEA Grapalat" w:hAnsi="GHEA Grapalat"/>
          <w:i/>
          <w:sz w:val="18"/>
          <w:szCs w:val="18"/>
          <w:lang w:val="af-ZA" w:eastAsia="ru-RU"/>
        </w:rPr>
        <w:t xml:space="preserve"> </w:t>
      </w:r>
      <w:r w:rsidRPr="008160E9">
        <w:rPr>
          <w:rFonts w:ascii="GHEA Grapalat" w:hAnsi="GHEA Grapalat"/>
          <w:i/>
          <w:sz w:val="18"/>
          <w:szCs w:val="18"/>
          <w:lang w:val="hy-AM" w:eastAsia="ru-RU"/>
        </w:rPr>
        <w:t>налог</w:t>
      </w:r>
      <w:r w:rsidRPr="009A5836">
        <w:rPr>
          <w:rFonts w:ascii="GHEA Grapalat" w:hAnsi="GHEA Grapalat"/>
          <w:i/>
          <w:sz w:val="18"/>
          <w:szCs w:val="18"/>
          <w:lang w:val="af-ZA" w:eastAsia="ru-RU"/>
        </w:rPr>
        <w:t xml:space="preserve"> </w:t>
      </w:r>
      <w:r w:rsidRPr="008160E9">
        <w:rPr>
          <w:rFonts w:ascii="GHEA Grapalat" w:hAnsi="GHEA Grapalat"/>
          <w:i/>
          <w:sz w:val="18"/>
          <w:szCs w:val="18"/>
          <w:lang w:val="hy-AM" w:eastAsia="ru-RU"/>
        </w:rPr>
        <w:t>количество</w:t>
      </w:r>
      <w:r w:rsidRPr="009A5836">
        <w:rPr>
          <w:rFonts w:ascii="GHEA Grapalat" w:hAnsi="GHEA Grapalat"/>
          <w:i/>
          <w:sz w:val="18"/>
          <w:szCs w:val="18"/>
          <w:lang w:val="af-ZA" w:eastAsia="ru-RU"/>
        </w:rPr>
        <w:t xml:space="preserve"> </w:t>
      </w:r>
      <w:r w:rsidRPr="008160E9">
        <w:rPr>
          <w:rFonts w:ascii="GHEA Grapalat" w:hAnsi="GHEA Grapalat"/>
          <w:i/>
          <w:sz w:val="18"/>
          <w:szCs w:val="18"/>
          <w:lang w:val="hy-AM" w:eastAsia="ru-RU"/>
        </w:rPr>
        <w:t>отмеченный</w:t>
      </w:r>
      <w:r w:rsidRPr="009A5836">
        <w:rPr>
          <w:rFonts w:ascii="GHEA Grapalat" w:hAnsi="GHEA Grapalat"/>
          <w:i/>
          <w:sz w:val="18"/>
          <w:szCs w:val="18"/>
          <w:lang w:val="af-ZA" w:eastAsia="ru-RU"/>
        </w:rPr>
        <w:t xml:space="preserve"> </w:t>
      </w:r>
      <w:r w:rsidRPr="008160E9">
        <w:rPr>
          <w:rFonts w:ascii="GHEA Grapalat" w:hAnsi="GHEA Grapalat"/>
          <w:i/>
          <w:sz w:val="18"/>
          <w:szCs w:val="18"/>
          <w:lang w:val="hy-AM" w:eastAsia="ru-RU"/>
        </w:rPr>
        <w:t xml:space="preserve">это 4 </w:t>
      </w:r>
      <w:r w:rsidRPr="009A5836">
        <w:rPr>
          <w:rFonts w:ascii="GHEA Grapalat" w:hAnsi="GHEA Grapalat"/>
          <w:i/>
          <w:sz w:val="18"/>
          <w:szCs w:val="18"/>
          <w:lang w:val="af-ZA" w:eastAsia="ru-RU"/>
        </w:rPr>
        <w:t xml:space="preserve">-й </w:t>
      </w:r>
      <w:r w:rsidRPr="008160E9">
        <w:rPr>
          <w:rFonts w:ascii="GHEA Grapalat" w:hAnsi="GHEA Grapalat"/>
          <w:i/>
          <w:sz w:val="18"/>
          <w:szCs w:val="18"/>
          <w:lang w:val="hy-AM" w:eastAsia="ru-RU"/>
        </w:rPr>
        <w:t>в столбце.</w:t>
      </w:r>
    </w:p>
    <w:p w:rsidR="002123FA" w:rsidRPr="005E1F72" w:rsidRDefault="00B2572B" w:rsidP="002123FA">
      <w:pPr>
        <w:pStyle w:val="31"/>
        <w:spacing w:line="240" w:lineRule="auto"/>
        <w:jc w:val="right"/>
        <w:rPr>
          <w:rFonts w:ascii="GHEA Grapalat" w:hAnsi="GHEA Grapalat" w:cs="Sylfaen"/>
          <w:b/>
          <w:lang w:val="hy-AM"/>
        </w:rPr>
      </w:pPr>
      <w:r w:rsidRPr="005E1F72">
        <w:rPr>
          <w:rFonts w:ascii="GHEA Grapalat" w:hAnsi="GHEA Grapalat"/>
          <w:i/>
          <w:lang w:val="es-ES" w:eastAsia="ru-RU"/>
        </w:rPr>
        <w:br w:type="page"/>
      </w:r>
    </w:p>
    <w:p w:rsidR="007862B1" w:rsidRPr="000B4CF4" w:rsidRDefault="007862B1" w:rsidP="007862B1">
      <w:pPr>
        <w:pStyle w:val="31"/>
        <w:spacing w:line="240" w:lineRule="auto"/>
        <w:jc w:val="right"/>
        <w:rPr>
          <w:rFonts w:ascii="GHEA Grapalat" w:hAnsi="GHEA Grapalat" w:cs="Arial"/>
          <w:b/>
          <w:lang w:val="hy-AM"/>
        </w:rPr>
      </w:pPr>
      <w:r w:rsidRPr="005E1F72">
        <w:rPr>
          <w:rFonts w:ascii="GHEA Grapalat" w:hAnsi="GHEA Grapalat" w:cs="Sylfaen"/>
          <w:b/>
          <w:lang w:val="hy-AM"/>
        </w:rPr>
        <w:lastRenderedPageBreak/>
        <w:t xml:space="preserve">Приложение </w:t>
      </w:r>
      <w:r w:rsidRPr="005E1F72">
        <w:rPr>
          <w:rFonts w:ascii="GHEA Grapalat" w:hAnsi="GHEA Grapalat" w:cs="Arial"/>
          <w:b/>
          <w:lang w:val="hy-AM"/>
        </w:rPr>
        <w:t>4.2</w:t>
      </w:r>
    </w:p>
    <w:p w:rsidR="007862B1" w:rsidRPr="005E1F72" w:rsidRDefault="00BA1F77" w:rsidP="007862B1">
      <w:pPr>
        <w:pStyle w:val="31"/>
        <w:spacing w:line="240" w:lineRule="auto"/>
        <w:jc w:val="right"/>
        <w:rPr>
          <w:rFonts w:ascii="GHEA Grapalat" w:hAnsi="GHEA Grapalat" w:cs="Arial"/>
          <w:b/>
          <w:lang w:val="hy-AM"/>
        </w:rPr>
      </w:pPr>
      <w:r w:rsidRPr="00E65E2E">
        <w:rPr>
          <w:rFonts w:ascii="GHEA Grapalat" w:hAnsi="GHEA Grapalat"/>
          <w:b/>
          <w:i/>
          <w:sz w:val="22"/>
          <w:szCs w:val="22"/>
          <w:lang w:val="hy-AM"/>
        </w:rPr>
        <w:t xml:space="preserve">« </w:t>
      </w:r>
      <w:r w:rsidR="00C049C0">
        <w:rPr>
          <w:rFonts w:ascii="GHEA Grapalat" w:hAnsi="GHEA Grapalat" w:cs="Sylfaen"/>
          <w:b/>
          <w:i/>
          <w:sz w:val="22"/>
          <w:szCs w:val="22"/>
          <w:lang w:val="es-ES"/>
        </w:rPr>
        <w:t xml:space="preserve">РАГМ </w:t>
      </w:r>
      <w:r w:rsidR="00C049C0" w:rsidRPr="00F91C77">
        <w:rPr>
          <w:rFonts w:ascii="GHEA Grapalat" w:hAnsi="GHEA Grapalat" w:cs="Sylfaen"/>
          <w:b/>
          <w:i/>
          <w:sz w:val="22"/>
          <w:szCs w:val="22"/>
          <w:lang w:val="hy-AM"/>
        </w:rPr>
        <w:t xml:space="preserve">ДЖД- </w:t>
      </w:r>
      <w:r>
        <w:rPr>
          <w:rFonts w:ascii="GHEA Grapalat" w:hAnsi="GHEA Grapalat" w:cs="Sylfaen"/>
          <w:b/>
          <w:i/>
          <w:sz w:val="22"/>
          <w:szCs w:val="22"/>
          <w:lang w:val="es-ES"/>
        </w:rPr>
        <w:t xml:space="preserve">ГАШЗБ-2024/01 </w:t>
      </w:r>
      <w:r w:rsidRPr="00E65E2E">
        <w:rPr>
          <w:rFonts w:ascii="GHEA Grapalat" w:hAnsi="GHEA Grapalat"/>
          <w:b/>
          <w:i/>
          <w:sz w:val="22"/>
          <w:szCs w:val="22"/>
          <w:lang w:val="hy-AM"/>
        </w:rPr>
        <w:t>»</w:t>
      </w:r>
      <w:r w:rsidRPr="004B1AE3">
        <w:rPr>
          <w:rFonts w:ascii="GHEA Grapalat" w:hAnsi="GHEA Grapalat" w:cs="Sylfaen"/>
          <w:b/>
          <w:i/>
          <w:sz w:val="22"/>
          <w:szCs w:val="22"/>
          <w:lang w:val="hy-AM"/>
        </w:rPr>
        <w:t xml:space="preserve">  </w:t>
      </w:r>
      <w:r w:rsidR="007862B1" w:rsidRPr="005E1F72">
        <w:rPr>
          <w:rFonts w:ascii="GHEA Grapalat" w:hAnsi="GHEA Grapalat" w:cs="Sylfaen"/>
          <w:b/>
          <w:lang w:val="hy-AM"/>
        </w:rPr>
        <w:t>с кодом</w:t>
      </w:r>
    </w:p>
    <w:p w:rsidR="007862B1" w:rsidRDefault="008160E9" w:rsidP="007862B1">
      <w:pPr>
        <w:pStyle w:val="31"/>
        <w:spacing w:line="240" w:lineRule="auto"/>
        <w:jc w:val="right"/>
        <w:rPr>
          <w:rFonts w:ascii="GHEA Grapalat" w:hAnsi="GHEA Grapalat" w:cs="Sylfaen"/>
          <w:b/>
          <w:lang w:val="hy-AM"/>
        </w:rPr>
      </w:pPr>
      <w:r>
        <w:rPr>
          <w:rFonts w:ascii="GHEA Grapalat" w:hAnsi="GHEA Grapalat" w:cs="Sylfaen"/>
          <w:b/>
          <w:lang w:val="hy-AM"/>
        </w:rPr>
        <w:t>запрос котировок</w:t>
      </w:r>
      <w:r w:rsidR="007862B1" w:rsidRPr="005E1F72">
        <w:rPr>
          <w:rFonts w:ascii="GHEA Grapalat" w:hAnsi="GHEA Grapalat" w:cs="Arial"/>
          <w:b/>
          <w:lang w:val="hy-AM"/>
        </w:rPr>
        <w:t xml:space="preserve"> </w:t>
      </w:r>
      <w:r w:rsidR="007862B1" w:rsidRPr="005E1F72">
        <w:rPr>
          <w:rFonts w:ascii="GHEA Grapalat" w:hAnsi="GHEA Grapalat" w:cs="Sylfaen"/>
          <w:b/>
          <w:lang w:val="hy-AM"/>
        </w:rPr>
        <w:t>приглашения</w:t>
      </w:r>
    </w:p>
    <w:p w:rsidR="007862B1" w:rsidRDefault="007862B1" w:rsidP="007862B1">
      <w:pPr>
        <w:pStyle w:val="31"/>
        <w:spacing w:line="240" w:lineRule="auto"/>
        <w:jc w:val="right"/>
        <w:rPr>
          <w:rFonts w:ascii="GHEA Grapalat" w:hAnsi="GHEA Grapalat" w:cs="Sylfaen"/>
          <w:b/>
          <w:lang w:val="hy-AM"/>
        </w:rPr>
      </w:pPr>
    </w:p>
    <w:p w:rsidR="007862B1" w:rsidRDefault="007862B1" w:rsidP="007862B1">
      <w:pPr>
        <w:jc w:val="center"/>
        <w:rPr>
          <w:rFonts w:ascii="GHEA Grapalat" w:hAnsi="GHEA Grapalat" w:cs="GHEA Grapalat"/>
          <w:b/>
          <w:sz w:val="20"/>
          <w:szCs w:val="20"/>
          <w:lang w:val="hy-AM"/>
        </w:rPr>
      </w:pPr>
      <w:r w:rsidRPr="000B4CF4">
        <w:rPr>
          <w:rFonts w:ascii="GHEA Grapalat" w:hAnsi="GHEA Grapalat" w:cs="GHEA Grapalat"/>
          <w:b/>
          <w:sz w:val="18"/>
          <w:szCs w:val="18"/>
          <w:lang w:val="hy-AM"/>
        </w:rPr>
        <w:t xml:space="preserve">       </w:t>
      </w:r>
      <w:r w:rsidRPr="00260569">
        <w:rPr>
          <w:rFonts w:ascii="GHEA Grapalat" w:hAnsi="GHEA Grapalat" w:cs="GHEA Grapalat"/>
          <w:b/>
          <w:sz w:val="20"/>
          <w:szCs w:val="20"/>
          <w:lang w:val="hy-AM"/>
        </w:rPr>
        <w:t>ПРАВИЛЬНОЕ СОГЛАШЕНИЕ</w:t>
      </w:r>
    </w:p>
    <w:p w:rsidR="00631658" w:rsidRPr="00260569" w:rsidRDefault="00631658" w:rsidP="007862B1">
      <w:pPr>
        <w:jc w:val="center"/>
        <w:rPr>
          <w:rFonts w:ascii="GHEA Grapalat" w:hAnsi="GHEA Grapalat" w:cs="GHEA Grapalat"/>
          <w:b/>
          <w:sz w:val="20"/>
          <w:szCs w:val="20"/>
          <w:lang w:val="hy-AM"/>
        </w:rPr>
      </w:pPr>
      <w:r w:rsidRPr="000B4CF4">
        <w:rPr>
          <w:rFonts w:ascii="GHEA Grapalat" w:hAnsi="GHEA Grapalat" w:cs="GHEA Grapalat"/>
          <w:b/>
          <w:sz w:val="18"/>
          <w:szCs w:val="18"/>
          <w:lang w:val="hy-AM"/>
        </w:rPr>
        <w:t>(обеспечение квалификации)</w:t>
      </w:r>
    </w:p>
    <w:p w:rsidR="007862B1" w:rsidRPr="00260569" w:rsidRDefault="007862B1" w:rsidP="007862B1">
      <w:pPr>
        <w:rPr>
          <w:rFonts w:ascii="GHEA Grapalat" w:hAnsi="GHEA Grapalat" w:cs="GHEA Grapalat"/>
          <w:b/>
          <w:sz w:val="20"/>
          <w:szCs w:val="20"/>
          <w:lang w:val="hy-AM"/>
        </w:rPr>
      </w:pPr>
      <w:r w:rsidRPr="00260569">
        <w:rPr>
          <w:rFonts w:ascii="GHEA Grapalat" w:hAnsi="GHEA Grapalat" w:cs="GHEA Grapalat"/>
          <w:color w:val="FF0000"/>
          <w:sz w:val="20"/>
          <w:szCs w:val="20"/>
          <w:shd w:val="clear" w:color="auto" w:fill="92CDDC"/>
          <w:lang w:val="hy-AM"/>
        </w:rPr>
        <w:t xml:space="preserve">                                                              </w:t>
      </w:r>
    </w:p>
    <w:p w:rsidR="007862B1" w:rsidRPr="00260569" w:rsidRDefault="007862B1" w:rsidP="0040074F">
      <w:pPr>
        <w:jc w:val="center"/>
        <w:rPr>
          <w:rFonts w:ascii="GHEA Grapalat" w:hAnsi="GHEA Grapalat" w:cs="GHEA Grapalat"/>
          <w:sz w:val="20"/>
          <w:szCs w:val="20"/>
          <w:lang w:val="hy-AM"/>
        </w:rPr>
      </w:pPr>
      <w:r w:rsidRPr="0028392B">
        <w:rPr>
          <w:rFonts w:ascii="GHEA Grapalat" w:hAnsi="GHEA Grapalat" w:cs="GHEA Grapalat"/>
          <w:sz w:val="20"/>
          <w:szCs w:val="20"/>
          <w:lang w:val="hy-AM"/>
        </w:rPr>
        <w:t>в. Ереван</w:t>
      </w:r>
      <w:r w:rsidRPr="0028392B">
        <w:rPr>
          <w:rFonts w:ascii="GHEA Grapalat" w:hAnsi="GHEA Grapalat" w:cs="GHEA Grapalat"/>
          <w:sz w:val="20"/>
          <w:szCs w:val="20"/>
          <w:lang w:val="hy-AM"/>
        </w:rPr>
        <w:tab/>
      </w:r>
      <w:r w:rsidRPr="0028392B">
        <w:rPr>
          <w:rFonts w:ascii="GHEA Grapalat" w:hAnsi="GHEA Grapalat" w:cs="GHEA Grapalat"/>
          <w:sz w:val="20"/>
          <w:szCs w:val="20"/>
          <w:lang w:val="hy-AM"/>
        </w:rPr>
        <w:tab/>
      </w:r>
      <w:r w:rsidRPr="0028392B">
        <w:rPr>
          <w:rFonts w:ascii="GHEA Grapalat" w:hAnsi="GHEA Grapalat" w:cs="GHEA Grapalat"/>
          <w:sz w:val="20"/>
          <w:szCs w:val="20"/>
          <w:lang w:val="hy-AM"/>
        </w:rPr>
        <w:tab/>
      </w:r>
      <w:r w:rsidRPr="0028392B">
        <w:rPr>
          <w:rFonts w:ascii="GHEA Grapalat" w:hAnsi="GHEA Grapalat" w:cs="GHEA Grapalat"/>
          <w:sz w:val="20"/>
          <w:szCs w:val="20"/>
          <w:lang w:val="hy-AM"/>
        </w:rPr>
        <w:tab/>
      </w:r>
      <w:r w:rsidRPr="0028392B">
        <w:rPr>
          <w:rFonts w:ascii="GHEA Grapalat" w:hAnsi="GHEA Grapalat" w:cs="GHEA Grapalat"/>
          <w:sz w:val="20"/>
          <w:szCs w:val="20"/>
          <w:lang w:val="hy-AM"/>
        </w:rPr>
        <w:tab/>
      </w:r>
      <w:r w:rsidRPr="0028392B">
        <w:rPr>
          <w:rFonts w:ascii="GHEA Grapalat" w:hAnsi="GHEA Grapalat" w:cs="GHEA Grapalat"/>
          <w:sz w:val="20"/>
          <w:szCs w:val="20"/>
          <w:lang w:val="hy-AM"/>
        </w:rPr>
        <w:tab/>
        <w:t xml:space="preserve">            </w:t>
      </w:r>
      <w:r w:rsidRPr="0028392B">
        <w:rPr>
          <w:rFonts w:ascii="GHEA Grapalat" w:hAnsi="GHEA Grapalat"/>
          <w:sz w:val="20"/>
          <w:szCs w:val="20"/>
          <w:lang w:val="hy-AM"/>
        </w:rPr>
        <w:t>"</w:t>
      </w:r>
      <w:r w:rsidRPr="0028392B">
        <w:rPr>
          <w:rFonts w:ascii="GHEA Grapalat" w:hAnsi="GHEA Grapalat" w:cs="GHEA Grapalat"/>
          <w:sz w:val="20"/>
          <w:szCs w:val="20"/>
          <w:u w:val="single"/>
          <w:lang w:val="hy-AM"/>
        </w:rPr>
        <w:t xml:space="preserve">         </w:t>
      </w:r>
      <w:r w:rsidRPr="0028392B">
        <w:rPr>
          <w:rFonts w:ascii="GHEA Grapalat" w:hAnsi="GHEA Grapalat"/>
          <w:sz w:val="20"/>
          <w:szCs w:val="20"/>
          <w:lang w:val="hy-AM"/>
        </w:rPr>
        <w:t>»</w:t>
      </w:r>
      <w:r w:rsidRPr="0028392B">
        <w:rPr>
          <w:rFonts w:ascii="GHEA Grapalat" w:hAnsi="GHEA Grapalat" w:cs="GHEA Grapalat"/>
          <w:sz w:val="20"/>
          <w:szCs w:val="20"/>
          <w:u w:val="single"/>
          <w:lang w:val="hy-AM"/>
        </w:rPr>
        <w:t xml:space="preserve"> </w:t>
      </w:r>
      <w:r w:rsidRPr="0028392B">
        <w:rPr>
          <w:rFonts w:ascii="GHEA Grapalat" w:hAnsi="GHEA Grapalat" w:cs="GHEA Grapalat"/>
          <w:sz w:val="20"/>
          <w:szCs w:val="20"/>
          <w:u w:val="single"/>
          <w:lang w:val="hy-AM"/>
        </w:rPr>
        <w:tab/>
      </w:r>
      <w:r w:rsidRPr="0028392B">
        <w:rPr>
          <w:rFonts w:ascii="GHEA Grapalat" w:hAnsi="GHEA Grapalat" w:cs="GHEA Grapalat"/>
          <w:sz w:val="20"/>
          <w:szCs w:val="20"/>
          <w:u w:val="single"/>
          <w:lang w:val="hy-AM"/>
        </w:rPr>
        <w:tab/>
      </w:r>
      <w:r w:rsidRPr="0028392B">
        <w:rPr>
          <w:rFonts w:ascii="GHEA Grapalat" w:hAnsi="GHEA Grapalat" w:cs="GHEA Grapalat"/>
          <w:sz w:val="20"/>
          <w:szCs w:val="20"/>
          <w:u w:val="single"/>
          <w:lang w:val="hy-AM"/>
        </w:rPr>
        <w:tab/>
      </w:r>
      <w:r w:rsidRPr="0028392B">
        <w:rPr>
          <w:rFonts w:ascii="GHEA Grapalat" w:hAnsi="GHEA Grapalat" w:cs="GHEA Grapalat"/>
          <w:sz w:val="20"/>
          <w:szCs w:val="20"/>
          <w:lang w:val="hy-AM"/>
        </w:rPr>
        <w:t>20 лет</w:t>
      </w:r>
    </w:p>
    <w:p w:rsidR="007862B1" w:rsidRPr="007862B1" w:rsidRDefault="007862B1" w:rsidP="007862B1">
      <w:pPr>
        <w:rPr>
          <w:rFonts w:ascii="GHEA Grapalat" w:hAnsi="GHEA Grapalat" w:cs="GHEA Grapalat"/>
          <w:sz w:val="20"/>
          <w:szCs w:val="20"/>
          <w:lang w:val="hy-AM"/>
        </w:rPr>
      </w:pPr>
    </w:p>
    <w:p w:rsidR="007862B1" w:rsidRPr="00427B84" w:rsidRDefault="007862B1" w:rsidP="007862B1">
      <w:pPr>
        <w:jc w:val="both"/>
        <w:rPr>
          <w:rFonts w:ascii="GHEA Grapalat" w:hAnsi="GHEA Grapalat" w:cs="GHEA Grapalat"/>
          <w:sz w:val="20"/>
          <w:szCs w:val="20"/>
          <w:u w:val="single"/>
          <w:vertAlign w:val="subscript"/>
          <w:lang w:val="hy-AM"/>
        </w:rPr>
      </w:pPr>
      <w:r w:rsidRPr="00427B84">
        <w:rPr>
          <w:rFonts w:ascii="GHEA Grapalat" w:hAnsi="GHEA Grapalat" w:cs="GHEA Grapalat"/>
          <w:sz w:val="20"/>
          <w:szCs w:val="20"/>
          <w:u w:val="single"/>
          <w:vertAlign w:val="subscript"/>
          <w:lang w:val="hy-AM"/>
        </w:rPr>
        <w:tab/>
      </w:r>
      <w:r w:rsidRPr="00427B84">
        <w:rPr>
          <w:rFonts w:ascii="GHEA Grapalat" w:hAnsi="GHEA Grapalat" w:cs="GHEA Grapalat"/>
          <w:sz w:val="20"/>
          <w:szCs w:val="20"/>
          <w:u w:val="single"/>
          <w:vertAlign w:val="subscript"/>
          <w:lang w:val="hy-AM"/>
        </w:rPr>
        <w:tab/>
      </w:r>
      <w:r w:rsidRPr="00427B84">
        <w:rPr>
          <w:rFonts w:ascii="GHEA Grapalat" w:hAnsi="GHEA Grapalat" w:cs="GHEA Grapalat"/>
          <w:sz w:val="20"/>
          <w:szCs w:val="20"/>
          <w:u w:val="single"/>
          <w:vertAlign w:val="subscript"/>
          <w:lang w:val="hy-AM"/>
        </w:rPr>
        <w:tab/>
      </w:r>
      <w:r w:rsidRPr="00427B84">
        <w:rPr>
          <w:rFonts w:ascii="GHEA Grapalat" w:hAnsi="GHEA Grapalat" w:cs="GHEA Grapalat"/>
          <w:sz w:val="20"/>
          <w:szCs w:val="20"/>
          <w:vertAlign w:val="subscript"/>
          <w:lang w:val="hy-AM"/>
        </w:rPr>
        <w:t xml:space="preserve">в </w:t>
      </w:r>
      <w:r w:rsidRPr="00427B84">
        <w:rPr>
          <w:rFonts w:ascii="GHEA Grapalat" w:hAnsi="GHEA Grapalat" w:cs="GHEA Grapalat"/>
          <w:sz w:val="20"/>
          <w:szCs w:val="20"/>
          <w:lang w:val="hy-AM"/>
        </w:rPr>
        <w:t>лице директора компании</w:t>
      </w:r>
      <w:r w:rsidRPr="00427B84">
        <w:rPr>
          <w:rFonts w:ascii="GHEA Grapalat" w:hAnsi="GHEA Grapalat" w:cs="GHEA Grapalat"/>
          <w:sz w:val="20"/>
          <w:szCs w:val="20"/>
          <w:u w:val="single"/>
          <w:lang w:val="hy-AM"/>
        </w:rPr>
        <w:tab/>
      </w:r>
      <w:r w:rsidRPr="00427B84">
        <w:rPr>
          <w:rFonts w:ascii="GHEA Grapalat" w:hAnsi="GHEA Grapalat" w:cs="GHEA Grapalat"/>
          <w:sz w:val="20"/>
          <w:szCs w:val="20"/>
          <w:u w:val="single"/>
          <w:lang w:val="hy-AM"/>
        </w:rPr>
        <w:tab/>
      </w:r>
      <w:r w:rsidRPr="00427B84">
        <w:rPr>
          <w:rFonts w:ascii="GHEA Grapalat" w:hAnsi="GHEA Grapalat" w:cs="GHEA Grapalat"/>
          <w:sz w:val="20"/>
          <w:szCs w:val="20"/>
          <w:u w:val="single"/>
          <w:lang w:val="hy-AM"/>
        </w:rPr>
        <w:tab/>
      </w:r>
      <w:r w:rsidRPr="00427B84">
        <w:rPr>
          <w:rFonts w:ascii="GHEA Grapalat" w:hAnsi="GHEA Grapalat" w:cs="GHEA Grapalat"/>
          <w:sz w:val="20"/>
          <w:szCs w:val="20"/>
          <w:u w:val="single"/>
          <w:lang w:val="hy-AM"/>
        </w:rPr>
        <w:tab/>
      </w:r>
      <w:r w:rsidRPr="00427B84">
        <w:rPr>
          <w:rFonts w:ascii="GHEA Grapalat" w:hAnsi="GHEA Grapalat" w:cs="GHEA Grapalat"/>
          <w:sz w:val="20"/>
          <w:szCs w:val="20"/>
          <w:u w:val="single"/>
          <w:lang w:val="hy-AM"/>
        </w:rPr>
        <w:tab/>
      </w:r>
      <w:r w:rsidRPr="00427B84">
        <w:rPr>
          <w:rFonts w:ascii="GHEA Grapalat" w:hAnsi="GHEA Grapalat" w:cs="GHEA Grapalat"/>
          <w:sz w:val="20"/>
          <w:szCs w:val="20"/>
          <w:u w:val="single"/>
          <w:lang w:val="hy-AM"/>
        </w:rPr>
        <w:tab/>
      </w:r>
      <w:r w:rsidRPr="00427B84">
        <w:rPr>
          <w:rFonts w:ascii="GHEA Grapalat" w:hAnsi="GHEA Grapalat" w:cs="GHEA Grapalat"/>
          <w:sz w:val="20"/>
          <w:szCs w:val="20"/>
          <w:u w:val="single"/>
          <w:lang w:val="hy-AM"/>
        </w:rPr>
        <w:tab/>
      </w:r>
    </w:p>
    <w:p w:rsidR="007862B1" w:rsidRPr="00427B84" w:rsidRDefault="007862B1" w:rsidP="007862B1">
      <w:pPr>
        <w:jc w:val="both"/>
        <w:rPr>
          <w:rFonts w:ascii="GHEA Grapalat" w:hAnsi="GHEA Grapalat" w:cs="GHEA Grapalat"/>
          <w:sz w:val="20"/>
          <w:szCs w:val="20"/>
          <w:lang w:val="hy-AM"/>
        </w:rPr>
      </w:pPr>
      <w:r w:rsidRPr="00427B84">
        <w:rPr>
          <w:rFonts w:ascii="GHEA Grapalat" w:hAnsi="GHEA Grapalat"/>
          <w:sz w:val="20"/>
          <w:szCs w:val="20"/>
          <w:vertAlign w:val="superscript"/>
          <w:lang w:val="hy-AM"/>
        </w:rPr>
        <w:t>Название компании:</w:t>
      </w:r>
      <w:r w:rsidRPr="00427B84">
        <w:rPr>
          <w:rFonts w:ascii="GHEA Grapalat" w:hAnsi="GHEA Grapalat" w:cs="GHEA Grapalat"/>
          <w:sz w:val="20"/>
          <w:szCs w:val="20"/>
          <w:vertAlign w:val="subscript"/>
          <w:lang w:val="hy-AM"/>
        </w:rPr>
        <w:tab/>
      </w:r>
      <w:r w:rsidRPr="00427B84">
        <w:rPr>
          <w:rFonts w:ascii="GHEA Grapalat" w:hAnsi="GHEA Grapalat" w:cs="GHEA Grapalat"/>
          <w:sz w:val="20"/>
          <w:szCs w:val="20"/>
          <w:vertAlign w:val="subscript"/>
          <w:lang w:val="hy-AM"/>
        </w:rPr>
        <w:tab/>
      </w:r>
      <w:r w:rsidRPr="00427B84">
        <w:rPr>
          <w:rFonts w:ascii="GHEA Grapalat" w:hAnsi="GHEA Grapalat" w:cs="GHEA Grapalat"/>
          <w:sz w:val="20"/>
          <w:szCs w:val="20"/>
          <w:vertAlign w:val="subscript"/>
          <w:lang w:val="hy-AM"/>
        </w:rPr>
        <w:tab/>
      </w:r>
      <w:r w:rsidRPr="00427B84">
        <w:rPr>
          <w:rFonts w:ascii="GHEA Grapalat" w:hAnsi="GHEA Grapalat" w:cs="GHEA Grapalat"/>
          <w:sz w:val="20"/>
          <w:szCs w:val="20"/>
          <w:vertAlign w:val="subscript"/>
          <w:lang w:val="hy-AM"/>
        </w:rPr>
        <w:tab/>
      </w:r>
      <w:r w:rsidRPr="00427B84">
        <w:rPr>
          <w:rFonts w:ascii="GHEA Grapalat" w:hAnsi="GHEA Grapalat" w:cs="GHEA Grapalat"/>
          <w:sz w:val="20"/>
          <w:szCs w:val="20"/>
          <w:vertAlign w:val="subscript"/>
          <w:lang w:val="hy-AM"/>
        </w:rPr>
        <w:tab/>
        <w:t xml:space="preserve">    </w:t>
      </w:r>
      <w:r w:rsidRPr="00427B84">
        <w:rPr>
          <w:rFonts w:ascii="GHEA Grapalat" w:hAnsi="GHEA Grapalat"/>
          <w:sz w:val="20"/>
          <w:szCs w:val="20"/>
          <w:vertAlign w:val="superscript"/>
          <w:lang w:val="hy-AM"/>
        </w:rPr>
        <w:t xml:space="preserve">Имя директора общества, паспортные данные </w:t>
      </w:r>
      <w:r w:rsidRPr="00427B84">
        <w:rPr>
          <w:rFonts w:ascii="GHEA Grapalat" w:hAnsi="GHEA Grapalat" w:cs="GHEA Grapalat"/>
          <w:sz w:val="20"/>
          <w:szCs w:val="20"/>
          <w:vertAlign w:val="subscript"/>
          <w:lang w:val="hy-AM"/>
        </w:rPr>
        <w:t xml:space="preserve">, </w:t>
      </w:r>
      <w:r w:rsidRPr="00427B84">
        <w:rPr>
          <w:rFonts w:ascii="GHEA Grapalat" w:hAnsi="GHEA Grapalat" w:cs="GHEA Grapalat"/>
          <w:sz w:val="20"/>
          <w:szCs w:val="20"/>
          <w:lang w:val="hy-AM"/>
        </w:rPr>
        <w:t>действующее на основании устава общества (далее – общество), настоящим в одностороннем порядке определяет согласие на возмещение следующих убытков:</w:t>
      </w:r>
    </w:p>
    <w:p w:rsidR="007862B1" w:rsidRPr="007862B1" w:rsidRDefault="007862B1" w:rsidP="007862B1">
      <w:pPr>
        <w:ind w:firstLine="708"/>
        <w:jc w:val="both"/>
        <w:rPr>
          <w:rFonts w:ascii="GHEA Grapalat" w:hAnsi="GHEA Grapalat" w:cs="GHEA Grapalat"/>
          <w:sz w:val="20"/>
          <w:szCs w:val="20"/>
          <w:lang w:val="hy-AM"/>
        </w:rPr>
      </w:pPr>
    </w:p>
    <w:p w:rsidR="007862B1" w:rsidRPr="00260569" w:rsidRDefault="007862B1" w:rsidP="007862B1">
      <w:pPr>
        <w:numPr>
          <w:ilvl w:val="0"/>
          <w:numId w:val="6"/>
        </w:numPr>
        <w:jc w:val="center"/>
        <w:rPr>
          <w:rFonts w:ascii="GHEA Grapalat" w:hAnsi="GHEA Grapalat" w:cs="GHEA Grapalat"/>
          <w:b/>
          <w:bCs/>
          <w:sz w:val="20"/>
          <w:szCs w:val="20"/>
          <w:lang w:val="pt-BR"/>
        </w:rPr>
      </w:pPr>
      <w:r w:rsidRPr="00260569">
        <w:rPr>
          <w:rFonts w:ascii="GHEA Grapalat" w:hAnsi="GHEA Grapalat" w:cs="GHEA Grapalat"/>
          <w:b/>
          <w:sz w:val="20"/>
          <w:szCs w:val="20"/>
        </w:rPr>
        <w:t xml:space="preserve">Предмет </w:t>
      </w:r>
      <w:r w:rsidRPr="00260569">
        <w:rPr>
          <w:rFonts w:ascii="GHEA Grapalat" w:hAnsi="GHEA Grapalat" w:cs="GHEA Grapalat"/>
          <w:b/>
          <w:sz w:val="20"/>
          <w:szCs w:val="20"/>
          <w:lang w:val="hy-AM"/>
        </w:rPr>
        <w:t>согласия</w:t>
      </w:r>
    </w:p>
    <w:p w:rsidR="007862B1" w:rsidRPr="00260569" w:rsidRDefault="007862B1" w:rsidP="007862B1">
      <w:pPr>
        <w:jc w:val="both"/>
        <w:rPr>
          <w:rFonts w:ascii="GHEA Grapalat" w:hAnsi="GHEA Grapalat" w:cs="GHEA Grapalat"/>
          <w:b/>
          <w:bCs/>
          <w:sz w:val="20"/>
          <w:szCs w:val="20"/>
          <w:lang w:val="pt-BR"/>
        </w:rPr>
      </w:pPr>
      <w:r w:rsidRPr="00260569">
        <w:rPr>
          <w:rFonts w:ascii="GHEA Grapalat" w:hAnsi="GHEA Grapalat" w:cs="GHEA Grapalat"/>
          <w:sz w:val="20"/>
          <w:szCs w:val="20"/>
          <w:lang w:val="pt-BR"/>
        </w:rPr>
        <w:tab/>
      </w:r>
      <w:r w:rsidRPr="00260569">
        <w:rPr>
          <w:rFonts w:ascii="GHEA Grapalat" w:hAnsi="GHEA Grapalat" w:cs="GHEA Grapalat"/>
          <w:sz w:val="20"/>
          <w:szCs w:val="20"/>
          <w:lang w:val="pt-BR"/>
        </w:rPr>
        <w:tab/>
        <w:t xml:space="preserve">                               </w:t>
      </w:r>
    </w:p>
    <w:p w:rsidR="007862B1" w:rsidRPr="0040074F" w:rsidRDefault="0040074F" w:rsidP="0040074F">
      <w:pPr>
        <w:ind w:firstLine="360"/>
        <w:jc w:val="both"/>
        <w:rPr>
          <w:rFonts w:ascii="GHEA Grapalat" w:hAnsi="GHEA Grapalat" w:cs="GHEA Grapalat"/>
          <w:sz w:val="20"/>
          <w:szCs w:val="20"/>
          <w:lang w:val="pt-BR"/>
        </w:rPr>
      </w:pPr>
      <w:r>
        <w:rPr>
          <w:rFonts w:ascii="GHEA Grapalat" w:hAnsi="GHEA Grapalat" w:cs="GHEA Grapalat"/>
          <w:sz w:val="20"/>
          <w:szCs w:val="20"/>
          <w:lang w:val="hy-AM"/>
        </w:rPr>
        <w:t xml:space="preserve">1.1 </w:t>
      </w:r>
      <w:r w:rsidRPr="00260569">
        <w:rPr>
          <w:rFonts w:ascii="GHEA Grapalat" w:hAnsi="GHEA Grapalat" w:cs="GHEA Grapalat"/>
          <w:sz w:val="20"/>
          <w:szCs w:val="20"/>
          <w:lang w:val="pt-BR"/>
        </w:rPr>
        <w:t xml:space="preserve">Компания участвует в выставке </w:t>
      </w:r>
      <w:r w:rsidR="00495DF0" w:rsidRPr="00495DF0">
        <w:rPr>
          <w:rFonts w:ascii="Calibri" w:hAnsi="Calibri" w:cs="Calibri"/>
          <w:sz w:val="22"/>
          <w:szCs w:val="22"/>
          <w:lang w:val="de-DE"/>
        </w:rPr>
        <w:t xml:space="preserve">« </w:t>
      </w:r>
      <w:r w:rsidR="00BA1F77">
        <w:rPr>
          <w:rFonts w:ascii="Calibri" w:hAnsi="Calibri" w:cs="Calibri"/>
          <w:sz w:val="22"/>
          <w:szCs w:val="22"/>
        </w:rPr>
        <w:t xml:space="preserve">Еранос » </w:t>
      </w:r>
      <w:r w:rsidR="00495DF0" w:rsidRPr="00495DF0">
        <w:rPr>
          <w:rFonts w:ascii="Calibri" w:hAnsi="Calibri" w:cs="Calibri"/>
          <w:sz w:val="22"/>
          <w:szCs w:val="22"/>
          <w:lang w:val="hy-AM"/>
        </w:rPr>
        <w:t>, Гегаркуникская область, РА.</w:t>
      </w:r>
      <w:r w:rsidR="00BA1F77" w:rsidRPr="00BA1F77">
        <w:rPr>
          <w:rFonts w:ascii="Calibri" w:hAnsi="Calibri" w:cs="Calibri"/>
          <w:sz w:val="22"/>
          <w:szCs w:val="22"/>
          <w:lang w:val="pt-BR"/>
        </w:rPr>
        <w:t xml:space="preserve"> </w:t>
      </w:r>
      <w:r w:rsidR="00BA1F77">
        <w:rPr>
          <w:rFonts w:ascii="Calibri" w:hAnsi="Calibri" w:cs="Calibri"/>
          <w:sz w:val="22"/>
          <w:szCs w:val="22"/>
        </w:rPr>
        <w:t xml:space="preserve">деревня </w:t>
      </w:r>
      <w:r w:rsidR="00CE529A">
        <w:rPr>
          <w:rFonts w:ascii="Calibri" w:hAnsi="Calibri" w:cs="Calibri"/>
          <w:sz w:val="22"/>
          <w:szCs w:val="22"/>
          <w:lang w:val="hy-AM"/>
        </w:rPr>
        <w:t xml:space="preserve">№ </w:t>
      </w:r>
      <w:r w:rsidR="00BA1F77" w:rsidRPr="00BA1F77">
        <w:rPr>
          <w:rFonts w:ascii="Calibri" w:hAnsi="Calibri" w:cs="Calibri"/>
          <w:sz w:val="22"/>
          <w:szCs w:val="22"/>
          <w:lang w:val="pt-BR"/>
        </w:rPr>
        <w:t>1</w:t>
      </w:r>
      <w:r w:rsidR="00CE529A">
        <w:rPr>
          <w:rFonts w:ascii="Calibri" w:hAnsi="Calibri" w:cs="Calibri"/>
          <w:sz w:val="22"/>
          <w:szCs w:val="22"/>
          <w:lang w:val="hy-AM"/>
        </w:rPr>
        <w:t xml:space="preserve"> </w:t>
      </w:r>
      <w:r w:rsidR="00BA1F77">
        <w:rPr>
          <w:rFonts w:ascii="Calibri" w:hAnsi="Calibri" w:cs="Calibri"/>
          <w:sz w:val="22"/>
          <w:szCs w:val="22"/>
        </w:rPr>
        <w:t xml:space="preserve">средняя </w:t>
      </w:r>
      <w:r w:rsidR="00495DF0" w:rsidRPr="00495DF0">
        <w:rPr>
          <w:rFonts w:ascii="Calibri" w:hAnsi="Calibri" w:cs="Calibri"/>
          <w:sz w:val="22"/>
          <w:szCs w:val="22"/>
          <w:lang w:val="hy-AM"/>
        </w:rPr>
        <w:t xml:space="preserve">школа </w:t>
      </w:r>
      <w:r w:rsidR="00495DF0" w:rsidRPr="00495DF0">
        <w:rPr>
          <w:rFonts w:ascii="Calibri" w:hAnsi="Calibri" w:cs="Calibri"/>
          <w:sz w:val="22"/>
          <w:szCs w:val="22"/>
          <w:lang w:val="de-DE"/>
        </w:rPr>
        <w:t xml:space="preserve">» </w:t>
      </w:r>
      <w:r w:rsidR="00495DF0" w:rsidRPr="00260569">
        <w:rPr>
          <w:rFonts w:ascii="GHEA Grapalat" w:hAnsi="GHEA Grapalat" w:cs="GHEA Grapalat"/>
          <w:sz w:val="20"/>
          <w:szCs w:val="20"/>
          <w:lang w:val="pt-BR"/>
        </w:rPr>
        <w:t xml:space="preserve">организованной </w:t>
      </w:r>
      <w:r w:rsidR="00495DF0" w:rsidRPr="00495DF0">
        <w:rPr>
          <w:rFonts w:ascii="Calibri" w:hAnsi="Calibri" w:cs="Calibri"/>
          <w:sz w:val="22"/>
          <w:szCs w:val="22"/>
          <w:lang w:val="fr-FR"/>
        </w:rPr>
        <w:t xml:space="preserve">СНОК (далее «Заказчик»): </w:t>
      </w:r>
      <w:r w:rsidR="00BA1F77" w:rsidRPr="00E65E2E">
        <w:rPr>
          <w:rFonts w:ascii="GHEA Grapalat" w:hAnsi="GHEA Grapalat"/>
          <w:b/>
          <w:i/>
          <w:sz w:val="22"/>
          <w:szCs w:val="22"/>
          <w:lang w:val="hy-AM"/>
        </w:rPr>
        <w:t xml:space="preserve">« </w:t>
      </w:r>
      <w:r w:rsidR="00C049C0">
        <w:rPr>
          <w:rFonts w:ascii="GHEA Grapalat" w:hAnsi="GHEA Grapalat" w:cs="Sylfaen"/>
          <w:b/>
          <w:i/>
          <w:sz w:val="22"/>
          <w:szCs w:val="22"/>
          <w:lang w:val="es-ES"/>
        </w:rPr>
        <w:t xml:space="preserve">РАГМ </w:t>
      </w:r>
      <w:r w:rsidR="00E90D3C">
        <w:rPr>
          <w:rFonts w:ascii="GHEA Grapalat" w:hAnsi="GHEA Grapalat" w:cs="Sylfaen"/>
          <w:b/>
          <w:i/>
          <w:sz w:val="22"/>
          <w:szCs w:val="22"/>
          <w:lang w:val="ru-RU"/>
        </w:rPr>
        <w:t xml:space="preserve">ДЖД- </w:t>
      </w:r>
      <w:r w:rsidR="00BA1F77">
        <w:rPr>
          <w:rFonts w:ascii="GHEA Grapalat" w:hAnsi="GHEA Grapalat" w:cs="Sylfaen"/>
          <w:b/>
          <w:i/>
          <w:sz w:val="22"/>
          <w:szCs w:val="22"/>
          <w:lang w:val="es-ES"/>
        </w:rPr>
        <w:t xml:space="preserve">ГАШЗБ-2024/01 </w:t>
      </w:r>
      <w:r w:rsidR="00BA1F77" w:rsidRPr="00E65E2E">
        <w:rPr>
          <w:rFonts w:ascii="GHEA Grapalat" w:hAnsi="GHEA Grapalat"/>
          <w:b/>
          <w:i/>
          <w:sz w:val="22"/>
          <w:szCs w:val="22"/>
          <w:lang w:val="hy-AM"/>
        </w:rPr>
        <w:t>»</w:t>
      </w:r>
      <w:r w:rsidR="00BA1F77" w:rsidRPr="004B1AE3">
        <w:rPr>
          <w:rFonts w:ascii="GHEA Grapalat" w:hAnsi="GHEA Grapalat" w:cs="Sylfaen"/>
          <w:b/>
          <w:i/>
          <w:sz w:val="22"/>
          <w:szCs w:val="22"/>
          <w:lang w:val="hy-AM"/>
        </w:rPr>
        <w:t xml:space="preserve">  </w:t>
      </w:r>
      <w:r w:rsidRPr="0040074F">
        <w:rPr>
          <w:rFonts w:ascii="GHEA Grapalat" w:hAnsi="GHEA Grapalat" w:cs="GHEA Grapalat"/>
          <w:sz w:val="20"/>
          <w:szCs w:val="20"/>
          <w:lang w:val="pt-BR"/>
        </w:rPr>
        <w:t>к процедуре покупки кода.</w:t>
      </w:r>
    </w:p>
    <w:p w:rsidR="007862B1" w:rsidRPr="00260569" w:rsidRDefault="006E35C3" w:rsidP="006E35C3">
      <w:pPr>
        <w:ind w:firstLine="360"/>
        <w:jc w:val="both"/>
        <w:rPr>
          <w:rFonts w:ascii="GHEA Grapalat" w:hAnsi="GHEA Grapalat" w:cs="GHEA Grapalat"/>
          <w:color w:val="5B9BD5"/>
          <w:sz w:val="20"/>
          <w:szCs w:val="20"/>
          <w:lang w:val="hy-AM"/>
        </w:rPr>
      </w:pPr>
      <w:r>
        <w:rPr>
          <w:rFonts w:ascii="GHEA Grapalat" w:hAnsi="GHEA Grapalat" w:cs="GHEA Grapalat"/>
          <w:sz w:val="20"/>
          <w:szCs w:val="20"/>
          <w:lang w:val="pt-BR"/>
        </w:rPr>
        <w:t>1.2 В качестве участника, выбранного в результате процедуры закупки, обеспечивающего необходимую квалификацию для выполнения обязательств, предусмотренных заключаемым договором, Компания представляет Заказчику настоящий договор о возмещении ущерба и прилагаемое к нему требование об оплате, заполненное и утвержденное Компания.</w:t>
      </w:r>
    </w:p>
    <w:p w:rsidR="007862B1" w:rsidRPr="00260569" w:rsidRDefault="000149F3" w:rsidP="000149F3">
      <w:pPr>
        <w:ind w:firstLine="360"/>
        <w:jc w:val="both"/>
        <w:rPr>
          <w:rFonts w:ascii="GHEA Grapalat" w:hAnsi="GHEA Grapalat" w:cs="GHEA Grapalat"/>
          <w:color w:val="000000"/>
          <w:sz w:val="20"/>
          <w:szCs w:val="20"/>
          <w:lang w:val="pt-BR"/>
        </w:rPr>
      </w:pPr>
      <w:r>
        <w:rPr>
          <w:rFonts w:ascii="GHEA Grapalat" w:hAnsi="GHEA Grapalat" w:cs="GHEA Grapalat"/>
          <w:color w:val="000000"/>
          <w:sz w:val="20"/>
          <w:szCs w:val="20"/>
          <w:lang w:val="pt-BR"/>
        </w:rPr>
        <w:t xml:space="preserve">1.3 Компания </w:t>
      </w:r>
      <w:r w:rsidR="007862B1" w:rsidRPr="00260569">
        <w:rPr>
          <w:rFonts w:ascii="GHEA Grapalat" w:hAnsi="GHEA Grapalat" w:cs="GHEA Grapalat"/>
          <w:color w:val="000000"/>
          <w:sz w:val="20"/>
          <w:szCs w:val="20"/>
          <w:lang w:val="hy-AM"/>
        </w:rPr>
        <w:t xml:space="preserve">безотзывно соглашается, подписав требование об оплате (далее «Требование»), прилагаемое к </w:t>
      </w:r>
      <w:r w:rsidR="007862B1" w:rsidRPr="00260569">
        <w:rPr>
          <w:rFonts w:ascii="GHEA Grapalat" w:hAnsi="GHEA Grapalat" w:cs="GHEA Grapalat"/>
          <w:color w:val="000000"/>
          <w:sz w:val="20"/>
          <w:szCs w:val="20"/>
          <w:lang w:val="pt-BR"/>
        </w:rPr>
        <w:t xml:space="preserve">настоящему соглашению о </w:t>
      </w:r>
      <w:r w:rsidR="007862B1" w:rsidRPr="00260569">
        <w:rPr>
          <w:rFonts w:ascii="GHEA Grapalat" w:hAnsi="GHEA Grapalat" w:cs="GHEA Grapalat"/>
          <w:color w:val="000000"/>
          <w:sz w:val="20"/>
          <w:szCs w:val="20"/>
          <w:lang w:val="hy-AM"/>
        </w:rPr>
        <w:t>возмещении убытков , что :</w:t>
      </w:r>
    </w:p>
    <w:p w:rsidR="007862B1" w:rsidRPr="00260569" w:rsidRDefault="007862B1" w:rsidP="007862B1">
      <w:pPr>
        <w:ind w:firstLine="426"/>
        <w:jc w:val="both"/>
        <w:rPr>
          <w:rFonts w:ascii="GHEA Grapalat" w:hAnsi="GHEA Grapalat" w:cs="GHEA Grapalat"/>
          <w:color w:val="000000"/>
          <w:sz w:val="20"/>
          <w:szCs w:val="20"/>
          <w:lang w:val="hy-AM"/>
        </w:rPr>
      </w:pPr>
      <w:r w:rsidRPr="00260569">
        <w:rPr>
          <w:rFonts w:ascii="GHEA Grapalat" w:hAnsi="GHEA Grapalat" w:cs="GHEA Grapalat"/>
          <w:color w:val="000000"/>
          <w:sz w:val="20"/>
          <w:szCs w:val="20"/>
          <w:lang w:val="hy-AM"/>
        </w:rPr>
        <w:t>a) Подписывая письмо-требование, Компания предоставляет подтверждение «принятого платежа», заполненного в поле «Условия платежа» письма-требования, и в этом случае банк /плательщик/, обслуживающий Компанию в связи со сбором платежа указанная сумма - /далее: Банк-плательщик/ - не передает полученное Требование Компании для получения дополнительного согласия, поскольку Компания уже подписала Требование в целях акцепта.</w:t>
      </w:r>
    </w:p>
    <w:p w:rsidR="007862B1" w:rsidRPr="00260569" w:rsidRDefault="007862B1" w:rsidP="007862B1">
      <w:pPr>
        <w:ind w:firstLine="426"/>
        <w:jc w:val="both"/>
        <w:rPr>
          <w:rFonts w:ascii="GHEA Grapalat" w:hAnsi="GHEA Grapalat" w:cs="GHEA Grapalat"/>
          <w:color w:val="000000"/>
          <w:sz w:val="20"/>
          <w:szCs w:val="20"/>
          <w:lang w:val="hy-AM"/>
        </w:rPr>
      </w:pPr>
      <w:r w:rsidRPr="00260569">
        <w:rPr>
          <w:rFonts w:ascii="GHEA Grapalat" w:hAnsi="GHEA Grapalat" w:cs="GHEA Grapalat"/>
          <w:color w:val="000000"/>
          <w:sz w:val="20"/>
          <w:szCs w:val="20"/>
          <w:lang w:val="hy-AM"/>
        </w:rPr>
        <w:t xml:space="preserve">б) Требование является основанием для списания Банком-плательщиком всей суммы, указанной в Требовании, со счета </w:t>
      </w:r>
      <w:r w:rsidRPr="00260569">
        <w:rPr>
          <w:rFonts w:ascii="GHEA Grapalat" w:hAnsi="GHEA Grapalat" w:cs="GHEA Grapalat"/>
          <w:color w:val="000000"/>
          <w:sz w:val="20"/>
          <w:szCs w:val="20"/>
          <w:lang w:val="pt-BR"/>
        </w:rPr>
        <w:t xml:space="preserve">Компании </w:t>
      </w:r>
      <w:r w:rsidRPr="00260569">
        <w:rPr>
          <w:rFonts w:ascii="GHEA Grapalat" w:hAnsi="GHEA Grapalat" w:cs="GHEA Grapalat"/>
          <w:color w:val="000000"/>
          <w:sz w:val="20"/>
          <w:szCs w:val="20"/>
          <w:lang w:val="hy-AM"/>
        </w:rPr>
        <w:t>без дополнительного акцепта.</w:t>
      </w:r>
    </w:p>
    <w:p w:rsidR="007862B1" w:rsidRPr="00260569" w:rsidRDefault="007862B1" w:rsidP="007862B1">
      <w:pPr>
        <w:ind w:firstLine="426"/>
        <w:jc w:val="both"/>
        <w:rPr>
          <w:rFonts w:ascii="GHEA Grapalat" w:hAnsi="GHEA Grapalat" w:cs="GHEA Grapalat"/>
          <w:color w:val="000000"/>
          <w:sz w:val="20"/>
          <w:szCs w:val="20"/>
          <w:lang w:val="hy-AM"/>
        </w:rPr>
      </w:pPr>
      <w:r w:rsidRPr="00260569">
        <w:rPr>
          <w:rFonts w:ascii="GHEA Grapalat" w:hAnsi="GHEA Grapalat" w:cs="GHEA Grapalat"/>
          <w:color w:val="000000"/>
          <w:sz w:val="20"/>
          <w:szCs w:val="20"/>
          <w:lang w:val="hy-AM"/>
        </w:rPr>
        <w:t xml:space="preserve">в) </w:t>
      </w:r>
      <w:r w:rsidRPr="00260569">
        <w:rPr>
          <w:rFonts w:ascii="GHEA Grapalat" w:hAnsi="GHEA Grapalat" w:cs="GHEA Grapalat"/>
          <w:color w:val="000000"/>
          <w:sz w:val="20"/>
          <w:szCs w:val="20"/>
          <w:lang w:val="pt-BR"/>
        </w:rPr>
        <w:t xml:space="preserve">Компания </w:t>
      </w:r>
      <w:r w:rsidRPr="00260569">
        <w:rPr>
          <w:rFonts w:ascii="GHEA Grapalat" w:hAnsi="GHEA Grapalat" w:cs="GHEA Grapalat"/>
          <w:color w:val="000000"/>
          <w:sz w:val="20"/>
          <w:szCs w:val="20"/>
          <w:lang w:val="hy-AM"/>
        </w:rPr>
        <w:t>не может дать Банку-плательщику письменное указание или иным образом отозвать свое согласие на Требование.</w:t>
      </w:r>
    </w:p>
    <w:p w:rsidR="007862B1" w:rsidRPr="00260569" w:rsidRDefault="007862B1" w:rsidP="007862B1">
      <w:pPr>
        <w:ind w:left="426"/>
        <w:jc w:val="both"/>
        <w:rPr>
          <w:rFonts w:ascii="GHEA Grapalat" w:hAnsi="GHEA Grapalat" w:cs="GHEA Grapalat"/>
          <w:color w:val="000000"/>
          <w:sz w:val="20"/>
          <w:szCs w:val="20"/>
          <w:lang w:val="hy-AM"/>
        </w:rPr>
      </w:pPr>
      <w:r w:rsidRPr="00260569">
        <w:rPr>
          <w:rFonts w:ascii="GHEA Grapalat" w:hAnsi="GHEA Grapalat" w:cs="GHEA Grapalat"/>
          <w:color w:val="000000"/>
          <w:sz w:val="20"/>
          <w:szCs w:val="20"/>
          <w:lang w:val="hy-AM"/>
        </w:rPr>
        <w:t xml:space="preserve">г) </w:t>
      </w:r>
      <w:r w:rsidRPr="00260569">
        <w:rPr>
          <w:rFonts w:ascii="GHEA Grapalat" w:hAnsi="GHEA Grapalat" w:cs="GHEA Grapalat"/>
          <w:color w:val="000000"/>
          <w:sz w:val="20"/>
          <w:szCs w:val="20"/>
          <w:lang w:val="pt-BR"/>
        </w:rPr>
        <w:t xml:space="preserve">Компания </w:t>
      </w:r>
      <w:r w:rsidRPr="00260569">
        <w:rPr>
          <w:rFonts w:ascii="GHEA Grapalat" w:hAnsi="GHEA Grapalat" w:cs="GHEA Grapalat"/>
          <w:color w:val="000000"/>
          <w:sz w:val="20"/>
          <w:szCs w:val="20"/>
          <w:lang w:val="hy-AM"/>
        </w:rPr>
        <w:t>подтверждает, что приняла Претензию на полную сумму ущерба.</w:t>
      </w:r>
    </w:p>
    <w:p w:rsidR="007862B1" w:rsidRPr="00260569" w:rsidRDefault="007862B1" w:rsidP="007862B1">
      <w:pPr>
        <w:ind w:firstLine="426"/>
        <w:jc w:val="both"/>
        <w:rPr>
          <w:rFonts w:ascii="GHEA Grapalat" w:hAnsi="GHEA Grapalat" w:cs="GHEA Grapalat"/>
          <w:sz w:val="20"/>
          <w:szCs w:val="20"/>
          <w:lang w:val="hy-AM"/>
        </w:rPr>
      </w:pPr>
      <w:r w:rsidRPr="00260569">
        <w:rPr>
          <w:rFonts w:ascii="GHEA Grapalat" w:hAnsi="GHEA Grapalat" w:cs="GHEA Grapalat"/>
          <w:sz w:val="20"/>
          <w:szCs w:val="20"/>
          <w:lang w:val="hy-AM"/>
        </w:rPr>
        <w:t>д) Компания настоящим соглашается с тем, что Банк-плательщик не несет никакой ответственности за законность, действительность, сроки подачи и действия, предпринятые Банком-плательщиком для обеспечения исполнения Требования, предъявленного Клиентом, и Претензии.</w:t>
      </w:r>
    </w:p>
    <w:p w:rsidR="001A46FF" w:rsidRPr="00A6088E" w:rsidRDefault="000149F3" w:rsidP="001A46FF">
      <w:pPr>
        <w:pStyle w:val="af4"/>
        <w:shd w:val="clear" w:color="auto" w:fill="FFFFFF"/>
        <w:spacing w:before="0" w:beforeAutospacing="0" w:after="0" w:afterAutospacing="0"/>
        <w:ind w:firstLine="426"/>
        <w:jc w:val="both"/>
        <w:rPr>
          <w:rFonts w:ascii="GHEA Grapalat" w:hAnsi="GHEA Grapalat" w:cs="Arial"/>
          <w:sz w:val="20"/>
          <w:lang w:val="hy-AM"/>
        </w:rPr>
      </w:pPr>
      <w:r>
        <w:rPr>
          <w:rFonts w:ascii="GHEA Grapalat" w:hAnsi="GHEA Grapalat" w:cs="GHEA Grapalat"/>
          <w:sz w:val="20"/>
          <w:szCs w:val="20"/>
          <w:lang w:val="pt-BR"/>
        </w:rPr>
        <w:t xml:space="preserve">1.4 В случае неисполнения или ненадлежащего исполнения договора, заключенного Компанией в результате процедуры покупки, если это приводит к одностороннему расторжению договора со стороны Заказчика, Заказчик </w:t>
      </w:r>
      <w:r w:rsidR="007862B1" w:rsidRPr="00260569">
        <w:rPr>
          <w:rFonts w:ascii="GHEA Grapalat" w:hAnsi="GHEA Grapalat" w:cs="GHEA Grapalat"/>
          <w:sz w:val="20"/>
          <w:szCs w:val="20"/>
          <w:lang w:val="pt-BR"/>
        </w:rPr>
        <w:t xml:space="preserve">представляет настоящий договор о возмещении убытков и прилагаемую </w:t>
      </w:r>
      <w:r w:rsidR="007862B1" w:rsidRPr="00260569">
        <w:rPr>
          <w:rFonts w:ascii="GHEA Grapalat" w:hAnsi="GHEA Grapalat" w:cs="GHEA Grapalat"/>
          <w:sz w:val="20"/>
          <w:szCs w:val="20"/>
          <w:lang w:val="hy-AM"/>
        </w:rPr>
        <w:t xml:space="preserve">Претензию в оригинале. форму Банку-плательщику </w:t>
      </w:r>
      <w:r w:rsidR="007862B1" w:rsidRPr="00260569">
        <w:rPr>
          <w:rFonts w:ascii="GHEA Grapalat" w:hAnsi="GHEA Grapalat" w:cs="GHEA Grapalat"/>
          <w:sz w:val="20"/>
          <w:szCs w:val="20"/>
          <w:lang w:val="pt-BR"/>
        </w:rPr>
        <w:t>, уведомив Компанию в письменной форме.</w:t>
      </w:r>
    </w:p>
    <w:p w:rsidR="007862B1" w:rsidRPr="00260569" w:rsidRDefault="007862B1" w:rsidP="000149F3">
      <w:pPr>
        <w:ind w:firstLine="426"/>
        <w:jc w:val="both"/>
        <w:rPr>
          <w:rFonts w:ascii="GHEA Grapalat" w:hAnsi="GHEA Grapalat" w:cs="GHEA Grapalat"/>
          <w:sz w:val="20"/>
          <w:szCs w:val="20"/>
          <w:lang w:val="pt-BR"/>
        </w:rPr>
      </w:pPr>
      <w:r w:rsidRPr="00260569">
        <w:rPr>
          <w:rFonts w:ascii="GHEA Grapalat" w:hAnsi="GHEA Grapalat" w:cs="GHEA Grapalat"/>
          <w:sz w:val="20"/>
          <w:szCs w:val="20"/>
          <w:lang w:val="pt-BR"/>
        </w:rPr>
        <w:t xml:space="preserve">Настоящее Соглашение о возмещении ущерба и прилагаемая </w:t>
      </w:r>
      <w:r w:rsidRPr="00260569">
        <w:rPr>
          <w:rFonts w:ascii="GHEA Grapalat" w:hAnsi="GHEA Grapalat" w:cs="GHEA Grapalat"/>
          <w:sz w:val="20"/>
          <w:szCs w:val="20"/>
          <w:lang w:val="hy-AM"/>
        </w:rPr>
        <w:t>претензия</w:t>
      </w:r>
      <w:r w:rsidRPr="00260569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0B4CF4">
        <w:rPr>
          <w:rFonts w:ascii="GHEA Grapalat" w:hAnsi="GHEA Grapalat" w:cs="GHEA Grapalat"/>
          <w:sz w:val="20"/>
          <w:szCs w:val="20"/>
          <w:lang w:val="hy-AM"/>
        </w:rPr>
        <w:t>электронный</w:t>
      </w:r>
      <w:r w:rsidRPr="00260569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0B4CF4">
        <w:rPr>
          <w:rFonts w:ascii="GHEA Grapalat" w:hAnsi="GHEA Grapalat" w:cs="GHEA Grapalat"/>
          <w:sz w:val="20"/>
          <w:szCs w:val="20"/>
          <w:lang w:val="hy-AM"/>
        </w:rPr>
        <w:t>цифровой</w:t>
      </w:r>
      <w:r w:rsidRPr="00260569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0B4CF4">
        <w:rPr>
          <w:rFonts w:ascii="GHEA Grapalat" w:hAnsi="GHEA Grapalat" w:cs="GHEA Grapalat"/>
          <w:sz w:val="20"/>
          <w:szCs w:val="20"/>
          <w:lang w:val="hy-AM"/>
        </w:rPr>
        <w:t>с подписью</w:t>
      </w:r>
      <w:r w:rsidRPr="00260569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0B4CF4">
        <w:rPr>
          <w:rFonts w:ascii="GHEA Grapalat" w:hAnsi="GHEA Grapalat" w:cs="GHEA Grapalat"/>
          <w:sz w:val="20"/>
          <w:szCs w:val="20"/>
          <w:lang w:val="hy-AM"/>
        </w:rPr>
        <w:t>одобренный</w:t>
      </w:r>
      <w:r w:rsidRPr="00260569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0B4CF4">
        <w:rPr>
          <w:rFonts w:ascii="GHEA Grapalat" w:hAnsi="GHEA Grapalat" w:cs="GHEA Grapalat"/>
          <w:sz w:val="20"/>
          <w:szCs w:val="20"/>
          <w:lang w:val="hy-AM"/>
        </w:rPr>
        <w:t>быть</w:t>
      </w:r>
      <w:r w:rsidRPr="00260569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0B4CF4">
        <w:rPr>
          <w:rFonts w:ascii="GHEA Grapalat" w:hAnsi="GHEA Grapalat" w:cs="GHEA Grapalat"/>
          <w:sz w:val="20"/>
          <w:szCs w:val="20"/>
          <w:lang w:val="hy-AM"/>
        </w:rPr>
        <w:t>случай</w:t>
      </w:r>
      <w:r w:rsidRPr="00260569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0B4CF4">
        <w:rPr>
          <w:rFonts w:ascii="GHEA Grapalat" w:hAnsi="GHEA Grapalat" w:cs="GHEA Grapalat"/>
          <w:sz w:val="20"/>
          <w:szCs w:val="20"/>
          <w:lang w:val="hy-AM"/>
        </w:rPr>
        <w:t>их</w:t>
      </w:r>
      <w:r w:rsidRPr="00260569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0B4CF4">
        <w:rPr>
          <w:rFonts w:ascii="GHEA Grapalat" w:hAnsi="GHEA Grapalat" w:cs="GHEA Grapalat"/>
          <w:sz w:val="20"/>
          <w:szCs w:val="20"/>
          <w:lang w:val="hy-AM"/>
        </w:rPr>
        <w:t>Плательщик:</w:t>
      </w:r>
      <w:r w:rsidRPr="00260569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0B4CF4">
        <w:rPr>
          <w:rFonts w:ascii="GHEA Grapalat" w:hAnsi="GHEA Grapalat" w:cs="GHEA Grapalat"/>
          <w:sz w:val="20"/>
          <w:szCs w:val="20"/>
          <w:lang w:val="hy-AM"/>
        </w:rPr>
        <w:t>В банк</w:t>
      </w:r>
      <w:r w:rsidRPr="00260569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0B4CF4">
        <w:rPr>
          <w:rFonts w:ascii="GHEA Grapalat" w:hAnsi="GHEA Grapalat" w:cs="GHEA Grapalat"/>
          <w:sz w:val="20"/>
          <w:szCs w:val="20"/>
          <w:lang w:val="hy-AM"/>
        </w:rPr>
        <w:t>являются</w:t>
      </w:r>
      <w:r w:rsidRPr="00260569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0B4CF4">
        <w:rPr>
          <w:rFonts w:ascii="GHEA Grapalat" w:hAnsi="GHEA Grapalat" w:cs="GHEA Grapalat"/>
          <w:sz w:val="20"/>
          <w:szCs w:val="20"/>
          <w:lang w:val="hy-AM"/>
        </w:rPr>
        <w:t>представлен</w:t>
      </w:r>
      <w:r w:rsidRPr="00260569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0B4CF4">
        <w:rPr>
          <w:rFonts w:ascii="GHEA Grapalat" w:hAnsi="GHEA Grapalat" w:cs="GHEA Grapalat"/>
          <w:sz w:val="20"/>
          <w:szCs w:val="20"/>
          <w:lang w:val="hy-AM"/>
        </w:rPr>
        <w:t>электронный</w:t>
      </w:r>
      <w:r w:rsidRPr="00260569">
        <w:rPr>
          <w:rFonts w:ascii="GHEA Grapalat" w:hAnsi="GHEA Grapalat" w:cs="GHEA Grapalat"/>
          <w:sz w:val="20"/>
          <w:szCs w:val="20"/>
          <w:lang w:val="pt-BR"/>
        </w:rPr>
        <w:t xml:space="preserve"> с такими </w:t>
      </w:r>
      <w:r w:rsidRPr="000B4CF4">
        <w:rPr>
          <w:rFonts w:ascii="GHEA Grapalat" w:hAnsi="GHEA Grapalat" w:cs="GHEA Grapalat"/>
          <w:sz w:val="20"/>
          <w:szCs w:val="20"/>
          <w:lang w:val="hy-AM"/>
        </w:rPr>
        <w:t>перевозчиками , как</w:t>
      </w:r>
      <w:r w:rsidRPr="00260569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0B4CF4">
        <w:rPr>
          <w:rFonts w:ascii="GHEA Grapalat" w:hAnsi="GHEA Grapalat" w:cs="GHEA Grapalat"/>
          <w:sz w:val="20"/>
          <w:szCs w:val="20"/>
          <w:lang w:val="hy-AM"/>
        </w:rPr>
        <w:t>также</w:t>
      </w:r>
      <w:r w:rsidRPr="00260569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0B4CF4">
        <w:rPr>
          <w:rFonts w:ascii="GHEA Grapalat" w:hAnsi="GHEA Grapalat" w:cs="GHEA Grapalat"/>
          <w:sz w:val="20"/>
          <w:szCs w:val="20"/>
          <w:lang w:val="hy-AM"/>
        </w:rPr>
        <w:t>из них</w:t>
      </w:r>
      <w:r w:rsidRPr="00260569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0B4CF4">
        <w:rPr>
          <w:rFonts w:ascii="GHEA Grapalat" w:hAnsi="GHEA Grapalat" w:cs="GHEA Grapalat"/>
          <w:sz w:val="20"/>
          <w:szCs w:val="20"/>
          <w:lang w:val="hy-AM"/>
        </w:rPr>
        <w:t>распродано</w:t>
      </w:r>
      <w:r w:rsidRPr="00260569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0B4CF4">
        <w:rPr>
          <w:rFonts w:ascii="GHEA Grapalat" w:hAnsi="GHEA Grapalat" w:cs="GHEA Grapalat"/>
          <w:sz w:val="20"/>
          <w:szCs w:val="20"/>
          <w:lang w:val="hy-AM"/>
        </w:rPr>
        <w:t>бумага</w:t>
      </w:r>
      <w:r w:rsidRPr="00260569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0B4CF4">
        <w:rPr>
          <w:rFonts w:ascii="GHEA Grapalat" w:hAnsi="GHEA Grapalat" w:cs="GHEA Grapalat"/>
          <w:sz w:val="20"/>
          <w:szCs w:val="20"/>
          <w:lang w:val="hy-AM"/>
        </w:rPr>
        <w:t xml:space="preserve">с опциями </w:t>
      </w:r>
      <w:r w:rsidRPr="00260569">
        <w:rPr>
          <w:rFonts w:ascii="GHEA Grapalat" w:hAnsi="GHEA Grapalat" w:cs="GHEA Grapalat"/>
          <w:sz w:val="20"/>
          <w:szCs w:val="20"/>
          <w:lang w:val="pt-BR"/>
        </w:rPr>
        <w:t>.</w:t>
      </w:r>
    </w:p>
    <w:p w:rsidR="007862B1" w:rsidRPr="00260569" w:rsidRDefault="007862B1" w:rsidP="000149F3">
      <w:pPr>
        <w:numPr>
          <w:ilvl w:val="1"/>
          <w:numId w:val="25"/>
        </w:numPr>
        <w:jc w:val="both"/>
        <w:rPr>
          <w:rFonts w:ascii="GHEA Grapalat" w:hAnsi="GHEA Grapalat" w:cs="GHEA Grapalat"/>
          <w:color w:val="000000"/>
          <w:sz w:val="20"/>
          <w:szCs w:val="20"/>
          <w:lang w:val="hy-AM"/>
        </w:rPr>
      </w:pPr>
      <w:r w:rsidRPr="00260569">
        <w:rPr>
          <w:rFonts w:ascii="GHEA Grapalat" w:hAnsi="GHEA Grapalat" w:cs="GHEA Grapalat"/>
          <w:color w:val="000000"/>
          <w:sz w:val="20"/>
          <w:szCs w:val="20"/>
          <w:lang w:val="hy-AM"/>
        </w:rPr>
        <w:t>Клиент может предоставить Банку-плательщику иные дополнительные документы.</w:t>
      </w:r>
    </w:p>
    <w:p w:rsidR="007862B1" w:rsidRPr="00260569" w:rsidRDefault="000149F3" w:rsidP="000149F3">
      <w:pPr>
        <w:ind w:firstLine="426"/>
        <w:jc w:val="both"/>
        <w:rPr>
          <w:rFonts w:ascii="GHEA Grapalat" w:hAnsi="GHEA Grapalat" w:cs="GHEA Grapalat"/>
          <w:sz w:val="20"/>
          <w:szCs w:val="20"/>
          <w:lang w:val="pt-BR"/>
        </w:rPr>
      </w:pPr>
      <w:r w:rsidRPr="000B4CF4">
        <w:rPr>
          <w:rFonts w:ascii="GHEA Grapalat" w:hAnsi="GHEA Grapalat" w:cs="GHEA Grapalat"/>
          <w:sz w:val="20"/>
          <w:szCs w:val="20"/>
          <w:lang w:val="hy-AM"/>
        </w:rPr>
        <w:t xml:space="preserve">1.6 Банк не несет </w:t>
      </w:r>
      <w:r w:rsidR="007862B1" w:rsidRPr="00260569">
        <w:rPr>
          <w:rFonts w:ascii="GHEA Grapalat" w:hAnsi="GHEA Grapalat" w:cs="GHEA Grapalat"/>
          <w:sz w:val="20"/>
          <w:szCs w:val="20"/>
          <w:lang w:val="hy-AM"/>
        </w:rPr>
        <w:t xml:space="preserve">никакой </w:t>
      </w:r>
      <w:r w:rsidR="007862B1" w:rsidRPr="00260569">
        <w:rPr>
          <w:rFonts w:ascii="GHEA Grapalat" w:hAnsi="GHEA Grapalat" w:cs="GHEA Grapalat"/>
          <w:sz w:val="20"/>
          <w:szCs w:val="20"/>
          <w:lang w:val="pt-BR"/>
        </w:rPr>
        <w:t xml:space="preserve">ответственности за риски </w:t>
      </w:r>
      <w:r w:rsidR="007862B1" w:rsidRPr="00260569">
        <w:rPr>
          <w:rFonts w:ascii="GHEA Grapalat" w:hAnsi="GHEA Grapalat" w:cs="GHEA Grapalat"/>
          <w:sz w:val="20"/>
          <w:szCs w:val="20"/>
          <w:lang w:val="hy-AM"/>
        </w:rPr>
        <w:t xml:space="preserve">Общества </w:t>
      </w:r>
      <w:r w:rsidR="007862B1" w:rsidRPr="00260569">
        <w:rPr>
          <w:rFonts w:ascii="GHEA Grapalat" w:hAnsi="GHEA Grapalat" w:cs="GHEA Grapalat"/>
          <w:sz w:val="20"/>
          <w:szCs w:val="20"/>
          <w:lang w:val="pt-BR"/>
        </w:rPr>
        <w:t xml:space="preserve">(убытки, понесенные Обществом) </w:t>
      </w:r>
      <w:r w:rsidR="007862B1" w:rsidRPr="00260569">
        <w:rPr>
          <w:rFonts w:ascii="GHEA Grapalat" w:hAnsi="GHEA Grapalat" w:cs="GHEA Grapalat"/>
          <w:sz w:val="20"/>
          <w:szCs w:val="20"/>
          <w:lang w:val="hy-AM"/>
        </w:rPr>
        <w:t xml:space="preserve">и негативные последствия </w:t>
      </w:r>
      <w:r w:rsidR="007862B1" w:rsidRPr="00260569">
        <w:rPr>
          <w:rFonts w:ascii="GHEA Grapalat" w:hAnsi="GHEA Grapalat" w:cs="GHEA Grapalat"/>
          <w:sz w:val="20"/>
          <w:szCs w:val="20"/>
          <w:lang w:val="pt-BR"/>
        </w:rPr>
        <w:t xml:space="preserve">, возникающие в результате выплаты Банком-плательщиком суммы, указанной в Распоряжении </w:t>
      </w:r>
      <w:r w:rsidR="007862B1" w:rsidRPr="00260569">
        <w:rPr>
          <w:rFonts w:ascii="GHEA Grapalat" w:hAnsi="GHEA Grapalat" w:cs="GHEA Grapalat"/>
          <w:sz w:val="20"/>
          <w:szCs w:val="20"/>
          <w:lang w:val="hy-AM"/>
        </w:rPr>
        <w:t>.</w:t>
      </w:r>
      <w:r w:rsidR="007862B1" w:rsidRPr="00260569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="007862B1" w:rsidRPr="00260569">
        <w:rPr>
          <w:rFonts w:ascii="GHEA Grapalat" w:hAnsi="GHEA Grapalat" w:cs="GHEA Grapalat"/>
          <w:sz w:val="20"/>
          <w:szCs w:val="20"/>
          <w:lang w:val="hy-AM"/>
        </w:rPr>
        <w:t>Банк не обязан проверять факты нарушения Компанией условий договора.</w:t>
      </w:r>
    </w:p>
    <w:p w:rsidR="007862B1" w:rsidRPr="00260569" w:rsidRDefault="000149F3" w:rsidP="000149F3">
      <w:pPr>
        <w:ind w:firstLine="426"/>
        <w:jc w:val="both"/>
        <w:rPr>
          <w:rFonts w:ascii="GHEA Grapalat" w:hAnsi="GHEA Grapalat" w:cs="GHEA Grapalat"/>
          <w:sz w:val="20"/>
          <w:szCs w:val="20"/>
          <w:lang w:val="pt-BR"/>
        </w:rPr>
      </w:pPr>
      <w:r w:rsidRPr="000B4CF4">
        <w:rPr>
          <w:rFonts w:ascii="GHEA Grapalat" w:hAnsi="GHEA Grapalat" w:cs="GHEA Grapalat"/>
          <w:sz w:val="20"/>
          <w:szCs w:val="20"/>
          <w:lang w:val="pt-BR"/>
        </w:rPr>
        <w:t xml:space="preserve">1.7 </w:t>
      </w:r>
      <w:r w:rsidR="007862B1" w:rsidRPr="00260569">
        <w:rPr>
          <w:rFonts w:ascii="GHEA Grapalat" w:hAnsi="GHEA Grapalat" w:cs="GHEA Grapalat"/>
          <w:sz w:val="20"/>
          <w:szCs w:val="20"/>
          <w:lang w:val="hy-AM"/>
        </w:rPr>
        <w:t xml:space="preserve">В случае </w:t>
      </w:r>
      <w:r w:rsidR="007862B1" w:rsidRPr="00260569">
        <w:rPr>
          <w:rFonts w:ascii="GHEA Grapalat" w:hAnsi="GHEA Grapalat" w:cs="GHEA Grapalat"/>
          <w:sz w:val="20"/>
          <w:szCs w:val="20"/>
          <w:lang w:val="pt-BR"/>
        </w:rPr>
        <w:t xml:space="preserve">недостаточности </w:t>
      </w:r>
      <w:r w:rsidR="007862B1" w:rsidRPr="00260569">
        <w:rPr>
          <w:rFonts w:ascii="GHEA Grapalat" w:hAnsi="GHEA Grapalat" w:cs="GHEA Grapalat"/>
          <w:sz w:val="20"/>
          <w:szCs w:val="20"/>
          <w:lang w:val="hy-AM"/>
        </w:rPr>
        <w:t xml:space="preserve">средств на счете Компании </w:t>
      </w:r>
      <w:r w:rsidR="007862B1" w:rsidRPr="00260569">
        <w:rPr>
          <w:rFonts w:ascii="GHEA Grapalat" w:hAnsi="GHEA Grapalat" w:cs="GHEA Grapalat"/>
          <w:sz w:val="20"/>
          <w:szCs w:val="20"/>
        </w:rPr>
        <w:t>:</w:t>
      </w:r>
      <w:r w:rsidR="007862B1" w:rsidRPr="00260569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="007862B1" w:rsidRPr="00260569">
        <w:rPr>
          <w:rFonts w:ascii="GHEA Grapalat" w:hAnsi="GHEA Grapalat" w:cs="GHEA Grapalat"/>
          <w:sz w:val="20"/>
          <w:szCs w:val="20"/>
        </w:rPr>
        <w:t>Плательщик:</w:t>
      </w:r>
      <w:r w:rsidR="007862B1" w:rsidRPr="00260569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="007862B1" w:rsidRPr="00260569">
        <w:rPr>
          <w:rFonts w:ascii="GHEA Grapalat" w:hAnsi="GHEA Grapalat" w:cs="GHEA Grapalat"/>
          <w:sz w:val="20"/>
          <w:szCs w:val="20"/>
        </w:rPr>
        <w:t>банк</w:t>
      </w:r>
      <w:r w:rsidR="007862B1" w:rsidRPr="00260569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="007862B1" w:rsidRPr="00260569">
        <w:rPr>
          <w:rFonts w:ascii="GHEA Grapalat" w:hAnsi="GHEA Grapalat" w:cs="GHEA Grapalat"/>
          <w:sz w:val="20"/>
          <w:szCs w:val="20"/>
        </w:rPr>
        <w:t>оплата</w:t>
      </w:r>
      <w:r w:rsidR="007862B1" w:rsidRPr="00260569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="007862B1" w:rsidRPr="00260569">
        <w:rPr>
          <w:rFonts w:ascii="GHEA Grapalat" w:hAnsi="GHEA Grapalat" w:cs="GHEA Grapalat"/>
          <w:sz w:val="20"/>
          <w:szCs w:val="20"/>
        </w:rPr>
        <w:t>письмо-требование</w:t>
      </w:r>
      <w:r w:rsidR="007862B1" w:rsidRPr="00260569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="007862B1" w:rsidRPr="00260569">
        <w:rPr>
          <w:rFonts w:ascii="GHEA Grapalat" w:hAnsi="GHEA Grapalat" w:cs="GHEA Grapalat"/>
          <w:sz w:val="20"/>
          <w:szCs w:val="20"/>
        </w:rPr>
        <w:t>от получения</w:t>
      </w:r>
      <w:r w:rsidR="007862B1" w:rsidRPr="00260569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="007862B1" w:rsidRPr="00260569">
        <w:rPr>
          <w:rFonts w:ascii="GHEA Grapalat" w:hAnsi="GHEA Grapalat" w:cs="GHEA Grapalat"/>
          <w:sz w:val="20"/>
          <w:szCs w:val="20"/>
        </w:rPr>
        <w:t xml:space="preserve">затем: </w:t>
      </w:r>
      <w:r w:rsidR="007862B1" w:rsidRPr="00260569">
        <w:rPr>
          <w:rFonts w:ascii="GHEA Grapalat" w:hAnsi="GHEA Grapalat" w:cs="GHEA Grapalat"/>
          <w:sz w:val="20"/>
          <w:szCs w:val="20"/>
          <w:lang w:val="pt-BR"/>
        </w:rPr>
        <w:t xml:space="preserve">2 ( </w:t>
      </w:r>
      <w:r w:rsidR="007862B1" w:rsidRPr="00260569">
        <w:rPr>
          <w:rFonts w:ascii="GHEA Grapalat" w:hAnsi="GHEA Grapalat" w:cs="GHEA Grapalat"/>
          <w:sz w:val="20"/>
          <w:szCs w:val="20"/>
        </w:rPr>
        <w:t xml:space="preserve">два </w:t>
      </w:r>
      <w:r w:rsidR="007862B1" w:rsidRPr="00260569">
        <w:rPr>
          <w:rFonts w:ascii="GHEA Grapalat" w:hAnsi="GHEA Grapalat" w:cs="GHEA Grapalat"/>
          <w:sz w:val="20"/>
          <w:szCs w:val="20"/>
          <w:lang w:val="pt-BR"/>
        </w:rPr>
        <w:t xml:space="preserve">) </w:t>
      </w:r>
      <w:r w:rsidR="007862B1" w:rsidRPr="00260569">
        <w:rPr>
          <w:rFonts w:ascii="GHEA Grapalat" w:hAnsi="GHEA Grapalat" w:cs="GHEA Grapalat"/>
          <w:sz w:val="20"/>
          <w:szCs w:val="20"/>
        </w:rPr>
        <w:t>рабочих дня</w:t>
      </w:r>
      <w:r w:rsidR="007862B1" w:rsidRPr="00260569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="007862B1" w:rsidRPr="00260569">
        <w:rPr>
          <w:rFonts w:ascii="GHEA Grapalat" w:hAnsi="GHEA Grapalat" w:cs="GHEA Grapalat"/>
          <w:sz w:val="20"/>
          <w:szCs w:val="20"/>
        </w:rPr>
        <w:t>дня</w:t>
      </w:r>
      <w:r w:rsidR="007862B1" w:rsidRPr="00260569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="007862B1" w:rsidRPr="00260569">
        <w:rPr>
          <w:rFonts w:ascii="GHEA Grapalat" w:hAnsi="GHEA Grapalat" w:cs="GHEA Grapalat"/>
          <w:sz w:val="20"/>
          <w:szCs w:val="20"/>
        </w:rPr>
        <w:t>в течение</w:t>
      </w:r>
      <w:r w:rsidR="007862B1" w:rsidRPr="00260569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="007862B1" w:rsidRPr="00260569">
        <w:rPr>
          <w:rFonts w:ascii="GHEA Grapalat" w:hAnsi="GHEA Grapalat" w:cs="GHEA Grapalat"/>
          <w:sz w:val="20"/>
          <w:szCs w:val="20"/>
        </w:rPr>
        <w:t>нуждаться</w:t>
      </w:r>
      <w:r w:rsidR="007862B1" w:rsidRPr="00260569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="007862B1" w:rsidRPr="00260569">
        <w:rPr>
          <w:rFonts w:ascii="GHEA Grapalat" w:hAnsi="GHEA Grapalat" w:cs="GHEA Grapalat"/>
          <w:sz w:val="20"/>
          <w:szCs w:val="20"/>
        </w:rPr>
        <w:t>является</w:t>
      </w:r>
      <w:r w:rsidR="007862B1" w:rsidRPr="00260569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="007862B1" w:rsidRPr="00260569">
        <w:rPr>
          <w:rFonts w:ascii="GHEA Grapalat" w:hAnsi="GHEA Grapalat" w:cs="GHEA Grapalat"/>
          <w:sz w:val="20"/>
          <w:szCs w:val="20"/>
        </w:rPr>
        <w:t>информировать</w:t>
      </w:r>
      <w:r w:rsidR="007862B1" w:rsidRPr="00260569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="007862B1" w:rsidRPr="00260569">
        <w:rPr>
          <w:rFonts w:ascii="GHEA Grapalat" w:hAnsi="GHEA Grapalat" w:cs="GHEA Grapalat"/>
          <w:sz w:val="20"/>
          <w:szCs w:val="20"/>
        </w:rPr>
        <w:t>Заказчику:</w:t>
      </w:r>
      <w:r w:rsidR="007862B1" w:rsidRPr="00260569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="007862B1" w:rsidRPr="00260569">
        <w:rPr>
          <w:rFonts w:ascii="GHEA Grapalat" w:hAnsi="GHEA Grapalat" w:cs="GHEA Grapalat"/>
          <w:sz w:val="20"/>
          <w:szCs w:val="20"/>
        </w:rPr>
        <w:t>в письменной форме</w:t>
      </w:r>
      <w:r w:rsidR="007862B1" w:rsidRPr="00260569">
        <w:rPr>
          <w:rFonts w:ascii="GHEA Grapalat" w:hAnsi="GHEA Grapalat" w:cs="GHEA Grapalat"/>
          <w:sz w:val="20"/>
          <w:szCs w:val="20"/>
          <w:lang w:val="pt-BR"/>
        </w:rPr>
        <w:t xml:space="preserve"> в </w:t>
      </w:r>
      <w:r w:rsidR="007862B1" w:rsidRPr="00260569">
        <w:rPr>
          <w:rFonts w:ascii="GHEA Grapalat" w:hAnsi="GHEA Grapalat" w:cs="GHEA Grapalat"/>
          <w:sz w:val="20"/>
          <w:szCs w:val="20"/>
        </w:rPr>
        <w:t>виде</w:t>
      </w:r>
    </w:p>
    <w:p w:rsidR="007862B1" w:rsidRPr="00260569" w:rsidRDefault="000149F3" w:rsidP="000149F3">
      <w:pPr>
        <w:ind w:firstLine="360"/>
        <w:jc w:val="both"/>
        <w:rPr>
          <w:rFonts w:ascii="GHEA Grapalat" w:hAnsi="GHEA Grapalat" w:cs="GHEA Grapalat"/>
          <w:sz w:val="20"/>
          <w:szCs w:val="20"/>
          <w:lang w:val="pt-BR"/>
        </w:rPr>
      </w:pPr>
      <w:r>
        <w:rPr>
          <w:rFonts w:ascii="GHEA Grapalat" w:hAnsi="GHEA Grapalat" w:cs="GHEA Grapalat"/>
          <w:sz w:val="20"/>
          <w:szCs w:val="20"/>
          <w:lang w:val="pt-BR"/>
        </w:rPr>
        <w:t xml:space="preserve">1.8. После предоставления Банку настоящего договора и прилагаемого </w:t>
      </w:r>
      <w:r w:rsidR="007862B1" w:rsidRPr="00260569">
        <w:rPr>
          <w:rFonts w:ascii="GHEA Grapalat" w:hAnsi="GHEA Grapalat" w:cs="GHEA Grapalat"/>
          <w:sz w:val="20"/>
          <w:szCs w:val="20"/>
          <w:lang w:val="hy-AM"/>
        </w:rPr>
        <w:t xml:space="preserve">заявления </w:t>
      </w:r>
      <w:r w:rsidR="007862B1" w:rsidRPr="00260569">
        <w:rPr>
          <w:rFonts w:ascii="GHEA Grapalat" w:hAnsi="GHEA Grapalat" w:cs="GHEA Grapalat"/>
          <w:sz w:val="20"/>
          <w:szCs w:val="20"/>
          <w:lang w:val="pt-BR"/>
        </w:rPr>
        <w:t>, в случае невыплаты Клиенту денег в течение десяти рабочих дней по причинам, не зависящим от Банка, Клиент передает в «АКРА» информацию о Компании, связанную с невыплатой. ЗАО «Кредитная отчетность» (Кредитное бюро).</w:t>
      </w:r>
    </w:p>
    <w:p w:rsidR="007862B1" w:rsidRPr="007862B1" w:rsidRDefault="007862B1" w:rsidP="007862B1">
      <w:pPr>
        <w:numPr>
          <w:ilvl w:val="0"/>
          <w:numId w:val="6"/>
        </w:numPr>
        <w:jc w:val="center"/>
        <w:rPr>
          <w:rFonts w:ascii="GHEA Grapalat" w:hAnsi="GHEA Grapalat" w:cs="GHEA Grapalat"/>
          <w:b/>
          <w:bCs/>
          <w:sz w:val="20"/>
          <w:szCs w:val="20"/>
        </w:rPr>
      </w:pPr>
      <w:r w:rsidRPr="007862B1">
        <w:rPr>
          <w:rFonts w:ascii="GHEA Grapalat" w:hAnsi="GHEA Grapalat" w:cs="GHEA Grapalat"/>
          <w:b/>
          <w:bCs/>
          <w:sz w:val="20"/>
          <w:szCs w:val="20"/>
        </w:rPr>
        <w:t>Другие условия:</w:t>
      </w:r>
    </w:p>
    <w:p w:rsidR="007862B1" w:rsidRPr="007862B1" w:rsidRDefault="007862B1" w:rsidP="007862B1">
      <w:pPr>
        <w:ind w:firstLine="567"/>
        <w:jc w:val="both"/>
        <w:rPr>
          <w:rFonts w:ascii="GHEA Grapalat" w:hAnsi="GHEA Grapalat" w:cs="GHEA Grapalat"/>
          <w:sz w:val="20"/>
          <w:szCs w:val="20"/>
          <w:lang w:val="hy-AM"/>
        </w:rPr>
      </w:pPr>
      <w:r w:rsidRPr="007862B1">
        <w:rPr>
          <w:rFonts w:ascii="GHEA Grapalat" w:hAnsi="GHEA Grapalat" w:cs="GHEA Grapalat"/>
          <w:sz w:val="20"/>
          <w:szCs w:val="20"/>
        </w:rPr>
        <w:lastRenderedPageBreak/>
        <w:t xml:space="preserve">2.1 Настоящее соглашение </w:t>
      </w:r>
      <w:r w:rsidRPr="007862B1">
        <w:rPr>
          <w:rFonts w:ascii="GHEA Grapalat" w:hAnsi="GHEA Grapalat" w:cs="GHEA Grapalat"/>
          <w:sz w:val="20"/>
          <w:szCs w:val="20"/>
          <w:lang w:val="hy-AM"/>
        </w:rPr>
        <w:t xml:space="preserve">и Требование являются безотзывными, вступают </w:t>
      </w:r>
      <w:r w:rsidRPr="007862B1">
        <w:rPr>
          <w:rFonts w:ascii="GHEA Grapalat" w:hAnsi="GHEA Grapalat" w:cs="GHEA Grapalat"/>
          <w:sz w:val="20"/>
          <w:szCs w:val="20"/>
        </w:rPr>
        <w:t xml:space="preserve">в силу с момента ратификации Компанией и </w:t>
      </w:r>
      <w:r w:rsidRPr="007862B1">
        <w:rPr>
          <w:rFonts w:ascii="GHEA Grapalat" w:hAnsi="GHEA Grapalat" w:cs="GHEA Grapalat"/>
          <w:sz w:val="20"/>
          <w:szCs w:val="20"/>
          <w:lang w:val="hy-AM"/>
        </w:rPr>
        <w:t xml:space="preserve">действуют до </w:t>
      </w:r>
      <w:r w:rsidR="00595213">
        <w:rPr>
          <w:rFonts w:ascii="GHEA Grapalat" w:hAnsi="GHEA Grapalat" w:cs="GHEA Grapalat"/>
          <w:sz w:val="20"/>
          <w:szCs w:val="20"/>
        </w:rPr>
        <w:t>двадцатого рабочего дня, следующего за датой полного принятия Клиентом результата исполнения договора включительно. .</w:t>
      </w:r>
    </w:p>
    <w:p w:rsidR="007862B1" w:rsidRPr="007862B1" w:rsidRDefault="007862B1" w:rsidP="007862B1">
      <w:pPr>
        <w:ind w:firstLine="567"/>
        <w:jc w:val="both"/>
        <w:rPr>
          <w:rFonts w:ascii="GHEA Grapalat" w:hAnsi="GHEA Grapalat" w:cs="GHEA Grapalat"/>
          <w:sz w:val="20"/>
          <w:szCs w:val="20"/>
          <w:lang w:val="hy-AM"/>
        </w:rPr>
      </w:pPr>
      <w:r w:rsidRPr="007862B1">
        <w:rPr>
          <w:rFonts w:ascii="GHEA Grapalat" w:hAnsi="GHEA Grapalat" w:cs="GHEA Grapalat"/>
          <w:sz w:val="20"/>
          <w:szCs w:val="20"/>
          <w:lang w:val="hy-AM"/>
        </w:rPr>
        <w:t>2.2. Путем предоставления Клиентом настоящего договора и прилагаемого к нему Письма-требования Банку-плательщику:</w:t>
      </w:r>
    </w:p>
    <w:p w:rsidR="007862B1" w:rsidRPr="007862B1" w:rsidRDefault="007862B1" w:rsidP="007862B1">
      <w:pPr>
        <w:ind w:firstLine="567"/>
        <w:jc w:val="both"/>
        <w:rPr>
          <w:rFonts w:ascii="GHEA Grapalat" w:hAnsi="GHEA Grapalat" w:cs="GHEA Grapalat"/>
          <w:sz w:val="20"/>
          <w:szCs w:val="20"/>
          <w:lang w:val="hy-AM"/>
        </w:rPr>
      </w:pPr>
      <w:r w:rsidRPr="007862B1">
        <w:rPr>
          <w:rFonts w:ascii="GHEA Grapalat" w:hAnsi="GHEA Grapalat" w:cs="GHEA Grapalat"/>
          <w:sz w:val="20"/>
          <w:szCs w:val="20"/>
          <w:lang w:val="hy-AM"/>
        </w:rPr>
        <w:t>2.2.1. Клиент подтверждает, что Компания допустила нарушение договорных обязательств, и</w:t>
      </w:r>
    </w:p>
    <w:p w:rsidR="007862B1" w:rsidRPr="007862B1" w:rsidDel="00A13215" w:rsidRDefault="007862B1" w:rsidP="007862B1">
      <w:pPr>
        <w:ind w:firstLine="567"/>
        <w:jc w:val="both"/>
        <w:rPr>
          <w:rFonts w:ascii="GHEA Grapalat" w:hAnsi="GHEA Grapalat" w:cs="GHEA Grapalat"/>
          <w:sz w:val="20"/>
          <w:szCs w:val="20"/>
          <w:lang w:val="hy-AM"/>
        </w:rPr>
      </w:pPr>
      <w:r w:rsidRPr="007862B1">
        <w:rPr>
          <w:rFonts w:ascii="GHEA Grapalat" w:hAnsi="GHEA Grapalat" w:cs="GHEA Grapalat"/>
          <w:sz w:val="20"/>
          <w:szCs w:val="20"/>
          <w:lang w:val="hy-AM"/>
        </w:rPr>
        <w:t>2.2.2. Компания удостоверяет, что настоящее Соглашение о возмещении убытков и прилагаемая к нему Исковая просьба надлежащим образом подписаны уполномоченным лицом Компании.</w:t>
      </w:r>
    </w:p>
    <w:p w:rsidR="007862B1" w:rsidRPr="007862B1" w:rsidRDefault="007862B1" w:rsidP="007862B1">
      <w:pPr>
        <w:ind w:firstLine="567"/>
        <w:jc w:val="both"/>
        <w:rPr>
          <w:rFonts w:ascii="GHEA Grapalat" w:hAnsi="GHEA Grapalat" w:cs="GHEA Grapalat"/>
          <w:sz w:val="20"/>
          <w:szCs w:val="20"/>
          <w:lang w:val="hy-AM"/>
        </w:rPr>
      </w:pPr>
      <w:r w:rsidRPr="007862B1">
        <w:rPr>
          <w:rFonts w:ascii="GHEA Grapalat" w:hAnsi="GHEA Grapalat" w:cs="GHEA Grapalat"/>
          <w:sz w:val="20"/>
          <w:szCs w:val="20"/>
          <w:lang w:val="hy-AM"/>
        </w:rPr>
        <w:t>2.3 Споры, возникающие в связи с настоящим Соглашением, подлежат разрешению путем переговоров. В случае недостижения соглашения споры разрешаются в судебном порядке.</w:t>
      </w:r>
    </w:p>
    <w:p w:rsidR="007862B1" w:rsidRPr="007862B1" w:rsidRDefault="007862B1" w:rsidP="007862B1">
      <w:pPr>
        <w:ind w:firstLine="567"/>
        <w:jc w:val="both"/>
        <w:rPr>
          <w:rFonts w:ascii="GHEA Grapalat" w:hAnsi="GHEA Grapalat" w:cs="GHEA Grapalat"/>
          <w:sz w:val="20"/>
          <w:szCs w:val="20"/>
          <w:lang w:val="hy-AM"/>
        </w:rPr>
      </w:pPr>
    </w:p>
    <w:p w:rsidR="007862B1" w:rsidRPr="005E1F72" w:rsidRDefault="007862B1" w:rsidP="007862B1">
      <w:pPr>
        <w:ind w:firstLine="567"/>
        <w:jc w:val="center"/>
        <w:rPr>
          <w:rFonts w:ascii="GHEA Grapalat" w:hAnsi="GHEA Grapalat" w:cs="GHEA Grapalat"/>
          <w:sz w:val="20"/>
          <w:szCs w:val="20"/>
          <w:lang w:val="hy-AM"/>
        </w:rPr>
      </w:pPr>
      <w:r w:rsidRPr="007862B1">
        <w:rPr>
          <w:rFonts w:ascii="GHEA Grapalat" w:hAnsi="GHEA Grapalat" w:cs="GHEA Grapalat"/>
          <w:b/>
          <w:sz w:val="20"/>
          <w:szCs w:val="20"/>
          <w:lang w:val="hy-AM"/>
        </w:rPr>
        <w:t>3. Адрес компании, действующие банковские условия:</w:t>
      </w:r>
    </w:p>
    <w:p w:rsidR="007862B1" w:rsidRPr="005E1F72" w:rsidRDefault="007862B1" w:rsidP="007862B1">
      <w:pPr>
        <w:jc w:val="both"/>
        <w:rPr>
          <w:rFonts w:ascii="GHEA Grapalat" w:hAnsi="GHEA Grapalat" w:cs="GHEA Grapalat"/>
          <w:sz w:val="20"/>
          <w:szCs w:val="20"/>
          <w:u w:val="single"/>
          <w:lang w:val="hy-AM"/>
        </w:rPr>
      </w:pPr>
      <w:r w:rsidRPr="005E1F72">
        <w:rPr>
          <w:rFonts w:ascii="GHEA Grapalat" w:hAnsi="GHEA Grapalat" w:cs="GHEA Grapalat"/>
          <w:sz w:val="20"/>
          <w:szCs w:val="20"/>
          <w:u w:val="single"/>
          <w:lang w:val="hy-AM"/>
        </w:rPr>
        <w:tab/>
      </w:r>
      <w:r w:rsidRPr="005E1F72">
        <w:rPr>
          <w:rFonts w:ascii="GHEA Grapalat" w:hAnsi="GHEA Grapalat" w:cs="GHEA Grapalat"/>
          <w:sz w:val="20"/>
          <w:szCs w:val="20"/>
          <w:u w:val="single"/>
          <w:lang w:val="hy-AM"/>
        </w:rPr>
        <w:tab/>
      </w:r>
      <w:r w:rsidRPr="005E1F72">
        <w:rPr>
          <w:rFonts w:ascii="GHEA Grapalat" w:hAnsi="GHEA Grapalat" w:cs="GHEA Grapalat"/>
          <w:sz w:val="20"/>
          <w:szCs w:val="20"/>
          <w:u w:val="single"/>
          <w:lang w:val="hy-AM"/>
        </w:rPr>
        <w:tab/>
      </w:r>
      <w:r w:rsidRPr="005E1F72">
        <w:rPr>
          <w:rFonts w:ascii="GHEA Grapalat" w:hAnsi="GHEA Grapalat" w:cs="GHEA Grapalat"/>
          <w:sz w:val="20"/>
          <w:szCs w:val="20"/>
          <w:u w:val="single"/>
          <w:lang w:val="hy-AM"/>
        </w:rPr>
        <w:tab/>
      </w:r>
      <w:r w:rsidRPr="005E1F72">
        <w:rPr>
          <w:rFonts w:ascii="GHEA Grapalat" w:hAnsi="GHEA Grapalat" w:cs="GHEA Grapalat"/>
          <w:sz w:val="20"/>
          <w:szCs w:val="20"/>
          <w:u w:val="single"/>
          <w:lang w:val="hy-AM"/>
        </w:rPr>
        <w:tab/>
      </w:r>
    </w:p>
    <w:p w:rsidR="007862B1" w:rsidRPr="005E1F72" w:rsidRDefault="007862B1" w:rsidP="007862B1">
      <w:pPr>
        <w:jc w:val="both"/>
        <w:rPr>
          <w:rFonts w:ascii="GHEA Grapalat" w:hAnsi="GHEA Grapalat"/>
          <w:sz w:val="18"/>
          <w:szCs w:val="18"/>
          <w:vertAlign w:val="superscript"/>
          <w:lang w:val="hy-AM"/>
        </w:rPr>
      </w:pPr>
      <w:r w:rsidRPr="005E1F72">
        <w:rPr>
          <w:rFonts w:ascii="GHEA Grapalat" w:hAnsi="GHEA Grapalat"/>
          <w:sz w:val="18"/>
          <w:szCs w:val="18"/>
          <w:vertAlign w:val="superscript"/>
          <w:lang w:val="hy-AM"/>
        </w:rPr>
        <w:t>Название компании</w:t>
      </w:r>
    </w:p>
    <w:p w:rsidR="007862B1" w:rsidRPr="005E1F72" w:rsidRDefault="007862B1" w:rsidP="007862B1">
      <w:pPr>
        <w:jc w:val="both"/>
        <w:rPr>
          <w:rFonts w:ascii="GHEA Grapalat" w:hAnsi="GHEA Grapalat"/>
          <w:sz w:val="18"/>
          <w:szCs w:val="18"/>
          <w:u w:val="single"/>
          <w:vertAlign w:val="superscript"/>
          <w:lang w:val="hy-AM"/>
        </w:rPr>
      </w:pPr>
      <w:r w:rsidRPr="005E1F72">
        <w:rPr>
          <w:rFonts w:ascii="GHEA Grapalat" w:hAnsi="GHEA Grapalat"/>
          <w:sz w:val="18"/>
          <w:szCs w:val="18"/>
          <w:vertAlign w:val="superscript"/>
          <w:lang w:val="hy-AM"/>
        </w:rPr>
        <w:t xml:space="preserve"> </w:t>
      </w:r>
      <w:r w:rsidRPr="005E1F72">
        <w:rPr>
          <w:rFonts w:ascii="GHEA Grapalat" w:hAnsi="GHEA Grapalat"/>
          <w:sz w:val="18"/>
          <w:szCs w:val="18"/>
          <w:u w:val="single"/>
          <w:vertAlign w:val="superscript"/>
          <w:lang w:val="hy-AM"/>
        </w:rPr>
        <w:tab/>
      </w:r>
      <w:r w:rsidRPr="005E1F72">
        <w:rPr>
          <w:rFonts w:ascii="GHEA Grapalat" w:hAnsi="GHEA Grapalat"/>
          <w:sz w:val="18"/>
          <w:szCs w:val="18"/>
          <w:u w:val="single"/>
          <w:vertAlign w:val="superscript"/>
          <w:lang w:val="hy-AM"/>
        </w:rPr>
        <w:tab/>
      </w:r>
      <w:r w:rsidRPr="005E1F72">
        <w:rPr>
          <w:rFonts w:ascii="GHEA Grapalat" w:hAnsi="GHEA Grapalat"/>
          <w:sz w:val="18"/>
          <w:szCs w:val="18"/>
          <w:u w:val="single"/>
          <w:vertAlign w:val="superscript"/>
          <w:lang w:val="hy-AM"/>
        </w:rPr>
        <w:tab/>
      </w:r>
      <w:r w:rsidRPr="005E1F72">
        <w:rPr>
          <w:rFonts w:ascii="GHEA Grapalat" w:hAnsi="GHEA Grapalat"/>
          <w:sz w:val="18"/>
          <w:szCs w:val="18"/>
          <w:u w:val="single"/>
          <w:vertAlign w:val="superscript"/>
          <w:lang w:val="hy-AM"/>
        </w:rPr>
        <w:tab/>
      </w:r>
      <w:r w:rsidRPr="005E1F72">
        <w:rPr>
          <w:rFonts w:ascii="GHEA Grapalat" w:hAnsi="GHEA Grapalat"/>
          <w:sz w:val="18"/>
          <w:szCs w:val="18"/>
          <w:u w:val="single"/>
          <w:vertAlign w:val="superscript"/>
          <w:lang w:val="hy-AM"/>
        </w:rPr>
        <w:tab/>
      </w:r>
    </w:p>
    <w:p w:rsidR="007862B1" w:rsidRPr="005E1F72" w:rsidRDefault="007862B1" w:rsidP="007862B1">
      <w:pPr>
        <w:jc w:val="both"/>
        <w:rPr>
          <w:rFonts w:ascii="GHEA Grapalat" w:hAnsi="GHEA Grapalat"/>
          <w:sz w:val="18"/>
          <w:szCs w:val="18"/>
          <w:vertAlign w:val="superscript"/>
          <w:lang w:val="hy-AM"/>
        </w:rPr>
      </w:pPr>
      <w:r w:rsidRPr="005E1F72">
        <w:rPr>
          <w:rFonts w:ascii="GHEA Grapalat" w:hAnsi="GHEA Grapalat"/>
          <w:sz w:val="18"/>
          <w:szCs w:val="18"/>
          <w:vertAlign w:val="superscript"/>
          <w:lang w:val="hy-AM"/>
        </w:rPr>
        <w:t>адрес компании</w:t>
      </w:r>
    </w:p>
    <w:p w:rsidR="007862B1" w:rsidRPr="005E1F72" w:rsidRDefault="007862B1" w:rsidP="007862B1">
      <w:pPr>
        <w:jc w:val="both"/>
        <w:rPr>
          <w:rFonts w:ascii="GHEA Grapalat" w:hAnsi="GHEA Grapalat"/>
          <w:sz w:val="18"/>
          <w:szCs w:val="18"/>
          <w:u w:val="single"/>
          <w:vertAlign w:val="superscript"/>
          <w:lang w:val="hy-AM"/>
        </w:rPr>
      </w:pPr>
      <w:r w:rsidRPr="005E1F72">
        <w:rPr>
          <w:rFonts w:ascii="GHEA Grapalat" w:hAnsi="GHEA Grapalat"/>
          <w:sz w:val="18"/>
          <w:szCs w:val="18"/>
          <w:u w:val="single"/>
          <w:vertAlign w:val="superscript"/>
          <w:lang w:val="hy-AM"/>
        </w:rPr>
        <w:tab/>
      </w:r>
      <w:r w:rsidRPr="005E1F72">
        <w:rPr>
          <w:rFonts w:ascii="GHEA Grapalat" w:hAnsi="GHEA Grapalat"/>
          <w:sz w:val="18"/>
          <w:szCs w:val="18"/>
          <w:u w:val="single"/>
          <w:vertAlign w:val="superscript"/>
          <w:lang w:val="hy-AM"/>
        </w:rPr>
        <w:tab/>
      </w:r>
      <w:r w:rsidRPr="005E1F72">
        <w:rPr>
          <w:rFonts w:ascii="GHEA Grapalat" w:hAnsi="GHEA Grapalat"/>
          <w:sz w:val="18"/>
          <w:szCs w:val="18"/>
          <w:u w:val="single"/>
          <w:vertAlign w:val="superscript"/>
          <w:lang w:val="hy-AM"/>
        </w:rPr>
        <w:tab/>
      </w:r>
      <w:r w:rsidRPr="005E1F72">
        <w:rPr>
          <w:rFonts w:ascii="GHEA Grapalat" w:hAnsi="GHEA Grapalat"/>
          <w:sz w:val="18"/>
          <w:szCs w:val="18"/>
          <w:u w:val="single"/>
          <w:vertAlign w:val="superscript"/>
          <w:lang w:val="hy-AM"/>
        </w:rPr>
        <w:tab/>
      </w:r>
      <w:r w:rsidRPr="005E1F72">
        <w:rPr>
          <w:rFonts w:ascii="GHEA Grapalat" w:hAnsi="GHEA Grapalat"/>
          <w:sz w:val="18"/>
          <w:szCs w:val="18"/>
          <w:u w:val="single"/>
          <w:vertAlign w:val="superscript"/>
          <w:lang w:val="hy-AM"/>
        </w:rPr>
        <w:tab/>
      </w:r>
    </w:p>
    <w:p w:rsidR="007862B1" w:rsidRPr="003B135C" w:rsidRDefault="007862B1" w:rsidP="007862B1">
      <w:pPr>
        <w:jc w:val="both"/>
        <w:rPr>
          <w:rFonts w:ascii="GHEA Grapalat" w:hAnsi="GHEA Grapalat"/>
          <w:sz w:val="18"/>
          <w:szCs w:val="18"/>
          <w:vertAlign w:val="superscript"/>
          <w:lang w:val="hy-AM"/>
        </w:rPr>
      </w:pPr>
      <w:r w:rsidRPr="005E1F72">
        <w:rPr>
          <w:rFonts w:ascii="GHEA Grapalat" w:hAnsi="GHEA Grapalat"/>
          <w:sz w:val="18"/>
          <w:szCs w:val="18"/>
          <w:vertAlign w:val="superscript"/>
          <w:lang w:val="hy-AM"/>
        </w:rPr>
        <w:t>название банка, обслуживающего компанию</w:t>
      </w:r>
    </w:p>
    <w:p w:rsidR="000E152F" w:rsidRPr="00631658" w:rsidRDefault="000E152F" w:rsidP="000E152F">
      <w:pPr>
        <w:jc w:val="both"/>
        <w:rPr>
          <w:rFonts w:ascii="GHEA Grapalat" w:hAnsi="GHEA Grapalat"/>
          <w:sz w:val="20"/>
          <w:szCs w:val="20"/>
          <w:vertAlign w:val="superscript"/>
          <w:lang w:val="hy-AM"/>
        </w:rPr>
      </w:pPr>
      <w:r w:rsidRPr="00631658">
        <w:rPr>
          <w:rFonts w:ascii="GHEA Grapalat" w:hAnsi="GHEA Grapalat"/>
          <w:sz w:val="20"/>
          <w:szCs w:val="20"/>
          <w:u w:val="single"/>
          <w:vertAlign w:val="superscript"/>
          <w:lang w:val="hy-AM"/>
        </w:rPr>
        <w:tab/>
      </w:r>
      <w:r w:rsidRPr="00631658">
        <w:rPr>
          <w:rFonts w:ascii="GHEA Grapalat" w:hAnsi="GHEA Grapalat"/>
          <w:sz w:val="20"/>
          <w:szCs w:val="20"/>
          <w:u w:val="single"/>
          <w:vertAlign w:val="superscript"/>
          <w:lang w:val="hy-AM"/>
        </w:rPr>
        <w:tab/>
      </w:r>
      <w:r w:rsidRPr="00631658">
        <w:rPr>
          <w:rFonts w:ascii="GHEA Grapalat" w:hAnsi="GHEA Grapalat"/>
          <w:sz w:val="20"/>
          <w:szCs w:val="20"/>
          <w:u w:val="single"/>
          <w:vertAlign w:val="superscript"/>
          <w:lang w:val="hy-AM"/>
        </w:rPr>
        <w:tab/>
      </w:r>
      <w:r w:rsidRPr="00631658">
        <w:rPr>
          <w:rFonts w:ascii="GHEA Grapalat" w:hAnsi="GHEA Grapalat"/>
          <w:sz w:val="20"/>
          <w:szCs w:val="20"/>
          <w:u w:val="single"/>
          <w:vertAlign w:val="superscript"/>
          <w:lang w:val="hy-AM"/>
        </w:rPr>
        <w:tab/>
      </w:r>
      <w:r w:rsidRPr="00631658">
        <w:rPr>
          <w:rFonts w:ascii="GHEA Grapalat" w:hAnsi="GHEA Grapalat"/>
          <w:sz w:val="20"/>
          <w:szCs w:val="20"/>
          <w:u w:val="single"/>
          <w:vertAlign w:val="superscript"/>
          <w:lang w:val="hy-AM"/>
        </w:rPr>
        <w:tab/>
      </w:r>
    </w:p>
    <w:p w:rsidR="000E152F" w:rsidRPr="00631658" w:rsidRDefault="000E152F" w:rsidP="000E152F">
      <w:pPr>
        <w:jc w:val="both"/>
        <w:rPr>
          <w:rFonts w:ascii="GHEA Grapalat" w:hAnsi="GHEA Grapalat"/>
          <w:sz w:val="20"/>
          <w:szCs w:val="20"/>
          <w:vertAlign w:val="superscript"/>
          <w:lang w:val="hy-AM"/>
        </w:rPr>
      </w:pPr>
      <w:r w:rsidRPr="00631658">
        <w:rPr>
          <w:rFonts w:ascii="GHEA Grapalat" w:hAnsi="GHEA Grapalat"/>
          <w:sz w:val="20"/>
          <w:szCs w:val="20"/>
          <w:vertAlign w:val="superscript"/>
          <w:lang w:val="hy-AM"/>
        </w:rPr>
        <w:t>банковский счет компании</w:t>
      </w:r>
    </w:p>
    <w:p w:rsidR="000E152F" w:rsidRPr="00631658" w:rsidRDefault="000E152F" w:rsidP="000E152F">
      <w:pPr>
        <w:jc w:val="both"/>
        <w:rPr>
          <w:rFonts w:ascii="GHEA Grapalat" w:hAnsi="GHEA Grapalat"/>
          <w:sz w:val="20"/>
          <w:szCs w:val="20"/>
          <w:vertAlign w:val="superscript"/>
          <w:lang w:val="hy-AM"/>
        </w:rPr>
      </w:pPr>
      <w:r w:rsidRPr="00631658">
        <w:rPr>
          <w:rFonts w:ascii="GHEA Grapalat" w:hAnsi="GHEA Grapalat"/>
          <w:sz w:val="20"/>
          <w:szCs w:val="20"/>
          <w:u w:val="single"/>
          <w:vertAlign w:val="superscript"/>
          <w:lang w:val="hy-AM"/>
        </w:rPr>
        <w:tab/>
      </w:r>
      <w:r w:rsidRPr="00631658">
        <w:rPr>
          <w:rFonts w:ascii="GHEA Grapalat" w:hAnsi="GHEA Grapalat"/>
          <w:sz w:val="20"/>
          <w:szCs w:val="20"/>
          <w:u w:val="single"/>
          <w:vertAlign w:val="superscript"/>
          <w:lang w:val="hy-AM"/>
        </w:rPr>
        <w:tab/>
      </w:r>
      <w:r w:rsidRPr="00631658">
        <w:rPr>
          <w:rFonts w:ascii="GHEA Grapalat" w:hAnsi="GHEA Grapalat"/>
          <w:sz w:val="20"/>
          <w:szCs w:val="20"/>
          <w:u w:val="single"/>
          <w:vertAlign w:val="superscript"/>
          <w:lang w:val="hy-AM"/>
        </w:rPr>
        <w:tab/>
      </w:r>
      <w:r w:rsidRPr="00631658">
        <w:rPr>
          <w:rFonts w:ascii="GHEA Grapalat" w:hAnsi="GHEA Grapalat"/>
          <w:sz w:val="20"/>
          <w:szCs w:val="20"/>
          <w:u w:val="single"/>
          <w:vertAlign w:val="superscript"/>
          <w:lang w:val="hy-AM"/>
        </w:rPr>
        <w:tab/>
      </w:r>
      <w:r w:rsidRPr="00631658">
        <w:rPr>
          <w:rFonts w:ascii="GHEA Grapalat" w:hAnsi="GHEA Grapalat"/>
          <w:sz w:val="20"/>
          <w:szCs w:val="20"/>
          <w:u w:val="single"/>
          <w:vertAlign w:val="superscript"/>
          <w:lang w:val="hy-AM"/>
        </w:rPr>
        <w:tab/>
      </w:r>
    </w:p>
    <w:p w:rsidR="000E152F" w:rsidRPr="00631658" w:rsidRDefault="000E152F" w:rsidP="000E152F">
      <w:pPr>
        <w:jc w:val="both"/>
        <w:rPr>
          <w:rFonts w:ascii="GHEA Grapalat" w:hAnsi="GHEA Grapalat"/>
          <w:sz w:val="20"/>
          <w:szCs w:val="20"/>
          <w:vertAlign w:val="superscript"/>
          <w:lang w:val="hy-AM"/>
        </w:rPr>
      </w:pPr>
      <w:r w:rsidRPr="00631658">
        <w:rPr>
          <w:rFonts w:ascii="GHEA Grapalat" w:hAnsi="GHEA Grapalat"/>
          <w:sz w:val="20"/>
          <w:szCs w:val="20"/>
          <w:vertAlign w:val="superscript"/>
          <w:lang w:val="hy-AM"/>
        </w:rPr>
        <w:t>регистрационный номер налогоплательщика компании</w:t>
      </w:r>
    </w:p>
    <w:p w:rsidR="000E152F" w:rsidRPr="00631658" w:rsidRDefault="000E152F" w:rsidP="000E152F">
      <w:pPr>
        <w:jc w:val="both"/>
        <w:rPr>
          <w:rFonts w:ascii="GHEA Grapalat" w:hAnsi="GHEA Grapalat"/>
          <w:sz w:val="20"/>
          <w:szCs w:val="20"/>
          <w:u w:val="single"/>
          <w:vertAlign w:val="superscript"/>
          <w:lang w:val="hy-AM"/>
        </w:rPr>
      </w:pPr>
      <w:r w:rsidRPr="00631658">
        <w:rPr>
          <w:rFonts w:ascii="GHEA Grapalat" w:hAnsi="GHEA Grapalat"/>
          <w:sz w:val="20"/>
          <w:szCs w:val="20"/>
          <w:u w:val="single"/>
          <w:vertAlign w:val="superscript"/>
          <w:lang w:val="hy-AM"/>
        </w:rPr>
        <w:tab/>
      </w:r>
      <w:r w:rsidRPr="00631658">
        <w:rPr>
          <w:rFonts w:ascii="GHEA Grapalat" w:hAnsi="GHEA Grapalat"/>
          <w:sz w:val="20"/>
          <w:szCs w:val="20"/>
          <w:u w:val="single"/>
          <w:vertAlign w:val="superscript"/>
          <w:lang w:val="hy-AM"/>
        </w:rPr>
        <w:tab/>
      </w:r>
      <w:r w:rsidRPr="00631658">
        <w:rPr>
          <w:rFonts w:ascii="GHEA Grapalat" w:hAnsi="GHEA Grapalat"/>
          <w:sz w:val="20"/>
          <w:szCs w:val="20"/>
          <w:u w:val="single"/>
          <w:vertAlign w:val="superscript"/>
          <w:lang w:val="hy-AM"/>
        </w:rPr>
        <w:tab/>
      </w:r>
      <w:r w:rsidRPr="00631658">
        <w:rPr>
          <w:rFonts w:ascii="GHEA Grapalat" w:hAnsi="GHEA Grapalat"/>
          <w:sz w:val="20"/>
          <w:szCs w:val="20"/>
          <w:u w:val="single"/>
          <w:vertAlign w:val="superscript"/>
          <w:lang w:val="hy-AM"/>
        </w:rPr>
        <w:tab/>
      </w:r>
      <w:r w:rsidRPr="00631658">
        <w:rPr>
          <w:rFonts w:ascii="GHEA Grapalat" w:hAnsi="GHEA Grapalat"/>
          <w:sz w:val="20"/>
          <w:szCs w:val="20"/>
          <w:u w:val="single"/>
          <w:vertAlign w:val="superscript"/>
          <w:lang w:val="hy-AM"/>
        </w:rPr>
        <w:tab/>
      </w:r>
    </w:p>
    <w:p w:rsidR="000E152F" w:rsidRPr="00631658" w:rsidRDefault="000E152F" w:rsidP="000E152F">
      <w:pPr>
        <w:jc w:val="both"/>
        <w:rPr>
          <w:rFonts w:ascii="GHEA Grapalat" w:hAnsi="GHEA Grapalat"/>
          <w:sz w:val="20"/>
          <w:szCs w:val="20"/>
          <w:vertAlign w:val="superscript"/>
          <w:lang w:val="hy-AM"/>
        </w:rPr>
      </w:pPr>
      <w:r w:rsidRPr="00631658">
        <w:rPr>
          <w:rFonts w:ascii="GHEA Grapalat" w:hAnsi="GHEA Grapalat"/>
          <w:sz w:val="20"/>
          <w:szCs w:val="20"/>
          <w:vertAlign w:val="superscript"/>
          <w:lang w:val="hy-AM"/>
        </w:rPr>
        <w:t>имя, фамилия и подпись директора компании</w:t>
      </w:r>
    </w:p>
    <w:p w:rsidR="000E152F" w:rsidRPr="00631658" w:rsidRDefault="000E152F" w:rsidP="000E152F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0E152F" w:rsidRDefault="000E152F" w:rsidP="007862B1">
      <w:pPr>
        <w:jc w:val="both"/>
        <w:rPr>
          <w:rFonts w:ascii="GHEA Grapalat" w:hAnsi="GHEA Grapalat"/>
          <w:sz w:val="18"/>
          <w:szCs w:val="18"/>
          <w:u w:val="single"/>
          <w:vertAlign w:val="superscript"/>
          <w:lang w:val="hy-AM"/>
        </w:rPr>
      </w:pPr>
    </w:p>
    <w:p w:rsidR="006E35C3" w:rsidRDefault="006E35C3" w:rsidP="007862B1">
      <w:pPr>
        <w:jc w:val="both"/>
        <w:rPr>
          <w:rFonts w:ascii="GHEA Grapalat" w:hAnsi="GHEA Grapalat"/>
          <w:sz w:val="18"/>
          <w:szCs w:val="18"/>
          <w:u w:val="single"/>
          <w:vertAlign w:val="superscript"/>
          <w:lang w:val="hy-AM"/>
        </w:rPr>
      </w:pPr>
    </w:p>
    <w:p w:rsidR="00334B2F" w:rsidRPr="00631658" w:rsidRDefault="00334B2F" w:rsidP="00334B2F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631658">
        <w:rPr>
          <w:rFonts w:ascii="GHEA Grapalat" w:hAnsi="GHEA Grapalat"/>
          <w:sz w:val="20"/>
          <w:szCs w:val="20"/>
          <w:lang w:val="hy-AM"/>
        </w:rPr>
        <w:t>К.Т.</w:t>
      </w:r>
    </w:p>
    <w:p w:rsidR="00334B2F" w:rsidRPr="00631658" w:rsidRDefault="00334B2F" w:rsidP="00334B2F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334B2F" w:rsidRPr="00631658" w:rsidRDefault="00334B2F" w:rsidP="00334B2F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631658">
        <w:rPr>
          <w:rFonts w:ascii="GHEA Grapalat" w:hAnsi="GHEA Grapalat"/>
          <w:sz w:val="20"/>
          <w:szCs w:val="20"/>
          <w:lang w:val="hy-AM"/>
        </w:rPr>
        <w:t>День/месяц/год</w:t>
      </w:r>
    </w:p>
    <w:p w:rsidR="006E35C3" w:rsidRPr="0068528C" w:rsidRDefault="006E35C3" w:rsidP="007862B1">
      <w:pPr>
        <w:jc w:val="both"/>
        <w:rPr>
          <w:rFonts w:ascii="GHEA Grapalat" w:hAnsi="GHEA Grapalat"/>
          <w:sz w:val="18"/>
          <w:szCs w:val="18"/>
          <w:vertAlign w:val="superscript"/>
          <w:lang w:val="hy-AM"/>
        </w:rPr>
      </w:pPr>
    </w:p>
    <w:p w:rsidR="007862B1" w:rsidRPr="0068528C" w:rsidRDefault="007862B1" w:rsidP="007862B1">
      <w:pPr>
        <w:jc w:val="both"/>
        <w:rPr>
          <w:rFonts w:ascii="GHEA Grapalat" w:hAnsi="GHEA Grapalat" w:cs="GHEA Grapalat"/>
          <w:i/>
          <w:sz w:val="18"/>
          <w:szCs w:val="18"/>
          <w:lang w:val="hy-AM"/>
        </w:rPr>
      </w:pPr>
    </w:p>
    <w:p w:rsidR="00595213" w:rsidRDefault="007862B1" w:rsidP="00091EBC">
      <w:pPr>
        <w:pStyle w:val="31"/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br w:type="page"/>
      </w:r>
    </w:p>
    <w:tbl>
      <w:tblPr>
        <w:tblW w:w="10980" w:type="dxa"/>
        <w:tblInd w:w="-365" w:type="dxa"/>
        <w:tblLook w:val="0000" w:firstRow="0" w:lastRow="0" w:firstColumn="0" w:lastColumn="0" w:noHBand="0" w:noVBand="0"/>
      </w:tblPr>
      <w:tblGrid>
        <w:gridCol w:w="5616"/>
        <w:gridCol w:w="5364"/>
      </w:tblGrid>
      <w:tr w:rsidR="00595213" w:rsidRPr="005E1F72" w:rsidTr="0040074F">
        <w:trPr>
          <w:trHeight w:val="35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595213" w:rsidRPr="005E1F72" w:rsidRDefault="00595213" w:rsidP="0040074F">
            <w:pPr>
              <w:rPr>
                <w:rFonts w:ascii="GHEA Grapalat" w:hAnsi="GHEA Grapalat" w:cs="Sylfaen"/>
                <w:b/>
                <w:bCs/>
                <w:sz w:val="20"/>
                <w:szCs w:val="20"/>
                <w:lang w:val="hy-AM"/>
              </w:rPr>
            </w:pPr>
            <w:r w:rsidRPr="005E1F72">
              <w:rPr>
                <w:rFonts w:ascii="GHEA Grapalat" w:hAnsi="GHEA Grapalat" w:cs="Sylfaen"/>
                <w:sz w:val="20"/>
                <w:szCs w:val="20"/>
              </w:rPr>
              <w:lastRenderedPageBreak/>
              <w:t xml:space="preserve">1. </w:t>
            </w:r>
            <w:r w:rsidRPr="005E1F72">
              <w:rPr>
                <w:rFonts w:ascii="GHEA Grapalat" w:hAnsi="GHEA Grapalat" w:cs="Sylfaen"/>
                <w:b/>
                <w:bCs/>
                <w:sz w:val="20"/>
                <w:szCs w:val="20"/>
              </w:rPr>
              <w:t>ОПЛАТА</w:t>
            </w:r>
            <w:r w:rsidRPr="005E1F72">
              <w:rPr>
                <w:rFonts w:ascii="GHEA Grapalat" w:hAnsi="GHEA Grapalat" w:cs="Arial"/>
                <w:b/>
                <w:bCs/>
                <w:sz w:val="20"/>
                <w:szCs w:val="20"/>
              </w:rPr>
              <w:t xml:space="preserve"> </w:t>
            </w:r>
            <w:r w:rsidRPr="005E1F72">
              <w:rPr>
                <w:rFonts w:ascii="GHEA Grapalat" w:hAnsi="GHEA Grapalat" w:cs="Sylfaen"/>
                <w:b/>
                <w:bCs/>
                <w:sz w:val="20"/>
                <w:szCs w:val="20"/>
              </w:rPr>
              <w:t>ТРЕБОВАНИЕ*</w:t>
            </w:r>
          </w:p>
          <w:p w:rsidR="00595213" w:rsidRPr="005E1F72" w:rsidRDefault="00595213" w:rsidP="0040074F">
            <w:pPr>
              <w:jc w:val="center"/>
              <w:rPr>
                <w:rFonts w:ascii="GHEA Grapalat" w:hAnsi="GHEA Grapalat" w:cs="Arial"/>
                <w:bCs/>
                <w:i/>
                <w:sz w:val="20"/>
                <w:szCs w:val="20"/>
              </w:rPr>
            </w:pPr>
          </w:p>
        </w:tc>
      </w:tr>
      <w:tr w:rsidR="00595213" w:rsidRPr="005E1F72" w:rsidTr="0040074F">
        <w:trPr>
          <w:trHeight w:val="35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595213" w:rsidRPr="005E1F72" w:rsidRDefault="00595213" w:rsidP="0040074F">
            <w:pPr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2 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 xml:space="preserve">. </w:t>
            </w:r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t>Число:</w:t>
            </w:r>
          </w:p>
        </w:tc>
      </w:tr>
      <w:tr w:rsidR="00595213" w:rsidRPr="005E1F72" w:rsidTr="0040074F">
        <w:trPr>
          <w:trHeight w:val="349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595213" w:rsidRPr="005E1F72" w:rsidRDefault="00595213" w:rsidP="0040074F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3 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>. Презентация:</w:t>
            </w:r>
            <w:r w:rsidRPr="005E1F72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 xml:space="preserve">дата </w:t>
            </w:r>
            <w:r w:rsidRPr="005E1F72">
              <w:rPr>
                <w:rFonts w:ascii="GHEA Grapalat" w:hAnsi="GHEA Grapalat" w:cs="Sylfaen"/>
                <w:color w:val="000000"/>
                <w:sz w:val="20"/>
                <w:szCs w:val="20"/>
              </w:rPr>
              <w:t xml:space="preserve">: </w:t>
            </w:r>
            <w:r w:rsidRPr="005E1F72">
              <w:rPr>
                <w:rFonts w:ascii="GHEA Grapalat" w:hAnsi="GHEA Grapalat" w:cs="Arial"/>
                <w:sz w:val="20"/>
                <w:szCs w:val="20"/>
              </w:rPr>
              <w:t xml:space="preserve">" </w:t>
            </w:r>
            <w:r w:rsidRPr="005E1F72">
              <w:rPr>
                <w:rFonts w:ascii="GHEA Grapalat" w:hAnsi="GHEA Grapalat" w:cs="Tahoma"/>
                <w:color w:val="000000"/>
                <w:sz w:val="20"/>
                <w:szCs w:val="20"/>
              </w:rPr>
              <w:t xml:space="preserve">___" </w:t>
            </w:r>
            <w:r w:rsidRPr="005E1F72">
              <w:rPr>
                <w:rFonts w:ascii="GHEA Grapalat" w:hAnsi="GHEA Grapalat" w:cs="Sylfaen"/>
                <w:color w:val="000000"/>
                <w:sz w:val="20"/>
                <w:szCs w:val="20"/>
              </w:rPr>
              <w:t xml:space="preserve">___ </w:t>
            </w:r>
            <w:r w:rsidRPr="005E1F72">
              <w:rPr>
                <w:rFonts w:ascii="GHEA Grapalat" w:hAnsi="GHEA Grapalat" w:cs="Tahoma"/>
                <w:color w:val="000000"/>
                <w:sz w:val="20"/>
                <w:szCs w:val="20"/>
              </w:rPr>
              <w:t>20___</w:t>
            </w:r>
          </w:p>
        </w:tc>
      </w:tr>
      <w:tr w:rsidR="00595213" w:rsidRPr="005E1F72" w:rsidTr="0040074F">
        <w:trPr>
          <w:trHeight w:val="345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595213" w:rsidRPr="005E1F72" w:rsidRDefault="00595213" w:rsidP="0040074F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4 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 xml:space="preserve">. </w:t>
            </w:r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Имя плательщика 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 xml:space="preserve">или </w:t>
            </w:r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имя и фамилия 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 xml:space="preserve">(Компания </w:t>
            </w:r>
            <w:r w:rsidRPr="005E1F72">
              <w:rPr>
                <w:rFonts w:ascii="GHEA Grapalat" w:hAnsi="GHEA Grapalat" w:cs="Arial"/>
                <w:sz w:val="20"/>
                <w:szCs w:val="20"/>
              </w:rPr>
              <w:t>:</w:t>
            </w:r>
          </w:p>
        </w:tc>
      </w:tr>
      <w:tr w:rsidR="00595213" w:rsidRPr="005E1F72" w:rsidTr="0040074F">
        <w:trPr>
          <w:trHeight w:val="361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595213" w:rsidRPr="005E1F72" w:rsidRDefault="00595213" w:rsidP="0040074F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5 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 xml:space="preserve">. </w:t>
            </w:r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Финансовая организация, обслуживающая 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>плательщика (</w:t>
            </w:r>
            <w:r w:rsidRPr="005E1F72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 xml:space="preserve">банк) </w:t>
            </w:r>
            <w:r w:rsidRPr="005E1F72">
              <w:rPr>
                <w:rFonts w:ascii="GHEA Grapalat" w:hAnsi="GHEA Grapalat" w:cs="Arial"/>
                <w:sz w:val="20"/>
                <w:szCs w:val="20"/>
              </w:rPr>
              <w:t>.</w:t>
            </w:r>
          </w:p>
        </w:tc>
      </w:tr>
      <w:tr w:rsidR="00595213" w:rsidRPr="005E1F72" w:rsidTr="0040074F">
        <w:trPr>
          <w:trHeight w:val="433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595213" w:rsidRPr="005E1F72" w:rsidRDefault="00595213" w:rsidP="0040074F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6 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>. Плательщик:</w:t>
            </w:r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>счет</w:t>
            </w:r>
            <w:r w:rsidRPr="005E1F72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 xml:space="preserve">число </w:t>
            </w:r>
            <w:r w:rsidRPr="005E1F72">
              <w:rPr>
                <w:rFonts w:ascii="GHEA Grapalat" w:hAnsi="GHEA Grapalat" w:cs="Arial"/>
                <w:sz w:val="20"/>
                <w:szCs w:val="20"/>
              </w:rPr>
              <w:t>:</w:t>
            </w:r>
          </w:p>
        </w:tc>
      </w:tr>
      <w:tr w:rsidR="00595213" w:rsidRPr="005E1F72" w:rsidTr="0040074F">
        <w:trPr>
          <w:trHeight w:val="35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595213" w:rsidRPr="005E1F72" w:rsidRDefault="00595213" w:rsidP="0040074F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7 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>. Плательщик:</w:t>
            </w:r>
            <w:r w:rsidRPr="005E1F72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 xml:space="preserve">АВК </w:t>
            </w:r>
            <w:r w:rsidRPr="005E1F72">
              <w:rPr>
                <w:rFonts w:ascii="GHEA Grapalat" w:hAnsi="GHEA Grapalat" w:cs="Arial"/>
                <w:sz w:val="20"/>
                <w:szCs w:val="20"/>
              </w:rPr>
              <w:t>:</w:t>
            </w:r>
          </w:p>
        </w:tc>
      </w:tr>
      <w:tr w:rsidR="00595213" w:rsidRPr="005E1F72" w:rsidTr="0040074F">
        <w:trPr>
          <w:trHeight w:val="44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595213" w:rsidRPr="005E1F72" w:rsidRDefault="00595213" w:rsidP="0040074F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8 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>. Плательщик:</w:t>
            </w:r>
            <w:r w:rsidRPr="005E1F72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 xml:space="preserve">ПСЦ </w:t>
            </w:r>
            <w:r w:rsidRPr="005E1F72">
              <w:rPr>
                <w:rFonts w:ascii="GHEA Grapalat" w:hAnsi="GHEA Grapalat" w:cs="Arial"/>
                <w:sz w:val="20"/>
                <w:szCs w:val="20"/>
              </w:rPr>
              <w:t>:</w:t>
            </w:r>
          </w:p>
        </w:tc>
      </w:tr>
      <w:tr w:rsidR="00595213" w:rsidRPr="005E1F72" w:rsidTr="0040074F">
        <w:trPr>
          <w:trHeight w:val="35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D42CBE" w:rsidRPr="003718C1" w:rsidRDefault="0040074F" w:rsidP="00D42CBE">
            <w:pPr>
              <w:tabs>
                <w:tab w:val="left" w:pos="7410"/>
              </w:tabs>
              <w:jc w:val="center"/>
              <w:rPr>
                <w:rFonts w:ascii="GHEA Grapalat" w:hAnsi="GHEA Grapalat" w:cs="Arial Armenian"/>
                <w:b/>
                <w:sz w:val="20"/>
                <w:szCs w:val="20"/>
              </w:rPr>
            </w:pPr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9 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 xml:space="preserve">. </w:t>
            </w:r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Имя 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 xml:space="preserve">получателя или </w:t>
            </w:r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имя и фамилия </w:t>
            </w:r>
            <w:r w:rsidRPr="005E1F72">
              <w:rPr>
                <w:rFonts w:ascii="GHEA Grapalat" w:hAnsi="GHEA Grapalat" w:cs="Arial"/>
                <w:sz w:val="20"/>
                <w:szCs w:val="20"/>
              </w:rPr>
              <w:t>:</w:t>
            </w:r>
            <w:r w:rsidRPr="001014FB"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  <w:t xml:space="preserve"> </w:t>
            </w:r>
            <w:r w:rsidR="00D42CBE" w:rsidRPr="00D55871">
              <w:rPr>
                <w:rFonts w:ascii="GHEA Grapalat" w:hAnsi="GHEA Grapalat"/>
                <w:b/>
                <w:i/>
                <w:sz w:val="20"/>
                <w:szCs w:val="20"/>
                <w:lang w:val="hy-AM"/>
              </w:rPr>
              <w:t>"РА</w:t>
            </w:r>
            <w:r w:rsidR="00D42CBE" w:rsidRPr="001E6B1F">
              <w:rPr>
                <w:rFonts w:ascii="GHEA Grapalat" w:hAnsi="GHEA Grapalat"/>
                <w:b/>
                <w:i/>
                <w:sz w:val="20"/>
                <w:szCs w:val="20"/>
                <w:lang w:val="nb-NO"/>
              </w:rPr>
              <w:t xml:space="preserve"> </w:t>
            </w:r>
            <w:r w:rsidR="003718C1">
              <w:rPr>
                <w:rFonts w:ascii="GHEA Grapalat" w:hAnsi="GHEA Grapalat"/>
                <w:b/>
                <w:sz w:val="20"/>
                <w:szCs w:val="20"/>
                <w:lang w:val="ru-RU"/>
              </w:rPr>
              <w:t xml:space="preserve">Дзорагиге </w:t>
            </w:r>
            <w:r w:rsidR="00D42CBE" w:rsidRPr="000A4F2E">
              <w:rPr>
                <w:rFonts w:ascii="GHEA Grapalat" w:hAnsi="GHEA Grapalat"/>
                <w:b/>
                <w:sz w:val="20"/>
                <w:szCs w:val="20"/>
                <w:lang w:val="hy-AM"/>
              </w:rPr>
              <w:t>Гегаркуникского марза</w:t>
            </w:r>
            <w:r w:rsidR="003718C1" w:rsidRPr="003718C1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r w:rsidR="003718C1">
              <w:rPr>
                <w:rFonts w:ascii="GHEA Grapalat" w:hAnsi="GHEA Grapalat"/>
                <w:b/>
                <w:sz w:val="20"/>
                <w:szCs w:val="20"/>
                <w:lang w:val="ru-RU"/>
              </w:rPr>
              <w:t>Х. Казарян</w:t>
            </w:r>
            <w:r w:rsidR="003718C1" w:rsidRPr="003718C1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r w:rsidR="003718C1">
              <w:rPr>
                <w:rFonts w:ascii="GHEA Grapalat" w:hAnsi="GHEA Grapalat"/>
                <w:b/>
                <w:sz w:val="20"/>
                <w:szCs w:val="20"/>
                <w:lang w:val="ru-RU"/>
              </w:rPr>
              <w:t>имя</w:t>
            </w:r>
            <w:r w:rsidR="003718C1" w:rsidRPr="003718C1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r w:rsidR="003718C1">
              <w:rPr>
                <w:rFonts w:ascii="GHEA Grapalat" w:hAnsi="GHEA Grapalat"/>
                <w:b/>
                <w:sz w:val="20"/>
                <w:szCs w:val="20"/>
                <w:lang w:val="ru-RU"/>
              </w:rPr>
              <w:t>основной</w:t>
            </w:r>
            <w:r w:rsidR="003718C1" w:rsidRPr="003718C1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r w:rsidR="003718C1">
              <w:rPr>
                <w:rFonts w:ascii="GHEA Grapalat" w:hAnsi="GHEA Grapalat"/>
                <w:b/>
                <w:sz w:val="20"/>
                <w:szCs w:val="20"/>
                <w:lang w:val="ru-RU"/>
              </w:rPr>
              <w:t xml:space="preserve">школа </w:t>
            </w:r>
            <w:r w:rsidR="003718C1">
              <w:rPr>
                <w:rFonts w:ascii="GHEA Grapalat" w:hAnsi="GHEA Grapalat"/>
                <w:b/>
                <w:sz w:val="20"/>
                <w:szCs w:val="20"/>
              </w:rPr>
              <w:t xml:space="preserve">&gt;&gt; </w:t>
            </w:r>
            <w:r w:rsidR="003718C1">
              <w:rPr>
                <w:rFonts w:ascii="GHEA Grapalat" w:hAnsi="GHEA Grapalat"/>
                <w:b/>
                <w:sz w:val="20"/>
                <w:szCs w:val="20"/>
                <w:lang w:val="ru-RU"/>
              </w:rPr>
              <w:t>СНОК:</w:t>
            </w:r>
          </w:p>
          <w:p w:rsidR="00595213" w:rsidRPr="00D42CBE" w:rsidRDefault="00595213" w:rsidP="001E3505">
            <w:pPr>
              <w:rPr>
                <w:rFonts w:ascii="GHEA Grapalat" w:hAnsi="GHEA Grapalat" w:cs="Arial"/>
                <w:sz w:val="20"/>
                <w:szCs w:val="20"/>
                <w:lang w:val="fr-FR"/>
              </w:rPr>
            </w:pPr>
          </w:p>
        </w:tc>
      </w:tr>
      <w:tr w:rsidR="00595213" w:rsidRPr="005E1F72" w:rsidTr="0040074F">
        <w:trPr>
          <w:trHeight w:val="35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595213" w:rsidRPr="00CE529A" w:rsidRDefault="00595213" w:rsidP="0040074F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CE529A">
              <w:rPr>
                <w:rFonts w:ascii="GHEA Grapalat" w:hAnsi="GHEA Grapalat" w:cs="Sylfaen"/>
                <w:sz w:val="20"/>
                <w:szCs w:val="20"/>
              </w:rPr>
              <w:t>10. Бенефициар</w:t>
            </w:r>
            <w:r w:rsidRPr="005E1F72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 xml:space="preserve">PSC ( </w:t>
            </w:r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не заполняется </w:t>
            </w:r>
            <w:r w:rsidRPr="00CE529A">
              <w:rPr>
                <w:rFonts w:ascii="GHEA Grapalat" w:hAnsi="GHEA Grapalat" w:cs="Sylfaen"/>
                <w:sz w:val="20"/>
                <w:szCs w:val="20"/>
              </w:rPr>
              <w:t>)</w:t>
            </w:r>
          </w:p>
        </w:tc>
      </w:tr>
      <w:tr w:rsidR="0040074F" w:rsidRPr="005E1F72" w:rsidTr="0040074F">
        <w:trPr>
          <w:trHeight w:val="343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40074F" w:rsidRPr="003718C1" w:rsidRDefault="0040074F" w:rsidP="0040074F">
            <w:pPr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11 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>. Бенефициар</w:t>
            </w:r>
            <w:r w:rsidRPr="005E1F72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 xml:space="preserve">АВК </w:t>
            </w:r>
            <w:r w:rsidRPr="005E1F72">
              <w:rPr>
                <w:rFonts w:ascii="GHEA Grapalat" w:hAnsi="GHEA Grapalat" w:cs="Arial"/>
                <w:sz w:val="20"/>
                <w:szCs w:val="20"/>
              </w:rPr>
              <w:t xml:space="preserve">: </w:t>
            </w:r>
            <w:r w:rsidR="00CE529A" w:rsidRPr="002A4DB6">
              <w:rPr>
                <w:rFonts w:ascii="Calibri" w:hAnsi="Calibri" w:cs="Calibri"/>
                <w:b/>
                <w:sz w:val="20"/>
                <w:szCs w:val="20"/>
                <w:lang w:val="fr-FR"/>
              </w:rPr>
              <w:t xml:space="preserve">082 </w:t>
            </w:r>
            <w:r w:rsidR="003718C1">
              <w:rPr>
                <w:rFonts w:ascii="Calibri" w:hAnsi="Calibri" w:cs="Calibri"/>
                <w:b/>
                <w:sz w:val="20"/>
                <w:szCs w:val="20"/>
                <w:lang w:val="ru-RU"/>
              </w:rPr>
              <w:t>03301</w:t>
            </w:r>
          </w:p>
        </w:tc>
      </w:tr>
      <w:tr w:rsidR="0040074F" w:rsidRPr="005E1F72" w:rsidTr="0040074F">
        <w:trPr>
          <w:trHeight w:val="361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40074F" w:rsidRPr="005E1F72" w:rsidRDefault="0040074F" w:rsidP="0040074F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5E1F72">
              <w:rPr>
                <w:rFonts w:ascii="GHEA Grapalat" w:hAnsi="GHEA Grapalat" w:cs="Sylfaen"/>
                <w:sz w:val="20"/>
                <w:szCs w:val="20"/>
              </w:rPr>
              <w:t xml:space="preserve">1 </w:t>
            </w:r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2. Имя 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>бенефициара</w:t>
            </w:r>
            <w:r w:rsidRPr="005E1F72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обслуживающая Финансовая организация 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 xml:space="preserve">(банк) </w:t>
            </w:r>
            <w:r w:rsidRPr="005E1F72">
              <w:rPr>
                <w:rFonts w:ascii="GHEA Grapalat" w:hAnsi="GHEA Grapalat" w:cs="Arial"/>
                <w:sz w:val="20"/>
                <w:szCs w:val="20"/>
              </w:rPr>
              <w:t xml:space="preserve">: операционный </w:t>
            </w:r>
            <w:r w:rsidRPr="001014FB">
              <w:rPr>
                <w:rFonts w:ascii="GHEA Grapalat" w:hAnsi="GHEA Grapalat" w:cs="Sylfaen"/>
                <w:b/>
                <w:spacing w:val="-2"/>
                <w:sz w:val="20"/>
                <w:szCs w:val="20"/>
                <w:lang w:val="hy-AM"/>
              </w:rPr>
              <w:t xml:space="preserve">отдел Министерства финансов </w:t>
            </w:r>
            <w:r w:rsidRPr="001014FB">
              <w:rPr>
                <w:rFonts w:ascii="GHEA Grapalat" w:hAnsi="GHEA Grapalat" w:cs="Sylfaen"/>
                <w:b/>
                <w:spacing w:val="-2"/>
                <w:sz w:val="20"/>
                <w:szCs w:val="20"/>
                <w:lang w:val="hy-AM"/>
              </w:rPr>
              <w:softHyphen/>
            </w:r>
            <w:r w:rsidRPr="001014FB"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  <w:t>Республики Армения</w:t>
            </w:r>
          </w:p>
        </w:tc>
      </w:tr>
      <w:tr w:rsidR="0040074F" w:rsidRPr="005E1F72" w:rsidTr="0040074F">
        <w:trPr>
          <w:trHeight w:val="433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40074F" w:rsidRPr="003718C1" w:rsidRDefault="0040074F" w:rsidP="0040074F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5E1F72">
              <w:rPr>
                <w:rFonts w:ascii="GHEA Grapalat" w:hAnsi="GHEA Grapalat" w:cs="Sylfaen"/>
                <w:sz w:val="20"/>
                <w:szCs w:val="20"/>
              </w:rPr>
              <w:t xml:space="preserve">1 </w:t>
            </w:r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3. 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>Бенефициар</w:t>
            </w:r>
            <w:r w:rsidRPr="005E1F72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>счет</w:t>
            </w:r>
            <w:r w:rsidRPr="005E1F72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 xml:space="preserve">номер </w:t>
            </w:r>
            <w:r w:rsidRPr="005E1F72">
              <w:rPr>
                <w:rFonts w:ascii="GHEA Grapalat" w:hAnsi="GHEA Grapalat" w:cs="Arial"/>
                <w:sz w:val="20"/>
                <w:szCs w:val="20"/>
              </w:rPr>
              <w:t xml:space="preserve">( 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 xml:space="preserve">мс.N </w:t>
            </w:r>
            <w:r w:rsidRPr="005E1F72">
              <w:rPr>
                <w:rFonts w:ascii="GHEA Grapalat" w:hAnsi="GHEA Grapalat" w:cs="Arial"/>
                <w:sz w:val="20"/>
                <w:szCs w:val="20"/>
              </w:rPr>
              <w:t xml:space="preserve">) </w:t>
            </w:r>
            <w:r w:rsidR="00630D75">
              <w:rPr>
                <w:rFonts w:ascii="GHEA Grapalat" w:hAnsi="GHEA Grapalat"/>
                <w:b/>
                <w:sz w:val="20"/>
                <w:szCs w:val="20"/>
                <w:lang w:val="pt-BR"/>
              </w:rPr>
              <w:t xml:space="preserve">9001480 </w:t>
            </w:r>
            <w:r w:rsidR="003718C1" w:rsidRPr="003718C1">
              <w:rPr>
                <w:rFonts w:ascii="GHEA Grapalat" w:hAnsi="GHEA Grapalat"/>
                <w:b/>
                <w:sz w:val="20"/>
                <w:szCs w:val="20"/>
              </w:rPr>
              <w:t>00095</w:t>
            </w:r>
          </w:p>
        </w:tc>
      </w:tr>
      <w:tr w:rsidR="00595213" w:rsidRPr="005E1F72" w:rsidTr="0040074F">
        <w:trPr>
          <w:trHeight w:val="44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595213" w:rsidRPr="005E1F72" w:rsidRDefault="00595213" w:rsidP="0040074F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5E1F72">
              <w:rPr>
                <w:rFonts w:ascii="GHEA Grapalat" w:hAnsi="GHEA Grapalat" w:cs="Sylfaen"/>
                <w:sz w:val="20"/>
                <w:szCs w:val="20"/>
              </w:rPr>
              <w:t xml:space="preserve">1 </w:t>
            </w:r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4 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>.Сумма</w:t>
            </w:r>
            <w:r w:rsidRPr="005E1F72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5E1F72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( 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>в цифрах</w:t>
            </w:r>
            <w:r w:rsidRPr="005E1F72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>и:</w:t>
            </w:r>
            <w:r w:rsidRPr="005E1F72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 xml:space="preserve">словами </w:t>
            </w:r>
            <w:r w:rsidRPr="005E1F72">
              <w:rPr>
                <w:rFonts w:ascii="GHEA Grapalat" w:hAnsi="GHEA Grapalat" w:cs="Sylfaen"/>
                <w:sz w:val="20"/>
                <w:szCs w:val="20"/>
                <w:lang w:val="ru-RU"/>
              </w:rPr>
              <w:t xml:space="preserve">) </w:t>
            </w:r>
            <w:r w:rsidRPr="005E1F72">
              <w:rPr>
                <w:rFonts w:ascii="GHEA Grapalat" w:hAnsi="GHEA Grapalat" w:cs="Arial"/>
                <w:sz w:val="20"/>
                <w:szCs w:val="20"/>
              </w:rPr>
              <w:t>.</w:t>
            </w:r>
          </w:p>
        </w:tc>
      </w:tr>
      <w:tr w:rsidR="00595213" w:rsidRPr="005E1F72" w:rsidTr="0040074F">
        <w:trPr>
          <w:trHeight w:val="44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595213" w:rsidRPr="005E1F72" w:rsidRDefault="00595213" w:rsidP="0040074F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5E1F72">
              <w:rPr>
                <w:rFonts w:ascii="GHEA Grapalat" w:hAnsi="GHEA Grapalat" w:cs="Sylfaen"/>
                <w:sz w:val="20"/>
                <w:szCs w:val="20"/>
              </w:rPr>
              <w:t xml:space="preserve">15. </w:t>
            </w:r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Принятая сумма: 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>(цифрами</w:t>
            </w:r>
            <w:r w:rsidRPr="005E1F72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>и:</w:t>
            </w:r>
            <w:r w:rsidRPr="005E1F72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>словами)</w:t>
            </w:r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 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 xml:space="preserve">( </w:t>
            </w:r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предназначен для частичного принятия указанной суммы, которая не применяется 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>)</w:t>
            </w:r>
          </w:p>
        </w:tc>
      </w:tr>
      <w:tr w:rsidR="00595213" w:rsidRPr="005E1F72" w:rsidTr="0040074F">
        <w:trPr>
          <w:trHeight w:val="44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595213" w:rsidRPr="005E1F72" w:rsidRDefault="00595213" w:rsidP="0040074F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5E1F72">
              <w:rPr>
                <w:rFonts w:ascii="GHEA Grapalat" w:hAnsi="GHEA Grapalat" w:cs="Sylfaen"/>
                <w:sz w:val="20"/>
                <w:szCs w:val="20"/>
              </w:rPr>
              <w:t xml:space="preserve">1 </w:t>
            </w:r>
            <w:r w:rsidRPr="005E1F72">
              <w:rPr>
                <w:rFonts w:ascii="GHEA Grapalat" w:hAnsi="GHEA Grapalat" w:cs="Sylfaen"/>
                <w:sz w:val="20"/>
                <w:szCs w:val="20"/>
                <w:lang w:val="ru-RU"/>
              </w:rPr>
              <w:t xml:space="preserve">6. 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 xml:space="preserve">Валюта </w:t>
            </w:r>
            <w:r w:rsidRPr="005E1F72">
              <w:rPr>
                <w:rFonts w:ascii="GHEA Grapalat" w:hAnsi="GHEA Grapalat" w:cs="Arial"/>
                <w:sz w:val="20"/>
                <w:szCs w:val="20"/>
              </w:rPr>
              <w:t xml:space="preserve">( 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>прописью</w:t>
            </w:r>
            <w:r w:rsidRPr="005E1F72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>и:</w:t>
            </w:r>
            <w:r w:rsidRPr="005E1F72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 xml:space="preserve">с кодом </w:t>
            </w:r>
            <w:r w:rsidRPr="005E1F72">
              <w:rPr>
                <w:rFonts w:ascii="GHEA Grapalat" w:hAnsi="GHEA Grapalat" w:cs="Arial"/>
                <w:sz w:val="20"/>
                <w:szCs w:val="20"/>
              </w:rPr>
              <w:t>).</w:t>
            </w:r>
          </w:p>
        </w:tc>
      </w:tr>
      <w:tr w:rsidR="00595213" w:rsidRPr="005E1F72" w:rsidTr="0040074F">
        <w:trPr>
          <w:trHeight w:val="44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595213" w:rsidRPr="005E1F72" w:rsidRDefault="00595213" w:rsidP="0040074F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5E1F72">
              <w:rPr>
                <w:rFonts w:ascii="GHEA Grapalat" w:hAnsi="GHEA Grapalat" w:cs="Sylfaen"/>
                <w:sz w:val="20"/>
                <w:szCs w:val="20"/>
              </w:rPr>
              <w:t xml:space="preserve">1 </w:t>
            </w:r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7. 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 xml:space="preserve">Цель операции </w:t>
            </w:r>
            <w:r w:rsidRPr="005E1F72">
              <w:rPr>
                <w:rFonts w:ascii="GHEA Grapalat" w:hAnsi="GHEA Grapalat" w:cs="Arial"/>
                <w:sz w:val="20"/>
                <w:szCs w:val="20"/>
              </w:rPr>
              <w:t xml:space="preserve">( 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 xml:space="preserve">платежа </w:t>
            </w:r>
            <w:r w:rsidRPr="005E1F72">
              <w:rPr>
                <w:rFonts w:ascii="GHEA Grapalat" w:hAnsi="GHEA Grapalat" w:cs="Arial"/>
                <w:sz w:val="20"/>
                <w:szCs w:val="20"/>
              </w:rPr>
              <w:t>) :</w:t>
            </w:r>
            <w:r w:rsidRPr="005E1F72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 </w:t>
            </w:r>
            <w:r w:rsidRPr="005E1F72">
              <w:rPr>
                <w:rFonts w:ascii="GHEA Grapalat" w:hAnsi="GHEA Grapalat" w:cs="Sylfaen"/>
                <w:bCs/>
                <w:i/>
                <w:sz w:val="20"/>
                <w:szCs w:val="20"/>
              </w:rPr>
              <w:t xml:space="preserve">( </w:t>
            </w:r>
            <w:r w:rsidRPr="005E1F72"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  <w:t xml:space="preserve">для подтверждения квалификации </w:t>
            </w:r>
            <w:r w:rsidRPr="005E1F72">
              <w:rPr>
                <w:rFonts w:ascii="GHEA Grapalat" w:hAnsi="GHEA Grapalat" w:cs="Sylfaen"/>
                <w:bCs/>
                <w:i/>
                <w:sz w:val="20"/>
                <w:szCs w:val="20"/>
              </w:rPr>
              <w:t>)</w:t>
            </w:r>
          </w:p>
        </w:tc>
      </w:tr>
      <w:tr w:rsidR="00595213" w:rsidRPr="005E1F72" w:rsidTr="0040074F">
        <w:trPr>
          <w:trHeight w:val="424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noWrap/>
            <w:vAlign w:val="bottom"/>
          </w:tcPr>
          <w:p w:rsidR="00595213" w:rsidRPr="005E1F72" w:rsidRDefault="00595213" w:rsidP="0040074F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5E1F72">
              <w:rPr>
                <w:rFonts w:ascii="GHEA Grapalat" w:hAnsi="GHEA Grapalat" w:cs="Sylfaen"/>
                <w:sz w:val="20"/>
                <w:szCs w:val="20"/>
              </w:rPr>
              <w:t xml:space="preserve">1 </w:t>
            </w:r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8 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 xml:space="preserve">. </w:t>
            </w:r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Основания осуществления выплаты: 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 xml:space="preserve">( </w:t>
            </w:r>
            <w:r w:rsidRPr="005E1F72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Наименование </w:t>
            </w:r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документов </w:t>
            </w:r>
            <w:r w:rsidRPr="005E1F72">
              <w:rPr>
                <w:rFonts w:ascii="GHEA Grapalat" w:hAnsi="GHEA Grapalat" w:cs="Arial"/>
                <w:sz w:val="20"/>
                <w:szCs w:val="20"/>
              </w:rPr>
              <w:t xml:space="preserve">, </w:t>
            </w:r>
            <w:r w:rsidRPr="005E1F72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в том числе договора о возмещении ущерба, </w:t>
            </w:r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t>им</w:t>
            </w:r>
            <w:r w:rsidRPr="005E1F72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t>цифры</w:t>
            </w:r>
            <w:r w:rsidRPr="005E1F72">
              <w:rPr>
                <w:rFonts w:ascii="GHEA Grapalat" w:hAnsi="GHEA Grapalat" w:cs="Arial"/>
                <w:sz w:val="20"/>
                <w:szCs w:val="20"/>
                <w:lang w:val="hy-AM"/>
              </w:rPr>
              <w:t>​</w:t>
            </w:r>
            <w:r w:rsidRPr="005E1F72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t>п</w:t>
            </w:r>
            <w:r w:rsidRPr="005E1F72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 xml:space="preserve">код, </w:t>
            </w:r>
            <w:r w:rsidRPr="005E1F72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на основании которого производится начисление </w:t>
            </w:r>
            <w:r w:rsidRPr="005E1F72">
              <w:rPr>
                <w:rFonts w:ascii="GHEA Grapalat" w:hAnsi="GHEA Grapalat" w:cs="Arial"/>
                <w:sz w:val="20"/>
                <w:szCs w:val="20"/>
              </w:rPr>
              <w:t xml:space="preserve">) 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>.</w:t>
            </w:r>
          </w:p>
          <w:p w:rsidR="00595213" w:rsidRPr="005E1F72" w:rsidRDefault="00595213" w:rsidP="0040074F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</w:tr>
      <w:tr w:rsidR="00595213" w:rsidRPr="005E1F72" w:rsidTr="0040074F">
        <w:trPr>
          <w:trHeight w:val="704"/>
        </w:trPr>
        <w:tc>
          <w:tcPr>
            <w:tcW w:w="109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595213" w:rsidRPr="005E1F72" w:rsidRDefault="00595213" w:rsidP="0040074F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</w:tr>
      <w:tr w:rsidR="00595213" w:rsidRPr="005E1F72" w:rsidTr="0040074F">
        <w:trPr>
          <w:trHeight w:val="704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595213" w:rsidRPr="005E1F72" w:rsidRDefault="00595213" w:rsidP="0040074F">
            <w:pPr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2E52A2">
              <w:rPr>
                <w:rFonts w:ascii="GHEA Grapalat" w:hAnsi="GHEA Grapalat" w:cs="Sylfaen"/>
                <w:sz w:val="20"/>
                <w:szCs w:val="20"/>
                <w:lang w:val="hy-AM"/>
              </w:rPr>
              <w:t>19. Условия оплаты: &lt;принятый платеж&gt;</w:t>
            </w:r>
          </w:p>
          <w:p w:rsidR="00595213" w:rsidRPr="005E1F72" w:rsidRDefault="00595213" w:rsidP="0040074F">
            <w:pPr>
              <w:rPr>
                <w:rFonts w:ascii="GHEA Grapalat" w:hAnsi="GHEA Grapalat" w:cs="Sylfaen"/>
                <w:sz w:val="20"/>
                <w:szCs w:val="20"/>
                <w:lang w:val="ru-RU"/>
              </w:rPr>
            </w:pPr>
          </w:p>
        </w:tc>
      </w:tr>
      <w:tr w:rsidR="00595213" w:rsidRPr="005E1F72" w:rsidTr="0040074F">
        <w:trPr>
          <w:trHeight w:val="704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595213" w:rsidRPr="005E1F72" w:rsidRDefault="00595213" w:rsidP="0040074F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20. Количество прикрепленных страниц: </w:t>
            </w:r>
            <w:r w:rsidRPr="005E1F72">
              <w:rPr>
                <w:rFonts w:ascii="GHEA Grapalat" w:hAnsi="GHEA Grapalat" w:cs="Arial"/>
                <w:sz w:val="20"/>
                <w:szCs w:val="20"/>
              </w:rPr>
              <w:t>---</w:t>
            </w:r>
            <w:r w:rsidRPr="005E1F72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   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>страница:</w:t>
            </w:r>
          </w:p>
          <w:p w:rsidR="00595213" w:rsidRPr="005E1F72" w:rsidRDefault="00595213" w:rsidP="0040074F">
            <w:pPr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</w:tr>
      <w:tr w:rsidR="00595213" w:rsidRPr="005E1F72" w:rsidTr="0040074F">
        <w:trPr>
          <w:trHeight w:val="2194"/>
        </w:trPr>
        <w:tc>
          <w:tcPr>
            <w:tcW w:w="5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5213" w:rsidRPr="005E1F72" w:rsidRDefault="00595213" w:rsidP="0040074F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5E1F72">
              <w:rPr>
                <w:rFonts w:ascii="Courier New" w:hAnsi="Courier New" w:cs="Courier New"/>
                <w:sz w:val="20"/>
                <w:szCs w:val="20"/>
              </w:rPr>
              <w:t> </w:t>
            </w:r>
            <w:r w:rsidRPr="005E1F72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22 </w:t>
            </w:r>
            <w:r w:rsidRPr="005E1F72">
              <w:rPr>
                <w:rFonts w:ascii="GHEA Grapalat" w:hAnsi="GHEA Grapalat" w:cs="Arial"/>
                <w:sz w:val="20"/>
                <w:szCs w:val="20"/>
              </w:rPr>
              <w:t xml:space="preserve">. 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>а. Подписи бенефициаров</w:t>
            </w:r>
          </w:p>
          <w:p w:rsidR="00595213" w:rsidRPr="005E1F72" w:rsidRDefault="00595213" w:rsidP="0040074F">
            <w:pPr>
              <w:rPr>
                <w:rFonts w:ascii="GHEA Grapalat" w:hAnsi="GHEA Grapalat" w:cs="Sylfaen"/>
                <w:sz w:val="20"/>
                <w:szCs w:val="20"/>
              </w:rPr>
            </w:pPr>
          </w:p>
          <w:p w:rsidR="00595213" w:rsidRPr="005E1F72" w:rsidRDefault="00595213" w:rsidP="0040074F">
            <w:pPr>
              <w:jc w:val="right"/>
              <w:rPr>
                <w:rFonts w:ascii="GHEA Grapalat" w:hAnsi="GHEA Grapalat" w:cs="Tahoma"/>
                <w:color w:val="000000"/>
                <w:sz w:val="20"/>
                <w:szCs w:val="20"/>
              </w:rPr>
            </w:pPr>
            <w:r w:rsidRPr="005E1F72">
              <w:rPr>
                <w:rFonts w:ascii="GHEA Grapalat" w:hAnsi="GHEA Grapalat" w:cs="Tahoma"/>
                <w:color w:val="000000"/>
                <w:sz w:val="20"/>
                <w:szCs w:val="20"/>
              </w:rPr>
              <w:t>/____________________/</w:t>
            </w:r>
          </w:p>
          <w:p w:rsidR="00595213" w:rsidRPr="005E1F72" w:rsidRDefault="00595213" w:rsidP="0040074F">
            <w:pPr>
              <w:rPr>
                <w:rFonts w:ascii="GHEA Grapalat" w:hAnsi="GHEA Grapalat" w:cs="Tahoma"/>
                <w:color w:val="000000"/>
                <w:sz w:val="20"/>
                <w:szCs w:val="20"/>
              </w:rPr>
            </w:pPr>
          </w:p>
          <w:p w:rsidR="00595213" w:rsidRPr="005E1F72" w:rsidRDefault="00595213" w:rsidP="0040074F">
            <w:pPr>
              <w:rPr>
                <w:rFonts w:ascii="GHEA Grapalat" w:hAnsi="GHEA Grapalat" w:cs="Sylfaen"/>
                <w:sz w:val="20"/>
                <w:szCs w:val="20"/>
              </w:rPr>
            </w:pPr>
          </w:p>
          <w:p w:rsidR="00595213" w:rsidRPr="005E1F72" w:rsidRDefault="00595213" w:rsidP="0040074F">
            <w:pPr>
              <w:jc w:val="right"/>
              <w:rPr>
                <w:rFonts w:ascii="GHEA Grapalat" w:hAnsi="GHEA Grapalat" w:cs="Sylfaen"/>
                <w:sz w:val="20"/>
                <w:szCs w:val="20"/>
              </w:rPr>
            </w:pPr>
            <w:r w:rsidRPr="005E1F72">
              <w:rPr>
                <w:rFonts w:ascii="GHEA Grapalat" w:hAnsi="GHEA Grapalat" w:cs="Tahoma"/>
                <w:color w:val="000000"/>
                <w:sz w:val="20"/>
                <w:szCs w:val="20"/>
              </w:rPr>
              <w:t>/____________________/</w:t>
            </w:r>
          </w:p>
          <w:p w:rsidR="00595213" w:rsidRPr="005E1F72" w:rsidRDefault="00595213" w:rsidP="0040074F">
            <w:pPr>
              <w:rPr>
                <w:rFonts w:ascii="GHEA Grapalat" w:hAnsi="GHEA Grapalat" w:cs="Sylfaen"/>
                <w:sz w:val="20"/>
                <w:szCs w:val="20"/>
              </w:rPr>
            </w:pPr>
          </w:p>
          <w:p w:rsidR="00595213" w:rsidRPr="005E1F72" w:rsidRDefault="00595213" w:rsidP="0040074F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22 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>.б.</w:t>
            </w:r>
          </w:p>
          <w:p w:rsidR="00595213" w:rsidRPr="005E1F72" w:rsidRDefault="00595213" w:rsidP="0040074F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5E1F72">
              <w:rPr>
                <w:rFonts w:ascii="GHEA Grapalat" w:hAnsi="GHEA Grapalat" w:cs="Sylfaen"/>
                <w:sz w:val="20"/>
                <w:szCs w:val="20"/>
              </w:rPr>
              <w:t>К.Т.</w:t>
            </w:r>
          </w:p>
          <w:p w:rsidR="00595213" w:rsidRPr="005E1F72" w:rsidRDefault="00595213" w:rsidP="0040074F">
            <w:pPr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5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5213" w:rsidRPr="005E1F72" w:rsidRDefault="00595213" w:rsidP="0040074F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5E1F72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2 </w:t>
            </w:r>
            <w:r w:rsidRPr="005E1F72">
              <w:rPr>
                <w:rFonts w:ascii="GHEA Grapalat" w:hAnsi="GHEA Grapalat" w:cs="Arial"/>
                <w:sz w:val="20"/>
                <w:szCs w:val="20"/>
              </w:rPr>
              <w:t xml:space="preserve">1. 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>а.</w:t>
            </w:r>
            <w:r w:rsidRPr="005E1F72">
              <w:rPr>
                <w:rFonts w:ascii="Courier New" w:hAnsi="Courier New" w:cs="Courier New"/>
                <w:sz w:val="20"/>
                <w:szCs w:val="20"/>
              </w:rPr>
              <w:t> 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>Подписи плательщика:</w:t>
            </w:r>
          </w:p>
          <w:p w:rsidR="00595213" w:rsidRPr="005E1F72" w:rsidRDefault="00595213" w:rsidP="0040074F">
            <w:pPr>
              <w:jc w:val="right"/>
              <w:rPr>
                <w:rFonts w:ascii="GHEA Grapalat" w:hAnsi="GHEA Grapalat" w:cs="Sylfaen"/>
                <w:sz w:val="20"/>
                <w:szCs w:val="20"/>
              </w:rPr>
            </w:pPr>
          </w:p>
          <w:p w:rsidR="00595213" w:rsidRPr="005E1F72" w:rsidRDefault="00595213" w:rsidP="0040074F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5E1F72">
              <w:rPr>
                <w:rFonts w:ascii="GHEA Grapalat" w:hAnsi="GHEA Grapalat" w:cs="Tahoma"/>
                <w:color w:val="000000"/>
                <w:sz w:val="20"/>
                <w:szCs w:val="20"/>
              </w:rPr>
              <w:t>/____________________/</w:t>
            </w:r>
          </w:p>
          <w:p w:rsidR="00595213" w:rsidRPr="005E1F72" w:rsidRDefault="00595213" w:rsidP="0040074F">
            <w:pPr>
              <w:jc w:val="right"/>
              <w:rPr>
                <w:rFonts w:ascii="GHEA Grapalat" w:hAnsi="GHEA Grapalat" w:cs="Tahoma"/>
                <w:color w:val="000000"/>
                <w:sz w:val="20"/>
                <w:szCs w:val="20"/>
              </w:rPr>
            </w:pPr>
          </w:p>
          <w:p w:rsidR="00595213" w:rsidRPr="005E1F72" w:rsidRDefault="00595213" w:rsidP="0040074F">
            <w:pPr>
              <w:jc w:val="right"/>
              <w:rPr>
                <w:rFonts w:ascii="GHEA Grapalat" w:hAnsi="GHEA Grapalat" w:cs="Tahoma"/>
                <w:color w:val="000000"/>
                <w:sz w:val="20"/>
                <w:szCs w:val="20"/>
              </w:rPr>
            </w:pPr>
          </w:p>
          <w:p w:rsidR="00595213" w:rsidRPr="005E1F72" w:rsidRDefault="00595213" w:rsidP="0040074F">
            <w:pPr>
              <w:jc w:val="right"/>
              <w:rPr>
                <w:rFonts w:ascii="GHEA Grapalat" w:hAnsi="GHEA Grapalat" w:cs="Sylfaen"/>
                <w:sz w:val="20"/>
                <w:szCs w:val="20"/>
              </w:rPr>
            </w:pPr>
            <w:r w:rsidRPr="005E1F72">
              <w:rPr>
                <w:rFonts w:ascii="GHEA Grapalat" w:hAnsi="GHEA Grapalat" w:cs="Tahoma"/>
                <w:color w:val="000000"/>
                <w:sz w:val="20"/>
                <w:szCs w:val="20"/>
              </w:rPr>
              <w:t>/____________________/</w:t>
            </w:r>
          </w:p>
          <w:p w:rsidR="00595213" w:rsidRPr="005E1F72" w:rsidRDefault="00595213" w:rsidP="0040074F">
            <w:pPr>
              <w:jc w:val="right"/>
              <w:rPr>
                <w:rFonts w:ascii="GHEA Grapalat" w:hAnsi="GHEA Grapalat" w:cs="Sylfaen"/>
                <w:sz w:val="20"/>
                <w:szCs w:val="20"/>
              </w:rPr>
            </w:pPr>
          </w:p>
          <w:p w:rsidR="00595213" w:rsidRPr="005E1F72" w:rsidRDefault="00595213" w:rsidP="0040074F">
            <w:pPr>
              <w:jc w:val="right"/>
              <w:rPr>
                <w:rFonts w:ascii="GHEA Grapalat" w:hAnsi="GHEA Grapalat" w:cs="Sylfaen"/>
                <w:sz w:val="20"/>
                <w:szCs w:val="20"/>
              </w:rPr>
            </w:pPr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2 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>1.б. К.Т.</w:t>
            </w:r>
          </w:p>
          <w:p w:rsidR="00595213" w:rsidRPr="005E1F72" w:rsidRDefault="00595213" w:rsidP="0040074F">
            <w:pPr>
              <w:jc w:val="right"/>
              <w:rPr>
                <w:rFonts w:ascii="GHEA Grapalat" w:hAnsi="GHEA Grapalat" w:cs="Sylfaen"/>
                <w:sz w:val="20"/>
                <w:szCs w:val="20"/>
              </w:rPr>
            </w:pPr>
          </w:p>
        </w:tc>
      </w:tr>
      <w:tr w:rsidR="00595213" w:rsidRPr="005E1F72" w:rsidTr="0040074F">
        <w:trPr>
          <w:trHeight w:val="2058"/>
        </w:trPr>
        <w:tc>
          <w:tcPr>
            <w:tcW w:w="5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595213" w:rsidRPr="005E1F72" w:rsidRDefault="00595213" w:rsidP="0040074F">
            <w:pPr>
              <w:rPr>
                <w:rFonts w:ascii="GHEA Grapalat" w:hAnsi="GHEA Grapalat" w:cs="Tahoma"/>
                <w:color w:val="000000"/>
                <w:sz w:val="20"/>
                <w:szCs w:val="20"/>
              </w:rPr>
            </w:pPr>
            <w:r w:rsidRPr="005E1F72">
              <w:rPr>
                <w:rFonts w:ascii="GHEA Grapalat" w:hAnsi="GHEA Grapalat" w:cs="Tahoma"/>
                <w:color w:val="000000"/>
                <w:sz w:val="20"/>
                <w:szCs w:val="20"/>
              </w:rPr>
              <w:t xml:space="preserve">2 </w:t>
            </w:r>
            <w:r w:rsidRPr="005E1F72">
              <w:rPr>
                <w:rFonts w:ascii="GHEA Grapalat" w:hAnsi="GHEA Grapalat" w:cs="Tahoma"/>
                <w:color w:val="000000"/>
                <w:sz w:val="20"/>
                <w:szCs w:val="20"/>
                <w:lang w:val="hy-AM"/>
              </w:rPr>
              <w:t xml:space="preserve">4 </w:t>
            </w:r>
            <w:r w:rsidRPr="005E1F72">
              <w:rPr>
                <w:rFonts w:ascii="GHEA Grapalat" w:hAnsi="GHEA Grapalat" w:cs="Tahoma"/>
                <w:color w:val="000000"/>
                <w:sz w:val="20"/>
                <w:szCs w:val="20"/>
              </w:rPr>
              <w:t xml:space="preserve">.а. </w:t>
            </w:r>
            <w:r w:rsidRPr="005E1F72">
              <w:rPr>
                <w:rFonts w:ascii="GHEA Grapalat" w:hAnsi="GHEA Grapalat" w:cs="Tahoma"/>
                <w:color w:val="000000"/>
                <w:sz w:val="20"/>
                <w:szCs w:val="20"/>
                <w:lang w:val="hy-AM"/>
              </w:rPr>
              <w:t>Финансовое учреждение-получатель</w:t>
            </w:r>
            <w:r w:rsidRPr="005E1F72">
              <w:rPr>
                <w:rFonts w:ascii="GHEA Grapalat" w:hAnsi="GHEA Grapalat" w:cs="Tahoma"/>
                <w:color w:val="000000"/>
                <w:sz w:val="20"/>
                <w:szCs w:val="20"/>
              </w:rPr>
              <w:t xml:space="preserve"> </w:t>
            </w:r>
          </w:p>
          <w:p w:rsidR="00595213" w:rsidRPr="005E1F72" w:rsidRDefault="00595213" w:rsidP="0040074F">
            <w:pPr>
              <w:rPr>
                <w:rFonts w:ascii="GHEA Grapalat" w:hAnsi="GHEA Grapalat" w:cs="Tahoma"/>
                <w:color w:val="000000"/>
                <w:sz w:val="20"/>
                <w:szCs w:val="20"/>
                <w:lang w:val="hy-AM"/>
              </w:rPr>
            </w:pPr>
            <w:r w:rsidRPr="005E1F72">
              <w:rPr>
                <w:rFonts w:ascii="GHEA Grapalat" w:hAnsi="GHEA Grapalat" w:cs="Tahoma"/>
                <w:color w:val="000000"/>
                <w:sz w:val="20"/>
                <w:szCs w:val="20"/>
              </w:rPr>
              <w:t xml:space="preserve">                             </w:t>
            </w:r>
            <w:r w:rsidRPr="005E1F72">
              <w:rPr>
                <w:rFonts w:ascii="GHEA Grapalat" w:hAnsi="GHEA Grapalat" w:cs="Tahoma"/>
                <w:color w:val="000000"/>
                <w:sz w:val="20"/>
                <w:szCs w:val="20"/>
                <w:lang w:val="hy-AM"/>
              </w:rPr>
              <w:t xml:space="preserve">                 </w:t>
            </w:r>
          </w:p>
          <w:p w:rsidR="00595213" w:rsidRPr="005E1F72" w:rsidRDefault="00595213" w:rsidP="0040074F">
            <w:pPr>
              <w:rPr>
                <w:rFonts w:ascii="GHEA Grapalat" w:hAnsi="GHEA Grapalat" w:cs="Tahoma"/>
                <w:color w:val="000000"/>
                <w:sz w:val="20"/>
                <w:szCs w:val="20"/>
              </w:rPr>
            </w:pPr>
            <w:r w:rsidRPr="005E1F72">
              <w:rPr>
                <w:rFonts w:ascii="GHEA Grapalat" w:hAnsi="GHEA Grapalat" w:cs="Tahoma"/>
                <w:color w:val="000000"/>
                <w:sz w:val="20"/>
                <w:szCs w:val="20"/>
                <w:lang w:val="hy-AM"/>
              </w:rPr>
              <w:t xml:space="preserve">                                                 </w:t>
            </w:r>
            <w:r w:rsidRPr="005E1F72">
              <w:rPr>
                <w:rFonts w:ascii="GHEA Grapalat" w:hAnsi="GHEA Grapalat" w:cs="Tahoma"/>
                <w:color w:val="000000"/>
                <w:sz w:val="20"/>
                <w:szCs w:val="20"/>
              </w:rPr>
              <w:t>/____________________/</w:t>
            </w:r>
          </w:p>
          <w:p w:rsidR="00595213" w:rsidRPr="005E1F72" w:rsidRDefault="00595213" w:rsidP="0040074F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5E1F72">
              <w:rPr>
                <w:rFonts w:ascii="GHEA Grapalat" w:hAnsi="GHEA Grapalat" w:cs="Sylfaen"/>
                <w:sz w:val="20"/>
                <w:szCs w:val="20"/>
              </w:rPr>
              <w:t xml:space="preserve">  </w:t>
            </w:r>
          </w:p>
          <w:p w:rsidR="00595213" w:rsidRPr="005E1F72" w:rsidRDefault="00595213" w:rsidP="0040074F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5E1F72">
              <w:rPr>
                <w:rFonts w:ascii="GHEA Grapalat" w:hAnsi="GHEA Grapalat" w:cs="Sylfaen"/>
                <w:sz w:val="20"/>
                <w:szCs w:val="20"/>
              </w:rPr>
              <w:t>/подпись/</w:t>
            </w:r>
          </w:p>
          <w:p w:rsidR="00595213" w:rsidRPr="005E1F72" w:rsidRDefault="00595213" w:rsidP="0040074F">
            <w:pPr>
              <w:rPr>
                <w:rFonts w:ascii="GHEA Grapalat" w:hAnsi="GHEA Grapalat" w:cs="Tahoma"/>
                <w:color w:val="000000"/>
                <w:sz w:val="20"/>
                <w:szCs w:val="20"/>
              </w:rPr>
            </w:pPr>
          </w:p>
          <w:p w:rsidR="00595213" w:rsidRPr="005E1F72" w:rsidRDefault="00595213" w:rsidP="0040074F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5364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595213" w:rsidRPr="005E1F72" w:rsidRDefault="00595213" w:rsidP="0040074F">
            <w:pPr>
              <w:rPr>
                <w:rFonts w:ascii="GHEA Grapalat" w:hAnsi="GHEA Grapalat" w:cs="Tahoma"/>
                <w:color w:val="000000"/>
                <w:sz w:val="20"/>
                <w:szCs w:val="20"/>
              </w:rPr>
            </w:pPr>
            <w:r w:rsidRPr="005E1F72">
              <w:rPr>
                <w:rFonts w:ascii="GHEA Grapalat" w:hAnsi="GHEA Grapalat" w:cs="Tahoma"/>
                <w:color w:val="000000"/>
                <w:sz w:val="20"/>
                <w:szCs w:val="20"/>
              </w:rPr>
              <w:t xml:space="preserve">2 </w:t>
            </w:r>
            <w:r w:rsidRPr="005E1F72">
              <w:rPr>
                <w:rFonts w:ascii="GHEA Grapalat" w:hAnsi="GHEA Grapalat" w:cs="Tahoma"/>
                <w:color w:val="000000"/>
                <w:sz w:val="20"/>
                <w:szCs w:val="20"/>
                <w:lang w:val="hy-AM"/>
              </w:rPr>
              <w:t xml:space="preserve">3 </w:t>
            </w:r>
            <w:r w:rsidRPr="005E1F72">
              <w:rPr>
                <w:rFonts w:ascii="GHEA Grapalat" w:hAnsi="GHEA Grapalat" w:cs="Tahoma"/>
                <w:color w:val="000000"/>
                <w:sz w:val="20"/>
                <w:szCs w:val="20"/>
              </w:rPr>
              <w:t xml:space="preserve">.а. </w:t>
            </w:r>
            <w:r w:rsidRPr="005E1F72">
              <w:rPr>
                <w:rFonts w:ascii="GHEA Grapalat" w:hAnsi="GHEA Grapalat" w:cs="Tahoma"/>
                <w:color w:val="000000"/>
                <w:sz w:val="20"/>
                <w:szCs w:val="20"/>
                <w:lang w:val="hy-AM"/>
              </w:rPr>
              <w:t>Финансовая организация, обслуживающая плательщика</w:t>
            </w:r>
            <w:r w:rsidRPr="005E1F72">
              <w:rPr>
                <w:rFonts w:ascii="GHEA Grapalat" w:hAnsi="GHEA Grapalat" w:cs="Tahoma"/>
                <w:color w:val="000000"/>
                <w:sz w:val="20"/>
                <w:szCs w:val="20"/>
              </w:rPr>
              <w:t xml:space="preserve"> </w:t>
            </w:r>
          </w:p>
          <w:p w:rsidR="00595213" w:rsidRPr="005E1F72" w:rsidRDefault="00595213" w:rsidP="0040074F">
            <w:pPr>
              <w:jc w:val="right"/>
              <w:rPr>
                <w:rFonts w:ascii="GHEA Grapalat" w:hAnsi="GHEA Grapalat" w:cs="Tahoma"/>
                <w:color w:val="000000"/>
                <w:sz w:val="20"/>
                <w:szCs w:val="20"/>
              </w:rPr>
            </w:pPr>
          </w:p>
          <w:p w:rsidR="00595213" w:rsidRPr="005E1F72" w:rsidRDefault="00595213" w:rsidP="0040074F">
            <w:pPr>
              <w:jc w:val="right"/>
              <w:rPr>
                <w:rFonts w:ascii="GHEA Grapalat" w:hAnsi="GHEA Grapalat" w:cs="Tahoma"/>
                <w:color w:val="000000"/>
                <w:sz w:val="20"/>
                <w:szCs w:val="20"/>
              </w:rPr>
            </w:pPr>
          </w:p>
          <w:p w:rsidR="00595213" w:rsidRPr="005E1F72" w:rsidRDefault="00595213" w:rsidP="0040074F">
            <w:pPr>
              <w:jc w:val="right"/>
              <w:rPr>
                <w:rFonts w:ascii="GHEA Grapalat" w:hAnsi="GHEA Grapalat" w:cs="Tahoma"/>
                <w:color w:val="000000"/>
                <w:sz w:val="20"/>
                <w:szCs w:val="20"/>
              </w:rPr>
            </w:pPr>
            <w:r w:rsidRPr="005E1F72">
              <w:rPr>
                <w:rFonts w:ascii="GHEA Grapalat" w:hAnsi="GHEA Grapalat" w:cs="Tahoma"/>
                <w:color w:val="000000"/>
                <w:sz w:val="20"/>
                <w:szCs w:val="20"/>
              </w:rPr>
              <w:t>/____________________/</w:t>
            </w:r>
          </w:p>
          <w:p w:rsidR="00595213" w:rsidRPr="005E1F72" w:rsidRDefault="00595213" w:rsidP="0040074F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5E1F72">
              <w:rPr>
                <w:rFonts w:ascii="GHEA Grapalat" w:hAnsi="GHEA Grapalat" w:cs="Tahoma"/>
                <w:color w:val="000000"/>
                <w:sz w:val="20"/>
                <w:szCs w:val="20"/>
              </w:rPr>
              <w:t xml:space="preserve">                                                   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>/подпись/</w:t>
            </w:r>
          </w:p>
          <w:p w:rsidR="00595213" w:rsidRPr="005E1F72" w:rsidRDefault="00595213" w:rsidP="0040074F">
            <w:pPr>
              <w:jc w:val="right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</w:tr>
      <w:tr w:rsidR="00595213" w:rsidRPr="005E1F72" w:rsidTr="0040074F">
        <w:trPr>
          <w:trHeight w:val="2194"/>
        </w:trPr>
        <w:tc>
          <w:tcPr>
            <w:tcW w:w="5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5213" w:rsidRPr="005E1F72" w:rsidRDefault="00595213" w:rsidP="0040074F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5E1F72">
              <w:rPr>
                <w:rFonts w:ascii="GHEA Grapalat" w:hAnsi="GHEA Grapalat" w:cs="Sylfaen"/>
                <w:sz w:val="20"/>
                <w:szCs w:val="20"/>
              </w:rPr>
              <w:lastRenderedPageBreak/>
              <w:t>24. б. К.Т.</w:t>
            </w:r>
          </w:p>
          <w:p w:rsidR="00595213" w:rsidRPr="005E1F72" w:rsidRDefault="00595213" w:rsidP="0040074F">
            <w:pPr>
              <w:rPr>
                <w:rFonts w:ascii="GHEA Grapalat" w:hAnsi="GHEA Grapalat" w:cs="Sylfaen"/>
                <w:sz w:val="20"/>
                <w:szCs w:val="20"/>
              </w:rPr>
            </w:pPr>
          </w:p>
          <w:p w:rsidR="00595213" w:rsidRPr="005E1F72" w:rsidRDefault="00595213" w:rsidP="0040074F">
            <w:pPr>
              <w:rPr>
                <w:rFonts w:ascii="GHEA Grapalat" w:hAnsi="GHEA Grapalat" w:cs="Sylfaen"/>
                <w:sz w:val="20"/>
                <w:szCs w:val="20"/>
              </w:rPr>
            </w:pPr>
          </w:p>
          <w:p w:rsidR="00595213" w:rsidRPr="005E1F72" w:rsidRDefault="00595213" w:rsidP="0040074F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5E1F72">
              <w:rPr>
                <w:rFonts w:ascii="GHEA Grapalat" w:hAnsi="GHEA Grapalat" w:cs="Tahoma"/>
                <w:color w:val="000000"/>
                <w:sz w:val="20"/>
                <w:szCs w:val="20"/>
              </w:rPr>
              <w:t xml:space="preserve"> 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 xml:space="preserve">2 </w:t>
            </w:r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4 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 xml:space="preserve">. </w:t>
            </w:r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в </w:t>
            </w:r>
            <w:r w:rsidRPr="005E1F72">
              <w:rPr>
                <w:rFonts w:ascii="GHEA Grapalat" w:hAnsi="GHEA Grapalat" w:cs="Tahoma"/>
                <w:color w:val="000000"/>
                <w:sz w:val="20"/>
                <w:szCs w:val="20"/>
              </w:rPr>
              <w:t xml:space="preserve">"___ </w:t>
            </w:r>
            <w:r w:rsidRPr="005E1F72">
              <w:rPr>
                <w:rFonts w:ascii="GHEA Grapalat" w:hAnsi="GHEA Grapalat" w:cs="Sylfaen"/>
                <w:color w:val="000000"/>
                <w:sz w:val="20"/>
                <w:szCs w:val="20"/>
              </w:rPr>
              <w:t xml:space="preserve">" ___ </w:t>
            </w:r>
            <w:r w:rsidRPr="005E1F72">
              <w:rPr>
                <w:rFonts w:ascii="GHEA Grapalat" w:hAnsi="GHEA Grapalat" w:cs="Tahoma"/>
                <w:color w:val="000000"/>
                <w:sz w:val="20"/>
                <w:szCs w:val="20"/>
              </w:rPr>
              <w:t>20___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</w:p>
          <w:p w:rsidR="00595213" w:rsidRPr="005E1F72" w:rsidRDefault="00595213" w:rsidP="0040074F">
            <w:pPr>
              <w:rPr>
                <w:rFonts w:ascii="GHEA Grapalat" w:hAnsi="GHEA Grapalat" w:cs="Sylfaen"/>
                <w:sz w:val="20"/>
                <w:szCs w:val="20"/>
              </w:rPr>
            </w:pPr>
          </w:p>
          <w:p w:rsidR="00595213" w:rsidRPr="005E1F72" w:rsidRDefault="00595213" w:rsidP="0040074F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5E1F72">
              <w:rPr>
                <w:rFonts w:ascii="GHEA Grapalat" w:hAnsi="GHEA Grapalat" w:cs="Sylfaen"/>
                <w:sz w:val="20"/>
                <w:szCs w:val="20"/>
              </w:rPr>
              <w:t xml:space="preserve">  </w:t>
            </w:r>
          </w:p>
          <w:p w:rsidR="00595213" w:rsidRPr="005E1F72" w:rsidRDefault="00595213" w:rsidP="0040074F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5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5213" w:rsidRPr="005E1F72" w:rsidRDefault="00595213" w:rsidP="0040074F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5E1F72">
              <w:rPr>
                <w:rFonts w:ascii="GHEA Grapalat" w:hAnsi="GHEA Grapalat" w:cs="Sylfaen"/>
                <w:sz w:val="20"/>
                <w:szCs w:val="20"/>
              </w:rPr>
              <w:t>23.б. К.Т.</w:t>
            </w:r>
          </w:p>
          <w:p w:rsidR="00595213" w:rsidRPr="005E1F72" w:rsidRDefault="00595213" w:rsidP="0040074F">
            <w:pPr>
              <w:rPr>
                <w:rFonts w:ascii="GHEA Grapalat" w:hAnsi="GHEA Grapalat" w:cs="Sylfaen"/>
                <w:sz w:val="20"/>
                <w:szCs w:val="20"/>
              </w:rPr>
            </w:pPr>
          </w:p>
          <w:p w:rsidR="00595213" w:rsidRPr="005E1F72" w:rsidRDefault="00595213" w:rsidP="0040074F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5E1F72">
              <w:rPr>
                <w:rFonts w:ascii="GHEA Grapalat" w:hAnsi="GHEA Grapalat" w:cs="Sylfaen"/>
                <w:sz w:val="20"/>
                <w:szCs w:val="20"/>
              </w:rPr>
              <w:t xml:space="preserve">                     </w:t>
            </w:r>
          </w:p>
          <w:p w:rsidR="00595213" w:rsidRPr="005E1F72" w:rsidRDefault="00595213" w:rsidP="0040074F">
            <w:pPr>
              <w:rPr>
                <w:rFonts w:ascii="GHEA Grapalat" w:hAnsi="GHEA Grapalat" w:cs="Sylfaen"/>
                <w:color w:val="000000"/>
                <w:sz w:val="20"/>
                <w:szCs w:val="20"/>
              </w:rPr>
            </w:pPr>
            <w:r w:rsidRPr="005E1F72">
              <w:rPr>
                <w:rFonts w:ascii="GHEA Grapalat" w:hAnsi="GHEA Grapalat" w:cs="Sylfaen"/>
                <w:sz w:val="20"/>
                <w:szCs w:val="20"/>
              </w:rPr>
              <w:t xml:space="preserve">23. </w:t>
            </w:r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в 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 xml:space="preserve">. Дата реализации: </w:t>
            </w:r>
            <w:r w:rsidRPr="005E1F72">
              <w:rPr>
                <w:rFonts w:ascii="GHEA Grapalat" w:hAnsi="GHEA Grapalat" w:cs="Tahoma"/>
                <w:color w:val="000000"/>
                <w:sz w:val="20"/>
                <w:szCs w:val="20"/>
              </w:rPr>
              <w:t xml:space="preserve">«___» </w:t>
            </w:r>
            <w:r w:rsidRPr="005E1F72">
              <w:rPr>
                <w:rFonts w:ascii="GHEA Grapalat" w:hAnsi="GHEA Grapalat" w:cs="Sylfaen"/>
                <w:color w:val="000000"/>
                <w:sz w:val="20"/>
                <w:szCs w:val="20"/>
              </w:rPr>
              <w:t xml:space="preserve">___ </w:t>
            </w:r>
            <w:r w:rsidRPr="005E1F72">
              <w:rPr>
                <w:rFonts w:ascii="GHEA Grapalat" w:hAnsi="GHEA Grapalat" w:cs="Tahoma"/>
                <w:color w:val="000000"/>
                <w:sz w:val="20"/>
                <w:szCs w:val="20"/>
              </w:rPr>
              <w:t xml:space="preserve">20___ </w:t>
            </w:r>
            <w:r w:rsidRPr="005E1F72">
              <w:rPr>
                <w:rFonts w:ascii="GHEA Grapalat" w:hAnsi="GHEA Grapalat" w:cs="Sylfaen"/>
                <w:color w:val="000000"/>
                <w:sz w:val="20"/>
                <w:szCs w:val="20"/>
              </w:rPr>
              <w:t>года.</w:t>
            </w:r>
          </w:p>
          <w:p w:rsidR="00595213" w:rsidRPr="005E1F72" w:rsidRDefault="00595213" w:rsidP="0040074F">
            <w:pPr>
              <w:rPr>
                <w:rFonts w:ascii="GHEA Grapalat" w:hAnsi="GHEA Grapalat" w:cs="Sylfaen"/>
                <w:color w:val="000000"/>
                <w:sz w:val="20"/>
                <w:szCs w:val="20"/>
              </w:rPr>
            </w:pPr>
          </w:p>
          <w:p w:rsidR="00595213" w:rsidRPr="005E1F72" w:rsidRDefault="00595213" w:rsidP="0040074F">
            <w:pPr>
              <w:rPr>
                <w:rFonts w:ascii="GHEA Grapalat" w:hAnsi="GHEA Grapalat" w:cs="Sylfaen"/>
                <w:sz w:val="20"/>
                <w:szCs w:val="20"/>
              </w:rPr>
            </w:pPr>
          </w:p>
          <w:p w:rsidR="00595213" w:rsidRPr="005E1F72" w:rsidRDefault="00595213" w:rsidP="0040074F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</w:p>
        </w:tc>
      </w:tr>
    </w:tbl>
    <w:p w:rsidR="00595213" w:rsidRDefault="00595213" w:rsidP="00595213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="GHEA Grapalat" w:hAnsi="GHEA Grapalat"/>
          <w:i/>
          <w:sz w:val="16"/>
          <w:lang w:val="hy-AM"/>
        </w:rPr>
      </w:pPr>
    </w:p>
    <w:p w:rsidR="00595213" w:rsidRDefault="00595213" w:rsidP="00595213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="GHEA Grapalat" w:hAnsi="GHEA Grapalat"/>
          <w:i/>
          <w:sz w:val="16"/>
          <w:lang w:val="hy-AM"/>
        </w:rPr>
      </w:pPr>
    </w:p>
    <w:p w:rsidR="00595213" w:rsidRDefault="00595213" w:rsidP="00595213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="GHEA Grapalat" w:hAnsi="GHEA Grapalat"/>
          <w:i/>
          <w:sz w:val="16"/>
          <w:lang w:val="hy-AM"/>
        </w:rPr>
      </w:pPr>
    </w:p>
    <w:p w:rsidR="00595213" w:rsidRPr="000B4CF4" w:rsidRDefault="00595213" w:rsidP="00595213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B4CF4">
        <w:rPr>
          <w:rFonts w:ascii="GHEA Grapalat" w:hAnsi="GHEA Grapalat"/>
          <w:i/>
          <w:sz w:val="16"/>
          <w:lang w:val="hy-AM"/>
        </w:rPr>
        <w:t>* Письмо-запрос платежа заполняется в соответствии с «Обязательными действующими условиями и порядком заполнения письма-запроса платежа», определенными в настоящем приглашении.</w:t>
      </w:r>
    </w:p>
    <w:p w:rsidR="00631658" w:rsidRPr="005E1F72" w:rsidRDefault="00595213" w:rsidP="00631658">
      <w:pPr>
        <w:jc w:val="center"/>
        <w:rPr>
          <w:rFonts w:ascii="GHEA Grapalat" w:hAnsi="GHEA Grapalat"/>
          <w:b/>
          <w:sz w:val="22"/>
          <w:szCs w:val="22"/>
          <w:lang w:val="nl-NL"/>
        </w:rPr>
      </w:pPr>
      <w:r>
        <w:rPr>
          <w:rFonts w:ascii="GHEA Grapalat" w:hAnsi="GHEA Grapalat"/>
          <w:b/>
          <w:lang w:val="hy-AM"/>
        </w:rPr>
        <w:br w:type="page"/>
      </w:r>
      <w:r w:rsidR="00631658" w:rsidRPr="000B4CF4">
        <w:rPr>
          <w:rFonts w:ascii="GHEA Grapalat" w:hAnsi="GHEA Grapalat"/>
          <w:b/>
          <w:sz w:val="22"/>
          <w:szCs w:val="22"/>
          <w:lang w:val="hy-AM"/>
        </w:rPr>
        <w:lastRenderedPageBreak/>
        <w:t>Оплата:</w:t>
      </w:r>
      <w:r w:rsidR="00631658" w:rsidRPr="005E1F72">
        <w:rPr>
          <w:rFonts w:ascii="GHEA Grapalat" w:hAnsi="GHEA Grapalat"/>
          <w:b/>
          <w:sz w:val="22"/>
          <w:szCs w:val="22"/>
          <w:lang w:val="nl-NL"/>
        </w:rPr>
        <w:t xml:space="preserve"> </w:t>
      </w:r>
      <w:r w:rsidR="00631658" w:rsidRPr="000B4CF4">
        <w:rPr>
          <w:rFonts w:ascii="GHEA Grapalat" w:hAnsi="GHEA Grapalat"/>
          <w:b/>
          <w:sz w:val="22"/>
          <w:szCs w:val="22"/>
          <w:lang w:val="hy-AM"/>
        </w:rPr>
        <w:t>письмо-требование</w:t>
      </w:r>
      <w:r w:rsidR="00631658" w:rsidRPr="005E1F72">
        <w:rPr>
          <w:rFonts w:ascii="GHEA Grapalat" w:hAnsi="GHEA Grapalat"/>
          <w:b/>
          <w:sz w:val="22"/>
          <w:szCs w:val="22"/>
          <w:lang w:val="nl-NL"/>
        </w:rPr>
        <w:t xml:space="preserve"> </w:t>
      </w:r>
      <w:r w:rsidR="00631658" w:rsidRPr="000B4CF4">
        <w:rPr>
          <w:rFonts w:ascii="GHEA Grapalat" w:hAnsi="GHEA Grapalat"/>
          <w:b/>
          <w:sz w:val="22"/>
          <w:szCs w:val="22"/>
          <w:lang w:val="hy-AM"/>
        </w:rPr>
        <w:t>обязательный</w:t>
      </w:r>
      <w:r w:rsidR="00631658" w:rsidRPr="005E1F72">
        <w:rPr>
          <w:rFonts w:ascii="GHEA Grapalat" w:hAnsi="GHEA Grapalat"/>
          <w:b/>
          <w:sz w:val="22"/>
          <w:szCs w:val="22"/>
          <w:lang w:val="nl-NL"/>
        </w:rPr>
        <w:t xml:space="preserve"> </w:t>
      </w:r>
      <w:r w:rsidR="00631658" w:rsidRPr="000B4CF4">
        <w:rPr>
          <w:rFonts w:ascii="GHEA Grapalat" w:hAnsi="GHEA Grapalat"/>
          <w:b/>
          <w:sz w:val="22"/>
          <w:szCs w:val="22"/>
          <w:lang w:val="hy-AM"/>
        </w:rPr>
        <w:t>действительные условия</w:t>
      </w:r>
      <w:r w:rsidR="00631658" w:rsidRPr="005E1F72">
        <w:rPr>
          <w:rFonts w:ascii="GHEA Grapalat" w:hAnsi="GHEA Grapalat"/>
          <w:b/>
          <w:sz w:val="22"/>
          <w:szCs w:val="22"/>
          <w:lang w:val="nl-NL"/>
        </w:rPr>
        <w:t xml:space="preserve"> </w:t>
      </w:r>
      <w:r w:rsidR="00631658" w:rsidRPr="000B4CF4">
        <w:rPr>
          <w:rFonts w:ascii="GHEA Grapalat" w:hAnsi="GHEA Grapalat"/>
          <w:b/>
          <w:sz w:val="22"/>
          <w:szCs w:val="22"/>
          <w:lang w:val="hy-AM"/>
        </w:rPr>
        <w:t>и:</w:t>
      </w:r>
      <w:r w:rsidR="00631658" w:rsidRPr="005E1F72">
        <w:rPr>
          <w:rFonts w:ascii="GHEA Grapalat" w:hAnsi="GHEA Grapalat"/>
          <w:b/>
          <w:sz w:val="22"/>
          <w:szCs w:val="22"/>
          <w:lang w:val="nl-NL"/>
        </w:rPr>
        <w:t xml:space="preserve"> </w:t>
      </w:r>
      <w:r w:rsidR="00631658" w:rsidRPr="000B4CF4">
        <w:rPr>
          <w:rFonts w:ascii="GHEA Grapalat" w:hAnsi="GHEA Grapalat"/>
          <w:b/>
          <w:sz w:val="22"/>
          <w:szCs w:val="22"/>
          <w:lang w:val="hy-AM"/>
        </w:rPr>
        <w:t>наполнение</w:t>
      </w:r>
      <w:r w:rsidR="00631658" w:rsidRPr="005E1F72">
        <w:rPr>
          <w:rFonts w:ascii="GHEA Grapalat" w:hAnsi="GHEA Grapalat"/>
          <w:b/>
          <w:sz w:val="22"/>
          <w:szCs w:val="22"/>
          <w:lang w:val="nl-NL"/>
        </w:rPr>
        <w:t xml:space="preserve"> </w:t>
      </w:r>
      <w:r w:rsidR="00631658" w:rsidRPr="005E1F72">
        <w:rPr>
          <w:rFonts w:ascii="GHEA Grapalat" w:hAnsi="GHEA Grapalat"/>
          <w:b/>
          <w:sz w:val="22"/>
          <w:szCs w:val="22"/>
          <w:lang w:val="hy-AM"/>
        </w:rPr>
        <w:t>гид</w:t>
      </w:r>
    </w:p>
    <w:p w:rsidR="00631658" w:rsidRPr="005E1F72" w:rsidRDefault="00631658" w:rsidP="00631658">
      <w:pPr>
        <w:jc w:val="center"/>
        <w:rPr>
          <w:rFonts w:ascii="GHEA Grapalat" w:hAnsi="GHEA Grapalat"/>
          <w:b/>
          <w:sz w:val="22"/>
          <w:szCs w:val="22"/>
          <w:lang w:val="nl-NL"/>
        </w:rPr>
      </w:pPr>
    </w:p>
    <w:tbl>
      <w:tblPr>
        <w:tblW w:w="10698" w:type="dxa"/>
        <w:tblInd w:w="-3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1938"/>
        <w:gridCol w:w="2050"/>
        <w:gridCol w:w="3350"/>
        <w:gridCol w:w="2640"/>
      </w:tblGrid>
      <w:tr w:rsidR="00631658" w:rsidRPr="005E1F72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Вопрос/Ответ: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5E1F72">
              <w:rPr>
                <w:rFonts w:ascii="GHEA Grapalat" w:hAnsi="GHEA Grapalat"/>
                <w:b/>
                <w:sz w:val="20"/>
                <w:szCs w:val="20"/>
              </w:rPr>
              <w:t>Срок действия документа «Запрос на оплату».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5E1F72">
              <w:rPr>
                <w:rFonts w:ascii="GHEA Grapalat" w:hAnsi="GHEA Grapalat"/>
                <w:b/>
                <w:sz w:val="20"/>
                <w:szCs w:val="20"/>
              </w:rPr>
              <w:t>указанного поля/</w:t>
            </w:r>
          </w:p>
          <w:p w:rsidR="00631658" w:rsidRPr="005E1F72" w:rsidRDefault="00631658" w:rsidP="00CB0ADE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5E1F72">
              <w:rPr>
                <w:rFonts w:ascii="GHEA Grapalat" w:hAnsi="GHEA Grapalat"/>
                <w:b/>
                <w:sz w:val="20"/>
                <w:szCs w:val="20"/>
              </w:rPr>
              <w:t>наличие действительного условия в документе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5E1F72">
              <w:rPr>
                <w:rFonts w:ascii="GHEA Grapalat" w:hAnsi="GHEA Grapalat"/>
                <w:b/>
                <w:sz w:val="20"/>
                <w:szCs w:val="20"/>
              </w:rPr>
              <w:t>Требование выполнить действительное условие</w:t>
            </w:r>
            <w:r w:rsidRPr="005E1F72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 </w:t>
            </w:r>
          </w:p>
          <w:p w:rsidR="00631658" w:rsidRPr="005E1F72" w:rsidRDefault="00631658" w:rsidP="00CB0ADE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5E1F72">
              <w:rPr>
                <w:rFonts w:ascii="GHEA Grapalat" w:hAnsi="GHEA Grapalat"/>
                <w:b/>
                <w:sz w:val="20"/>
                <w:szCs w:val="20"/>
              </w:rPr>
              <w:t xml:space="preserve">( </w:t>
            </w:r>
            <w:r w:rsidRPr="005E1F72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связано с процессом закупок </w:t>
            </w:r>
            <w:r w:rsidRPr="005E1F72">
              <w:rPr>
                <w:rFonts w:ascii="GHEA Grapalat" w:hAnsi="GHEA Grapalat"/>
                <w:b/>
                <w:sz w:val="20"/>
                <w:szCs w:val="20"/>
              </w:rPr>
              <w:t>)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ind w:left="-588" w:firstLine="588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5E1F72">
              <w:rPr>
                <w:rFonts w:ascii="GHEA Grapalat" w:hAnsi="GHEA Grapalat"/>
                <w:b/>
                <w:sz w:val="20"/>
                <w:szCs w:val="20"/>
              </w:rPr>
              <w:t>Срок действия:</w:t>
            </w:r>
          </w:p>
          <w:p w:rsidR="00631658" w:rsidRPr="005E1F72" w:rsidRDefault="00631658" w:rsidP="00CB0ADE">
            <w:pPr>
              <w:ind w:left="-588" w:firstLine="588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5E1F72">
              <w:rPr>
                <w:rFonts w:ascii="GHEA Grapalat" w:hAnsi="GHEA Grapalat"/>
                <w:b/>
                <w:sz w:val="20"/>
                <w:szCs w:val="20"/>
              </w:rPr>
              <w:t>дополнительная сторона:</w:t>
            </w:r>
          </w:p>
          <w:p w:rsidR="00631658" w:rsidRPr="005E1F72" w:rsidRDefault="00631658" w:rsidP="00CB0ADE">
            <w:pPr>
              <w:ind w:left="-588" w:firstLine="588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5E1F72">
              <w:rPr>
                <w:rFonts w:ascii="GHEA Grapalat" w:hAnsi="GHEA Grapalat"/>
                <w:b/>
                <w:sz w:val="20"/>
                <w:szCs w:val="20"/>
              </w:rPr>
              <w:t>бенефициар или плательщик</w:t>
            </w:r>
          </w:p>
          <w:p w:rsidR="00631658" w:rsidRPr="005E1F72" w:rsidRDefault="00631658" w:rsidP="00CB0ADE">
            <w:pPr>
              <w:ind w:left="-588" w:firstLine="588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5E1F72">
              <w:rPr>
                <w:rFonts w:ascii="GHEA Grapalat" w:hAnsi="GHEA Grapalat"/>
                <w:b/>
                <w:sz w:val="20"/>
                <w:szCs w:val="20"/>
              </w:rPr>
              <w:t xml:space="preserve">( </w:t>
            </w:r>
            <w:r w:rsidRPr="005E1F72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связано с процессом закупок </w:t>
            </w:r>
            <w:r w:rsidRPr="005E1F72">
              <w:rPr>
                <w:rFonts w:ascii="GHEA Grapalat" w:hAnsi="GHEA Grapalat"/>
                <w:b/>
                <w:sz w:val="20"/>
                <w:szCs w:val="20"/>
              </w:rPr>
              <w:t>)</w:t>
            </w:r>
          </w:p>
        </w:tc>
      </w:tr>
      <w:tr w:rsidR="00631658" w:rsidRPr="005E1F72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5E1F72">
              <w:rPr>
                <w:rFonts w:ascii="GHEA Grapalat" w:hAnsi="GHEA Grapalat"/>
                <w:b/>
                <w:sz w:val="20"/>
                <w:szCs w:val="20"/>
              </w:rPr>
              <w:t>1: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5E1F72">
              <w:rPr>
                <w:rFonts w:ascii="GHEA Grapalat" w:hAnsi="GHEA Grapalat"/>
                <w:b/>
                <w:sz w:val="20"/>
                <w:szCs w:val="20"/>
              </w:rPr>
              <w:t>2: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5E1F72">
              <w:rPr>
                <w:rFonts w:ascii="GHEA Grapalat" w:hAnsi="GHEA Grapalat"/>
                <w:b/>
                <w:sz w:val="20"/>
                <w:szCs w:val="20"/>
              </w:rPr>
              <w:t>3: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5E1F72">
              <w:rPr>
                <w:rFonts w:ascii="GHEA Grapalat" w:hAnsi="GHEA Grapalat"/>
                <w:b/>
                <w:sz w:val="20"/>
                <w:szCs w:val="20"/>
              </w:rPr>
              <w:t>4: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5E1F72">
              <w:rPr>
                <w:rFonts w:ascii="GHEA Grapalat" w:hAnsi="GHEA Grapalat"/>
                <w:b/>
                <w:sz w:val="20"/>
                <w:szCs w:val="20"/>
              </w:rPr>
              <w:t>5:00</w:t>
            </w:r>
          </w:p>
        </w:tc>
      </w:tr>
      <w:tr w:rsidR="00631658" w:rsidRPr="005E1F72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>1.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>Название документа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460DA9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Обязательный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>&lt;Запрос на оплату&gt; предварительно заполняется в документе.</w:t>
            </w:r>
          </w:p>
        </w:tc>
      </w:tr>
      <w:tr w:rsidR="00631658" w:rsidRPr="005E1F72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pStyle w:val="aff"/>
              <w:numPr>
                <w:ilvl w:val="0"/>
                <w:numId w:val="17"/>
              </w:numPr>
              <w:contextualSpacing/>
              <w:rPr>
                <w:rFonts w:ascii="GHEA Grapalat" w:hAnsi="GHEA Grapalat" w:cs="Times Armenian"/>
                <w:sz w:val="20"/>
                <w:szCs w:val="20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номер запроса платежа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460DA9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Обязательный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заполняется получателем при подаче платежного требования в банк плательщика</w:t>
            </w:r>
          </w:p>
        </w:tc>
      </w:tr>
      <w:tr w:rsidR="00631658" w:rsidRPr="005E1F72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pStyle w:val="aff"/>
              <w:numPr>
                <w:ilvl w:val="0"/>
                <w:numId w:val="17"/>
              </w:numPr>
              <w:ind w:hanging="436"/>
              <w:contextualSpacing/>
              <w:jc w:val="both"/>
              <w:rPr>
                <w:rFonts w:ascii="GHEA Grapalat" w:hAnsi="GHEA Grapalat" w:cs="Times Armenian"/>
                <w:sz w:val="20"/>
                <w:szCs w:val="20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дата подачи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обязательный</w:t>
            </w:r>
          </w:p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ind w:left="132" w:hanging="132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 xml:space="preserve">заполняется бенефициаром в день подачи платежного требования в банк плательщика </w:t>
            </w: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>.</w:t>
            </w:r>
          </w:p>
        </w:tc>
      </w:tr>
      <w:tr w:rsidR="00631658" w:rsidRPr="005E1F72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pStyle w:val="aff"/>
              <w:numPr>
                <w:ilvl w:val="0"/>
                <w:numId w:val="17"/>
              </w:numPr>
              <w:ind w:hanging="436"/>
              <w:contextualSpacing/>
              <w:jc w:val="both"/>
              <w:rPr>
                <w:rFonts w:ascii="GHEA Grapalat" w:hAnsi="GHEA Grapalat" w:cs="Times Armenian"/>
                <w:sz w:val="20"/>
                <w:szCs w:val="20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Имя плательщика 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 xml:space="preserve">или </w:t>
            </w:r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t>имя и фамилия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обязательный</w:t>
            </w:r>
          </w:p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заполнить имя лица (плательщика), со счета которого должна быть списана сумма, указанная в запросе. Заполните имя, фамилию плательщика, если это физическое лицо или имя, если это юридическое лицо. Другие данные также указываются по мере необходимости.</w:t>
            </w: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5E1F72">
              <w:rPr>
                <w:rFonts w:ascii="GHEA Grapalat" w:hAnsi="GHEA Grapalat"/>
                <w:sz w:val="20"/>
                <w:szCs w:val="20"/>
              </w:rPr>
              <w:t>Заполняется плательщиком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ind w:left="252" w:hanging="252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заполняется плательщиком</w:t>
            </w:r>
          </w:p>
        </w:tc>
      </w:tr>
      <w:tr w:rsidR="00631658" w:rsidRPr="005E1F72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>5.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наименование финансовой организации (филиала), обслуживающей плательщика (банка плательщика)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обязательный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заполняется плательщиком</w:t>
            </w:r>
          </w:p>
        </w:tc>
      </w:tr>
      <w:tr w:rsidR="00631658" w:rsidRPr="005E1F72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>6.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номер счета плательщика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обязательный</w:t>
            </w:r>
          </w:p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номер банковского счета плательщика в обслуживающей его финансовой организации (филиале), с которого должна быть списана сумма, указанная в требовании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заполняется плательщиком</w:t>
            </w:r>
          </w:p>
        </w:tc>
      </w:tr>
      <w:tr w:rsidR="00631658" w:rsidRPr="005E1F72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>7.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Идентификационный номер плательщика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необязательный</w:t>
            </w:r>
          </w:p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дополняется нормативными правовыми актами Республики Армения в случаях, когда плательщиком является зарегистрированный налогоплательщик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заполняется плательщиком</w:t>
            </w:r>
          </w:p>
        </w:tc>
      </w:tr>
      <w:tr w:rsidR="00631658" w:rsidRPr="005E1F72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8.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Идентификационный номер плательщика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необязательный</w:t>
            </w:r>
          </w:p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дополняется в случаях, предусмотренных нормативными правовыми актами Республики Армения, когда плательщиком является физическое лицо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заполняется плательщиком</w:t>
            </w:r>
          </w:p>
        </w:tc>
      </w:tr>
      <w:tr w:rsidR="00631658" w:rsidRPr="005E1F72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>9.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Имя </w:t>
            </w:r>
            <w:r w:rsidRPr="005E1F72">
              <w:rPr>
                <w:rFonts w:ascii="GHEA Grapalat" w:hAnsi="GHEA Grapalat"/>
                <w:sz w:val="20"/>
                <w:szCs w:val="20"/>
              </w:rPr>
              <w:t xml:space="preserve">получателя 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 xml:space="preserve">или </w:t>
            </w:r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t>имя и фамилия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обязательный</w:t>
            </w:r>
          </w:p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заполняется наименование бенефициара (получателя платежа). Остальные данные также указываются при необходимости.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заполняется заранее бенефициаром по приглашению</w:t>
            </w:r>
          </w:p>
        </w:tc>
      </w:tr>
      <w:tr w:rsidR="00631658" w:rsidRPr="005E1F72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>10.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 xml:space="preserve">номер </w:t>
            </w:r>
            <w:r w:rsidRPr="005E1F72">
              <w:rPr>
                <w:rFonts w:ascii="GHEA Grapalat" w:hAnsi="GHEA Grapalat"/>
                <w:sz w:val="20"/>
                <w:szCs w:val="20"/>
              </w:rPr>
              <w:t>получателя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необязательный</w:t>
            </w:r>
          </w:p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 w:cs="Sylfaen"/>
                <w:sz w:val="20"/>
                <w:szCs w:val="20"/>
              </w:rPr>
              <w:t xml:space="preserve">( </w:t>
            </w:r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не заполняется в процессе покупки 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>)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 w:cs="Sylfaen"/>
                <w:sz w:val="20"/>
                <w:szCs w:val="20"/>
                <w:lang w:val="ru-RU"/>
              </w:rPr>
              <w:t xml:space="preserve">( </w:t>
            </w:r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не заполнено </w:t>
            </w:r>
            <w:r w:rsidRPr="005E1F72">
              <w:rPr>
                <w:rFonts w:ascii="GHEA Grapalat" w:hAnsi="GHEA Grapalat" w:cs="Sylfaen"/>
                <w:sz w:val="20"/>
                <w:szCs w:val="20"/>
                <w:lang w:val="ru-RU"/>
              </w:rPr>
              <w:t>)</w:t>
            </w:r>
          </w:p>
        </w:tc>
      </w:tr>
      <w:tr w:rsidR="00631658" w:rsidRPr="005E1F72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>11.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Идентификационный номер получателя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необязательный</w:t>
            </w:r>
          </w:p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дополняется в случаях, предусмотренных нормативными правовыми актами Республики Армения, когда выгодоприобретателем является зарегистрированный налогоплательщик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заполняется заранее бенефициаром по приглашению</w:t>
            </w:r>
          </w:p>
        </w:tc>
      </w:tr>
      <w:tr w:rsidR="00631658" w:rsidRPr="005E1F72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>12.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наименование финансовой организации (филиала), обслуживающей бенефициара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460DA9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Обязательный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заполняется заранее бенефициаром по приглашению</w:t>
            </w:r>
          </w:p>
        </w:tc>
      </w:tr>
      <w:tr w:rsidR="00631658" w:rsidRPr="005E1F72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>13.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номер счета получателя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обязательный</w:t>
            </w:r>
          </w:p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 xml:space="preserve">заполняется номер банковского ( </w:t>
            </w: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 xml:space="preserve">казначейского </w:t>
            </w:r>
            <w:r w:rsidRPr="005E1F72">
              <w:rPr>
                <w:rFonts w:ascii="GHEA Grapalat" w:hAnsi="GHEA Grapalat"/>
                <w:sz w:val="20"/>
                <w:szCs w:val="20"/>
              </w:rPr>
              <w:t>) счета получателя, на который должны быть перечислены взысканные с плательщика денежные средства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заполняется заранее бенефициаром по приглашению</w:t>
            </w:r>
          </w:p>
        </w:tc>
      </w:tr>
      <w:tr w:rsidR="00631658" w:rsidRPr="005E1F72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>14.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сумма (цифрами и прописью)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обязательный</w:t>
            </w:r>
          </w:p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сумма, подлежащая выплате бенефициару, заполняется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заполняется плательщиком</w:t>
            </w: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</w:p>
        </w:tc>
      </w:tr>
      <w:tr w:rsidR="00631658" w:rsidRPr="00F91C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>15.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t>Принимаемая сумма: (цифрами</w:t>
            </w:r>
            <w:r w:rsidRPr="005E1F72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t>и:</w:t>
            </w:r>
            <w:r w:rsidRPr="005E1F72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t>словами)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>необязательный</w:t>
            </w:r>
          </w:p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t>(предназначен для частичного принятия указанной суммы, что не распространяется на покупки)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t>(не заполняется и не применяется)</w:t>
            </w:r>
          </w:p>
        </w:tc>
      </w:tr>
      <w:tr w:rsidR="00631658" w:rsidRPr="005E1F72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>16.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валюта (прописью и кодом)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460DA9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Обязательный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заполняется плательщиком</w:t>
            </w:r>
          </w:p>
        </w:tc>
      </w:tr>
      <w:tr w:rsidR="00631658" w:rsidRPr="00F91C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>17.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цель сделки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 xml:space="preserve">Слова </w:t>
            </w:r>
            <w:r w:rsidRPr="005E1F72">
              <w:rPr>
                <w:rFonts w:ascii="GHEA Grapalat" w:hAnsi="GHEA Grapalat"/>
                <w:sz w:val="20"/>
                <w:szCs w:val="20"/>
              </w:rPr>
              <w:t xml:space="preserve">« </w:t>
            </w:r>
            <w:r w:rsidR="006A1C97">
              <w:rPr>
                <w:rFonts w:ascii="GHEA Grapalat" w:hAnsi="GHEA Grapalat"/>
                <w:sz w:val="20"/>
                <w:szCs w:val="20"/>
                <w:lang w:val="hy-AM"/>
              </w:rPr>
              <w:t xml:space="preserve">для обеспечения квалификации </w:t>
            </w:r>
            <w:r w:rsidRPr="005E1F72">
              <w:rPr>
                <w:rFonts w:ascii="GHEA Grapalat" w:hAnsi="GHEA Grapalat"/>
                <w:sz w:val="20"/>
                <w:szCs w:val="20"/>
              </w:rPr>
              <w:t xml:space="preserve">» необходимо </w:t>
            </w: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>заполнить.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2A4619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A4619">
              <w:rPr>
                <w:rFonts w:ascii="GHEA Grapalat" w:hAnsi="GHEA Grapalat"/>
                <w:sz w:val="20"/>
                <w:szCs w:val="20"/>
                <w:lang w:val="hy-AM"/>
              </w:rPr>
              <w:t>заполняется заранее бенефициаром по приглашению</w:t>
            </w:r>
          </w:p>
        </w:tc>
      </w:tr>
      <w:tr w:rsidR="00631658" w:rsidRPr="005E1F72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>18.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t>Основание для оплаты: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обязательный</w:t>
            </w:r>
          </w:p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 xml:space="preserve">данные документа, являющегося основанием для взыскания указанной в письме-требовании суммы и выплаты бенефициару, на основании которого бенефициар представляет платежное требование в банк, обслуживающий плательщика, </w:t>
            </w:r>
            <w:r w:rsidRPr="005E1F72">
              <w:rPr>
                <w:rFonts w:ascii="GHEA Grapalat" w:hAnsi="GHEA Grapalat"/>
                <w:sz w:val="20"/>
                <w:szCs w:val="20"/>
              </w:rPr>
              <w:lastRenderedPageBreak/>
              <w:t xml:space="preserve">номер договора, который является основанием для подачи письма-требования заполняется </w:t>
            </w: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>,</w:t>
            </w:r>
            <w:r w:rsidRPr="005E1F72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5E1F72">
              <w:rPr>
                <w:rFonts w:ascii="GHEA Grapalat" w:hAnsi="GHEA Grapalat"/>
                <w:sz w:val="20"/>
                <w:szCs w:val="20"/>
              </w:rPr>
              <w:t xml:space="preserve">код процедуры покупки </w:t>
            </w:r>
            <w:r w:rsidRPr="005E1F72">
              <w:rPr>
                <w:rFonts w:ascii="GHEA Grapalat" w:hAnsi="GHEA Grapalat" w:cs="Arial"/>
                <w:sz w:val="20"/>
                <w:szCs w:val="20"/>
                <w:lang w:val="hy-AM"/>
              </w:rPr>
              <w:t>согласно деликтному соглашению,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lastRenderedPageBreak/>
              <w:t xml:space="preserve">заполняется </w:t>
            </w: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>бенефициаром</w:t>
            </w:r>
            <w:r w:rsidRPr="005E1F72">
              <w:rPr>
                <w:rFonts w:ascii="GHEA Grapalat" w:hAnsi="GHEA Grapalat"/>
                <w:sz w:val="20"/>
                <w:szCs w:val="20"/>
              </w:rPr>
              <w:t>​</w:t>
            </w:r>
          </w:p>
        </w:tc>
      </w:tr>
      <w:tr w:rsidR="00631658" w:rsidRPr="00F91C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Del="0010680B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19.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t>Условия оплаты: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обязательный</w:t>
            </w:r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</w:p>
          <w:p w:rsidR="00631658" w:rsidRPr="005E1F72" w:rsidRDefault="00631658" w:rsidP="00CB0AD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t>добавляются слова &lt;принятый платеж&gt;,</w:t>
            </w:r>
          </w:p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t>это означает, что, подписывая письмо-требование, плательщик заранее дает свое согласие на списание указанной суммы со своего счета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>предварительно заполняется получателем</w:t>
            </w:r>
          </w:p>
        </w:tc>
      </w:tr>
      <w:tr w:rsidR="00631658" w:rsidRPr="005E1F72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>20.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количество прикрепленных страниц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необязательный</w:t>
            </w:r>
          </w:p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заполняется количество страниц прилагаемых к требованию документов, которые необходимо предоставить плательщику</w:t>
            </w: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5E1F72">
              <w:rPr>
                <w:rFonts w:ascii="GHEA Grapalat" w:hAnsi="GHEA Grapalat"/>
                <w:sz w:val="20"/>
                <w:szCs w:val="20"/>
              </w:rPr>
              <w:t xml:space="preserve">( </w:t>
            </w: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 xml:space="preserve">в банк плательщика </w:t>
            </w:r>
            <w:r w:rsidRPr="005E1F72">
              <w:rPr>
                <w:rFonts w:ascii="GHEA Grapalat" w:hAnsi="GHEA Grapalat"/>
                <w:sz w:val="20"/>
                <w:szCs w:val="20"/>
              </w:rPr>
              <w:t>)</w:t>
            </w:r>
          </w:p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 xml:space="preserve">Если поле &lt; </w:t>
            </w:r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Основание выполнения платежа&gt; заполнено, то эти данные необходимо заполнить 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>.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передается бенефициару</w:t>
            </w: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5E1F72">
              <w:rPr>
                <w:rFonts w:ascii="GHEA Grapalat" w:hAnsi="GHEA Grapalat"/>
                <w:sz w:val="20"/>
                <w:szCs w:val="20"/>
              </w:rPr>
              <w:t>к</w:t>
            </w:r>
          </w:p>
        </w:tc>
      </w:tr>
      <w:tr w:rsidR="00631658" w:rsidRPr="00F91C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 xml:space="preserve">2 </w:t>
            </w:r>
            <w:r w:rsidRPr="005E1F72">
              <w:rPr>
                <w:rFonts w:ascii="GHEA Grapalat" w:hAnsi="GHEA Grapalat"/>
                <w:sz w:val="20"/>
                <w:szCs w:val="20"/>
              </w:rPr>
              <w:t>1.а.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подпись плательщика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обязательный</w:t>
            </w:r>
          </w:p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 xml:space="preserve">данное поле заполняется </w:t>
            </w: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 xml:space="preserve">при подаче плательщиком претензии. При этом, </w:t>
            </w:r>
            <w:r w:rsidRPr="005E1F72">
              <w:rPr>
                <w:rFonts w:ascii="GHEA Grapalat" w:hAnsi="GHEA Grapalat"/>
                <w:sz w:val="20"/>
                <w:szCs w:val="20"/>
              </w:rPr>
              <w:t xml:space="preserve">если </w:t>
            </w:r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в поле Условия оплаты </w:t>
            </w: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>указано &lt;принятый платеж&gt; , то</w:t>
            </w:r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r w:rsidRPr="005E1F72">
              <w:rPr>
                <w:rFonts w:ascii="GHEA Grapalat" w:hAnsi="GHEA Grapalat"/>
                <w:sz w:val="20"/>
                <w:szCs w:val="20"/>
              </w:rPr>
              <w:t xml:space="preserve">плательщик </w:t>
            </w:r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заранее </w:t>
            </w: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>соглашается , подписав</w:t>
            </w:r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 </w:t>
            </w: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>списать указанную сумму со своего счета. Если плательщик подает претензию в электронном виде, в данном поле ставится электронная подпись плательщика.</w:t>
            </w:r>
          </w:p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>подписывается плательщиком или</w:t>
            </w:r>
          </w:p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>ставится электронная подпись плательщика</w:t>
            </w:r>
          </w:p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631658" w:rsidRPr="00F91C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658" w:rsidRPr="005E1F72" w:rsidRDefault="00631658" w:rsidP="00CB0ADE">
            <w:pPr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 xml:space="preserve">2 </w:t>
            </w:r>
            <w:r w:rsidRPr="005E1F72">
              <w:rPr>
                <w:rFonts w:ascii="GHEA Grapalat" w:hAnsi="GHEA Grapalat"/>
                <w:sz w:val="20"/>
                <w:szCs w:val="20"/>
              </w:rPr>
              <w:t>1.б.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штамп плательщика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обязательный</w:t>
            </w:r>
          </w:p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 xml:space="preserve">при наличии печати </w:t>
            </w: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>, при подаче плательщиком претензии на бумажном носителе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>подписывает плательщик</w:t>
            </w:r>
          </w:p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>при подаче в бумажном виде</w:t>
            </w:r>
          </w:p>
        </w:tc>
      </w:tr>
      <w:tr w:rsidR="00631658" w:rsidRPr="005E1F72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>22.а.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Подпись бенефициара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 xml:space="preserve">Обязательный </w:t>
            </w: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>:</w:t>
            </w:r>
            <w:r w:rsidRPr="005E1F72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заполняется при предъявлении в банк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подписывает бенефициар</w:t>
            </w:r>
          </w:p>
        </w:tc>
      </w:tr>
      <w:tr w:rsidR="00631658" w:rsidRPr="005E1F72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658" w:rsidRPr="005E1F72" w:rsidRDefault="00631658" w:rsidP="00CB0ADE">
            <w:pPr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 xml:space="preserve">22 </w:t>
            </w:r>
            <w:r w:rsidRPr="005E1F72">
              <w:rPr>
                <w:rFonts w:ascii="GHEA Grapalat" w:hAnsi="GHEA Grapalat"/>
                <w:sz w:val="20"/>
                <w:szCs w:val="20"/>
              </w:rPr>
              <w:t>.б.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Штамп бенефициара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обязательный</w:t>
            </w:r>
          </w:p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если есть печать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подписывает бенефициар</w:t>
            </w: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</w:p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>при предъявлении в банк в бумажном виде</w:t>
            </w:r>
          </w:p>
        </w:tc>
      </w:tr>
      <w:tr w:rsidR="00631658" w:rsidRPr="005E1F72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 xml:space="preserve">2 </w:t>
            </w: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 xml:space="preserve">3 </w:t>
            </w:r>
            <w:r w:rsidRPr="005E1F72">
              <w:rPr>
                <w:rFonts w:ascii="GHEA Grapalat" w:hAnsi="GHEA Grapalat"/>
                <w:sz w:val="20"/>
                <w:szCs w:val="20"/>
              </w:rPr>
              <w:t>.а.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подпись работника финансовой организации (филиала), обслуживающего плательщика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обязательный</w:t>
            </w:r>
          </w:p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 xml:space="preserve">требование платежа в бумажной форме </w:t>
            </w: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 xml:space="preserve">в финансовое учреждение, обслуживающее плательщика </w:t>
            </w:r>
            <w:r w:rsidRPr="005E1F72">
              <w:rPr>
                <w:rFonts w:ascii="GHEA Grapalat" w:hAnsi="GHEA Grapalat"/>
                <w:sz w:val="20"/>
                <w:szCs w:val="20"/>
              </w:rPr>
              <w:t xml:space="preserve">в </w:t>
            </w: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 xml:space="preserve">случае </w:t>
            </w:r>
            <w:r w:rsidRPr="005E1F72">
              <w:rPr>
                <w:rFonts w:ascii="GHEA Grapalat" w:hAnsi="GHEA Grapalat"/>
                <w:sz w:val="20"/>
                <w:szCs w:val="20"/>
              </w:rPr>
              <w:t>подачи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631658" w:rsidRPr="005E1F72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658" w:rsidRPr="005E1F72" w:rsidRDefault="00631658" w:rsidP="00CB0ADE">
            <w:pPr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 xml:space="preserve">2 </w:t>
            </w: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 xml:space="preserve">3 </w:t>
            </w:r>
            <w:r w:rsidRPr="005E1F72">
              <w:rPr>
                <w:rFonts w:ascii="GHEA Grapalat" w:hAnsi="GHEA Grapalat"/>
                <w:sz w:val="20"/>
                <w:szCs w:val="20"/>
              </w:rPr>
              <w:t>.б.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 xml:space="preserve">печать </w:t>
            </w:r>
            <w:r w:rsidRPr="005E1F72">
              <w:rPr>
                <w:rFonts w:ascii="GHEA Grapalat" w:hAnsi="GHEA Grapalat"/>
                <w:sz w:val="20"/>
                <w:szCs w:val="20"/>
              </w:rPr>
              <w:t xml:space="preserve">финансовой организации </w:t>
            </w:r>
            <w:r w:rsidRPr="005E1F72">
              <w:rPr>
                <w:rFonts w:ascii="GHEA Grapalat" w:hAnsi="GHEA Grapalat"/>
                <w:sz w:val="20"/>
                <w:szCs w:val="20"/>
              </w:rPr>
              <w:lastRenderedPageBreak/>
              <w:t>(филиала), обслуживающей плательщика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lastRenderedPageBreak/>
              <w:t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обязательный</w:t>
            </w:r>
          </w:p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 xml:space="preserve">если платежное требование </w:t>
            </w: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 xml:space="preserve">подано </w:t>
            </w:r>
            <w:r w:rsidRPr="005E1F72">
              <w:rPr>
                <w:rFonts w:ascii="GHEA Grapalat" w:hAnsi="GHEA Grapalat"/>
                <w:sz w:val="20"/>
                <w:szCs w:val="20"/>
              </w:rPr>
              <w:t xml:space="preserve">на бумажном носителе </w:t>
            </w: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 xml:space="preserve">в </w:t>
            </w: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финансовую организацию, обслуживающую плательщика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631658" w:rsidRPr="005E1F72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lastRenderedPageBreak/>
              <w:t xml:space="preserve">2 </w:t>
            </w: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 xml:space="preserve">3 </w:t>
            </w:r>
            <w:r w:rsidRPr="005E1F72">
              <w:rPr>
                <w:rFonts w:ascii="GHEA Grapalat" w:hAnsi="GHEA Grapalat"/>
                <w:sz w:val="20"/>
                <w:szCs w:val="20"/>
              </w:rPr>
              <w:t xml:space="preserve">. </w:t>
            </w: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>с: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>дата, время, протокол исполнения финансовой организацией (филиалом), обслуживающей плательщика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обязательный</w:t>
            </w:r>
          </w:p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Финансовая организация (филиал), обслуживающая плательщика, должна указать дату, время и минуту запроса.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631658" w:rsidRPr="005E1F72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 xml:space="preserve">2 </w:t>
            </w: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 xml:space="preserve">4 </w:t>
            </w:r>
            <w:r w:rsidRPr="005E1F72">
              <w:rPr>
                <w:rFonts w:ascii="GHEA Grapalat" w:hAnsi="GHEA Grapalat"/>
                <w:sz w:val="20"/>
                <w:szCs w:val="20"/>
              </w:rPr>
              <w:t>.а.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подпись работника финансовой организации (филиала), обслуживающего бенефициара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необязательный</w:t>
            </w:r>
          </w:p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 xml:space="preserve">заполняется </w:t>
            </w:r>
            <w:r w:rsidRPr="005E1F72">
              <w:rPr>
                <w:rFonts w:ascii="GHEA Grapalat" w:hAnsi="GHEA Grapalat"/>
                <w:sz w:val="20"/>
                <w:szCs w:val="20"/>
              </w:rPr>
              <w:t xml:space="preserve">по предъявлении </w:t>
            </w: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 xml:space="preserve">в </w:t>
            </w:r>
            <w:r w:rsidRPr="005E1F72">
              <w:rPr>
                <w:rFonts w:ascii="GHEA Grapalat" w:hAnsi="GHEA Grapalat"/>
                <w:sz w:val="20"/>
                <w:szCs w:val="20"/>
              </w:rPr>
              <w:t xml:space="preserve">финансовую организацию, обслуживающую бенефициара </w:t>
            </w: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>, при этом</w:t>
            </w:r>
            <w:r w:rsidRPr="005E1F72" w:rsidDel="00DF049B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 xml:space="preserve"> на </w:t>
            </w:r>
            <w:r w:rsidRPr="005E1F72">
              <w:rPr>
                <w:rFonts w:ascii="GHEA Grapalat" w:hAnsi="GHEA Grapalat"/>
                <w:sz w:val="20"/>
                <w:szCs w:val="20"/>
              </w:rPr>
              <w:t xml:space="preserve">бумажном требовании </w:t>
            </w: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 xml:space="preserve">ставится </w:t>
            </w:r>
            <w:r w:rsidRPr="005E1F72">
              <w:rPr>
                <w:rFonts w:ascii="GHEA Grapalat" w:hAnsi="GHEA Grapalat"/>
                <w:sz w:val="20"/>
                <w:szCs w:val="20"/>
              </w:rPr>
              <w:t>подпись работника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631658" w:rsidRPr="005E1F72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 xml:space="preserve">2 </w:t>
            </w: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 xml:space="preserve">4 </w:t>
            </w:r>
            <w:r w:rsidRPr="005E1F72">
              <w:rPr>
                <w:rFonts w:ascii="GHEA Grapalat" w:hAnsi="GHEA Grapalat"/>
                <w:sz w:val="20"/>
                <w:szCs w:val="20"/>
              </w:rPr>
              <w:t>.б.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 xml:space="preserve">печать </w:t>
            </w: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 xml:space="preserve">финансовой </w:t>
            </w:r>
            <w:r w:rsidRPr="005E1F72">
              <w:rPr>
                <w:rFonts w:ascii="GHEA Grapalat" w:hAnsi="GHEA Grapalat"/>
                <w:sz w:val="20"/>
                <w:szCs w:val="20"/>
              </w:rPr>
              <w:t>организации (филиала), обслуживающей бенефициара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>необязательный</w:t>
            </w:r>
          </w:p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 xml:space="preserve">Форма запроса платежа </w:t>
            </w: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 xml:space="preserve">заполняется </w:t>
            </w:r>
            <w:r w:rsidRPr="005E1F72">
              <w:rPr>
                <w:rFonts w:ascii="GHEA Grapalat" w:hAnsi="GHEA Grapalat"/>
                <w:sz w:val="20"/>
                <w:szCs w:val="20"/>
              </w:rPr>
              <w:t xml:space="preserve">при подаче </w:t>
            </w: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>последнего , где</w:t>
            </w:r>
            <w:r w:rsidRPr="005E1F72" w:rsidDel="00DF049B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>штамп</w:t>
            </w:r>
            <w:r w:rsidRPr="005E1F72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 xml:space="preserve">помещается в заявку </w:t>
            </w:r>
            <w:r w:rsidRPr="005E1F72">
              <w:rPr>
                <w:rFonts w:ascii="GHEA Grapalat" w:hAnsi="GHEA Grapalat"/>
                <w:sz w:val="20"/>
                <w:szCs w:val="20"/>
              </w:rPr>
              <w:t>на бумагу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631658" w:rsidRPr="000E3911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 xml:space="preserve">2 </w:t>
            </w: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 xml:space="preserve">4 </w:t>
            </w:r>
            <w:r w:rsidRPr="005E1F72">
              <w:rPr>
                <w:rFonts w:ascii="GHEA Grapalat" w:hAnsi="GHEA Grapalat"/>
                <w:sz w:val="20"/>
                <w:szCs w:val="20"/>
              </w:rPr>
              <w:t>.с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дата, время, минута финансового учреждения, обслуживающего бенефициара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>необязательный</w:t>
            </w:r>
          </w:p>
          <w:p w:rsidR="00631658" w:rsidRPr="000E3911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 xml:space="preserve">Форма запроса платежа </w:t>
            </w: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 xml:space="preserve">заполняется </w:t>
            </w:r>
            <w:r w:rsidRPr="005E1F72">
              <w:rPr>
                <w:rFonts w:ascii="GHEA Grapalat" w:hAnsi="GHEA Grapalat"/>
                <w:sz w:val="20"/>
                <w:szCs w:val="20"/>
              </w:rPr>
              <w:t xml:space="preserve">при подаче </w:t>
            </w: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>последнего , где</w:t>
            </w:r>
            <w:r w:rsidRPr="005E1F72" w:rsidDel="00DF049B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>эти данные</w:t>
            </w:r>
            <w:r w:rsidRPr="005E1F72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 xml:space="preserve">размещаются по запросу </w:t>
            </w:r>
            <w:r w:rsidRPr="005E1F72">
              <w:rPr>
                <w:rFonts w:ascii="GHEA Grapalat" w:hAnsi="GHEA Grapalat"/>
                <w:sz w:val="20"/>
                <w:szCs w:val="20"/>
              </w:rPr>
              <w:t>бумаги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0E3911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</w:tbl>
    <w:p w:rsidR="00631658" w:rsidRPr="0024733B" w:rsidRDefault="00631658" w:rsidP="00631658">
      <w:pPr>
        <w:pStyle w:val="a3"/>
        <w:jc w:val="right"/>
        <w:rPr>
          <w:rFonts w:ascii="GHEA Grapalat" w:hAnsi="GHEA Grapalat" w:cs="Sylfaen"/>
          <w:i w:val="0"/>
          <w:lang w:val="ru-RU"/>
        </w:rPr>
      </w:pPr>
    </w:p>
    <w:p w:rsidR="00631658" w:rsidRPr="0024733B" w:rsidRDefault="00631658" w:rsidP="00631658">
      <w:pPr>
        <w:pStyle w:val="a3"/>
        <w:jc w:val="right"/>
        <w:rPr>
          <w:rFonts w:ascii="GHEA Grapalat" w:hAnsi="GHEA Grapalat" w:cs="Sylfaen"/>
          <w:i w:val="0"/>
          <w:lang w:val="ru-RU"/>
        </w:rPr>
      </w:pPr>
    </w:p>
    <w:p w:rsidR="00631658" w:rsidRPr="0024733B" w:rsidRDefault="00631658" w:rsidP="00631658">
      <w:pPr>
        <w:pStyle w:val="a3"/>
        <w:jc w:val="right"/>
        <w:rPr>
          <w:rFonts w:ascii="GHEA Grapalat" w:hAnsi="GHEA Grapalat" w:cs="Sylfaen"/>
          <w:i w:val="0"/>
          <w:lang w:val="ru-RU"/>
        </w:rPr>
      </w:pPr>
    </w:p>
    <w:p w:rsidR="00631658" w:rsidRPr="0024733B" w:rsidRDefault="00631658" w:rsidP="00631658">
      <w:pPr>
        <w:pStyle w:val="a3"/>
        <w:jc w:val="right"/>
        <w:rPr>
          <w:rFonts w:ascii="GHEA Grapalat" w:hAnsi="GHEA Grapalat" w:cs="Sylfaen"/>
          <w:i w:val="0"/>
          <w:lang w:val="ru-RU"/>
        </w:rPr>
      </w:pPr>
    </w:p>
    <w:p w:rsidR="00631658" w:rsidRPr="0024733B" w:rsidRDefault="00631658" w:rsidP="00631658">
      <w:pPr>
        <w:pStyle w:val="a3"/>
        <w:jc w:val="right"/>
        <w:rPr>
          <w:rFonts w:ascii="GHEA Grapalat" w:hAnsi="GHEA Grapalat" w:cs="Sylfaen"/>
          <w:i w:val="0"/>
          <w:lang w:val="ru-RU"/>
        </w:rPr>
      </w:pPr>
    </w:p>
    <w:p w:rsidR="00631658" w:rsidRPr="000F4414" w:rsidRDefault="00631658" w:rsidP="00631658">
      <w:pPr>
        <w:rPr>
          <w:rFonts w:ascii="GHEA Grapalat" w:hAnsi="GHEA Grapalat"/>
        </w:rPr>
      </w:pPr>
    </w:p>
    <w:p w:rsidR="00631658" w:rsidRPr="00131E9C" w:rsidRDefault="00631658" w:rsidP="00631658">
      <w:pPr>
        <w:jc w:val="center"/>
        <w:rPr>
          <w:rFonts w:ascii="GHEA Grapalat" w:hAnsi="GHEA Grapalat" w:cs="GHEA Grapalat"/>
          <w:sz w:val="22"/>
          <w:szCs w:val="22"/>
          <w:lang w:val="hy-AM"/>
        </w:rPr>
      </w:pPr>
    </w:p>
    <w:p w:rsidR="00170017" w:rsidRDefault="00631658" w:rsidP="002123FA">
      <w:pPr>
        <w:pStyle w:val="31"/>
        <w:spacing w:line="240" w:lineRule="auto"/>
        <w:jc w:val="right"/>
        <w:rPr>
          <w:rFonts w:ascii="GHEA Grapalat" w:hAnsi="GHEA Grapalat" w:cs="GHEA Grapalat"/>
          <w:i/>
          <w:sz w:val="18"/>
          <w:szCs w:val="18"/>
          <w:lang w:val="hy-AM"/>
        </w:rPr>
      </w:pPr>
      <w:r>
        <w:rPr>
          <w:rFonts w:ascii="GHEA Grapalat" w:hAnsi="GHEA Grapalat"/>
          <w:b/>
          <w:lang w:val="hy-AM"/>
        </w:rPr>
        <w:br w:type="page"/>
      </w:r>
    </w:p>
    <w:p w:rsidR="00631658" w:rsidRPr="00631658" w:rsidRDefault="00631658" w:rsidP="00631658">
      <w:pPr>
        <w:pStyle w:val="31"/>
        <w:spacing w:line="240" w:lineRule="auto"/>
        <w:jc w:val="right"/>
        <w:rPr>
          <w:rFonts w:ascii="GHEA Grapalat" w:hAnsi="GHEA Grapalat" w:cs="Sylfaen"/>
          <w:b/>
          <w:lang w:val="hy-AM"/>
        </w:rPr>
      </w:pPr>
      <w:r w:rsidRPr="00631658">
        <w:rPr>
          <w:rFonts w:ascii="GHEA Grapalat" w:hAnsi="GHEA Grapalat" w:cs="Sylfaen"/>
          <w:b/>
          <w:lang w:val="hy-AM"/>
        </w:rPr>
        <w:lastRenderedPageBreak/>
        <w:t>Приложение 5.1</w:t>
      </w:r>
    </w:p>
    <w:p w:rsidR="00631658" w:rsidRPr="00631658" w:rsidRDefault="00BA1F77" w:rsidP="00631658">
      <w:pPr>
        <w:pStyle w:val="31"/>
        <w:spacing w:line="240" w:lineRule="auto"/>
        <w:jc w:val="right"/>
        <w:rPr>
          <w:rFonts w:ascii="GHEA Grapalat" w:hAnsi="GHEA Grapalat" w:cs="Sylfaen"/>
          <w:b/>
          <w:lang w:val="hy-AM"/>
        </w:rPr>
      </w:pPr>
      <w:r w:rsidRPr="00E65E2E">
        <w:rPr>
          <w:rFonts w:ascii="GHEA Grapalat" w:hAnsi="GHEA Grapalat"/>
          <w:b/>
          <w:i/>
          <w:sz w:val="22"/>
          <w:szCs w:val="22"/>
          <w:lang w:val="hy-AM"/>
        </w:rPr>
        <w:t xml:space="preserve">" </w:t>
      </w:r>
      <w:r w:rsidR="00E10F4B">
        <w:rPr>
          <w:rFonts w:ascii="GHEA Grapalat" w:hAnsi="GHEA Grapalat" w:cs="Sylfaen"/>
          <w:b/>
          <w:i/>
          <w:sz w:val="22"/>
          <w:szCs w:val="22"/>
          <w:lang w:val="es-ES"/>
        </w:rPr>
        <w:t xml:space="preserve">РАГМ </w:t>
      </w:r>
      <w:r w:rsidR="00E10F4B" w:rsidRPr="00F91C77">
        <w:rPr>
          <w:rFonts w:ascii="GHEA Grapalat" w:hAnsi="GHEA Grapalat" w:cs="Sylfaen"/>
          <w:b/>
          <w:i/>
          <w:sz w:val="22"/>
          <w:szCs w:val="22"/>
          <w:lang w:val="hy-AM"/>
        </w:rPr>
        <w:t xml:space="preserve">ДЖД </w:t>
      </w:r>
      <w:r>
        <w:rPr>
          <w:rFonts w:ascii="GHEA Grapalat" w:hAnsi="GHEA Grapalat" w:cs="Sylfaen"/>
          <w:b/>
          <w:i/>
          <w:sz w:val="22"/>
          <w:szCs w:val="22"/>
          <w:lang w:val="es-ES"/>
        </w:rPr>
        <w:t xml:space="preserve">- ГАШЗБ-2024/01 </w:t>
      </w:r>
      <w:r w:rsidRPr="00E65E2E">
        <w:rPr>
          <w:rFonts w:ascii="GHEA Grapalat" w:hAnsi="GHEA Grapalat"/>
          <w:b/>
          <w:i/>
          <w:sz w:val="22"/>
          <w:szCs w:val="22"/>
          <w:lang w:val="hy-AM"/>
        </w:rPr>
        <w:t>"</w:t>
      </w:r>
      <w:r w:rsidRPr="004B1AE3">
        <w:rPr>
          <w:rFonts w:ascii="GHEA Grapalat" w:hAnsi="GHEA Grapalat" w:cs="Sylfaen"/>
          <w:b/>
          <w:i/>
          <w:sz w:val="22"/>
          <w:szCs w:val="22"/>
          <w:lang w:val="hy-AM"/>
        </w:rPr>
        <w:t xml:space="preserve">  </w:t>
      </w:r>
      <w:r w:rsidR="00631658" w:rsidRPr="00631658">
        <w:rPr>
          <w:rFonts w:ascii="GHEA Grapalat" w:hAnsi="GHEA Grapalat" w:cs="Sylfaen"/>
          <w:b/>
          <w:lang w:val="hy-AM"/>
        </w:rPr>
        <w:t>с кодом</w:t>
      </w:r>
    </w:p>
    <w:p w:rsidR="00631658" w:rsidRPr="00631658" w:rsidRDefault="008160E9" w:rsidP="00631658">
      <w:pPr>
        <w:pStyle w:val="31"/>
        <w:spacing w:line="240" w:lineRule="auto"/>
        <w:jc w:val="right"/>
        <w:rPr>
          <w:rFonts w:ascii="GHEA Grapalat" w:hAnsi="GHEA Grapalat" w:cs="Sylfaen"/>
          <w:b/>
          <w:lang w:val="hy-AM"/>
        </w:rPr>
      </w:pPr>
      <w:r>
        <w:rPr>
          <w:rFonts w:ascii="GHEA Grapalat" w:hAnsi="GHEA Grapalat" w:cs="Sylfaen"/>
          <w:b/>
          <w:lang w:val="hy-AM"/>
        </w:rPr>
        <w:t>приглашения запросить ценовое предложение</w:t>
      </w:r>
    </w:p>
    <w:p w:rsidR="00631658" w:rsidRPr="00631658" w:rsidRDefault="00631658" w:rsidP="00631658">
      <w:pPr>
        <w:jc w:val="center"/>
        <w:rPr>
          <w:rFonts w:ascii="GHEA Grapalat" w:hAnsi="GHEA Grapalat" w:cs="GHEA Grapalat"/>
          <w:b/>
          <w:sz w:val="20"/>
          <w:szCs w:val="20"/>
          <w:lang w:val="hy-AM"/>
        </w:rPr>
      </w:pPr>
      <w:r w:rsidRPr="00631658">
        <w:rPr>
          <w:rFonts w:ascii="GHEA Grapalat" w:hAnsi="GHEA Grapalat" w:cs="GHEA Grapalat"/>
          <w:b/>
          <w:sz w:val="18"/>
          <w:szCs w:val="18"/>
          <w:lang w:val="hy-AM"/>
        </w:rPr>
        <w:t xml:space="preserve">       </w:t>
      </w:r>
      <w:r w:rsidRPr="00631658">
        <w:rPr>
          <w:rFonts w:ascii="GHEA Grapalat" w:hAnsi="GHEA Grapalat" w:cs="GHEA Grapalat"/>
          <w:b/>
          <w:sz w:val="20"/>
          <w:szCs w:val="20"/>
          <w:lang w:val="hy-AM"/>
        </w:rPr>
        <w:t>ПРАВИЛЬНОЕ СОГЛАШЕНИЕ</w:t>
      </w:r>
    </w:p>
    <w:p w:rsidR="001C7C1A" w:rsidRPr="00260569" w:rsidRDefault="00631658" w:rsidP="001C7C1A">
      <w:pPr>
        <w:jc w:val="center"/>
        <w:rPr>
          <w:rFonts w:ascii="GHEA Grapalat" w:hAnsi="GHEA Grapalat" w:cs="GHEA Grapalat"/>
          <w:b/>
          <w:sz w:val="20"/>
          <w:szCs w:val="20"/>
          <w:lang w:val="hy-AM"/>
        </w:rPr>
      </w:pPr>
      <w:r w:rsidRPr="00631658">
        <w:rPr>
          <w:rFonts w:ascii="GHEA Grapalat" w:hAnsi="GHEA Grapalat" w:cs="GHEA Grapalat"/>
          <w:sz w:val="20"/>
          <w:szCs w:val="20"/>
          <w:lang w:val="hy-AM"/>
        </w:rPr>
        <w:t xml:space="preserve">  </w:t>
      </w:r>
      <w:r w:rsidRPr="00631658">
        <w:rPr>
          <w:rFonts w:ascii="GHEA Grapalat" w:hAnsi="GHEA Grapalat" w:cs="GHEA Grapalat"/>
          <w:b/>
          <w:sz w:val="20"/>
          <w:szCs w:val="20"/>
          <w:lang w:val="hy-AM"/>
        </w:rPr>
        <w:t xml:space="preserve"> </w:t>
      </w:r>
      <w:r w:rsidR="001C7C1A" w:rsidRPr="000B4CF4">
        <w:rPr>
          <w:rFonts w:ascii="GHEA Grapalat" w:hAnsi="GHEA Grapalat" w:cs="GHEA Grapalat"/>
          <w:b/>
          <w:sz w:val="18"/>
          <w:szCs w:val="18"/>
          <w:lang w:val="hy-AM"/>
        </w:rPr>
        <w:t>(обеспечение контракта)</w:t>
      </w:r>
    </w:p>
    <w:p w:rsidR="00631658" w:rsidRPr="00631658" w:rsidRDefault="00631658" w:rsidP="00631658">
      <w:pPr>
        <w:rPr>
          <w:rFonts w:ascii="GHEA Grapalat" w:hAnsi="GHEA Grapalat" w:cs="GHEA Grapalat"/>
          <w:b/>
          <w:sz w:val="20"/>
          <w:szCs w:val="20"/>
          <w:lang w:val="hy-AM"/>
        </w:rPr>
      </w:pPr>
    </w:p>
    <w:p w:rsidR="00631658" w:rsidRPr="00381E87" w:rsidRDefault="00631658" w:rsidP="00631658">
      <w:pPr>
        <w:rPr>
          <w:rFonts w:ascii="GHEA Grapalat" w:hAnsi="GHEA Grapalat" w:cs="GHEA Grapalat"/>
          <w:sz w:val="20"/>
          <w:szCs w:val="20"/>
          <w:lang w:val="hy-AM"/>
        </w:rPr>
      </w:pPr>
      <w:r w:rsidRPr="00631658">
        <w:rPr>
          <w:rFonts w:ascii="GHEA Grapalat" w:hAnsi="GHEA Grapalat" w:cs="GHEA Grapalat"/>
          <w:sz w:val="20"/>
          <w:szCs w:val="20"/>
          <w:lang w:val="hy-AM"/>
        </w:rPr>
        <w:t>в. Ереван</w:t>
      </w:r>
      <w:r w:rsidRPr="00381E87">
        <w:rPr>
          <w:rFonts w:ascii="GHEA Grapalat" w:hAnsi="GHEA Grapalat" w:cs="GHEA Grapalat"/>
          <w:sz w:val="20"/>
          <w:szCs w:val="20"/>
          <w:lang w:val="hy-AM"/>
        </w:rPr>
        <w:tab/>
      </w:r>
      <w:r w:rsidRPr="00381E87">
        <w:rPr>
          <w:rFonts w:ascii="GHEA Grapalat" w:hAnsi="GHEA Grapalat" w:cs="GHEA Grapalat"/>
          <w:sz w:val="20"/>
          <w:szCs w:val="20"/>
          <w:lang w:val="hy-AM"/>
        </w:rPr>
        <w:tab/>
      </w:r>
      <w:r w:rsidRPr="00381E87">
        <w:rPr>
          <w:rFonts w:ascii="GHEA Grapalat" w:hAnsi="GHEA Grapalat" w:cs="GHEA Grapalat"/>
          <w:sz w:val="20"/>
          <w:szCs w:val="20"/>
          <w:lang w:val="hy-AM"/>
        </w:rPr>
        <w:tab/>
      </w:r>
      <w:r w:rsidRPr="00381E87">
        <w:rPr>
          <w:rFonts w:ascii="GHEA Grapalat" w:hAnsi="GHEA Grapalat" w:cs="GHEA Grapalat"/>
          <w:sz w:val="20"/>
          <w:szCs w:val="20"/>
          <w:lang w:val="hy-AM"/>
        </w:rPr>
        <w:tab/>
      </w:r>
      <w:r w:rsidRPr="00381E87">
        <w:rPr>
          <w:rFonts w:ascii="GHEA Grapalat" w:hAnsi="GHEA Grapalat" w:cs="GHEA Grapalat"/>
          <w:sz w:val="20"/>
          <w:szCs w:val="20"/>
          <w:lang w:val="hy-AM"/>
        </w:rPr>
        <w:tab/>
      </w:r>
      <w:r w:rsidRPr="00381E87">
        <w:rPr>
          <w:rFonts w:ascii="GHEA Grapalat" w:hAnsi="GHEA Grapalat" w:cs="GHEA Grapalat"/>
          <w:sz w:val="20"/>
          <w:szCs w:val="20"/>
          <w:lang w:val="hy-AM"/>
        </w:rPr>
        <w:tab/>
        <w:t xml:space="preserve">            </w:t>
      </w:r>
      <w:r w:rsidRPr="00381E87">
        <w:rPr>
          <w:rFonts w:ascii="GHEA Grapalat" w:hAnsi="GHEA Grapalat"/>
          <w:sz w:val="20"/>
          <w:szCs w:val="20"/>
          <w:lang w:val="hy-AM"/>
        </w:rPr>
        <w:t>"</w:t>
      </w:r>
      <w:r w:rsidRPr="00381E87">
        <w:rPr>
          <w:rFonts w:ascii="GHEA Grapalat" w:hAnsi="GHEA Grapalat" w:cs="GHEA Grapalat"/>
          <w:sz w:val="20"/>
          <w:szCs w:val="20"/>
          <w:u w:val="single"/>
          <w:lang w:val="hy-AM"/>
        </w:rPr>
        <w:t xml:space="preserve">         </w:t>
      </w:r>
      <w:r w:rsidRPr="00381E87">
        <w:rPr>
          <w:rFonts w:ascii="GHEA Grapalat" w:hAnsi="GHEA Grapalat"/>
          <w:sz w:val="20"/>
          <w:szCs w:val="20"/>
          <w:lang w:val="hy-AM"/>
        </w:rPr>
        <w:t>»</w:t>
      </w:r>
      <w:r w:rsidRPr="00381E87">
        <w:rPr>
          <w:rFonts w:ascii="GHEA Grapalat" w:hAnsi="GHEA Grapalat" w:cs="GHEA Grapalat"/>
          <w:sz w:val="20"/>
          <w:szCs w:val="20"/>
          <w:u w:val="single"/>
          <w:lang w:val="hy-AM"/>
        </w:rPr>
        <w:t xml:space="preserve"> </w:t>
      </w:r>
      <w:r w:rsidRPr="00381E87">
        <w:rPr>
          <w:rFonts w:ascii="GHEA Grapalat" w:hAnsi="GHEA Grapalat" w:cs="GHEA Grapalat"/>
          <w:sz w:val="20"/>
          <w:szCs w:val="20"/>
          <w:u w:val="single"/>
          <w:lang w:val="hy-AM"/>
        </w:rPr>
        <w:tab/>
      </w:r>
      <w:r w:rsidRPr="00381E87">
        <w:rPr>
          <w:rFonts w:ascii="GHEA Grapalat" w:hAnsi="GHEA Grapalat" w:cs="GHEA Grapalat"/>
          <w:sz w:val="20"/>
          <w:szCs w:val="20"/>
          <w:u w:val="single"/>
          <w:lang w:val="hy-AM"/>
        </w:rPr>
        <w:tab/>
      </w:r>
      <w:r w:rsidRPr="00381E87">
        <w:rPr>
          <w:rFonts w:ascii="GHEA Grapalat" w:hAnsi="GHEA Grapalat" w:cs="GHEA Grapalat"/>
          <w:sz w:val="20"/>
          <w:szCs w:val="20"/>
          <w:u w:val="single"/>
          <w:lang w:val="hy-AM"/>
        </w:rPr>
        <w:tab/>
      </w:r>
      <w:r w:rsidRPr="00381E87">
        <w:rPr>
          <w:rFonts w:ascii="GHEA Grapalat" w:hAnsi="GHEA Grapalat" w:cs="GHEA Grapalat"/>
          <w:sz w:val="20"/>
          <w:szCs w:val="20"/>
          <w:lang w:val="hy-AM"/>
        </w:rPr>
        <w:t>20 лет</w:t>
      </w:r>
    </w:p>
    <w:p w:rsidR="00631658" w:rsidRPr="00381E87" w:rsidRDefault="00631658" w:rsidP="00631658">
      <w:pPr>
        <w:rPr>
          <w:rFonts w:ascii="GHEA Grapalat" w:hAnsi="GHEA Grapalat" w:cs="GHEA Grapalat"/>
          <w:sz w:val="20"/>
          <w:szCs w:val="20"/>
          <w:lang w:val="hy-AM"/>
        </w:rPr>
      </w:pPr>
    </w:p>
    <w:p w:rsidR="00631658" w:rsidRPr="00631658" w:rsidRDefault="00631658" w:rsidP="00631658">
      <w:pPr>
        <w:jc w:val="both"/>
        <w:rPr>
          <w:rFonts w:ascii="GHEA Grapalat" w:hAnsi="GHEA Grapalat" w:cs="GHEA Grapalat"/>
          <w:sz w:val="20"/>
          <w:szCs w:val="20"/>
          <w:u w:val="single"/>
          <w:vertAlign w:val="subscript"/>
          <w:lang w:val="hy-AM"/>
        </w:rPr>
      </w:pPr>
      <w:r w:rsidRPr="00381E87">
        <w:rPr>
          <w:rFonts w:ascii="GHEA Grapalat" w:hAnsi="GHEA Grapalat" w:cs="GHEA Grapalat"/>
          <w:sz w:val="20"/>
          <w:szCs w:val="20"/>
          <w:u w:val="single"/>
          <w:vertAlign w:val="subscript"/>
          <w:lang w:val="hy-AM"/>
        </w:rPr>
        <w:tab/>
      </w:r>
      <w:r w:rsidRPr="00381E87">
        <w:rPr>
          <w:rFonts w:ascii="GHEA Grapalat" w:hAnsi="GHEA Grapalat" w:cs="GHEA Grapalat"/>
          <w:sz w:val="20"/>
          <w:szCs w:val="20"/>
          <w:u w:val="single"/>
          <w:vertAlign w:val="subscript"/>
          <w:lang w:val="hy-AM"/>
        </w:rPr>
        <w:tab/>
      </w:r>
      <w:r w:rsidRPr="00381E87">
        <w:rPr>
          <w:rFonts w:ascii="GHEA Grapalat" w:hAnsi="GHEA Grapalat" w:cs="GHEA Grapalat"/>
          <w:sz w:val="20"/>
          <w:szCs w:val="20"/>
          <w:u w:val="single"/>
          <w:vertAlign w:val="subscript"/>
          <w:lang w:val="hy-AM"/>
        </w:rPr>
        <w:tab/>
      </w:r>
      <w:r w:rsidRPr="00381E87">
        <w:rPr>
          <w:rFonts w:ascii="GHEA Grapalat" w:hAnsi="GHEA Grapalat" w:cs="GHEA Grapalat"/>
          <w:sz w:val="20"/>
          <w:szCs w:val="20"/>
          <w:vertAlign w:val="subscript"/>
          <w:lang w:val="hy-AM"/>
        </w:rPr>
        <w:t xml:space="preserve">в </w:t>
      </w:r>
      <w:r w:rsidRPr="00381E87">
        <w:rPr>
          <w:rFonts w:ascii="GHEA Grapalat" w:hAnsi="GHEA Grapalat" w:cs="GHEA Grapalat"/>
          <w:sz w:val="20"/>
          <w:szCs w:val="20"/>
          <w:lang w:val="hy-AM"/>
        </w:rPr>
        <w:t>лице директора компании</w:t>
      </w:r>
      <w:r w:rsidRPr="00631658">
        <w:rPr>
          <w:rFonts w:ascii="GHEA Grapalat" w:hAnsi="GHEA Grapalat" w:cs="GHEA Grapalat"/>
          <w:sz w:val="20"/>
          <w:szCs w:val="20"/>
          <w:u w:val="single"/>
          <w:lang w:val="hy-AM"/>
        </w:rPr>
        <w:tab/>
      </w:r>
      <w:r w:rsidRPr="00631658">
        <w:rPr>
          <w:rFonts w:ascii="GHEA Grapalat" w:hAnsi="GHEA Grapalat" w:cs="GHEA Grapalat"/>
          <w:sz w:val="20"/>
          <w:szCs w:val="20"/>
          <w:u w:val="single"/>
          <w:lang w:val="hy-AM"/>
        </w:rPr>
        <w:tab/>
      </w:r>
      <w:r w:rsidRPr="00631658">
        <w:rPr>
          <w:rFonts w:ascii="GHEA Grapalat" w:hAnsi="GHEA Grapalat" w:cs="GHEA Grapalat"/>
          <w:sz w:val="20"/>
          <w:szCs w:val="20"/>
          <w:u w:val="single"/>
          <w:lang w:val="hy-AM"/>
        </w:rPr>
        <w:tab/>
      </w:r>
      <w:r w:rsidRPr="00631658">
        <w:rPr>
          <w:rFonts w:ascii="GHEA Grapalat" w:hAnsi="GHEA Grapalat" w:cs="GHEA Grapalat"/>
          <w:sz w:val="20"/>
          <w:szCs w:val="20"/>
          <w:u w:val="single"/>
          <w:lang w:val="hy-AM"/>
        </w:rPr>
        <w:tab/>
      </w:r>
      <w:r w:rsidRPr="00631658">
        <w:rPr>
          <w:rFonts w:ascii="GHEA Grapalat" w:hAnsi="GHEA Grapalat" w:cs="GHEA Grapalat"/>
          <w:sz w:val="20"/>
          <w:szCs w:val="20"/>
          <w:u w:val="single"/>
          <w:lang w:val="hy-AM"/>
        </w:rPr>
        <w:tab/>
      </w:r>
      <w:r w:rsidRPr="00631658">
        <w:rPr>
          <w:rFonts w:ascii="GHEA Grapalat" w:hAnsi="GHEA Grapalat" w:cs="GHEA Grapalat"/>
          <w:sz w:val="20"/>
          <w:szCs w:val="20"/>
          <w:u w:val="single"/>
          <w:lang w:val="hy-AM"/>
        </w:rPr>
        <w:tab/>
      </w:r>
      <w:r w:rsidRPr="00631658">
        <w:rPr>
          <w:rFonts w:ascii="GHEA Grapalat" w:hAnsi="GHEA Grapalat" w:cs="GHEA Grapalat"/>
          <w:sz w:val="20"/>
          <w:szCs w:val="20"/>
          <w:u w:val="single"/>
          <w:lang w:val="hy-AM"/>
        </w:rPr>
        <w:tab/>
      </w:r>
    </w:p>
    <w:p w:rsidR="00631658" w:rsidRPr="00631658" w:rsidRDefault="00631658" w:rsidP="00631658">
      <w:pPr>
        <w:jc w:val="both"/>
        <w:rPr>
          <w:rFonts w:ascii="GHEA Grapalat" w:hAnsi="GHEA Grapalat" w:cs="GHEA Grapalat"/>
          <w:sz w:val="20"/>
          <w:szCs w:val="20"/>
          <w:lang w:val="hy-AM"/>
        </w:rPr>
      </w:pPr>
      <w:r w:rsidRPr="00631658">
        <w:rPr>
          <w:rFonts w:ascii="GHEA Grapalat" w:hAnsi="GHEA Grapalat"/>
          <w:sz w:val="20"/>
          <w:szCs w:val="20"/>
          <w:vertAlign w:val="superscript"/>
          <w:lang w:val="hy-AM"/>
        </w:rPr>
        <w:t>Название компании:</w:t>
      </w:r>
      <w:r w:rsidRPr="00631658">
        <w:rPr>
          <w:rFonts w:ascii="GHEA Grapalat" w:hAnsi="GHEA Grapalat" w:cs="GHEA Grapalat"/>
          <w:sz w:val="20"/>
          <w:szCs w:val="20"/>
          <w:vertAlign w:val="subscript"/>
          <w:lang w:val="hy-AM"/>
        </w:rPr>
        <w:tab/>
      </w:r>
      <w:r w:rsidRPr="00631658">
        <w:rPr>
          <w:rFonts w:ascii="GHEA Grapalat" w:hAnsi="GHEA Grapalat" w:cs="GHEA Grapalat"/>
          <w:sz w:val="20"/>
          <w:szCs w:val="20"/>
          <w:vertAlign w:val="subscript"/>
          <w:lang w:val="hy-AM"/>
        </w:rPr>
        <w:tab/>
      </w:r>
      <w:r w:rsidRPr="00631658">
        <w:rPr>
          <w:rFonts w:ascii="GHEA Grapalat" w:hAnsi="GHEA Grapalat" w:cs="GHEA Grapalat"/>
          <w:sz w:val="20"/>
          <w:szCs w:val="20"/>
          <w:vertAlign w:val="subscript"/>
          <w:lang w:val="hy-AM"/>
        </w:rPr>
        <w:tab/>
      </w:r>
      <w:r w:rsidRPr="00631658">
        <w:rPr>
          <w:rFonts w:ascii="GHEA Grapalat" w:hAnsi="GHEA Grapalat" w:cs="GHEA Grapalat"/>
          <w:sz w:val="20"/>
          <w:szCs w:val="20"/>
          <w:vertAlign w:val="subscript"/>
          <w:lang w:val="hy-AM"/>
        </w:rPr>
        <w:tab/>
      </w:r>
      <w:r w:rsidRPr="00631658">
        <w:rPr>
          <w:rFonts w:ascii="GHEA Grapalat" w:hAnsi="GHEA Grapalat" w:cs="GHEA Grapalat"/>
          <w:sz w:val="20"/>
          <w:szCs w:val="20"/>
          <w:vertAlign w:val="subscript"/>
          <w:lang w:val="hy-AM"/>
        </w:rPr>
        <w:tab/>
        <w:t xml:space="preserve">    </w:t>
      </w:r>
      <w:r w:rsidRPr="00631658">
        <w:rPr>
          <w:rFonts w:ascii="GHEA Grapalat" w:hAnsi="GHEA Grapalat"/>
          <w:sz w:val="20"/>
          <w:szCs w:val="20"/>
          <w:vertAlign w:val="superscript"/>
          <w:lang w:val="hy-AM"/>
        </w:rPr>
        <w:t xml:space="preserve">Имя директора общества, паспортные данные </w:t>
      </w:r>
      <w:r w:rsidRPr="00631658">
        <w:rPr>
          <w:rFonts w:ascii="GHEA Grapalat" w:hAnsi="GHEA Grapalat" w:cs="GHEA Grapalat"/>
          <w:sz w:val="20"/>
          <w:szCs w:val="20"/>
          <w:vertAlign w:val="subscript"/>
          <w:lang w:val="hy-AM"/>
        </w:rPr>
        <w:t xml:space="preserve">, </w:t>
      </w:r>
      <w:r w:rsidRPr="00631658">
        <w:rPr>
          <w:rFonts w:ascii="GHEA Grapalat" w:hAnsi="GHEA Grapalat" w:cs="GHEA Grapalat"/>
          <w:sz w:val="20"/>
          <w:szCs w:val="20"/>
          <w:lang w:val="hy-AM"/>
        </w:rPr>
        <w:t>действующее на основании устава общества (далее – общество), настоящим в одностороннем порядке определяет согласие на возмещение следующих убытков:</w:t>
      </w:r>
    </w:p>
    <w:p w:rsidR="00631658" w:rsidRPr="00631658" w:rsidRDefault="00631658" w:rsidP="00631658">
      <w:pPr>
        <w:ind w:firstLine="708"/>
        <w:jc w:val="both"/>
        <w:rPr>
          <w:rFonts w:ascii="GHEA Grapalat" w:hAnsi="GHEA Grapalat" w:cs="GHEA Grapalat"/>
          <w:sz w:val="20"/>
          <w:szCs w:val="20"/>
          <w:lang w:val="hy-AM"/>
        </w:rPr>
      </w:pPr>
    </w:p>
    <w:p w:rsidR="00631658" w:rsidRPr="00631658" w:rsidRDefault="00402644" w:rsidP="00AD4D17">
      <w:pPr>
        <w:ind w:left="360"/>
        <w:jc w:val="center"/>
        <w:rPr>
          <w:rFonts w:ascii="GHEA Grapalat" w:hAnsi="GHEA Grapalat" w:cs="GHEA Grapalat"/>
          <w:b/>
          <w:bCs/>
          <w:sz w:val="20"/>
          <w:szCs w:val="20"/>
          <w:lang w:val="pt-BR"/>
        </w:rPr>
      </w:pPr>
      <w:r w:rsidRPr="00AD4D17">
        <w:rPr>
          <w:rFonts w:ascii="GHEA Grapalat" w:hAnsi="GHEA Grapalat" w:cs="GHEA Grapalat"/>
          <w:b/>
          <w:sz w:val="20"/>
          <w:szCs w:val="20"/>
          <w:lang w:val="hy-AM"/>
        </w:rPr>
        <w:t>1. Объект согласия</w:t>
      </w:r>
    </w:p>
    <w:p w:rsidR="00631658" w:rsidRPr="00631658" w:rsidRDefault="00631658" w:rsidP="00631658">
      <w:pPr>
        <w:jc w:val="both"/>
        <w:rPr>
          <w:rFonts w:ascii="GHEA Grapalat" w:hAnsi="GHEA Grapalat" w:cs="GHEA Grapalat"/>
          <w:b/>
          <w:bCs/>
          <w:sz w:val="20"/>
          <w:szCs w:val="20"/>
          <w:lang w:val="pt-BR"/>
        </w:rPr>
      </w:pPr>
      <w:r w:rsidRPr="00631658">
        <w:rPr>
          <w:rFonts w:ascii="GHEA Grapalat" w:hAnsi="GHEA Grapalat" w:cs="GHEA Grapalat"/>
          <w:sz w:val="20"/>
          <w:szCs w:val="20"/>
          <w:lang w:val="pt-BR"/>
        </w:rPr>
        <w:tab/>
      </w:r>
      <w:r w:rsidRPr="00631658">
        <w:rPr>
          <w:rFonts w:ascii="GHEA Grapalat" w:hAnsi="GHEA Grapalat" w:cs="GHEA Grapalat"/>
          <w:sz w:val="20"/>
          <w:szCs w:val="20"/>
          <w:lang w:val="pt-BR"/>
        </w:rPr>
        <w:tab/>
        <w:t xml:space="preserve">                               </w:t>
      </w:r>
    </w:p>
    <w:p w:rsidR="00CE529A" w:rsidRPr="0040074F" w:rsidRDefault="00CE529A" w:rsidP="00CE529A">
      <w:pPr>
        <w:ind w:firstLine="360"/>
        <w:jc w:val="both"/>
        <w:rPr>
          <w:rFonts w:ascii="GHEA Grapalat" w:hAnsi="GHEA Grapalat" w:cs="GHEA Grapalat"/>
          <w:sz w:val="20"/>
          <w:szCs w:val="20"/>
          <w:lang w:val="pt-BR"/>
        </w:rPr>
      </w:pPr>
      <w:r>
        <w:rPr>
          <w:rFonts w:ascii="GHEA Grapalat" w:hAnsi="GHEA Grapalat" w:cs="GHEA Grapalat"/>
          <w:sz w:val="20"/>
          <w:szCs w:val="20"/>
          <w:lang w:val="hy-AM"/>
        </w:rPr>
        <w:t xml:space="preserve">1.1 </w:t>
      </w:r>
      <w:r w:rsidRPr="00260569">
        <w:rPr>
          <w:rFonts w:ascii="GHEA Grapalat" w:hAnsi="GHEA Grapalat" w:cs="GHEA Grapalat"/>
          <w:sz w:val="20"/>
          <w:szCs w:val="20"/>
          <w:lang w:val="pt-BR"/>
        </w:rPr>
        <w:t xml:space="preserve">Компания участвует в выставке </w:t>
      </w:r>
      <w:r w:rsidRPr="00495DF0">
        <w:rPr>
          <w:rFonts w:ascii="Calibri" w:hAnsi="Calibri" w:cs="Calibri"/>
          <w:sz w:val="22"/>
          <w:szCs w:val="22"/>
          <w:lang w:val="de-DE"/>
        </w:rPr>
        <w:t xml:space="preserve">« </w:t>
      </w:r>
      <w:r w:rsidRPr="00495DF0">
        <w:rPr>
          <w:rFonts w:ascii="Calibri" w:hAnsi="Calibri" w:cs="Calibri"/>
          <w:sz w:val="22"/>
          <w:szCs w:val="22"/>
          <w:lang w:val="hy-AM"/>
        </w:rPr>
        <w:t>Еранос», Гегаркуникская область, РА.</w:t>
      </w:r>
      <w:r w:rsidR="00BA1F77" w:rsidRPr="00BA1F77">
        <w:rPr>
          <w:rFonts w:ascii="Calibri" w:hAnsi="Calibri" w:cs="Calibri"/>
          <w:sz w:val="22"/>
          <w:szCs w:val="22"/>
          <w:lang w:val="pt-BR"/>
        </w:rPr>
        <w:t xml:space="preserve"> </w:t>
      </w:r>
      <w:r>
        <w:rPr>
          <w:rFonts w:ascii="Calibri" w:hAnsi="Calibri" w:cs="Calibri"/>
          <w:sz w:val="22"/>
          <w:szCs w:val="22"/>
          <w:lang w:val="hy-AM"/>
        </w:rPr>
        <w:t xml:space="preserve">Средняя школа </w:t>
      </w:r>
      <w:r w:rsidR="00BA1F77" w:rsidRPr="00905369">
        <w:rPr>
          <w:rFonts w:ascii="Calibri" w:hAnsi="Calibri" w:cs="Calibri"/>
          <w:sz w:val="22"/>
          <w:szCs w:val="22"/>
          <w:lang w:val="hy-AM"/>
        </w:rPr>
        <w:t xml:space="preserve">№ </w:t>
      </w:r>
      <w:r w:rsidR="00BA1F77" w:rsidRPr="00BA1F77">
        <w:rPr>
          <w:rFonts w:ascii="Calibri" w:hAnsi="Calibri" w:cs="Calibri"/>
          <w:sz w:val="22"/>
          <w:szCs w:val="22"/>
          <w:lang w:val="pt-BR"/>
        </w:rPr>
        <w:t xml:space="preserve">1 села </w:t>
      </w:r>
      <w:r w:rsidRPr="00495DF0">
        <w:rPr>
          <w:rFonts w:ascii="Calibri" w:hAnsi="Calibri" w:cs="Calibri"/>
          <w:sz w:val="22"/>
          <w:szCs w:val="22"/>
          <w:lang w:val="de-DE"/>
        </w:rPr>
        <w:t xml:space="preserve">» </w:t>
      </w:r>
      <w:r w:rsidRPr="00260569">
        <w:rPr>
          <w:rFonts w:ascii="GHEA Grapalat" w:hAnsi="GHEA Grapalat" w:cs="GHEA Grapalat"/>
          <w:sz w:val="20"/>
          <w:szCs w:val="20"/>
          <w:lang w:val="pt-BR"/>
        </w:rPr>
        <w:t xml:space="preserve">организованная </w:t>
      </w:r>
      <w:r w:rsidRPr="00495DF0">
        <w:rPr>
          <w:rFonts w:ascii="Calibri" w:hAnsi="Calibri" w:cs="Calibri"/>
          <w:sz w:val="22"/>
          <w:szCs w:val="22"/>
          <w:lang w:val="fr-FR"/>
        </w:rPr>
        <w:t xml:space="preserve">ГНОК (далее: Заказчик) </w:t>
      </w:r>
      <w:r w:rsidR="00BA1F77" w:rsidRPr="00E65E2E">
        <w:rPr>
          <w:rFonts w:ascii="GHEA Grapalat" w:hAnsi="GHEA Grapalat"/>
          <w:b/>
          <w:i/>
          <w:sz w:val="22"/>
          <w:szCs w:val="22"/>
          <w:lang w:val="hy-AM"/>
        </w:rPr>
        <w:t xml:space="preserve">« </w:t>
      </w:r>
      <w:r w:rsidR="009E4169">
        <w:rPr>
          <w:rFonts w:ascii="GHEA Grapalat" w:hAnsi="GHEA Grapalat" w:cs="Sylfaen"/>
          <w:b/>
          <w:i/>
          <w:sz w:val="22"/>
          <w:szCs w:val="22"/>
          <w:lang w:val="es-ES"/>
        </w:rPr>
        <w:t xml:space="preserve">РАГМ </w:t>
      </w:r>
      <w:r w:rsidR="009E4169" w:rsidRPr="00F91C77">
        <w:rPr>
          <w:rFonts w:ascii="GHEA Grapalat" w:hAnsi="GHEA Grapalat" w:cs="Sylfaen"/>
          <w:b/>
          <w:i/>
          <w:sz w:val="22"/>
          <w:szCs w:val="22"/>
          <w:lang w:val="hy-AM"/>
        </w:rPr>
        <w:t xml:space="preserve">ДЖД- </w:t>
      </w:r>
      <w:r w:rsidR="00BA1F77">
        <w:rPr>
          <w:rFonts w:ascii="GHEA Grapalat" w:hAnsi="GHEA Grapalat" w:cs="Sylfaen"/>
          <w:b/>
          <w:i/>
          <w:sz w:val="22"/>
          <w:szCs w:val="22"/>
          <w:lang w:val="es-ES"/>
        </w:rPr>
        <w:t xml:space="preserve">ГАШЗБ-2024/01 </w:t>
      </w:r>
      <w:r w:rsidR="00BA1F77" w:rsidRPr="00E65E2E">
        <w:rPr>
          <w:rFonts w:ascii="GHEA Grapalat" w:hAnsi="GHEA Grapalat"/>
          <w:b/>
          <w:i/>
          <w:sz w:val="22"/>
          <w:szCs w:val="22"/>
          <w:lang w:val="hy-AM"/>
        </w:rPr>
        <w:t>»</w:t>
      </w:r>
      <w:r w:rsidR="00BA1F77" w:rsidRPr="004B1AE3">
        <w:rPr>
          <w:rFonts w:ascii="GHEA Grapalat" w:hAnsi="GHEA Grapalat" w:cs="Sylfaen"/>
          <w:b/>
          <w:i/>
          <w:sz w:val="22"/>
          <w:szCs w:val="22"/>
          <w:lang w:val="hy-AM"/>
        </w:rPr>
        <w:t xml:space="preserve">  </w:t>
      </w:r>
      <w:r w:rsidRPr="0040074F">
        <w:rPr>
          <w:rFonts w:ascii="GHEA Grapalat" w:hAnsi="GHEA Grapalat" w:cs="GHEA Grapalat"/>
          <w:sz w:val="20"/>
          <w:szCs w:val="20"/>
          <w:lang w:val="pt-BR"/>
        </w:rPr>
        <w:t>к процедуре покупки кода.</w:t>
      </w:r>
    </w:p>
    <w:p w:rsidR="00631658" w:rsidRPr="00631658" w:rsidRDefault="00631658" w:rsidP="00631658">
      <w:pPr>
        <w:ind w:firstLine="426"/>
        <w:jc w:val="both"/>
        <w:rPr>
          <w:rFonts w:ascii="GHEA Grapalat" w:hAnsi="GHEA Grapalat" w:cs="GHEA Grapalat"/>
          <w:color w:val="5B9BD5"/>
          <w:sz w:val="20"/>
          <w:szCs w:val="20"/>
          <w:lang w:val="hy-AM"/>
        </w:rPr>
      </w:pPr>
      <w:r w:rsidRPr="00631658">
        <w:rPr>
          <w:rFonts w:ascii="GHEA Grapalat" w:hAnsi="GHEA Grapalat" w:cs="GHEA Grapalat"/>
          <w:sz w:val="20"/>
          <w:szCs w:val="20"/>
          <w:lang w:val="pt-BR"/>
        </w:rPr>
        <w:t>1.2 В качестве гарантии исполнения договора, заключаемого в результате процедуры покупки, Компания предоставляет Клиенту настоящее соглашение о возмещении ущерба и прилагаемое платежное требование, заполненное и утвержденное Компанией.</w:t>
      </w:r>
    </w:p>
    <w:p w:rsidR="00631658" w:rsidRPr="00631658" w:rsidRDefault="007A5E2D" w:rsidP="007A5E2D">
      <w:pPr>
        <w:ind w:firstLine="426"/>
        <w:jc w:val="both"/>
        <w:rPr>
          <w:rFonts w:ascii="GHEA Grapalat" w:hAnsi="GHEA Grapalat" w:cs="GHEA Grapalat"/>
          <w:color w:val="000000"/>
          <w:sz w:val="20"/>
          <w:szCs w:val="20"/>
          <w:lang w:val="pt-BR"/>
        </w:rPr>
      </w:pPr>
      <w:r>
        <w:rPr>
          <w:rFonts w:ascii="GHEA Grapalat" w:hAnsi="GHEA Grapalat" w:cs="GHEA Grapalat"/>
          <w:color w:val="000000"/>
          <w:sz w:val="20"/>
          <w:szCs w:val="20"/>
          <w:lang w:val="pt-BR"/>
        </w:rPr>
        <w:t xml:space="preserve">1.3 Компания </w:t>
      </w:r>
      <w:r w:rsidR="00631658" w:rsidRPr="00631658">
        <w:rPr>
          <w:rFonts w:ascii="GHEA Grapalat" w:hAnsi="GHEA Grapalat" w:cs="GHEA Grapalat"/>
          <w:color w:val="000000"/>
          <w:sz w:val="20"/>
          <w:szCs w:val="20"/>
          <w:lang w:val="hy-AM"/>
        </w:rPr>
        <w:t xml:space="preserve">безотзывно соглашается, подписав требование о платеже (далее «Запрос»), прилагаемое к настоящему соглашению о </w:t>
      </w:r>
      <w:r w:rsidR="00631658" w:rsidRPr="00631658">
        <w:rPr>
          <w:rFonts w:ascii="GHEA Grapalat" w:hAnsi="GHEA Grapalat" w:cs="GHEA Grapalat"/>
          <w:color w:val="000000"/>
          <w:sz w:val="20"/>
          <w:szCs w:val="20"/>
          <w:lang w:val="pt-BR"/>
        </w:rPr>
        <w:t>возмещении убытков , что</w:t>
      </w:r>
    </w:p>
    <w:p w:rsidR="00631658" w:rsidRPr="00631658" w:rsidRDefault="00631658" w:rsidP="00631658">
      <w:pPr>
        <w:ind w:firstLine="426"/>
        <w:jc w:val="both"/>
        <w:rPr>
          <w:rFonts w:ascii="GHEA Grapalat" w:hAnsi="GHEA Grapalat" w:cs="GHEA Grapalat"/>
          <w:color w:val="000000"/>
          <w:sz w:val="20"/>
          <w:szCs w:val="20"/>
          <w:lang w:val="hy-AM"/>
        </w:rPr>
      </w:pPr>
      <w:r w:rsidRPr="00631658">
        <w:rPr>
          <w:rFonts w:ascii="GHEA Grapalat" w:hAnsi="GHEA Grapalat" w:cs="GHEA Grapalat"/>
          <w:color w:val="000000"/>
          <w:sz w:val="20"/>
          <w:szCs w:val="20"/>
          <w:lang w:val="hy-AM"/>
        </w:rPr>
        <w:t>a) Подписывая письмо-требование, Компания предоставляет подтверждение «принятого платежа», заполненного в поле «Условия платежа» письма-требования, и в этом случае банк /плательщик/, обслуживающий Компанию в связи со сбором платежа указанная сумма - /далее: Банк-плательщик/ - не передает полученное Требование Компании для получения дополнительного согласия, поскольку Компания уже подписала Требование в целях акцепта.</w:t>
      </w:r>
    </w:p>
    <w:p w:rsidR="00631658" w:rsidRPr="00631658" w:rsidRDefault="00631658" w:rsidP="00631658">
      <w:pPr>
        <w:ind w:firstLine="426"/>
        <w:jc w:val="both"/>
        <w:rPr>
          <w:rFonts w:ascii="GHEA Grapalat" w:hAnsi="GHEA Grapalat" w:cs="GHEA Grapalat"/>
          <w:color w:val="000000"/>
          <w:sz w:val="20"/>
          <w:szCs w:val="20"/>
          <w:lang w:val="hy-AM"/>
        </w:rPr>
      </w:pPr>
      <w:r w:rsidRPr="00631658">
        <w:rPr>
          <w:rFonts w:ascii="GHEA Grapalat" w:hAnsi="GHEA Grapalat" w:cs="GHEA Grapalat"/>
          <w:color w:val="000000"/>
          <w:sz w:val="20"/>
          <w:szCs w:val="20"/>
          <w:lang w:val="hy-AM"/>
        </w:rPr>
        <w:t xml:space="preserve">б) Требование является основанием для списания Банком-плательщиком всей суммы, указанной в Требовании, со счета </w:t>
      </w:r>
      <w:r w:rsidRPr="00631658">
        <w:rPr>
          <w:rFonts w:ascii="GHEA Grapalat" w:hAnsi="GHEA Grapalat" w:cs="GHEA Grapalat"/>
          <w:color w:val="000000"/>
          <w:sz w:val="20"/>
          <w:szCs w:val="20"/>
          <w:lang w:val="pt-BR"/>
        </w:rPr>
        <w:t xml:space="preserve">Компании </w:t>
      </w:r>
      <w:r w:rsidRPr="00631658">
        <w:rPr>
          <w:rFonts w:ascii="GHEA Grapalat" w:hAnsi="GHEA Grapalat" w:cs="GHEA Grapalat"/>
          <w:color w:val="000000"/>
          <w:sz w:val="20"/>
          <w:szCs w:val="20"/>
          <w:lang w:val="hy-AM"/>
        </w:rPr>
        <w:t>без дополнительного акцепта.</w:t>
      </w:r>
    </w:p>
    <w:p w:rsidR="00631658" w:rsidRPr="00631658" w:rsidRDefault="00631658" w:rsidP="00631658">
      <w:pPr>
        <w:ind w:firstLine="426"/>
        <w:jc w:val="both"/>
        <w:rPr>
          <w:rFonts w:ascii="GHEA Grapalat" w:hAnsi="GHEA Grapalat" w:cs="GHEA Grapalat"/>
          <w:color w:val="000000"/>
          <w:sz w:val="20"/>
          <w:szCs w:val="20"/>
          <w:lang w:val="hy-AM"/>
        </w:rPr>
      </w:pPr>
      <w:r w:rsidRPr="00631658">
        <w:rPr>
          <w:rFonts w:ascii="GHEA Grapalat" w:hAnsi="GHEA Grapalat" w:cs="GHEA Grapalat"/>
          <w:color w:val="000000"/>
          <w:sz w:val="20"/>
          <w:szCs w:val="20"/>
          <w:lang w:val="hy-AM"/>
        </w:rPr>
        <w:t xml:space="preserve">в) </w:t>
      </w:r>
      <w:r w:rsidRPr="00631658">
        <w:rPr>
          <w:rFonts w:ascii="GHEA Grapalat" w:hAnsi="GHEA Grapalat" w:cs="GHEA Grapalat"/>
          <w:color w:val="000000"/>
          <w:sz w:val="20"/>
          <w:szCs w:val="20"/>
          <w:lang w:val="pt-BR"/>
        </w:rPr>
        <w:t xml:space="preserve">Компания </w:t>
      </w:r>
      <w:r w:rsidRPr="00631658">
        <w:rPr>
          <w:rFonts w:ascii="GHEA Grapalat" w:hAnsi="GHEA Grapalat" w:cs="GHEA Grapalat"/>
          <w:color w:val="000000"/>
          <w:sz w:val="20"/>
          <w:szCs w:val="20"/>
          <w:lang w:val="hy-AM"/>
        </w:rPr>
        <w:t>не может дать Банку-плательщику письменное указание или иным образом отозвать свое согласие на Требование.</w:t>
      </w:r>
    </w:p>
    <w:p w:rsidR="00631658" w:rsidRPr="00631658" w:rsidRDefault="00631658" w:rsidP="00631658">
      <w:pPr>
        <w:ind w:left="426"/>
        <w:jc w:val="both"/>
        <w:rPr>
          <w:rFonts w:ascii="GHEA Grapalat" w:hAnsi="GHEA Grapalat" w:cs="GHEA Grapalat"/>
          <w:color w:val="000000"/>
          <w:sz w:val="20"/>
          <w:szCs w:val="20"/>
          <w:lang w:val="hy-AM"/>
        </w:rPr>
      </w:pPr>
      <w:r w:rsidRPr="00631658">
        <w:rPr>
          <w:rFonts w:ascii="GHEA Grapalat" w:hAnsi="GHEA Grapalat" w:cs="GHEA Grapalat"/>
          <w:color w:val="000000"/>
          <w:sz w:val="20"/>
          <w:szCs w:val="20"/>
          <w:lang w:val="hy-AM"/>
        </w:rPr>
        <w:t xml:space="preserve">г) </w:t>
      </w:r>
      <w:r w:rsidRPr="00631658">
        <w:rPr>
          <w:rFonts w:ascii="GHEA Grapalat" w:hAnsi="GHEA Grapalat" w:cs="GHEA Grapalat"/>
          <w:color w:val="000000"/>
          <w:sz w:val="20"/>
          <w:szCs w:val="20"/>
          <w:lang w:val="pt-BR"/>
        </w:rPr>
        <w:t xml:space="preserve">Компания </w:t>
      </w:r>
      <w:r w:rsidRPr="00631658">
        <w:rPr>
          <w:rFonts w:ascii="GHEA Grapalat" w:hAnsi="GHEA Grapalat" w:cs="GHEA Grapalat"/>
          <w:color w:val="000000"/>
          <w:sz w:val="20"/>
          <w:szCs w:val="20"/>
          <w:lang w:val="hy-AM"/>
        </w:rPr>
        <w:t>подтверждает, что приняла Претензию на полную сумму ущерба.</w:t>
      </w:r>
    </w:p>
    <w:p w:rsidR="00631658" w:rsidRPr="00313FE4" w:rsidRDefault="00631658" w:rsidP="00313FE4">
      <w:pPr>
        <w:ind w:firstLine="426"/>
        <w:jc w:val="both"/>
        <w:rPr>
          <w:rFonts w:ascii="GHEA Grapalat" w:hAnsi="GHEA Grapalat" w:cs="GHEA Grapalat"/>
          <w:sz w:val="20"/>
          <w:szCs w:val="20"/>
          <w:lang w:val="hy-AM"/>
        </w:rPr>
      </w:pPr>
      <w:r w:rsidRPr="00631658">
        <w:rPr>
          <w:rFonts w:ascii="GHEA Grapalat" w:hAnsi="GHEA Grapalat" w:cs="GHEA Grapalat"/>
          <w:sz w:val="20"/>
          <w:szCs w:val="20"/>
          <w:lang w:val="hy-AM"/>
        </w:rPr>
        <w:t xml:space="preserve">д) Компания настоящим соглашается с тем, что Банк-плательщик не несет никакой ответственности за законность, действительность, сроки подачи и действия, предпринятые Банком-плательщиком для обеспечения исполнения Требования, предъявленного Клиентом, и Претензии. 1.4 </w:t>
      </w:r>
      <w:r w:rsidRPr="00631658">
        <w:rPr>
          <w:rFonts w:ascii="GHEA Grapalat" w:hAnsi="GHEA Grapalat" w:cs="GHEA Grapalat"/>
          <w:sz w:val="20"/>
          <w:szCs w:val="20"/>
          <w:lang w:val="pt-BR"/>
        </w:rPr>
        <w:t xml:space="preserve">В случае неисполнения или ненадлежащего исполнения договора, заключенного Компанией в результате процедуры покупки, Клиент представляет настоящий договор о возмещении убытков и приложенную к </w:t>
      </w:r>
      <w:r w:rsidRPr="00631658">
        <w:rPr>
          <w:rFonts w:ascii="GHEA Grapalat" w:hAnsi="GHEA Grapalat" w:cs="GHEA Grapalat"/>
          <w:sz w:val="20"/>
          <w:szCs w:val="20"/>
          <w:lang w:val="hy-AM"/>
        </w:rPr>
        <w:t xml:space="preserve">нему Претензию в оригинале Банку-плательщику </w:t>
      </w:r>
      <w:r w:rsidRPr="00631658">
        <w:rPr>
          <w:rFonts w:ascii="GHEA Grapalat" w:hAnsi="GHEA Grapalat" w:cs="GHEA Grapalat"/>
          <w:sz w:val="20"/>
          <w:szCs w:val="20"/>
          <w:lang w:val="pt-BR"/>
        </w:rPr>
        <w:t xml:space="preserve">, уведомив об этом Компанию в письменной форме. Настоящее Соглашение о возмещении ущерба и прилагаемая </w:t>
      </w:r>
      <w:r w:rsidRPr="00631658">
        <w:rPr>
          <w:rFonts w:ascii="GHEA Grapalat" w:hAnsi="GHEA Grapalat" w:cs="GHEA Grapalat"/>
          <w:sz w:val="20"/>
          <w:szCs w:val="20"/>
          <w:lang w:val="hy-AM"/>
        </w:rPr>
        <w:t>претензия</w:t>
      </w:r>
      <w:r w:rsidRPr="00631658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313FE4">
        <w:rPr>
          <w:rFonts w:ascii="GHEA Grapalat" w:hAnsi="GHEA Grapalat" w:cs="GHEA Grapalat"/>
          <w:sz w:val="20"/>
          <w:szCs w:val="20"/>
          <w:lang w:val="hy-AM"/>
        </w:rPr>
        <w:t>электронный</w:t>
      </w:r>
      <w:r w:rsidRPr="00631658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313FE4">
        <w:rPr>
          <w:rFonts w:ascii="GHEA Grapalat" w:hAnsi="GHEA Grapalat" w:cs="GHEA Grapalat"/>
          <w:sz w:val="20"/>
          <w:szCs w:val="20"/>
          <w:lang w:val="hy-AM"/>
        </w:rPr>
        <w:t>цифровой</w:t>
      </w:r>
      <w:r w:rsidRPr="00631658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313FE4">
        <w:rPr>
          <w:rFonts w:ascii="GHEA Grapalat" w:hAnsi="GHEA Grapalat" w:cs="GHEA Grapalat"/>
          <w:sz w:val="20"/>
          <w:szCs w:val="20"/>
          <w:lang w:val="hy-AM"/>
        </w:rPr>
        <w:t>с подписью</w:t>
      </w:r>
      <w:r w:rsidRPr="00631658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313FE4">
        <w:rPr>
          <w:rFonts w:ascii="GHEA Grapalat" w:hAnsi="GHEA Grapalat" w:cs="GHEA Grapalat"/>
          <w:sz w:val="20"/>
          <w:szCs w:val="20"/>
          <w:lang w:val="hy-AM"/>
        </w:rPr>
        <w:t>одобренный</w:t>
      </w:r>
      <w:r w:rsidRPr="00631658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313FE4">
        <w:rPr>
          <w:rFonts w:ascii="GHEA Grapalat" w:hAnsi="GHEA Grapalat" w:cs="GHEA Grapalat"/>
          <w:sz w:val="20"/>
          <w:szCs w:val="20"/>
          <w:lang w:val="hy-AM"/>
        </w:rPr>
        <w:t>быть</w:t>
      </w:r>
      <w:r w:rsidRPr="00631658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313FE4">
        <w:rPr>
          <w:rFonts w:ascii="GHEA Grapalat" w:hAnsi="GHEA Grapalat" w:cs="GHEA Grapalat"/>
          <w:sz w:val="20"/>
          <w:szCs w:val="20"/>
          <w:lang w:val="hy-AM"/>
        </w:rPr>
        <w:t>случай</w:t>
      </w:r>
      <w:r w:rsidRPr="00631658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313FE4">
        <w:rPr>
          <w:rFonts w:ascii="GHEA Grapalat" w:hAnsi="GHEA Grapalat" w:cs="GHEA Grapalat"/>
          <w:sz w:val="20"/>
          <w:szCs w:val="20"/>
          <w:lang w:val="hy-AM"/>
        </w:rPr>
        <w:t>их</w:t>
      </w:r>
      <w:r w:rsidRPr="00631658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F939A5">
        <w:rPr>
          <w:rFonts w:ascii="GHEA Grapalat" w:hAnsi="GHEA Grapalat" w:cs="GHEA Grapalat"/>
          <w:sz w:val="20"/>
          <w:szCs w:val="20"/>
          <w:lang w:val="hy-AM"/>
        </w:rPr>
        <w:t>Плательщик:</w:t>
      </w:r>
      <w:r w:rsidRPr="00631658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F939A5">
        <w:rPr>
          <w:rFonts w:ascii="GHEA Grapalat" w:hAnsi="GHEA Grapalat" w:cs="GHEA Grapalat"/>
          <w:sz w:val="20"/>
          <w:szCs w:val="20"/>
          <w:lang w:val="hy-AM"/>
        </w:rPr>
        <w:t>В банк</w:t>
      </w:r>
      <w:r w:rsidRPr="00631658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F939A5">
        <w:rPr>
          <w:rFonts w:ascii="GHEA Grapalat" w:hAnsi="GHEA Grapalat" w:cs="GHEA Grapalat"/>
          <w:sz w:val="20"/>
          <w:szCs w:val="20"/>
          <w:lang w:val="hy-AM"/>
        </w:rPr>
        <w:t>являются</w:t>
      </w:r>
      <w:r w:rsidRPr="00631658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F939A5">
        <w:rPr>
          <w:rFonts w:ascii="GHEA Grapalat" w:hAnsi="GHEA Grapalat" w:cs="GHEA Grapalat"/>
          <w:sz w:val="20"/>
          <w:szCs w:val="20"/>
          <w:lang w:val="hy-AM"/>
        </w:rPr>
        <w:t>представлен</w:t>
      </w:r>
      <w:r w:rsidRPr="00631658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F939A5">
        <w:rPr>
          <w:rFonts w:ascii="GHEA Grapalat" w:hAnsi="GHEA Grapalat" w:cs="GHEA Grapalat"/>
          <w:sz w:val="20"/>
          <w:szCs w:val="20"/>
          <w:lang w:val="hy-AM"/>
        </w:rPr>
        <w:t>электронный</w:t>
      </w:r>
      <w:r w:rsidRPr="00631658">
        <w:rPr>
          <w:rFonts w:ascii="GHEA Grapalat" w:hAnsi="GHEA Grapalat" w:cs="GHEA Grapalat"/>
          <w:sz w:val="20"/>
          <w:szCs w:val="20"/>
          <w:lang w:val="pt-BR"/>
        </w:rPr>
        <w:t xml:space="preserve"> с такими </w:t>
      </w:r>
      <w:r w:rsidRPr="00F939A5">
        <w:rPr>
          <w:rFonts w:ascii="GHEA Grapalat" w:hAnsi="GHEA Grapalat" w:cs="GHEA Grapalat"/>
          <w:sz w:val="20"/>
          <w:szCs w:val="20"/>
          <w:lang w:val="hy-AM"/>
        </w:rPr>
        <w:t>перевозчиками , как</w:t>
      </w:r>
      <w:r w:rsidRPr="00631658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F939A5">
        <w:rPr>
          <w:rFonts w:ascii="GHEA Grapalat" w:hAnsi="GHEA Grapalat" w:cs="GHEA Grapalat"/>
          <w:sz w:val="20"/>
          <w:szCs w:val="20"/>
          <w:lang w:val="hy-AM"/>
        </w:rPr>
        <w:t>также</w:t>
      </w:r>
      <w:r w:rsidRPr="00631658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F939A5">
        <w:rPr>
          <w:rFonts w:ascii="GHEA Grapalat" w:hAnsi="GHEA Grapalat" w:cs="GHEA Grapalat"/>
          <w:sz w:val="20"/>
          <w:szCs w:val="20"/>
          <w:lang w:val="hy-AM"/>
        </w:rPr>
        <w:t>из них</w:t>
      </w:r>
      <w:r w:rsidRPr="00631658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313FE4">
        <w:rPr>
          <w:rFonts w:ascii="GHEA Grapalat" w:hAnsi="GHEA Grapalat" w:cs="GHEA Grapalat"/>
          <w:sz w:val="20"/>
          <w:szCs w:val="20"/>
          <w:lang w:val="hy-AM"/>
        </w:rPr>
        <w:t>распродано</w:t>
      </w:r>
      <w:r w:rsidRPr="00631658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313FE4">
        <w:rPr>
          <w:rFonts w:ascii="GHEA Grapalat" w:hAnsi="GHEA Grapalat" w:cs="GHEA Grapalat"/>
          <w:sz w:val="20"/>
          <w:szCs w:val="20"/>
          <w:lang w:val="hy-AM"/>
        </w:rPr>
        <w:t>бумага</w:t>
      </w:r>
      <w:r w:rsidRPr="00631658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313FE4">
        <w:rPr>
          <w:rFonts w:ascii="GHEA Grapalat" w:hAnsi="GHEA Grapalat" w:cs="GHEA Grapalat"/>
          <w:sz w:val="20"/>
          <w:szCs w:val="20"/>
          <w:lang w:val="hy-AM"/>
        </w:rPr>
        <w:t xml:space="preserve">с опциями </w:t>
      </w:r>
      <w:r w:rsidRPr="00631658">
        <w:rPr>
          <w:rFonts w:ascii="GHEA Grapalat" w:hAnsi="GHEA Grapalat" w:cs="GHEA Grapalat"/>
          <w:sz w:val="20"/>
          <w:szCs w:val="20"/>
          <w:lang w:val="pt-BR"/>
        </w:rPr>
        <w:t>.</w:t>
      </w:r>
    </w:p>
    <w:p w:rsidR="00313FE4" w:rsidRDefault="00D4735C" w:rsidP="00313FE4">
      <w:pPr>
        <w:ind w:left="426"/>
        <w:jc w:val="both"/>
        <w:rPr>
          <w:rFonts w:ascii="GHEA Grapalat" w:hAnsi="GHEA Grapalat" w:cs="GHEA Grapalat"/>
          <w:color w:val="000000"/>
          <w:sz w:val="20"/>
          <w:szCs w:val="20"/>
          <w:lang w:val="hy-AM"/>
        </w:rPr>
      </w:pPr>
      <w:r w:rsidRPr="00313FE4">
        <w:rPr>
          <w:rFonts w:ascii="GHEA Grapalat" w:hAnsi="GHEA Grapalat" w:cs="GHEA Grapalat"/>
          <w:color w:val="000000"/>
          <w:sz w:val="20"/>
          <w:szCs w:val="20"/>
          <w:lang w:val="hy-AM"/>
        </w:rPr>
        <w:t>1.5 Клиент может предоставить Банку-плательщику иные дополнительные документы.</w:t>
      </w:r>
    </w:p>
    <w:p w:rsidR="00631658" w:rsidRPr="00313FE4" w:rsidRDefault="00313FE4" w:rsidP="00313FE4">
      <w:pPr>
        <w:ind w:firstLine="426"/>
        <w:jc w:val="both"/>
        <w:rPr>
          <w:rFonts w:ascii="GHEA Grapalat" w:hAnsi="GHEA Grapalat" w:cs="GHEA Grapalat"/>
          <w:color w:val="000000"/>
          <w:sz w:val="20"/>
          <w:szCs w:val="20"/>
          <w:lang w:val="hy-AM"/>
        </w:rPr>
      </w:pPr>
      <w:r>
        <w:rPr>
          <w:rFonts w:ascii="GHEA Grapalat" w:hAnsi="GHEA Grapalat" w:cs="GHEA Grapalat"/>
          <w:color w:val="000000"/>
          <w:sz w:val="20"/>
          <w:szCs w:val="20"/>
          <w:lang w:val="hy-AM"/>
        </w:rPr>
        <w:t xml:space="preserve">1.6 Банк не несет </w:t>
      </w:r>
      <w:r w:rsidR="00631658" w:rsidRPr="00631658">
        <w:rPr>
          <w:rFonts w:ascii="GHEA Grapalat" w:hAnsi="GHEA Grapalat" w:cs="GHEA Grapalat"/>
          <w:sz w:val="20"/>
          <w:szCs w:val="20"/>
          <w:lang w:val="hy-AM"/>
        </w:rPr>
        <w:t xml:space="preserve">никакой </w:t>
      </w:r>
      <w:r w:rsidR="00631658" w:rsidRPr="00631658">
        <w:rPr>
          <w:rFonts w:ascii="GHEA Grapalat" w:hAnsi="GHEA Grapalat" w:cs="GHEA Grapalat"/>
          <w:sz w:val="20"/>
          <w:szCs w:val="20"/>
          <w:lang w:val="pt-BR"/>
        </w:rPr>
        <w:t xml:space="preserve">ответственности за риски </w:t>
      </w:r>
      <w:r w:rsidR="00631658" w:rsidRPr="00631658">
        <w:rPr>
          <w:rFonts w:ascii="GHEA Grapalat" w:hAnsi="GHEA Grapalat" w:cs="GHEA Grapalat"/>
          <w:sz w:val="20"/>
          <w:szCs w:val="20"/>
          <w:lang w:val="hy-AM"/>
        </w:rPr>
        <w:t xml:space="preserve">Общества </w:t>
      </w:r>
      <w:r w:rsidR="00631658" w:rsidRPr="00631658">
        <w:rPr>
          <w:rFonts w:ascii="GHEA Grapalat" w:hAnsi="GHEA Grapalat" w:cs="GHEA Grapalat"/>
          <w:sz w:val="20"/>
          <w:szCs w:val="20"/>
          <w:lang w:val="pt-BR"/>
        </w:rPr>
        <w:t xml:space="preserve">(убытки, понесенные Обществом) </w:t>
      </w:r>
      <w:r w:rsidR="00631658" w:rsidRPr="00631658">
        <w:rPr>
          <w:rFonts w:ascii="GHEA Grapalat" w:hAnsi="GHEA Grapalat" w:cs="GHEA Grapalat"/>
          <w:sz w:val="20"/>
          <w:szCs w:val="20"/>
          <w:lang w:val="hy-AM"/>
        </w:rPr>
        <w:t xml:space="preserve">и негативные последствия , возникающие в результате выплаты Банком-плательщиком </w:t>
      </w:r>
      <w:r w:rsidR="00631658" w:rsidRPr="00631658">
        <w:rPr>
          <w:rFonts w:ascii="GHEA Grapalat" w:hAnsi="GHEA Grapalat" w:cs="GHEA Grapalat"/>
          <w:sz w:val="20"/>
          <w:szCs w:val="20"/>
          <w:lang w:val="pt-BR"/>
        </w:rPr>
        <w:t xml:space="preserve">суммы, указанной в Распоряжении </w:t>
      </w:r>
      <w:r w:rsidR="00631658" w:rsidRPr="00631658">
        <w:rPr>
          <w:rFonts w:ascii="GHEA Grapalat" w:hAnsi="GHEA Grapalat" w:cs="GHEA Grapalat"/>
          <w:sz w:val="20"/>
          <w:szCs w:val="20"/>
          <w:lang w:val="hy-AM"/>
        </w:rPr>
        <w:t>.</w:t>
      </w:r>
      <w:r w:rsidR="00631658" w:rsidRPr="00631658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="00631658" w:rsidRPr="00631658">
        <w:rPr>
          <w:rFonts w:ascii="GHEA Grapalat" w:hAnsi="GHEA Grapalat" w:cs="GHEA Grapalat"/>
          <w:sz w:val="20"/>
          <w:szCs w:val="20"/>
          <w:lang w:val="hy-AM"/>
        </w:rPr>
        <w:t>Банк не обязан проверять факты нарушения Компанией условий договора.</w:t>
      </w:r>
    </w:p>
    <w:p w:rsidR="00631658" w:rsidRPr="00313FE4" w:rsidRDefault="00631658" w:rsidP="00313FE4">
      <w:pPr>
        <w:pStyle w:val="aff"/>
        <w:numPr>
          <w:ilvl w:val="1"/>
          <w:numId w:val="34"/>
        </w:numPr>
        <w:ind w:left="0" w:firstLine="426"/>
        <w:jc w:val="both"/>
        <w:rPr>
          <w:rFonts w:ascii="GHEA Grapalat" w:hAnsi="GHEA Grapalat" w:cs="GHEA Grapalat"/>
          <w:sz w:val="20"/>
          <w:szCs w:val="20"/>
          <w:lang w:val="pt-BR"/>
        </w:rPr>
      </w:pPr>
      <w:r w:rsidRPr="00313FE4">
        <w:rPr>
          <w:rFonts w:ascii="GHEA Grapalat" w:hAnsi="GHEA Grapalat" w:cs="GHEA Grapalat"/>
          <w:sz w:val="20"/>
          <w:szCs w:val="20"/>
          <w:lang w:val="hy-AM"/>
        </w:rPr>
        <w:t xml:space="preserve">В случае </w:t>
      </w:r>
      <w:r w:rsidRPr="00313FE4">
        <w:rPr>
          <w:rFonts w:ascii="GHEA Grapalat" w:hAnsi="GHEA Grapalat" w:cs="GHEA Grapalat"/>
          <w:sz w:val="20"/>
          <w:szCs w:val="20"/>
          <w:lang w:val="pt-BR"/>
        </w:rPr>
        <w:t xml:space="preserve">недостаточности </w:t>
      </w:r>
      <w:r w:rsidRPr="00313FE4">
        <w:rPr>
          <w:rFonts w:ascii="GHEA Grapalat" w:hAnsi="GHEA Grapalat" w:cs="GHEA Grapalat"/>
          <w:sz w:val="20"/>
          <w:szCs w:val="20"/>
          <w:lang w:val="hy-AM"/>
        </w:rPr>
        <w:t>средств на счете Компании:</w:t>
      </w:r>
      <w:r w:rsidRPr="00313FE4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313FE4">
        <w:rPr>
          <w:rFonts w:ascii="GHEA Grapalat" w:hAnsi="GHEA Grapalat" w:cs="GHEA Grapalat"/>
          <w:sz w:val="20"/>
          <w:szCs w:val="20"/>
          <w:lang w:val="hy-AM"/>
        </w:rPr>
        <w:t>Плательщик:</w:t>
      </w:r>
      <w:r w:rsidRPr="00313FE4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313FE4">
        <w:rPr>
          <w:rFonts w:ascii="GHEA Grapalat" w:hAnsi="GHEA Grapalat" w:cs="GHEA Grapalat"/>
          <w:sz w:val="20"/>
          <w:szCs w:val="20"/>
          <w:lang w:val="hy-AM"/>
        </w:rPr>
        <w:t>банк</w:t>
      </w:r>
      <w:r w:rsidRPr="00313FE4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313FE4">
        <w:rPr>
          <w:rFonts w:ascii="GHEA Grapalat" w:hAnsi="GHEA Grapalat" w:cs="GHEA Grapalat"/>
          <w:sz w:val="20"/>
          <w:szCs w:val="20"/>
          <w:lang w:val="hy-AM"/>
        </w:rPr>
        <w:t>оплата</w:t>
      </w:r>
      <w:r w:rsidRPr="00313FE4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313FE4">
        <w:rPr>
          <w:rFonts w:ascii="GHEA Grapalat" w:hAnsi="GHEA Grapalat" w:cs="GHEA Grapalat"/>
          <w:sz w:val="20"/>
          <w:szCs w:val="20"/>
          <w:lang w:val="hy-AM"/>
        </w:rPr>
        <w:t>письмо-требование</w:t>
      </w:r>
      <w:r w:rsidRPr="00313FE4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313FE4">
        <w:rPr>
          <w:rFonts w:ascii="GHEA Grapalat" w:hAnsi="GHEA Grapalat" w:cs="GHEA Grapalat"/>
          <w:sz w:val="20"/>
          <w:szCs w:val="20"/>
          <w:lang w:val="hy-AM"/>
        </w:rPr>
        <w:t>от получения</w:t>
      </w:r>
      <w:r w:rsidRPr="00313FE4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313FE4">
        <w:rPr>
          <w:rFonts w:ascii="GHEA Grapalat" w:hAnsi="GHEA Grapalat" w:cs="GHEA Grapalat"/>
          <w:sz w:val="20"/>
          <w:szCs w:val="20"/>
          <w:lang w:val="hy-AM"/>
        </w:rPr>
        <w:t xml:space="preserve">затем: </w:t>
      </w:r>
      <w:r w:rsidRPr="00313FE4">
        <w:rPr>
          <w:rFonts w:ascii="GHEA Grapalat" w:hAnsi="GHEA Grapalat" w:cs="GHEA Grapalat"/>
          <w:sz w:val="20"/>
          <w:szCs w:val="20"/>
          <w:lang w:val="pt-BR"/>
        </w:rPr>
        <w:t xml:space="preserve">2 ( </w:t>
      </w:r>
      <w:r w:rsidRPr="00313FE4">
        <w:rPr>
          <w:rFonts w:ascii="GHEA Grapalat" w:hAnsi="GHEA Grapalat" w:cs="GHEA Grapalat"/>
          <w:sz w:val="20"/>
          <w:szCs w:val="20"/>
          <w:lang w:val="hy-AM"/>
        </w:rPr>
        <w:t xml:space="preserve">два </w:t>
      </w:r>
      <w:r w:rsidRPr="00313FE4">
        <w:rPr>
          <w:rFonts w:ascii="GHEA Grapalat" w:hAnsi="GHEA Grapalat" w:cs="GHEA Grapalat"/>
          <w:sz w:val="20"/>
          <w:szCs w:val="20"/>
          <w:lang w:val="pt-BR"/>
        </w:rPr>
        <w:t xml:space="preserve">) </w:t>
      </w:r>
      <w:r w:rsidRPr="00313FE4">
        <w:rPr>
          <w:rFonts w:ascii="GHEA Grapalat" w:hAnsi="GHEA Grapalat" w:cs="GHEA Grapalat"/>
          <w:sz w:val="20"/>
          <w:szCs w:val="20"/>
          <w:lang w:val="hy-AM"/>
        </w:rPr>
        <w:t>рабочих дня</w:t>
      </w:r>
      <w:r w:rsidRPr="00313FE4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313FE4">
        <w:rPr>
          <w:rFonts w:ascii="GHEA Grapalat" w:hAnsi="GHEA Grapalat" w:cs="GHEA Grapalat"/>
          <w:sz w:val="20"/>
          <w:szCs w:val="20"/>
          <w:lang w:val="hy-AM"/>
        </w:rPr>
        <w:t>дня</w:t>
      </w:r>
      <w:r w:rsidRPr="00313FE4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313FE4">
        <w:rPr>
          <w:rFonts w:ascii="GHEA Grapalat" w:hAnsi="GHEA Grapalat" w:cs="GHEA Grapalat"/>
          <w:sz w:val="20"/>
          <w:szCs w:val="20"/>
          <w:lang w:val="hy-AM"/>
        </w:rPr>
        <w:t>в течение</w:t>
      </w:r>
      <w:r w:rsidRPr="00313FE4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313FE4">
        <w:rPr>
          <w:rFonts w:ascii="GHEA Grapalat" w:hAnsi="GHEA Grapalat" w:cs="GHEA Grapalat"/>
          <w:sz w:val="20"/>
          <w:szCs w:val="20"/>
          <w:lang w:val="hy-AM"/>
        </w:rPr>
        <w:t>нуждаться</w:t>
      </w:r>
      <w:r w:rsidRPr="00313FE4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313FE4">
        <w:rPr>
          <w:rFonts w:ascii="GHEA Grapalat" w:hAnsi="GHEA Grapalat" w:cs="GHEA Grapalat"/>
          <w:sz w:val="20"/>
          <w:szCs w:val="20"/>
          <w:lang w:val="hy-AM"/>
        </w:rPr>
        <w:t>является</w:t>
      </w:r>
      <w:r w:rsidRPr="00313FE4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313FE4">
        <w:rPr>
          <w:rFonts w:ascii="GHEA Grapalat" w:hAnsi="GHEA Grapalat" w:cs="GHEA Grapalat"/>
          <w:sz w:val="20"/>
          <w:szCs w:val="20"/>
          <w:lang w:val="hy-AM"/>
        </w:rPr>
        <w:t>информировать</w:t>
      </w:r>
      <w:r w:rsidRPr="00313FE4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313FE4">
        <w:rPr>
          <w:rFonts w:ascii="GHEA Grapalat" w:hAnsi="GHEA Grapalat" w:cs="GHEA Grapalat"/>
          <w:sz w:val="20"/>
          <w:szCs w:val="20"/>
          <w:lang w:val="hy-AM"/>
        </w:rPr>
        <w:t>Заказчику:</w:t>
      </w:r>
      <w:r w:rsidRPr="00313FE4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313FE4">
        <w:rPr>
          <w:rFonts w:ascii="GHEA Grapalat" w:hAnsi="GHEA Grapalat" w:cs="GHEA Grapalat"/>
          <w:sz w:val="20"/>
          <w:szCs w:val="20"/>
          <w:lang w:val="hy-AM"/>
        </w:rPr>
        <w:t>в письменной форме</w:t>
      </w:r>
      <w:r w:rsidRPr="00313FE4">
        <w:rPr>
          <w:rFonts w:ascii="GHEA Grapalat" w:hAnsi="GHEA Grapalat" w:cs="GHEA Grapalat"/>
          <w:sz w:val="20"/>
          <w:szCs w:val="20"/>
          <w:lang w:val="pt-BR"/>
        </w:rPr>
        <w:t xml:space="preserve"> в </w:t>
      </w:r>
      <w:r w:rsidRPr="00313FE4">
        <w:rPr>
          <w:rFonts w:ascii="GHEA Grapalat" w:hAnsi="GHEA Grapalat" w:cs="GHEA Grapalat"/>
          <w:sz w:val="20"/>
          <w:szCs w:val="20"/>
          <w:lang w:val="hy-AM"/>
        </w:rPr>
        <w:t>виде</w:t>
      </w:r>
    </w:p>
    <w:p w:rsidR="00631658" w:rsidRPr="00631658" w:rsidRDefault="00631658" w:rsidP="00313FE4">
      <w:pPr>
        <w:numPr>
          <w:ilvl w:val="1"/>
          <w:numId w:val="34"/>
        </w:numPr>
        <w:ind w:left="0" w:firstLine="426"/>
        <w:jc w:val="both"/>
        <w:rPr>
          <w:rFonts w:ascii="GHEA Grapalat" w:hAnsi="GHEA Grapalat" w:cs="GHEA Grapalat"/>
          <w:sz w:val="20"/>
          <w:szCs w:val="20"/>
          <w:lang w:val="pt-BR"/>
        </w:rPr>
      </w:pPr>
      <w:r w:rsidRPr="00631658">
        <w:rPr>
          <w:rFonts w:ascii="GHEA Grapalat" w:hAnsi="GHEA Grapalat" w:cs="GHEA Grapalat"/>
          <w:sz w:val="20"/>
          <w:szCs w:val="20"/>
          <w:lang w:val="pt-BR"/>
        </w:rPr>
        <w:t xml:space="preserve">настоящего договора и прилагаемого </w:t>
      </w:r>
      <w:r w:rsidRPr="00631658">
        <w:rPr>
          <w:rFonts w:ascii="GHEA Grapalat" w:hAnsi="GHEA Grapalat" w:cs="GHEA Grapalat"/>
          <w:sz w:val="20"/>
          <w:szCs w:val="20"/>
          <w:lang w:val="hy-AM"/>
        </w:rPr>
        <w:t xml:space="preserve">заявления </w:t>
      </w:r>
      <w:r w:rsidRPr="00631658">
        <w:rPr>
          <w:rFonts w:ascii="GHEA Grapalat" w:hAnsi="GHEA Grapalat" w:cs="GHEA Grapalat"/>
          <w:sz w:val="20"/>
          <w:szCs w:val="20"/>
          <w:lang w:val="pt-BR"/>
        </w:rPr>
        <w:t>, в случае невыплаты суммы Клиенту в течение десяти рабочих дней по причинам, не зависящим от Банка, Клиент передает в «АКРА Кредит» информацию о Компании, связанную с невыплатой. Отчетность» ЗАО (Кредитное бюро).</w:t>
      </w:r>
    </w:p>
    <w:p w:rsidR="00631658" w:rsidRPr="00631658" w:rsidRDefault="00631658" w:rsidP="00631658">
      <w:pPr>
        <w:jc w:val="both"/>
        <w:rPr>
          <w:rFonts w:ascii="GHEA Grapalat" w:hAnsi="GHEA Grapalat" w:cs="GHEA Grapalat"/>
          <w:sz w:val="20"/>
          <w:szCs w:val="20"/>
          <w:lang w:val="hy-AM"/>
        </w:rPr>
      </w:pPr>
    </w:p>
    <w:p w:rsidR="00631658" w:rsidRPr="003B135C" w:rsidRDefault="00402644" w:rsidP="00AD4D17">
      <w:pPr>
        <w:ind w:left="360"/>
        <w:jc w:val="center"/>
        <w:rPr>
          <w:rFonts w:ascii="GHEA Grapalat" w:hAnsi="GHEA Grapalat" w:cs="GHEA Grapalat"/>
          <w:b/>
          <w:bCs/>
          <w:sz w:val="20"/>
          <w:szCs w:val="20"/>
          <w:lang w:val="hy-AM"/>
        </w:rPr>
      </w:pPr>
      <w:r w:rsidRPr="003B135C">
        <w:rPr>
          <w:rFonts w:ascii="GHEA Grapalat" w:hAnsi="GHEA Grapalat" w:cs="GHEA Grapalat"/>
          <w:b/>
          <w:bCs/>
          <w:sz w:val="20"/>
          <w:szCs w:val="20"/>
          <w:lang w:val="hy-AM"/>
        </w:rPr>
        <w:t>2. Другие условия</w:t>
      </w:r>
    </w:p>
    <w:p w:rsidR="00334B2F" w:rsidRPr="003B135C" w:rsidRDefault="007A5E2D" w:rsidP="007A5E2D">
      <w:pPr>
        <w:ind w:firstLine="567"/>
        <w:jc w:val="both"/>
        <w:rPr>
          <w:rFonts w:ascii="GHEA Grapalat" w:hAnsi="GHEA Grapalat" w:cs="GHEA Grapalat"/>
          <w:sz w:val="20"/>
          <w:szCs w:val="20"/>
          <w:lang w:val="hy-AM"/>
        </w:rPr>
      </w:pPr>
      <w:r w:rsidRPr="003B135C">
        <w:rPr>
          <w:rFonts w:ascii="GHEA Grapalat" w:hAnsi="GHEA Grapalat" w:cs="GHEA Grapalat"/>
          <w:sz w:val="20"/>
          <w:szCs w:val="20"/>
          <w:lang w:val="hy-AM"/>
        </w:rPr>
        <w:t>2.1 Настоящее Соглашение и Требование являются безотзывными, вступают в силу с момента ратификации Обществом и действуют до двадцатого рабочего дня, следующего за последним днем полного исполнения обязательств по заключаемому Обществом договору включительно.</w:t>
      </w:r>
    </w:p>
    <w:p w:rsidR="00631658" w:rsidRPr="00631658" w:rsidRDefault="00631658" w:rsidP="00631658">
      <w:pPr>
        <w:ind w:firstLine="567"/>
        <w:jc w:val="both"/>
        <w:rPr>
          <w:rFonts w:ascii="GHEA Grapalat" w:hAnsi="GHEA Grapalat" w:cs="GHEA Grapalat"/>
          <w:sz w:val="20"/>
          <w:szCs w:val="20"/>
          <w:lang w:val="hy-AM"/>
        </w:rPr>
      </w:pPr>
      <w:r w:rsidRPr="00631658">
        <w:rPr>
          <w:rFonts w:ascii="GHEA Grapalat" w:hAnsi="GHEA Grapalat" w:cs="GHEA Grapalat"/>
          <w:sz w:val="20"/>
          <w:szCs w:val="20"/>
          <w:lang w:val="hy-AM"/>
        </w:rPr>
        <w:t>2.2. Путем предоставления Клиентом настоящего договора и прилагаемого к нему Письма-требования Банку-плательщику:</w:t>
      </w:r>
    </w:p>
    <w:p w:rsidR="00631658" w:rsidRPr="00631658" w:rsidRDefault="00631658" w:rsidP="00631658">
      <w:pPr>
        <w:ind w:firstLine="567"/>
        <w:jc w:val="both"/>
        <w:rPr>
          <w:rFonts w:ascii="GHEA Grapalat" w:hAnsi="GHEA Grapalat" w:cs="GHEA Grapalat"/>
          <w:sz w:val="20"/>
          <w:szCs w:val="20"/>
          <w:lang w:val="hy-AM"/>
        </w:rPr>
      </w:pPr>
      <w:r w:rsidRPr="00631658">
        <w:rPr>
          <w:rFonts w:ascii="GHEA Grapalat" w:hAnsi="GHEA Grapalat" w:cs="GHEA Grapalat"/>
          <w:sz w:val="20"/>
          <w:szCs w:val="20"/>
          <w:lang w:val="hy-AM"/>
        </w:rPr>
        <w:lastRenderedPageBreak/>
        <w:t>2.2.1. Клиент подтверждает, что Компания допустила нарушение договорных обязательств, и</w:t>
      </w:r>
    </w:p>
    <w:p w:rsidR="00631658" w:rsidRPr="00631658" w:rsidDel="00A13215" w:rsidRDefault="00631658" w:rsidP="00631658">
      <w:pPr>
        <w:ind w:firstLine="567"/>
        <w:jc w:val="both"/>
        <w:rPr>
          <w:rFonts w:ascii="GHEA Grapalat" w:hAnsi="GHEA Grapalat" w:cs="GHEA Grapalat"/>
          <w:sz w:val="20"/>
          <w:szCs w:val="20"/>
          <w:lang w:val="hy-AM"/>
        </w:rPr>
      </w:pPr>
      <w:r w:rsidRPr="00631658">
        <w:rPr>
          <w:rFonts w:ascii="GHEA Grapalat" w:hAnsi="GHEA Grapalat" w:cs="GHEA Grapalat"/>
          <w:sz w:val="20"/>
          <w:szCs w:val="20"/>
          <w:lang w:val="hy-AM"/>
        </w:rPr>
        <w:t>2.2.2. Компания удостоверяет, что настоящее Соглашение о возмещении убытков и прилагаемая к нему Исковая просьба надлежащим образом подписаны уполномоченным лицом Компании.</w:t>
      </w:r>
    </w:p>
    <w:p w:rsidR="00631658" w:rsidRPr="00631658" w:rsidRDefault="00631658" w:rsidP="00631658">
      <w:pPr>
        <w:ind w:firstLine="567"/>
        <w:jc w:val="both"/>
        <w:rPr>
          <w:rFonts w:ascii="GHEA Grapalat" w:hAnsi="GHEA Grapalat" w:cs="GHEA Grapalat"/>
          <w:sz w:val="20"/>
          <w:szCs w:val="20"/>
          <w:lang w:val="hy-AM"/>
        </w:rPr>
      </w:pPr>
      <w:r w:rsidRPr="00631658">
        <w:rPr>
          <w:rFonts w:ascii="GHEA Grapalat" w:hAnsi="GHEA Grapalat" w:cs="GHEA Grapalat"/>
          <w:sz w:val="20"/>
          <w:szCs w:val="20"/>
          <w:lang w:val="hy-AM"/>
        </w:rPr>
        <w:t>2.3 Споры, возникающие в связи с настоящим Соглашением, подлежат разрешению путем переговоров. В случае недостижения соглашения споры разрешаются в судебном порядке.</w:t>
      </w:r>
    </w:p>
    <w:p w:rsidR="00631658" w:rsidRPr="00631658" w:rsidRDefault="00631658" w:rsidP="00631658">
      <w:pPr>
        <w:ind w:firstLine="567"/>
        <w:jc w:val="both"/>
        <w:rPr>
          <w:rFonts w:ascii="GHEA Grapalat" w:hAnsi="GHEA Grapalat" w:cs="GHEA Grapalat"/>
          <w:sz w:val="20"/>
          <w:szCs w:val="20"/>
          <w:lang w:val="hy-AM"/>
        </w:rPr>
      </w:pPr>
    </w:p>
    <w:p w:rsidR="00631658" w:rsidRPr="00631658" w:rsidRDefault="00631658" w:rsidP="00631658">
      <w:pPr>
        <w:ind w:firstLine="567"/>
        <w:jc w:val="center"/>
        <w:rPr>
          <w:rFonts w:ascii="GHEA Grapalat" w:hAnsi="GHEA Grapalat" w:cs="GHEA Grapalat"/>
          <w:sz w:val="20"/>
          <w:szCs w:val="20"/>
          <w:lang w:val="hy-AM"/>
        </w:rPr>
      </w:pPr>
      <w:r w:rsidRPr="00631658">
        <w:rPr>
          <w:rFonts w:ascii="GHEA Grapalat" w:hAnsi="GHEA Grapalat" w:cs="GHEA Grapalat"/>
          <w:b/>
          <w:sz w:val="20"/>
          <w:szCs w:val="20"/>
          <w:lang w:val="hy-AM"/>
        </w:rPr>
        <w:t>3. Адрес компании, действующие банковские условия:</w:t>
      </w:r>
    </w:p>
    <w:p w:rsidR="00631658" w:rsidRPr="00631658" w:rsidRDefault="00631658" w:rsidP="00631658">
      <w:pPr>
        <w:jc w:val="both"/>
        <w:rPr>
          <w:rFonts w:ascii="GHEA Grapalat" w:hAnsi="GHEA Grapalat" w:cs="GHEA Grapalat"/>
          <w:sz w:val="20"/>
          <w:szCs w:val="20"/>
          <w:u w:val="single"/>
          <w:lang w:val="hy-AM"/>
        </w:rPr>
      </w:pPr>
      <w:r w:rsidRPr="00631658">
        <w:rPr>
          <w:rFonts w:ascii="GHEA Grapalat" w:hAnsi="GHEA Grapalat" w:cs="GHEA Grapalat"/>
          <w:sz w:val="20"/>
          <w:szCs w:val="20"/>
          <w:u w:val="single"/>
          <w:lang w:val="hy-AM"/>
        </w:rPr>
        <w:tab/>
      </w:r>
      <w:r w:rsidRPr="00631658">
        <w:rPr>
          <w:rFonts w:ascii="GHEA Grapalat" w:hAnsi="GHEA Grapalat" w:cs="GHEA Grapalat"/>
          <w:sz w:val="20"/>
          <w:szCs w:val="20"/>
          <w:u w:val="single"/>
          <w:lang w:val="hy-AM"/>
        </w:rPr>
        <w:tab/>
      </w:r>
      <w:r w:rsidRPr="00631658">
        <w:rPr>
          <w:rFonts w:ascii="GHEA Grapalat" w:hAnsi="GHEA Grapalat" w:cs="GHEA Grapalat"/>
          <w:sz w:val="20"/>
          <w:szCs w:val="20"/>
          <w:u w:val="single"/>
          <w:lang w:val="hy-AM"/>
        </w:rPr>
        <w:tab/>
      </w:r>
      <w:r w:rsidRPr="00631658">
        <w:rPr>
          <w:rFonts w:ascii="GHEA Grapalat" w:hAnsi="GHEA Grapalat" w:cs="GHEA Grapalat"/>
          <w:sz w:val="20"/>
          <w:szCs w:val="20"/>
          <w:u w:val="single"/>
          <w:lang w:val="hy-AM"/>
        </w:rPr>
        <w:tab/>
      </w:r>
      <w:r w:rsidRPr="00631658">
        <w:rPr>
          <w:rFonts w:ascii="GHEA Grapalat" w:hAnsi="GHEA Grapalat" w:cs="GHEA Grapalat"/>
          <w:sz w:val="20"/>
          <w:szCs w:val="20"/>
          <w:u w:val="single"/>
          <w:lang w:val="hy-AM"/>
        </w:rPr>
        <w:tab/>
      </w:r>
    </w:p>
    <w:p w:rsidR="00631658" w:rsidRPr="00631658" w:rsidRDefault="00631658" w:rsidP="00631658">
      <w:pPr>
        <w:jc w:val="both"/>
        <w:rPr>
          <w:rFonts w:ascii="GHEA Grapalat" w:hAnsi="GHEA Grapalat"/>
          <w:sz w:val="20"/>
          <w:szCs w:val="20"/>
          <w:vertAlign w:val="superscript"/>
          <w:lang w:val="hy-AM"/>
        </w:rPr>
      </w:pPr>
      <w:r w:rsidRPr="00631658">
        <w:rPr>
          <w:rFonts w:ascii="GHEA Grapalat" w:hAnsi="GHEA Grapalat"/>
          <w:sz w:val="20"/>
          <w:szCs w:val="20"/>
          <w:vertAlign w:val="superscript"/>
          <w:lang w:val="hy-AM"/>
        </w:rPr>
        <w:t>Название компании</w:t>
      </w:r>
    </w:p>
    <w:p w:rsidR="00631658" w:rsidRPr="00631658" w:rsidRDefault="00631658" w:rsidP="00631658">
      <w:pPr>
        <w:jc w:val="both"/>
        <w:rPr>
          <w:rFonts w:ascii="GHEA Grapalat" w:hAnsi="GHEA Grapalat"/>
          <w:sz w:val="20"/>
          <w:szCs w:val="20"/>
          <w:u w:val="single"/>
          <w:vertAlign w:val="superscript"/>
          <w:lang w:val="hy-AM"/>
        </w:rPr>
      </w:pPr>
      <w:r w:rsidRPr="00631658">
        <w:rPr>
          <w:rFonts w:ascii="GHEA Grapalat" w:hAnsi="GHEA Grapalat"/>
          <w:sz w:val="20"/>
          <w:szCs w:val="20"/>
          <w:vertAlign w:val="superscript"/>
          <w:lang w:val="hy-AM"/>
        </w:rPr>
        <w:t xml:space="preserve"> </w:t>
      </w:r>
      <w:r w:rsidRPr="00631658">
        <w:rPr>
          <w:rFonts w:ascii="GHEA Grapalat" w:hAnsi="GHEA Grapalat"/>
          <w:sz w:val="20"/>
          <w:szCs w:val="20"/>
          <w:u w:val="single"/>
          <w:vertAlign w:val="superscript"/>
          <w:lang w:val="hy-AM"/>
        </w:rPr>
        <w:tab/>
      </w:r>
      <w:r w:rsidRPr="00631658">
        <w:rPr>
          <w:rFonts w:ascii="GHEA Grapalat" w:hAnsi="GHEA Grapalat"/>
          <w:sz w:val="20"/>
          <w:szCs w:val="20"/>
          <w:u w:val="single"/>
          <w:vertAlign w:val="superscript"/>
          <w:lang w:val="hy-AM"/>
        </w:rPr>
        <w:tab/>
      </w:r>
      <w:r w:rsidRPr="00631658">
        <w:rPr>
          <w:rFonts w:ascii="GHEA Grapalat" w:hAnsi="GHEA Grapalat"/>
          <w:sz w:val="20"/>
          <w:szCs w:val="20"/>
          <w:u w:val="single"/>
          <w:vertAlign w:val="superscript"/>
          <w:lang w:val="hy-AM"/>
        </w:rPr>
        <w:tab/>
      </w:r>
      <w:r w:rsidRPr="00631658">
        <w:rPr>
          <w:rFonts w:ascii="GHEA Grapalat" w:hAnsi="GHEA Grapalat"/>
          <w:sz w:val="20"/>
          <w:szCs w:val="20"/>
          <w:u w:val="single"/>
          <w:vertAlign w:val="superscript"/>
          <w:lang w:val="hy-AM"/>
        </w:rPr>
        <w:tab/>
      </w:r>
      <w:r w:rsidRPr="00631658">
        <w:rPr>
          <w:rFonts w:ascii="GHEA Grapalat" w:hAnsi="GHEA Grapalat"/>
          <w:sz w:val="20"/>
          <w:szCs w:val="20"/>
          <w:u w:val="single"/>
          <w:vertAlign w:val="superscript"/>
          <w:lang w:val="hy-AM"/>
        </w:rPr>
        <w:tab/>
      </w:r>
    </w:p>
    <w:p w:rsidR="00631658" w:rsidRPr="00631658" w:rsidRDefault="00631658" w:rsidP="00631658">
      <w:pPr>
        <w:jc w:val="both"/>
        <w:rPr>
          <w:rFonts w:ascii="GHEA Grapalat" w:hAnsi="GHEA Grapalat"/>
          <w:sz w:val="20"/>
          <w:szCs w:val="20"/>
          <w:vertAlign w:val="superscript"/>
          <w:lang w:val="hy-AM"/>
        </w:rPr>
      </w:pPr>
      <w:r w:rsidRPr="00631658">
        <w:rPr>
          <w:rFonts w:ascii="GHEA Grapalat" w:hAnsi="GHEA Grapalat"/>
          <w:sz w:val="20"/>
          <w:szCs w:val="20"/>
          <w:vertAlign w:val="superscript"/>
          <w:lang w:val="hy-AM"/>
        </w:rPr>
        <w:t>адрес компании</w:t>
      </w:r>
    </w:p>
    <w:p w:rsidR="00631658" w:rsidRPr="00631658" w:rsidRDefault="00631658" w:rsidP="00631658">
      <w:pPr>
        <w:jc w:val="both"/>
        <w:rPr>
          <w:rFonts w:ascii="GHEA Grapalat" w:hAnsi="GHEA Grapalat"/>
          <w:sz w:val="20"/>
          <w:szCs w:val="20"/>
          <w:u w:val="single"/>
          <w:vertAlign w:val="superscript"/>
          <w:lang w:val="hy-AM"/>
        </w:rPr>
      </w:pPr>
      <w:r w:rsidRPr="00631658">
        <w:rPr>
          <w:rFonts w:ascii="GHEA Grapalat" w:hAnsi="GHEA Grapalat"/>
          <w:sz w:val="20"/>
          <w:szCs w:val="20"/>
          <w:u w:val="single"/>
          <w:vertAlign w:val="superscript"/>
          <w:lang w:val="hy-AM"/>
        </w:rPr>
        <w:tab/>
      </w:r>
      <w:r w:rsidRPr="00631658">
        <w:rPr>
          <w:rFonts w:ascii="GHEA Grapalat" w:hAnsi="GHEA Grapalat"/>
          <w:sz w:val="20"/>
          <w:szCs w:val="20"/>
          <w:u w:val="single"/>
          <w:vertAlign w:val="superscript"/>
          <w:lang w:val="hy-AM"/>
        </w:rPr>
        <w:tab/>
      </w:r>
      <w:r w:rsidRPr="00631658">
        <w:rPr>
          <w:rFonts w:ascii="GHEA Grapalat" w:hAnsi="GHEA Grapalat"/>
          <w:sz w:val="20"/>
          <w:szCs w:val="20"/>
          <w:u w:val="single"/>
          <w:vertAlign w:val="superscript"/>
          <w:lang w:val="hy-AM"/>
        </w:rPr>
        <w:tab/>
      </w:r>
      <w:r w:rsidRPr="00631658">
        <w:rPr>
          <w:rFonts w:ascii="GHEA Grapalat" w:hAnsi="GHEA Grapalat"/>
          <w:sz w:val="20"/>
          <w:szCs w:val="20"/>
          <w:u w:val="single"/>
          <w:vertAlign w:val="superscript"/>
          <w:lang w:val="hy-AM"/>
        </w:rPr>
        <w:tab/>
      </w:r>
      <w:r w:rsidRPr="00631658">
        <w:rPr>
          <w:rFonts w:ascii="GHEA Grapalat" w:hAnsi="GHEA Grapalat"/>
          <w:sz w:val="20"/>
          <w:szCs w:val="20"/>
          <w:u w:val="single"/>
          <w:vertAlign w:val="superscript"/>
          <w:lang w:val="hy-AM"/>
        </w:rPr>
        <w:tab/>
      </w:r>
    </w:p>
    <w:p w:rsidR="00631658" w:rsidRPr="00631658" w:rsidRDefault="00631658" w:rsidP="00631658">
      <w:pPr>
        <w:jc w:val="both"/>
        <w:rPr>
          <w:rFonts w:ascii="GHEA Grapalat" w:hAnsi="GHEA Grapalat"/>
          <w:sz w:val="20"/>
          <w:szCs w:val="20"/>
          <w:vertAlign w:val="superscript"/>
          <w:lang w:val="hy-AM"/>
        </w:rPr>
      </w:pPr>
      <w:r w:rsidRPr="00631658">
        <w:rPr>
          <w:rFonts w:ascii="GHEA Grapalat" w:hAnsi="GHEA Grapalat"/>
          <w:sz w:val="20"/>
          <w:szCs w:val="20"/>
          <w:vertAlign w:val="superscript"/>
          <w:lang w:val="hy-AM"/>
        </w:rPr>
        <w:t>название банка, обслуживающего компанию</w:t>
      </w:r>
    </w:p>
    <w:p w:rsidR="00631658" w:rsidRPr="00631658" w:rsidRDefault="00631658" w:rsidP="00631658">
      <w:pPr>
        <w:jc w:val="both"/>
        <w:rPr>
          <w:rFonts w:ascii="GHEA Grapalat" w:hAnsi="GHEA Grapalat"/>
          <w:sz w:val="20"/>
          <w:szCs w:val="20"/>
          <w:vertAlign w:val="superscript"/>
          <w:lang w:val="hy-AM"/>
        </w:rPr>
      </w:pPr>
      <w:r w:rsidRPr="00631658">
        <w:rPr>
          <w:rFonts w:ascii="GHEA Grapalat" w:hAnsi="GHEA Grapalat"/>
          <w:sz w:val="20"/>
          <w:szCs w:val="20"/>
          <w:u w:val="single"/>
          <w:vertAlign w:val="superscript"/>
          <w:lang w:val="hy-AM"/>
        </w:rPr>
        <w:tab/>
      </w:r>
      <w:r w:rsidRPr="00631658">
        <w:rPr>
          <w:rFonts w:ascii="GHEA Grapalat" w:hAnsi="GHEA Grapalat"/>
          <w:sz w:val="20"/>
          <w:szCs w:val="20"/>
          <w:u w:val="single"/>
          <w:vertAlign w:val="superscript"/>
          <w:lang w:val="hy-AM"/>
        </w:rPr>
        <w:tab/>
      </w:r>
      <w:r w:rsidRPr="00631658">
        <w:rPr>
          <w:rFonts w:ascii="GHEA Grapalat" w:hAnsi="GHEA Grapalat"/>
          <w:sz w:val="20"/>
          <w:szCs w:val="20"/>
          <w:u w:val="single"/>
          <w:vertAlign w:val="superscript"/>
          <w:lang w:val="hy-AM"/>
        </w:rPr>
        <w:tab/>
      </w:r>
      <w:r w:rsidRPr="00631658">
        <w:rPr>
          <w:rFonts w:ascii="GHEA Grapalat" w:hAnsi="GHEA Grapalat"/>
          <w:sz w:val="20"/>
          <w:szCs w:val="20"/>
          <w:u w:val="single"/>
          <w:vertAlign w:val="superscript"/>
          <w:lang w:val="hy-AM"/>
        </w:rPr>
        <w:tab/>
      </w:r>
      <w:r w:rsidRPr="00631658">
        <w:rPr>
          <w:rFonts w:ascii="GHEA Grapalat" w:hAnsi="GHEA Grapalat"/>
          <w:sz w:val="20"/>
          <w:szCs w:val="20"/>
          <w:u w:val="single"/>
          <w:vertAlign w:val="superscript"/>
          <w:lang w:val="hy-AM"/>
        </w:rPr>
        <w:tab/>
      </w:r>
    </w:p>
    <w:p w:rsidR="00631658" w:rsidRPr="00631658" w:rsidRDefault="00631658" w:rsidP="00631658">
      <w:pPr>
        <w:jc w:val="both"/>
        <w:rPr>
          <w:rFonts w:ascii="GHEA Grapalat" w:hAnsi="GHEA Grapalat"/>
          <w:sz w:val="20"/>
          <w:szCs w:val="20"/>
          <w:vertAlign w:val="superscript"/>
          <w:lang w:val="hy-AM"/>
        </w:rPr>
      </w:pPr>
      <w:r w:rsidRPr="00631658">
        <w:rPr>
          <w:rFonts w:ascii="GHEA Grapalat" w:hAnsi="GHEA Grapalat"/>
          <w:sz w:val="20"/>
          <w:szCs w:val="20"/>
          <w:vertAlign w:val="superscript"/>
          <w:lang w:val="hy-AM"/>
        </w:rPr>
        <w:t>банковский счет компании</w:t>
      </w:r>
    </w:p>
    <w:p w:rsidR="00631658" w:rsidRPr="00631658" w:rsidRDefault="00631658" w:rsidP="00631658">
      <w:pPr>
        <w:jc w:val="both"/>
        <w:rPr>
          <w:rFonts w:ascii="GHEA Grapalat" w:hAnsi="GHEA Grapalat"/>
          <w:sz w:val="20"/>
          <w:szCs w:val="20"/>
          <w:vertAlign w:val="superscript"/>
          <w:lang w:val="hy-AM"/>
        </w:rPr>
      </w:pPr>
      <w:r w:rsidRPr="00631658">
        <w:rPr>
          <w:rFonts w:ascii="GHEA Grapalat" w:hAnsi="GHEA Grapalat"/>
          <w:sz w:val="20"/>
          <w:szCs w:val="20"/>
          <w:u w:val="single"/>
          <w:vertAlign w:val="superscript"/>
          <w:lang w:val="hy-AM"/>
        </w:rPr>
        <w:tab/>
      </w:r>
      <w:r w:rsidRPr="00631658">
        <w:rPr>
          <w:rFonts w:ascii="GHEA Grapalat" w:hAnsi="GHEA Grapalat"/>
          <w:sz w:val="20"/>
          <w:szCs w:val="20"/>
          <w:u w:val="single"/>
          <w:vertAlign w:val="superscript"/>
          <w:lang w:val="hy-AM"/>
        </w:rPr>
        <w:tab/>
      </w:r>
      <w:r w:rsidRPr="00631658">
        <w:rPr>
          <w:rFonts w:ascii="GHEA Grapalat" w:hAnsi="GHEA Grapalat"/>
          <w:sz w:val="20"/>
          <w:szCs w:val="20"/>
          <w:u w:val="single"/>
          <w:vertAlign w:val="superscript"/>
          <w:lang w:val="hy-AM"/>
        </w:rPr>
        <w:tab/>
      </w:r>
      <w:r w:rsidRPr="00631658">
        <w:rPr>
          <w:rFonts w:ascii="GHEA Grapalat" w:hAnsi="GHEA Grapalat"/>
          <w:sz w:val="20"/>
          <w:szCs w:val="20"/>
          <w:u w:val="single"/>
          <w:vertAlign w:val="superscript"/>
          <w:lang w:val="hy-AM"/>
        </w:rPr>
        <w:tab/>
      </w:r>
      <w:r w:rsidRPr="00631658">
        <w:rPr>
          <w:rFonts w:ascii="GHEA Grapalat" w:hAnsi="GHEA Grapalat"/>
          <w:sz w:val="20"/>
          <w:szCs w:val="20"/>
          <w:u w:val="single"/>
          <w:vertAlign w:val="superscript"/>
          <w:lang w:val="hy-AM"/>
        </w:rPr>
        <w:tab/>
      </w:r>
    </w:p>
    <w:p w:rsidR="00631658" w:rsidRPr="00631658" w:rsidRDefault="00631658" w:rsidP="00631658">
      <w:pPr>
        <w:jc w:val="both"/>
        <w:rPr>
          <w:rFonts w:ascii="GHEA Grapalat" w:hAnsi="GHEA Grapalat"/>
          <w:sz w:val="20"/>
          <w:szCs w:val="20"/>
          <w:vertAlign w:val="superscript"/>
          <w:lang w:val="hy-AM"/>
        </w:rPr>
      </w:pPr>
      <w:r w:rsidRPr="00631658">
        <w:rPr>
          <w:rFonts w:ascii="GHEA Grapalat" w:hAnsi="GHEA Grapalat"/>
          <w:sz w:val="20"/>
          <w:szCs w:val="20"/>
          <w:vertAlign w:val="superscript"/>
          <w:lang w:val="hy-AM"/>
        </w:rPr>
        <w:t>регистрационный номер налогоплательщика компании</w:t>
      </w:r>
    </w:p>
    <w:p w:rsidR="00631658" w:rsidRPr="00631658" w:rsidRDefault="00631658" w:rsidP="00631658">
      <w:pPr>
        <w:jc w:val="both"/>
        <w:rPr>
          <w:rFonts w:ascii="GHEA Grapalat" w:hAnsi="GHEA Grapalat"/>
          <w:sz w:val="20"/>
          <w:szCs w:val="20"/>
          <w:u w:val="single"/>
          <w:vertAlign w:val="superscript"/>
          <w:lang w:val="hy-AM"/>
        </w:rPr>
      </w:pPr>
      <w:r w:rsidRPr="00631658">
        <w:rPr>
          <w:rFonts w:ascii="GHEA Grapalat" w:hAnsi="GHEA Grapalat"/>
          <w:sz w:val="20"/>
          <w:szCs w:val="20"/>
          <w:u w:val="single"/>
          <w:vertAlign w:val="superscript"/>
          <w:lang w:val="hy-AM"/>
        </w:rPr>
        <w:tab/>
      </w:r>
      <w:r w:rsidRPr="00631658">
        <w:rPr>
          <w:rFonts w:ascii="GHEA Grapalat" w:hAnsi="GHEA Grapalat"/>
          <w:sz w:val="20"/>
          <w:szCs w:val="20"/>
          <w:u w:val="single"/>
          <w:vertAlign w:val="superscript"/>
          <w:lang w:val="hy-AM"/>
        </w:rPr>
        <w:tab/>
      </w:r>
      <w:r w:rsidRPr="00631658">
        <w:rPr>
          <w:rFonts w:ascii="GHEA Grapalat" w:hAnsi="GHEA Grapalat"/>
          <w:sz w:val="20"/>
          <w:szCs w:val="20"/>
          <w:u w:val="single"/>
          <w:vertAlign w:val="superscript"/>
          <w:lang w:val="hy-AM"/>
        </w:rPr>
        <w:tab/>
      </w:r>
      <w:r w:rsidRPr="00631658">
        <w:rPr>
          <w:rFonts w:ascii="GHEA Grapalat" w:hAnsi="GHEA Grapalat"/>
          <w:sz w:val="20"/>
          <w:szCs w:val="20"/>
          <w:u w:val="single"/>
          <w:vertAlign w:val="superscript"/>
          <w:lang w:val="hy-AM"/>
        </w:rPr>
        <w:tab/>
      </w:r>
      <w:r w:rsidRPr="00631658">
        <w:rPr>
          <w:rFonts w:ascii="GHEA Grapalat" w:hAnsi="GHEA Grapalat"/>
          <w:sz w:val="20"/>
          <w:szCs w:val="20"/>
          <w:u w:val="single"/>
          <w:vertAlign w:val="superscript"/>
          <w:lang w:val="hy-AM"/>
        </w:rPr>
        <w:tab/>
      </w:r>
    </w:p>
    <w:p w:rsidR="00631658" w:rsidRPr="00631658" w:rsidRDefault="00631658" w:rsidP="00631658">
      <w:pPr>
        <w:jc w:val="both"/>
        <w:rPr>
          <w:rFonts w:ascii="GHEA Grapalat" w:hAnsi="GHEA Grapalat"/>
          <w:sz w:val="20"/>
          <w:szCs w:val="20"/>
          <w:vertAlign w:val="superscript"/>
          <w:lang w:val="hy-AM"/>
        </w:rPr>
      </w:pPr>
      <w:r w:rsidRPr="00631658">
        <w:rPr>
          <w:rFonts w:ascii="GHEA Grapalat" w:hAnsi="GHEA Grapalat"/>
          <w:sz w:val="20"/>
          <w:szCs w:val="20"/>
          <w:vertAlign w:val="superscript"/>
          <w:lang w:val="hy-AM"/>
        </w:rPr>
        <w:t>имя, фамилия и подпись директора компании</w:t>
      </w:r>
    </w:p>
    <w:p w:rsidR="00631658" w:rsidRPr="00631658" w:rsidRDefault="00631658" w:rsidP="00631658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631658">
        <w:rPr>
          <w:rFonts w:ascii="GHEA Grapalat" w:hAnsi="GHEA Grapalat"/>
          <w:sz w:val="20"/>
          <w:szCs w:val="20"/>
          <w:lang w:val="hy-AM"/>
        </w:rPr>
        <w:t>К.Т.</w:t>
      </w:r>
    </w:p>
    <w:p w:rsidR="00631658" w:rsidRPr="00631658" w:rsidRDefault="00631658" w:rsidP="00631658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631658" w:rsidRPr="00631658" w:rsidRDefault="00631658" w:rsidP="00631658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631658">
        <w:rPr>
          <w:rFonts w:ascii="GHEA Grapalat" w:hAnsi="GHEA Grapalat"/>
          <w:sz w:val="20"/>
          <w:szCs w:val="20"/>
          <w:lang w:val="hy-AM"/>
        </w:rPr>
        <w:t>День/месяц/год</w:t>
      </w:r>
    </w:p>
    <w:p w:rsidR="00631658" w:rsidRPr="002A4619" w:rsidRDefault="00631658" w:rsidP="00631658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="GHEA Grapalat" w:hAnsi="GHEA Grapalat" w:cs="Sylfaen"/>
          <w:i/>
          <w:sz w:val="16"/>
          <w:szCs w:val="16"/>
          <w:lang w:val="hy-AM"/>
        </w:rPr>
      </w:pPr>
    </w:p>
    <w:p w:rsidR="00334B2F" w:rsidRDefault="00631658" w:rsidP="00334B2F">
      <w:pPr>
        <w:pStyle w:val="31"/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br w:type="page"/>
      </w:r>
    </w:p>
    <w:tbl>
      <w:tblPr>
        <w:tblW w:w="10980" w:type="dxa"/>
        <w:tblInd w:w="-455" w:type="dxa"/>
        <w:tblLook w:val="0000" w:firstRow="0" w:lastRow="0" w:firstColumn="0" w:lastColumn="0" w:noHBand="0" w:noVBand="0"/>
      </w:tblPr>
      <w:tblGrid>
        <w:gridCol w:w="5616"/>
        <w:gridCol w:w="5364"/>
      </w:tblGrid>
      <w:tr w:rsidR="00334B2F" w:rsidRPr="005E1F72" w:rsidTr="0040074F">
        <w:trPr>
          <w:trHeight w:val="35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334B2F" w:rsidRPr="005E1F72" w:rsidRDefault="00334B2F" w:rsidP="0040074F">
            <w:pPr>
              <w:rPr>
                <w:rFonts w:ascii="GHEA Grapalat" w:hAnsi="GHEA Grapalat" w:cs="Sylfaen"/>
                <w:b/>
                <w:bCs/>
                <w:sz w:val="20"/>
                <w:szCs w:val="20"/>
                <w:lang w:val="hy-AM"/>
              </w:rPr>
            </w:pPr>
            <w:r w:rsidRPr="005E1F72">
              <w:rPr>
                <w:rFonts w:ascii="GHEA Grapalat" w:hAnsi="GHEA Grapalat" w:cs="Sylfaen"/>
                <w:sz w:val="20"/>
                <w:szCs w:val="20"/>
              </w:rPr>
              <w:lastRenderedPageBreak/>
              <w:t xml:space="preserve">1. </w:t>
            </w:r>
            <w:r w:rsidRPr="005E1F72">
              <w:rPr>
                <w:rFonts w:ascii="GHEA Grapalat" w:hAnsi="GHEA Grapalat" w:cs="Sylfaen"/>
                <w:b/>
                <w:bCs/>
                <w:sz w:val="20"/>
                <w:szCs w:val="20"/>
              </w:rPr>
              <w:t>ОПЛАТА</w:t>
            </w:r>
            <w:r w:rsidRPr="005E1F72">
              <w:rPr>
                <w:rFonts w:ascii="GHEA Grapalat" w:hAnsi="GHEA Grapalat" w:cs="Arial"/>
                <w:b/>
                <w:bCs/>
                <w:sz w:val="20"/>
                <w:szCs w:val="20"/>
              </w:rPr>
              <w:t xml:space="preserve"> </w:t>
            </w:r>
            <w:r w:rsidRPr="005E1F72">
              <w:rPr>
                <w:rFonts w:ascii="GHEA Grapalat" w:hAnsi="GHEA Grapalat" w:cs="Sylfaen"/>
                <w:b/>
                <w:bCs/>
                <w:sz w:val="20"/>
                <w:szCs w:val="20"/>
              </w:rPr>
              <w:t>ТРЕБОВАНИЕ*</w:t>
            </w:r>
          </w:p>
          <w:p w:rsidR="00334B2F" w:rsidRPr="005E1F72" w:rsidRDefault="00334B2F" w:rsidP="0040074F">
            <w:pPr>
              <w:jc w:val="center"/>
              <w:rPr>
                <w:rFonts w:ascii="GHEA Grapalat" w:hAnsi="GHEA Grapalat" w:cs="Arial"/>
                <w:bCs/>
                <w:i/>
                <w:sz w:val="20"/>
                <w:szCs w:val="20"/>
              </w:rPr>
            </w:pPr>
          </w:p>
        </w:tc>
      </w:tr>
      <w:tr w:rsidR="00334B2F" w:rsidRPr="005E1F72" w:rsidTr="0040074F">
        <w:trPr>
          <w:trHeight w:val="35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334B2F" w:rsidRPr="005E1F72" w:rsidRDefault="00334B2F" w:rsidP="0040074F">
            <w:pPr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2 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 xml:space="preserve">. </w:t>
            </w:r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t>Число:</w:t>
            </w:r>
          </w:p>
        </w:tc>
      </w:tr>
      <w:tr w:rsidR="00334B2F" w:rsidRPr="005E1F72" w:rsidTr="0040074F">
        <w:trPr>
          <w:trHeight w:val="349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334B2F" w:rsidRPr="005E1F72" w:rsidRDefault="00334B2F" w:rsidP="0040074F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3 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>. Презентация:</w:t>
            </w:r>
            <w:r w:rsidRPr="005E1F72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 xml:space="preserve">дата </w:t>
            </w:r>
            <w:r w:rsidRPr="005E1F72">
              <w:rPr>
                <w:rFonts w:ascii="GHEA Grapalat" w:hAnsi="GHEA Grapalat" w:cs="Sylfaen"/>
                <w:color w:val="000000"/>
                <w:sz w:val="20"/>
                <w:szCs w:val="20"/>
              </w:rPr>
              <w:t xml:space="preserve">: </w:t>
            </w:r>
            <w:r w:rsidRPr="005E1F72">
              <w:rPr>
                <w:rFonts w:ascii="GHEA Grapalat" w:hAnsi="GHEA Grapalat" w:cs="Arial"/>
                <w:sz w:val="20"/>
                <w:szCs w:val="20"/>
              </w:rPr>
              <w:t xml:space="preserve">" </w:t>
            </w:r>
            <w:r w:rsidRPr="005E1F72">
              <w:rPr>
                <w:rFonts w:ascii="GHEA Grapalat" w:hAnsi="GHEA Grapalat" w:cs="Tahoma"/>
                <w:color w:val="000000"/>
                <w:sz w:val="20"/>
                <w:szCs w:val="20"/>
              </w:rPr>
              <w:t xml:space="preserve">___" </w:t>
            </w:r>
            <w:r w:rsidRPr="005E1F72">
              <w:rPr>
                <w:rFonts w:ascii="GHEA Grapalat" w:hAnsi="GHEA Grapalat" w:cs="Sylfaen"/>
                <w:color w:val="000000"/>
                <w:sz w:val="20"/>
                <w:szCs w:val="20"/>
              </w:rPr>
              <w:t xml:space="preserve">___ </w:t>
            </w:r>
            <w:r w:rsidRPr="005E1F72">
              <w:rPr>
                <w:rFonts w:ascii="GHEA Grapalat" w:hAnsi="GHEA Grapalat" w:cs="Tahoma"/>
                <w:color w:val="000000"/>
                <w:sz w:val="20"/>
                <w:szCs w:val="20"/>
              </w:rPr>
              <w:t>20___</w:t>
            </w:r>
          </w:p>
        </w:tc>
      </w:tr>
      <w:tr w:rsidR="00334B2F" w:rsidRPr="005E1F72" w:rsidTr="0040074F">
        <w:trPr>
          <w:trHeight w:val="345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334B2F" w:rsidRPr="005E1F72" w:rsidRDefault="00334B2F" w:rsidP="0040074F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4 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 xml:space="preserve">. </w:t>
            </w:r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Имя плательщика 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 xml:space="preserve">или </w:t>
            </w:r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имя и фамилия 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 xml:space="preserve">(Компания </w:t>
            </w:r>
            <w:r w:rsidRPr="005E1F72">
              <w:rPr>
                <w:rFonts w:ascii="GHEA Grapalat" w:hAnsi="GHEA Grapalat" w:cs="Arial"/>
                <w:sz w:val="20"/>
                <w:szCs w:val="20"/>
              </w:rPr>
              <w:t>:</w:t>
            </w:r>
          </w:p>
        </w:tc>
      </w:tr>
      <w:tr w:rsidR="00334B2F" w:rsidRPr="005E1F72" w:rsidTr="0040074F">
        <w:trPr>
          <w:trHeight w:val="361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334B2F" w:rsidRPr="005E1F72" w:rsidRDefault="00334B2F" w:rsidP="0040074F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5 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 xml:space="preserve">. </w:t>
            </w:r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Финансовая организация, обслуживающая 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>плательщика (</w:t>
            </w:r>
            <w:r w:rsidRPr="005E1F72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 xml:space="preserve">банк) </w:t>
            </w:r>
            <w:r w:rsidRPr="005E1F72">
              <w:rPr>
                <w:rFonts w:ascii="GHEA Grapalat" w:hAnsi="GHEA Grapalat" w:cs="Arial"/>
                <w:sz w:val="20"/>
                <w:szCs w:val="20"/>
              </w:rPr>
              <w:t>.</w:t>
            </w:r>
          </w:p>
        </w:tc>
      </w:tr>
      <w:tr w:rsidR="00334B2F" w:rsidRPr="005E1F72" w:rsidTr="0040074F">
        <w:trPr>
          <w:trHeight w:val="433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334B2F" w:rsidRPr="005E1F72" w:rsidRDefault="00334B2F" w:rsidP="0040074F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6 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>. Плательщик:</w:t>
            </w:r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>счет</w:t>
            </w:r>
            <w:r w:rsidRPr="005E1F72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 xml:space="preserve">число </w:t>
            </w:r>
            <w:r w:rsidRPr="005E1F72">
              <w:rPr>
                <w:rFonts w:ascii="GHEA Grapalat" w:hAnsi="GHEA Grapalat" w:cs="Arial"/>
                <w:sz w:val="20"/>
                <w:szCs w:val="20"/>
              </w:rPr>
              <w:t>:</w:t>
            </w:r>
          </w:p>
        </w:tc>
      </w:tr>
      <w:tr w:rsidR="00334B2F" w:rsidRPr="005E1F72" w:rsidTr="0040074F">
        <w:trPr>
          <w:trHeight w:val="35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334B2F" w:rsidRPr="005E1F72" w:rsidRDefault="00334B2F" w:rsidP="0040074F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7 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>. Плательщик:</w:t>
            </w:r>
            <w:r w:rsidRPr="005E1F72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 xml:space="preserve">АВК </w:t>
            </w:r>
            <w:r w:rsidRPr="005E1F72">
              <w:rPr>
                <w:rFonts w:ascii="GHEA Grapalat" w:hAnsi="GHEA Grapalat" w:cs="Arial"/>
                <w:sz w:val="20"/>
                <w:szCs w:val="20"/>
              </w:rPr>
              <w:t>:</w:t>
            </w:r>
          </w:p>
        </w:tc>
      </w:tr>
      <w:tr w:rsidR="00334B2F" w:rsidRPr="005E1F72" w:rsidTr="0040074F">
        <w:trPr>
          <w:trHeight w:val="44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334B2F" w:rsidRPr="005E1F72" w:rsidRDefault="00334B2F" w:rsidP="0040074F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8 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>. Плательщик:</w:t>
            </w:r>
            <w:r w:rsidRPr="005E1F72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 xml:space="preserve">ПСЦ </w:t>
            </w:r>
            <w:r w:rsidRPr="005E1F72">
              <w:rPr>
                <w:rFonts w:ascii="GHEA Grapalat" w:hAnsi="GHEA Grapalat" w:cs="Arial"/>
                <w:sz w:val="20"/>
                <w:szCs w:val="20"/>
              </w:rPr>
              <w:t>:</w:t>
            </w:r>
          </w:p>
        </w:tc>
      </w:tr>
      <w:tr w:rsidR="0040074F" w:rsidRPr="005E1F72" w:rsidTr="0040074F">
        <w:trPr>
          <w:trHeight w:val="35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40074F" w:rsidRPr="00C74BCE" w:rsidRDefault="0040074F" w:rsidP="00C74BCE">
            <w:pPr>
              <w:tabs>
                <w:tab w:val="left" w:pos="7410"/>
              </w:tabs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1014FB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9 </w:t>
            </w:r>
            <w:r w:rsidRPr="001014FB">
              <w:rPr>
                <w:rFonts w:ascii="GHEA Grapalat" w:hAnsi="GHEA Grapalat" w:cs="Sylfaen"/>
                <w:sz w:val="20"/>
                <w:szCs w:val="20"/>
              </w:rPr>
              <w:t xml:space="preserve">. </w:t>
            </w:r>
            <w:r w:rsidRPr="001014FB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Имя и фамилия </w:t>
            </w:r>
            <w:r w:rsidRPr="001014FB">
              <w:rPr>
                <w:rFonts w:ascii="GHEA Grapalat" w:hAnsi="GHEA Grapalat" w:cs="Sylfaen"/>
                <w:sz w:val="20"/>
                <w:szCs w:val="20"/>
              </w:rPr>
              <w:t xml:space="preserve">получателя , </w:t>
            </w:r>
            <w:r w:rsidRPr="001014FB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или имя и фамилия </w:t>
            </w:r>
            <w:r w:rsidRPr="001014FB">
              <w:rPr>
                <w:rFonts w:ascii="GHEA Grapalat" w:hAnsi="GHEA Grapalat" w:cs="Arial"/>
                <w:sz w:val="20"/>
                <w:szCs w:val="20"/>
              </w:rPr>
              <w:t xml:space="preserve">: </w:t>
            </w:r>
            <w:r w:rsidR="00F516BE" w:rsidRPr="00D55871">
              <w:rPr>
                <w:rFonts w:ascii="GHEA Grapalat" w:hAnsi="GHEA Grapalat"/>
                <w:b/>
                <w:i/>
                <w:sz w:val="20"/>
                <w:szCs w:val="20"/>
                <w:lang w:val="hy-AM"/>
              </w:rPr>
              <w:t>«Х» .</w:t>
            </w:r>
            <w:r w:rsidR="00F516BE" w:rsidRPr="001E6B1F">
              <w:rPr>
                <w:rFonts w:ascii="GHEA Grapalat" w:hAnsi="GHEA Grapalat"/>
                <w:b/>
                <w:i/>
                <w:sz w:val="20"/>
                <w:szCs w:val="20"/>
                <w:lang w:val="nb-NO"/>
              </w:rPr>
              <w:t xml:space="preserve"> </w:t>
            </w:r>
            <w:r w:rsidR="00C74BCE">
              <w:rPr>
                <w:rFonts w:ascii="GHEA Grapalat" w:hAnsi="GHEA Grapalat"/>
                <w:b/>
                <w:sz w:val="20"/>
                <w:szCs w:val="20"/>
                <w:lang w:val="ru-RU"/>
              </w:rPr>
              <w:t xml:space="preserve">Дзорагиге </w:t>
            </w:r>
            <w:r w:rsidR="00F516BE" w:rsidRPr="000A4F2E">
              <w:rPr>
                <w:rFonts w:ascii="GHEA Grapalat" w:hAnsi="GHEA Grapalat"/>
                <w:b/>
                <w:sz w:val="20"/>
                <w:szCs w:val="20"/>
                <w:lang w:val="hy-AM"/>
              </w:rPr>
              <w:t>Гегаркуникского марза</w:t>
            </w:r>
            <w:r w:rsidR="00C74BCE" w:rsidRPr="00C74BCE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r w:rsidR="00C74BCE">
              <w:rPr>
                <w:rFonts w:ascii="GHEA Grapalat" w:hAnsi="GHEA Grapalat"/>
                <w:b/>
                <w:sz w:val="20"/>
                <w:szCs w:val="20"/>
                <w:lang w:val="ru-RU"/>
              </w:rPr>
              <w:t>Х. Казарян</w:t>
            </w:r>
            <w:r w:rsidR="00C74BCE" w:rsidRPr="00C74BCE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r w:rsidR="00C74BCE">
              <w:rPr>
                <w:rFonts w:ascii="GHEA Grapalat" w:hAnsi="GHEA Grapalat"/>
                <w:b/>
                <w:sz w:val="20"/>
                <w:szCs w:val="20"/>
                <w:lang w:val="ru-RU"/>
              </w:rPr>
              <w:t>имя</w:t>
            </w:r>
            <w:r w:rsidR="00C74BCE" w:rsidRPr="00C74BCE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r w:rsidR="00C74BCE">
              <w:rPr>
                <w:rFonts w:ascii="GHEA Grapalat" w:hAnsi="GHEA Grapalat"/>
                <w:b/>
                <w:sz w:val="20"/>
                <w:szCs w:val="20"/>
                <w:lang w:val="ru-RU"/>
              </w:rPr>
              <w:t>основной</w:t>
            </w:r>
            <w:r w:rsidR="00C74BCE" w:rsidRPr="00C74BCE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r w:rsidR="00C74BCE">
              <w:rPr>
                <w:rFonts w:ascii="GHEA Grapalat" w:hAnsi="GHEA Grapalat"/>
                <w:b/>
                <w:sz w:val="20"/>
                <w:szCs w:val="20"/>
                <w:lang w:val="ru-RU"/>
              </w:rPr>
              <w:t xml:space="preserve">школа </w:t>
            </w:r>
            <w:r w:rsidR="00C74BCE" w:rsidRPr="00C74BCE">
              <w:rPr>
                <w:rFonts w:ascii="GHEA Grapalat" w:hAnsi="GHEA Grapalat"/>
                <w:b/>
                <w:sz w:val="20"/>
                <w:szCs w:val="20"/>
              </w:rPr>
              <w:t xml:space="preserve">.. </w:t>
            </w:r>
            <w:r w:rsidR="00C74BCE">
              <w:rPr>
                <w:rFonts w:ascii="GHEA Grapalat" w:hAnsi="GHEA Grapalat"/>
                <w:b/>
                <w:sz w:val="20"/>
                <w:szCs w:val="20"/>
                <w:lang w:val="ru-RU"/>
              </w:rPr>
              <w:t>НОК</w:t>
            </w:r>
          </w:p>
        </w:tc>
      </w:tr>
      <w:tr w:rsidR="0040074F" w:rsidRPr="005E1F72" w:rsidTr="0040074F">
        <w:trPr>
          <w:trHeight w:val="35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40074F" w:rsidRPr="00CE529A" w:rsidRDefault="0040074F" w:rsidP="0040074F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CE529A">
              <w:rPr>
                <w:rFonts w:ascii="GHEA Grapalat" w:hAnsi="GHEA Grapalat" w:cs="Sylfaen"/>
                <w:sz w:val="20"/>
                <w:szCs w:val="20"/>
              </w:rPr>
              <w:t>10. Бенефициар</w:t>
            </w:r>
            <w:r w:rsidRPr="001014FB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1014FB">
              <w:rPr>
                <w:rFonts w:ascii="GHEA Grapalat" w:hAnsi="GHEA Grapalat" w:cs="Sylfaen"/>
                <w:sz w:val="20"/>
                <w:szCs w:val="20"/>
              </w:rPr>
              <w:t xml:space="preserve">PSC ( </w:t>
            </w:r>
            <w:r w:rsidRPr="001014FB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не заполняется </w:t>
            </w:r>
            <w:r w:rsidRPr="00CE529A">
              <w:rPr>
                <w:rFonts w:ascii="GHEA Grapalat" w:hAnsi="GHEA Grapalat" w:cs="Sylfaen"/>
                <w:sz w:val="20"/>
                <w:szCs w:val="20"/>
              </w:rPr>
              <w:t>)</w:t>
            </w:r>
          </w:p>
        </w:tc>
      </w:tr>
      <w:tr w:rsidR="0040074F" w:rsidRPr="005E1F72" w:rsidTr="0040074F">
        <w:trPr>
          <w:trHeight w:val="343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40074F" w:rsidRPr="00C74BCE" w:rsidRDefault="0040074F" w:rsidP="0040074F">
            <w:pPr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1014FB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11 </w:t>
            </w:r>
            <w:r w:rsidRPr="001014FB">
              <w:rPr>
                <w:rFonts w:ascii="GHEA Grapalat" w:hAnsi="GHEA Grapalat" w:cs="Sylfaen"/>
                <w:sz w:val="20"/>
                <w:szCs w:val="20"/>
              </w:rPr>
              <w:t>. Бенефициар</w:t>
            </w:r>
            <w:r w:rsidRPr="001014FB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1014FB">
              <w:rPr>
                <w:rFonts w:ascii="GHEA Grapalat" w:hAnsi="GHEA Grapalat" w:cs="Sylfaen"/>
                <w:sz w:val="20"/>
                <w:szCs w:val="20"/>
              </w:rPr>
              <w:t xml:space="preserve">АВК </w:t>
            </w:r>
            <w:r w:rsidRPr="001014FB">
              <w:rPr>
                <w:rFonts w:ascii="GHEA Grapalat" w:hAnsi="GHEA Grapalat" w:cs="Arial"/>
                <w:sz w:val="20"/>
                <w:szCs w:val="20"/>
              </w:rPr>
              <w:t xml:space="preserve">: </w:t>
            </w:r>
            <w:r w:rsidR="003850CD" w:rsidRPr="002A4DB6">
              <w:rPr>
                <w:rFonts w:ascii="Calibri" w:hAnsi="Calibri" w:cs="Calibri"/>
                <w:b/>
                <w:sz w:val="20"/>
                <w:szCs w:val="20"/>
                <w:lang w:val="fr-FR"/>
              </w:rPr>
              <w:t xml:space="preserve">0820 </w:t>
            </w:r>
            <w:r w:rsidR="00C74BCE">
              <w:rPr>
                <w:rFonts w:ascii="Calibri" w:hAnsi="Calibri" w:cs="Calibri"/>
                <w:b/>
                <w:sz w:val="20"/>
                <w:szCs w:val="20"/>
                <w:lang w:val="ru-RU"/>
              </w:rPr>
              <w:t>3301</w:t>
            </w:r>
          </w:p>
        </w:tc>
      </w:tr>
      <w:tr w:rsidR="0040074F" w:rsidRPr="005E1F72" w:rsidTr="0040074F">
        <w:trPr>
          <w:trHeight w:val="361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40074F" w:rsidRPr="005E1F72" w:rsidRDefault="0040074F" w:rsidP="0040074F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1014FB">
              <w:rPr>
                <w:rFonts w:ascii="GHEA Grapalat" w:hAnsi="GHEA Grapalat" w:cs="Sylfaen"/>
                <w:sz w:val="20"/>
                <w:szCs w:val="20"/>
              </w:rPr>
              <w:t xml:space="preserve">1 </w:t>
            </w:r>
            <w:r w:rsidRPr="001014FB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2. Имя </w:t>
            </w:r>
            <w:r w:rsidRPr="001014FB">
              <w:rPr>
                <w:rFonts w:ascii="GHEA Grapalat" w:hAnsi="GHEA Grapalat" w:cs="Sylfaen"/>
                <w:sz w:val="20"/>
                <w:szCs w:val="20"/>
              </w:rPr>
              <w:t>бенефициара</w:t>
            </w:r>
            <w:r w:rsidRPr="001014FB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1014FB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обслуживающая финансовая организация </w:t>
            </w:r>
            <w:r w:rsidRPr="001014FB">
              <w:rPr>
                <w:rFonts w:ascii="GHEA Grapalat" w:hAnsi="GHEA Grapalat" w:cs="Sylfaen"/>
                <w:sz w:val="20"/>
                <w:szCs w:val="20"/>
              </w:rPr>
              <w:t xml:space="preserve">(банк) </w:t>
            </w:r>
            <w:r w:rsidRPr="001014FB">
              <w:rPr>
                <w:rFonts w:ascii="GHEA Grapalat" w:hAnsi="GHEA Grapalat" w:cs="Arial"/>
                <w:sz w:val="20"/>
                <w:szCs w:val="20"/>
              </w:rPr>
              <w:t xml:space="preserve">: операционный </w:t>
            </w:r>
            <w:r w:rsidRPr="001014FB">
              <w:rPr>
                <w:rFonts w:ascii="GHEA Grapalat" w:hAnsi="GHEA Grapalat" w:cs="Sylfaen"/>
                <w:b/>
                <w:spacing w:val="-2"/>
                <w:sz w:val="20"/>
                <w:szCs w:val="20"/>
                <w:lang w:val="hy-AM"/>
              </w:rPr>
              <w:t xml:space="preserve">отдел Министерства финансов </w:t>
            </w:r>
            <w:r w:rsidRPr="001014FB">
              <w:rPr>
                <w:rFonts w:ascii="GHEA Grapalat" w:hAnsi="GHEA Grapalat" w:cs="Sylfaen"/>
                <w:b/>
                <w:spacing w:val="-2"/>
                <w:sz w:val="20"/>
                <w:szCs w:val="20"/>
                <w:lang w:val="hy-AM"/>
              </w:rPr>
              <w:softHyphen/>
            </w:r>
            <w:r w:rsidRPr="001014FB"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  <w:t>Республики Армения</w:t>
            </w:r>
          </w:p>
        </w:tc>
      </w:tr>
      <w:tr w:rsidR="0040074F" w:rsidRPr="005E1F72" w:rsidTr="0040074F">
        <w:trPr>
          <w:trHeight w:val="433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40074F" w:rsidRPr="00C74BCE" w:rsidRDefault="0040074F" w:rsidP="0040074F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1014FB">
              <w:rPr>
                <w:rFonts w:ascii="GHEA Grapalat" w:hAnsi="GHEA Grapalat" w:cs="Sylfaen"/>
                <w:sz w:val="20"/>
                <w:szCs w:val="20"/>
              </w:rPr>
              <w:t xml:space="preserve">1 </w:t>
            </w:r>
            <w:r w:rsidRPr="001014FB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3. </w:t>
            </w:r>
            <w:r w:rsidRPr="001014FB">
              <w:rPr>
                <w:rFonts w:ascii="GHEA Grapalat" w:hAnsi="GHEA Grapalat" w:cs="Sylfaen"/>
                <w:sz w:val="20"/>
                <w:szCs w:val="20"/>
              </w:rPr>
              <w:t>Бенефициар</w:t>
            </w:r>
            <w:r w:rsidRPr="001014FB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1014FB">
              <w:rPr>
                <w:rFonts w:ascii="GHEA Grapalat" w:hAnsi="GHEA Grapalat" w:cs="Sylfaen"/>
                <w:sz w:val="20"/>
                <w:szCs w:val="20"/>
              </w:rPr>
              <w:t>счет</w:t>
            </w:r>
            <w:r w:rsidRPr="001014FB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1014FB">
              <w:rPr>
                <w:rFonts w:ascii="GHEA Grapalat" w:hAnsi="GHEA Grapalat" w:cs="Sylfaen"/>
                <w:sz w:val="20"/>
                <w:szCs w:val="20"/>
              </w:rPr>
              <w:t xml:space="preserve">номер </w:t>
            </w:r>
            <w:r w:rsidRPr="001014FB">
              <w:rPr>
                <w:rFonts w:ascii="GHEA Grapalat" w:hAnsi="GHEA Grapalat" w:cs="Arial"/>
                <w:sz w:val="20"/>
                <w:szCs w:val="20"/>
              </w:rPr>
              <w:t xml:space="preserve">( </w:t>
            </w:r>
            <w:r w:rsidRPr="001014FB">
              <w:rPr>
                <w:rFonts w:ascii="GHEA Grapalat" w:hAnsi="GHEA Grapalat" w:cs="Sylfaen"/>
                <w:sz w:val="20"/>
                <w:szCs w:val="20"/>
              </w:rPr>
              <w:t xml:space="preserve">мш </w:t>
            </w:r>
            <w:r w:rsidRPr="001014FB">
              <w:rPr>
                <w:rFonts w:ascii="GHEA Grapalat" w:hAnsi="GHEA Grapalat" w:cs="Arial"/>
                <w:sz w:val="20"/>
                <w:szCs w:val="20"/>
              </w:rPr>
              <w:t xml:space="preserve">.N </w:t>
            </w:r>
            <w:r w:rsidRPr="001014FB">
              <w:rPr>
                <w:rFonts w:ascii="GHEA Grapalat" w:hAnsi="GHEA Grapalat" w:cs="Sylfaen"/>
                <w:sz w:val="20"/>
                <w:szCs w:val="20"/>
              </w:rPr>
              <w:t xml:space="preserve">) </w:t>
            </w:r>
            <w:r w:rsidR="00F516BE">
              <w:rPr>
                <w:rFonts w:ascii="GHEA Grapalat" w:hAnsi="GHEA Grapalat"/>
                <w:b/>
                <w:sz w:val="20"/>
                <w:szCs w:val="20"/>
                <w:lang w:val="pt-BR"/>
              </w:rPr>
              <w:t xml:space="preserve">900148000 </w:t>
            </w:r>
            <w:r w:rsidR="00C74BCE" w:rsidRPr="00C74BCE">
              <w:rPr>
                <w:rFonts w:ascii="GHEA Grapalat" w:hAnsi="GHEA Grapalat"/>
                <w:b/>
                <w:sz w:val="20"/>
                <w:szCs w:val="20"/>
              </w:rPr>
              <w:t>095</w:t>
            </w:r>
          </w:p>
        </w:tc>
      </w:tr>
      <w:tr w:rsidR="00334B2F" w:rsidRPr="005E1F72" w:rsidTr="0040074F">
        <w:trPr>
          <w:trHeight w:val="44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334B2F" w:rsidRPr="005E1F72" w:rsidRDefault="00334B2F" w:rsidP="0040074F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5E1F72">
              <w:rPr>
                <w:rFonts w:ascii="GHEA Grapalat" w:hAnsi="GHEA Grapalat" w:cs="Sylfaen"/>
                <w:sz w:val="20"/>
                <w:szCs w:val="20"/>
              </w:rPr>
              <w:t xml:space="preserve">1 </w:t>
            </w:r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4 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>.Сумма</w:t>
            </w:r>
            <w:r w:rsidRPr="005E1F72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5E1F72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( 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>в цифрах</w:t>
            </w:r>
            <w:r w:rsidRPr="005E1F72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>и:</w:t>
            </w:r>
            <w:r w:rsidRPr="005E1F72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 xml:space="preserve">словами </w:t>
            </w:r>
            <w:r w:rsidRPr="005E1F72">
              <w:rPr>
                <w:rFonts w:ascii="GHEA Grapalat" w:hAnsi="GHEA Grapalat" w:cs="Sylfaen"/>
                <w:sz w:val="20"/>
                <w:szCs w:val="20"/>
                <w:lang w:val="ru-RU"/>
              </w:rPr>
              <w:t xml:space="preserve">) </w:t>
            </w:r>
            <w:r w:rsidRPr="005E1F72">
              <w:rPr>
                <w:rFonts w:ascii="GHEA Grapalat" w:hAnsi="GHEA Grapalat" w:cs="Arial"/>
                <w:sz w:val="20"/>
                <w:szCs w:val="20"/>
              </w:rPr>
              <w:t>.</w:t>
            </w:r>
          </w:p>
        </w:tc>
      </w:tr>
      <w:tr w:rsidR="00334B2F" w:rsidRPr="005E1F72" w:rsidTr="0040074F">
        <w:trPr>
          <w:trHeight w:val="44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334B2F" w:rsidRPr="005E1F72" w:rsidRDefault="00334B2F" w:rsidP="0040074F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5E1F72">
              <w:rPr>
                <w:rFonts w:ascii="GHEA Grapalat" w:hAnsi="GHEA Grapalat" w:cs="Sylfaen"/>
                <w:sz w:val="20"/>
                <w:szCs w:val="20"/>
              </w:rPr>
              <w:t xml:space="preserve">15. </w:t>
            </w:r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Принятая сумма: 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>(цифрами</w:t>
            </w:r>
            <w:r w:rsidRPr="005E1F72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>и:</w:t>
            </w:r>
            <w:r w:rsidRPr="005E1F72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>словами)</w:t>
            </w:r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 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 xml:space="preserve">( </w:t>
            </w:r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предназначен для частичного принятия указанной суммы, которая не применяется 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>)</w:t>
            </w:r>
          </w:p>
        </w:tc>
      </w:tr>
      <w:tr w:rsidR="00334B2F" w:rsidRPr="005E1F72" w:rsidTr="0040074F">
        <w:trPr>
          <w:trHeight w:val="44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334B2F" w:rsidRPr="005E1F72" w:rsidRDefault="00334B2F" w:rsidP="0040074F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5E1F72">
              <w:rPr>
                <w:rFonts w:ascii="GHEA Grapalat" w:hAnsi="GHEA Grapalat" w:cs="Sylfaen"/>
                <w:sz w:val="20"/>
                <w:szCs w:val="20"/>
              </w:rPr>
              <w:t xml:space="preserve">1 </w:t>
            </w:r>
            <w:r w:rsidRPr="005E1F72">
              <w:rPr>
                <w:rFonts w:ascii="GHEA Grapalat" w:hAnsi="GHEA Grapalat" w:cs="Sylfaen"/>
                <w:sz w:val="20"/>
                <w:szCs w:val="20"/>
                <w:lang w:val="ru-RU"/>
              </w:rPr>
              <w:t xml:space="preserve">6. 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 xml:space="preserve">Валюта </w:t>
            </w:r>
            <w:r w:rsidRPr="005E1F72">
              <w:rPr>
                <w:rFonts w:ascii="GHEA Grapalat" w:hAnsi="GHEA Grapalat" w:cs="Arial"/>
                <w:sz w:val="20"/>
                <w:szCs w:val="20"/>
              </w:rPr>
              <w:t xml:space="preserve">( 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>прописью</w:t>
            </w:r>
            <w:r w:rsidRPr="005E1F72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>и:</w:t>
            </w:r>
            <w:r w:rsidRPr="005E1F72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 xml:space="preserve">с кодом </w:t>
            </w:r>
            <w:r w:rsidRPr="005E1F72">
              <w:rPr>
                <w:rFonts w:ascii="GHEA Grapalat" w:hAnsi="GHEA Grapalat" w:cs="Arial"/>
                <w:sz w:val="20"/>
                <w:szCs w:val="20"/>
              </w:rPr>
              <w:t>).</w:t>
            </w:r>
          </w:p>
        </w:tc>
      </w:tr>
      <w:tr w:rsidR="00334B2F" w:rsidRPr="005E1F72" w:rsidTr="0040074F">
        <w:trPr>
          <w:trHeight w:val="44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334B2F" w:rsidRPr="005E1F72" w:rsidRDefault="00334B2F" w:rsidP="0040074F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5E1F72">
              <w:rPr>
                <w:rFonts w:ascii="GHEA Grapalat" w:hAnsi="GHEA Grapalat" w:cs="Sylfaen"/>
                <w:sz w:val="20"/>
                <w:szCs w:val="20"/>
              </w:rPr>
              <w:t xml:space="preserve">1 </w:t>
            </w:r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7. 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 xml:space="preserve">Цель операции </w:t>
            </w:r>
            <w:r w:rsidRPr="005E1F72">
              <w:rPr>
                <w:rFonts w:ascii="GHEA Grapalat" w:hAnsi="GHEA Grapalat" w:cs="Arial"/>
                <w:sz w:val="20"/>
                <w:szCs w:val="20"/>
              </w:rPr>
              <w:t xml:space="preserve">( 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 xml:space="preserve">платежа </w:t>
            </w:r>
            <w:r w:rsidRPr="005E1F72">
              <w:rPr>
                <w:rFonts w:ascii="GHEA Grapalat" w:hAnsi="GHEA Grapalat" w:cs="Arial"/>
                <w:sz w:val="20"/>
                <w:szCs w:val="20"/>
              </w:rPr>
              <w:t>) :</w:t>
            </w:r>
            <w:r w:rsidRPr="005E1F72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 </w:t>
            </w:r>
            <w:r w:rsidRPr="005E1F72">
              <w:rPr>
                <w:rFonts w:ascii="GHEA Grapalat" w:hAnsi="GHEA Grapalat" w:cs="Sylfaen"/>
                <w:bCs/>
                <w:i/>
                <w:sz w:val="20"/>
                <w:szCs w:val="20"/>
              </w:rPr>
              <w:t xml:space="preserve">( </w:t>
            </w:r>
            <w:r w:rsidRPr="005E1F72"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  <w:t xml:space="preserve">для </w:t>
            </w:r>
            <w:r w:rsidR="00AD4D17">
              <w:rPr>
                <w:rFonts w:ascii="GHEA Grapalat" w:hAnsi="GHEA Grapalat" w:cs="Sylfaen"/>
                <w:bCs/>
                <w:i/>
                <w:sz w:val="20"/>
                <w:szCs w:val="20"/>
              </w:rPr>
              <w:t xml:space="preserve">обеспечения </w:t>
            </w:r>
            <w:r w:rsidR="004E2B77"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  <w:t xml:space="preserve">выполнения договора </w:t>
            </w:r>
            <w:r w:rsidRPr="005E1F72">
              <w:rPr>
                <w:rFonts w:ascii="GHEA Grapalat" w:hAnsi="GHEA Grapalat" w:cs="Sylfaen"/>
                <w:bCs/>
                <w:i/>
                <w:sz w:val="20"/>
                <w:szCs w:val="20"/>
              </w:rPr>
              <w:t>)</w:t>
            </w:r>
          </w:p>
        </w:tc>
      </w:tr>
      <w:tr w:rsidR="00334B2F" w:rsidRPr="005E1F72" w:rsidTr="0040074F">
        <w:trPr>
          <w:trHeight w:val="424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noWrap/>
            <w:vAlign w:val="bottom"/>
          </w:tcPr>
          <w:p w:rsidR="00334B2F" w:rsidRPr="005E1F72" w:rsidRDefault="00334B2F" w:rsidP="0040074F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5E1F72">
              <w:rPr>
                <w:rFonts w:ascii="GHEA Grapalat" w:hAnsi="GHEA Grapalat" w:cs="Sylfaen"/>
                <w:sz w:val="20"/>
                <w:szCs w:val="20"/>
              </w:rPr>
              <w:t xml:space="preserve">1 </w:t>
            </w:r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8 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 xml:space="preserve">. </w:t>
            </w:r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Основания осуществления выплаты: 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 xml:space="preserve">( </w:t>
            </w:r>
            <w:r w:rsidRPr="005E1F72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Наименование </w:t>
            </w:r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документов </w:t>
            </w:r>
            <w:r w:rsidRPr="005E1F72">
              <w:rPr>
                <w:rFonts w:ascii="GHEA Grapalat" w:hAnsi="GHEA Grapalat" w:cs="Arial"/>
                <w:sz w:val="20"/>
                <w:szCs w:val="20"/>
              </w:rPr>
              <w:t xml:space="preserve">, </w:t>
            </w:r>
            <w:r w:rsidRPr="005E1F72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в том числе договора о возмещении ущерба, </w:t>
            </w:r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t>им</w:t>
            </w:r>
            <w:r w:rsidRPr="005E1F72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t>цифры</w:t>
            </w:r>
            <w:r w:rsidRPr="005E1F72">
              <w:rPr>
                <w:rFonts w:ascii="GHEA Grapalat" w:hAnsi="GHEA Grapalat" w:cs="Arial"/>
                <w:sz w:val="20"/>
                <w:szCs w:val="20"/>
                <w:lang w:val="hy-AM"/>
              </w:rPr>
              <w:t>​</w:t>
            </w:r>
            <w:r w:rsidRPr="005E1F72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t>п</w:t>
            </w:r>
            <w:r w:rsidRPr="005E1F72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 xml:space="preserve">код, </w:t>
            </w:r>
            <w:r w:rsidRPr="005E1F72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на основании которого производится начисление </w:t>
            </w:r>
            <w:r w:rsidRPr="005E1F72">
              <w:rPr>
                <w:rFonts w:ascii="GHEA Grapalat" w:hAnsi="GHEA Grapalat" w:cs="Arial"/>
                <w:sz w:val="20"/>
                <w:szCs w:val="20"/>
              </w:rPr>
              <w:t xml:space="preserve">) 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>.</w:t>
            </w:r>
          </w:p>
          <w:p w:rsidR="00334B2F" w:rsidRPr="005E1F72" w:rsidRDefault="00334B2F" w:rsidP="0040074F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</w:tr>
      <w:tr w:rsidR="00334B2F" w:rsidRPr="005E1F72" w:rsidTr="0040074F">
        <w:trPr>
          <w:trHeight w:val="704"/>
        </w:trPr>
        <w:tc>
          <w:tcPr>
            <w:tcW w:w="109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334B2F" w:rsidRPr="005E1F72" w:rsidRDefault="00334B2F" w:rsidP="0040074F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</w:tr>
      <w:tr w:rsidR="00334B2F" w:rsidRPr="005E1F72" w:rsidTr="0040074F">
        <w:trPr>
          <w:trHeight w:val="704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334B2F" w:rsidRPr="005E1F72" w:rsidRDefault="00334B2F" w:rsidP="0040074F">
            <w:pPr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t>19. Условия оплаты: &lt;принятый платеж&gt;</w:t>
            </w:r>
          </w:p>
          <w:p w:rsidR="00334B2F" w:rsidRPr="005E1F72" w:rsidRDefault="00334B2F" w:rsidP="0040074F">
            <w:pPr>
              <w:rPr>
                <w:rFonts w:ascii="GHEA Grapalat" w:hAnsi="GHEA Grapalat" w:cs="Sylfaen"/>
                <w:sz w:val="20"/>
                <w:szCs w:val="20"/>
                <w:lang w:val="ru-RU"/>
              </w:rPr>
            </w:pPr>
          </w:p>
        </w:tc>
      </w:tr>
      <w:tr w:rsidR="00334B2F" w:rsidRPr="005E1F72" w:rsidTr="0040074F">
        <w:trPr>
          <w:trHeight w:val="704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334B2F" w:rsidRPr="005E1F72" w:rsidRDefault="00334B2F" w:rsidP="0040074F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20. Количество прикрепленных страниц: </w:t>
            </w:r>
            <w:r w:rsidRPr="005E1F72">
              <w:rPr>
                <w:rFonts w:ascii="GHEA Grapalat" w:hAnsi="GHEA Grapalat" w:cs="Arial"/>
                <w:sz w:val="20"/>
                <w:szCs w:val="20"/>
              </w:rPr>
              <w:t>---</w:t>
            </w:r>
            <w:r w:rsidRPr="005E1F72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   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>страница:</w:t>
            </w:r>
          </w:p>
          <w:p w:rsidR="00334B2F" w:rsidRPr="005E1F72" w:rsidRDefault="00334B2F" w:rsidP="0040074F">
            <w:pPr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</w:tr>
      <w:tr w:rsidR="00334B2F" w:rsidRPr="005E1F72" w:rsidTr="0040074F">
        <w:trPr>
          <w:trHeight w:val="2194"/>
        </w:trPr>
        <w:tc>
          <w:tcPr>
            <w:tcW w:w="5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4B2F" w:rsidRPr="005E1F72" w:rsidRDefault="00334B2F" w:rsidP="0040074F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5E1F72">
              <w:rPr>
                <w:rFonts w:ascii="Courier New" w:hAnsi="Courier New" w:cs="Courier New"/>
                <w:sz w:val="20"/>
                <w:szCs w:val="20"/>
              </w:rPr>
              <w:t> </w:t>
            </w:r>
            <w:r w:rsidRPr="005E1F72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22 </w:t>
            </w:r>
            <w:r w:rsidRPr="005E1F72">
              <w:rPr>
                <w:rFonts w:ascii="GHEA Grapalat" w:hAnsi="GHEA Grapalat" w:cs="Arial"/>
                <w:sz w:val="20"/>
                <w:szCs w:val="20"/>
              </w:rPr>
              <w:t xml:space="preserve">. 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>а. Подписи бенефициаров</w:t>
            </w:r>
          </w:p>
          <w:p w:rsidR="00334B2F" w:rsidRPr="005E1F72" w:rsidRDefault="00334B2F" w:rsidP="0040074F">
            <w:pPr>
              <w:rPr>
                <w:rFonts w:ascii="GHEA Grapalat" w:hAnsi="GHEA Grapalat" w:cs="Sylfaen"/>
                <w:sz w:val="20"/>
                <w:szCs w:val="20"/>
              </w:rPr>
            </w:pPr>
          </w:p>
          <w:p w:rsidR="00334B2F" w:rsidRPr="005E1F72" w:rsidRDefault="00334B2F" w:rsidP="0040074F">
            <w:pPr>
              <w:jc w:val="right"/>
              <w:rPr>
                <w:rFonts w:ascii="GHEA Grapalat" w:hAnsi="GHEA Grapalat" w:cs="Tahoma"/>
                <w:color w:val="000000"/>
                <w:sz w:val="20"/>
                <w:szCs w:val="20"/>
              </w:rPr>
            </w:pPr>
            <w:r w:rsidRPr="005E1F72">
              <w:rPr>
                <w:rFonts w:ascii="GHEA Grapalat" w:hAnsi="GHEA Grapalat" w:cs="Tahoma"/>
                <w:color w:val="000000"/>
                <w:sz w:val="20"/>
                <w:szCs w:val="20"/>
              </w:rPr>
              <w:t>/____________________/</w:t>
            </w:r>
          </w:p>
          <w:p w:rsidR="00334B2F" w:rsidRPr="005E1F72" w:rsidRDefault="00334B2F" w:rsidP="0040074F">
            <w:pPr>
              <w:rPr>
                <w:rFonts w:ascii="GHEA Grapalat" w:hAnsi="GHEA Grapalat" w:cs="Tahoma"/>
                <w:color w:val="000000"/>
                <w:sz w:val="20"/>
                <w:szCs w:val="20"/>
              </w:rPr>
            </w:pPr>
          </w:p>
          <w:p w:rsidR="00334B2F" w:rsidRPr="005E1F72" w:rsidRDefault="00334B2F" w:rsidP="0040074F">
            <w:pPr>
              <w:rPr>
                <w:rFonts w:ascii="GHEA Grapalat" w:hAnsi="GHEA Grapalat" w:cs="Sylfaen"/>
                <w:sz w:val="20"/>
                <w:szCs w:val="20"/>
              </w:rPr>
            </w:pPr>
          </w:p>
          <w:p w:rsidR="00334B2F" w:rsidRPr="005E1F72" w:rsidRDefault="00334B2F" w:rsidP="0040074F">
            <w:pPr>
              <w:jc w:val="right"/>
              <w:rPr>
                <w:rFonts w:ascii="GHEA Grapalat" w:hAnsi="GHEA Grapalat" w:cs="Sylfaen"/>
                <w:sz w:val="20"/>
                <w:szCs w:val="20"/>
              </w:rPr>
            </w:pPr>
            <w:r w:rsidRPr="005E1F72">
              <w:rPr>
                <w:rFonts w:ascii="GHEA Grapalat" w:hAnsi="GHEA Grapalat" w:cs="Tahoma"/>
                <w:color w:val="000000"/>
                <w:sz w:val="20"/>
                <w:szCs w:val="20"/>
              </w:rPr>
              <w:t>/____________________/</w:t>
            </w:r>
          </w:p>
          <w:p w:rsidR="00334B2F" w:rsidRPr="005E1F72" w:rsidRDefault="00334B2F" w:rsidP="0040074F">
            <w:pPr>
              <w:rPr>
                <w:rFonts w:ascii="GHEA Grapalat" w:hAnsi="GHEA Grapalat" w:cs="Sylfaen"/>
                <w:sz w:val="20"/>
                <w:szCs w:val="20"/>
              </w:rPr>
            </w:pPr>
          </w:p>
          <w:p w:rsidR="00334B2F" w:rsidRPr="005E1F72" w:rsidRDefault="00334B2F" w:rsidP="0040074F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22 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>.б.</w:t>
            </w:r>
          </w:p>
          <w:p w:rsidR="00334B2F" w:rsidRPr="005E1F72" w:rsidRDefault="00334B2F" w:rsidP="0040074F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5E1F72">
              <w:rPr>
                <w:rFonts w:ascii="GHEA Grapalat" w:hAnsi="GHEA Grapalat" w:cs="Sylfaen"/>
                <w:sz w:val="20"/>
                <w:szCs w:val="20"/>
              </w:rPr>
              <w:t>К.Т.</w:t>
            </w:r>
          </w:p>
          <w:p w:rsidR="00334B2F" w:rsidRPr="005E1F72" w:rsidRDefault="00334B2F" w:rsidP="0040074F">
            <w:pPr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5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4B2F" w:rsidRPr="005E1F72" w:rsidRDefault="00334B2F" w:rsidP="0040074F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5E1F72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2 </w:t>
            </w:r>
            <w:r w:rsidRPr="005E1F72">
              <w:rPr>
                <w:rFonts w:ascii="GHEA Grapalat" w:hAnsi="GHEA Grapalat" w:cs="Arial"/>
                <w:sz w:val="20"/>
                <w:szCs w:val="20"/>
              </w:rPr>
              <w:t xml:space="preserve">1. 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>а.</w:t>
            </w:r>
            <w:r w:rsidRPr="005E1F72">
              <w:rPr>
                <w:rFonts w:ascii="Courier New" w:hAnsi="Courier New" w:cs="Courier New"/>
                <w:sz w:val="20"/>
                <w:szCs w:val="20"/>
              </w:rPr>
              <w:t> 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>Подписи плательщика:</w:t>
            </w:r>
          </w:p>
          <w:p w:rsidR="00334B2F" w:rsidRPr="005E1F72" w:rsidRDefault="00334B2F" w:rsidP="0040074F">
            <w:pPr>
              <w:jc w:val="right"/>
              <w:rPr>
                <w:rFonts w:ascii="GHEA Grapalat" w:hAnsi="GHEA Grapalat" w:cs="Sylfaen"/>
                <w:sz w:val="20"/>
                <w:szCs w:val="20"/>
              </w:rPr>
            </w:pPr>
          </w:p>
          <w:p w:rsidR="00334B2F" w:rsidRPr="005E1F72" w:rsidRDefault="00334B2F" w:rsidP="0040074F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5E1F72">
              <w:rPr>
                <w:rFonts w:ascii="GHEA Grapalat" w:hAnsi="GHEA Grapalat" w:cs="Tahoma"/>
                <w:color w:val="000000"/>
                <w:sz w:val="20"/>
                <w:szCs w:val="20"/>
              </w:rPr>
              <w:t>/____________________/</w:t>
            </w:r>
          </w:p>
          <w:p w:rsidR="00334B2F" w:rsidRPr="005E1F72" w:rsidRDefault="00334B2F" w:rsidP="0040074F">
            <w:pPr>
              <w:jc w:val="right"/>
              <w:rPr>
                <w:rFonts w:ascii="GHEA Grapalat" w:hAnsi="GHEA Grapalat" w:cs="Tahoma"/>
                <w:color w:val="000000"/>
                <w:sz w:val="20"/>
                <w:szCs w:val="20"/>
              </w:rPr>
            </w:pPr>
          </w:p>
          <w:p w:rsidR="00334B2F" w:rsidRPr="005E1F72" w:rsidRDefault="00334B2F" w:rsidP="0040074F">
            <w:pPr>
              <w:jc w:val="right"/>
              <w:rPr>
                <w:rFonts w:ascii="GHEA Grapalat" w:hAnsi="GHEA Grapalat" w:cs="Tahoma"/>
                <w:color w:val="000000"/>
                <w:sz w:val="20"/>
                <w:szCs w:val="20"/>
              </w:rPr>
            </w:pPr>
          </w:p>
          <w:p w:rsidR="00334B2F" w:rsidRPr="005E1F72" w:rsidRDefault="00334B2F" w:rsidP="0040074F">
            <w:pPr>
              <w:jc w:val="right"/>
              <w:rPr>
                <w:rFonts w:ascii="GHEA Grapalat" w:hAnsi="GHEA Grapalat" w:cs="Sylfaen"/>
                <w:sz w:val="20"/>
                <w:szCs w:val="20"/>
              </w:rPr>
            </w:pPr>
            <w:r w:rsidRPr="005E1F72">
              <w:rPr>
                <w:rFonts w:ascii="GHEA Grapalat" w:hAnsi="GHEA Grapalat" w:cs="Tahoma"/>
                <w:color w:val="000000"/>
                <w:sz w:val="20"/>
                <w:szCs w:val="20"/>
              </w:rPr>
              <w:t>/____________________/</w:t>
            </w:r>
          </w:p>
          <w:p w:rsidR="00334B2F" w:rsidRPr="005E1F72" w:rsidRDefault="00334B2F" w:rsidP="0040074F">
            <w:pPr>
              <w:jc w:val="right"/>
              <w:rPr>
                <w:rFonts w:ascii="GHEA Grapalat" w:hAnsi="GHEA Grapalat" w:cs="Sylfaen"/>
                <w:sz w:val="20"/>
                <w:szCs w:val="20"/>
              </w:rPr>
            </w:pPr>
          </w:p>
          <w:p w:rsidR="00334B2F" w:rsidRPr="005E1F72" w:rsidRDefault="00334B2F" w:rsidP="0040074F">
            <w:pPr>
              <w:jc w:val="right"/>
              <w:rPr>
                <w:rFonts w:ascii="GHEA Grapalat" w:hAnsi="GHEA Grapalat" w:cs="Sylfaen"/>
                <w:sz w:val="20"/>
                <w:szCs w:val="20"/>
              </w:rPr>
            </w:pPr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2 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>1.б. К.Т.</w:t>
            </w:r>
          </w:p>
          <w:p w:rsidR="00334B2F" w:rsidRPr="005E1F72" w:rsidRDefault="00334B2F" w:rsidP="0040074F">
            <w:pPr>
              <w:jc w:val="right"/>
              <w:rPr>
                <w:rFonts w:ascii="GHEA Grapalat" w:hAnsi="GHEA Grapalat" w:cs="Sylfaen"/>
                <w:sz w:val="20"/>
                <w:szCs w:val="20"/>
              </w:rPr>
            </w:pPr>
          </w:p>
        </w:tc>
      </w:tr>
      <w:tr w:rsidR="00334B2F" w:rsidRPr="005E1F72" w:rsidTr="0040074F">
        <w:trPr>
          <w:trHeight w:val="2058"/>
        </w:trPr>
        <w:tc>
          <w:tcPr>
            <w:tcW w:w="5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334B2F" w:rsidRPr="005E1F72" w:rsidRDefault="00334B2F" w:rsidP="0040074F">
            <w:pPr>
              <w:rPr>
                <w:rFonts w:ascii="GHEA Grapalat" w:hAnsi="GHEA Grapalat" w:cs="Tahoma"/>
                <w:color w:val="000000"/>
                <w:sz w:val="20"/>
                <w:szCs w:val="20"/>
              </w:rPr>
            </w:pPr>
            <w:r w:rsidRPr="005E1F72">
              <w:rPr>
                <w:rFonts w:ascii="GHEA Grapalat" w:hAnsi="GHEA Grapalat" w:cs="Tahoma"/>
                <w:color w:val="000000"/>
                <w:sz w:val="20"/>
                <w:szCs w:val="20"/>
              </w:rPr>
              <w:t xml:space="preserve">2 </w:t>
            </w:r>
            <w:r w:rsidRPr="005E1F72">
              <w:rPr>
                <w:rFonts w:ascii="GHEA Grapalat" w:hAnsi="GHEA Grapalat" w:cs="Tahoma"/>
                <w:color w:val="000000"/>
                <w:sz w:val="20"/>
                <w:szCs w:val="20"/>
                <w:lang w:val="hy-AM"/>
              </w:rPr>
              <w:t xml:space="preserve">4 </w:t>
            </w:r>
            <w:r w:rsidRPr="005E1F72">
              <w:rPr>
                <w:rFonts w:ascii="GHEA Grapalat" w:hAnsi="GHEA Grapalat" w:cs="Tahoma"/>
                <w:color w:val="000000"/>
                <w:sz w:val="20"/>
                <w:szCs w:val="20"/>
              </w:rPr>
              <w:t xml:space="preserve">.а. </w:t>
            </w:r>
            <w:r w:rsidRPr="005E1F72">
              <w:rPr>
                <w:rFonts w:ascii="GHEA Grapalat" w:hAnsi="GHEA Grapalat" w:cs="Tahoma"/>
                <w:color w:val="000000"/>
                <w:sz w:val="20"/>
                <w:szCs w:val="20"/>
                <w:lang w:val="hy-AM"/>
              </w:rPr>
              <w:t>Финансовое учреждение-получатель</w:t>
            </w:r>
            <w:r w:rsidRPr="005E1F72">
              <w:rPr>
                <w:rFonts w:ascii="GHEA Grapalat" w:hAnsi="GHEA Grapalat" w:cs="Tahoma"/>
                <w:color w:val="000000"/>
                <w:sz w:val="20"/>
                <w:szCs w:val="20"/>
              </w:rPr>
              <w:t xml:space="preserve"> </w:t>
            </w:r>
          </w:p>
          <w:p w:rsidR="00334B2F" w:rsidRPr="005E1F72" w:rsidRDefault="00334B2F" w:rsidP="0040074F">
            <w:pPr>
              <w:rPr>
                <w:rFonts w:ascii="GHEA Grapalat" w:hAnsi="GHEA Grapalat" w:cs="Tahoma"/>
                <w:color w:val="000000"/>
                <w:sz w:val="20"/>
                <w:szCs w:val="20"/>
                <w:lang w:val="hy-AM"/>
              </w:rPr>
            </w:pPr>
            <w:r w:rsidRPr="005E1F72">
              <w:rPr>
                <w:rFonts w:ascii="GHEA Grapalat" w:hAnsi="GHEA Grapalat" w:cs="Tahoma"/>
                <w:color w:val="000000"/>
                <w:sz w:val="20"/>
                <w:szCs w:val="20"/>
              </w:rPr>
              <w:t xml:space="preserve">                             </w:t>
            </w:r>
            <w:r w:rsidRPr="005E1F72">
              <w:rPr>
                <w:rFonts w:ascii="GHEA Grapalat" w:hAnsi="GHEA Grapalat" w:cs="Tahoma"/>
                <w:color w:val="000000"/>
                <w:sz w:val="20"/>
                <w:szCs w:val="20"/>
                <w:lang w:val="hy-AM"/>
              </w:rPr>
              <w:t xml:space="preserve">                 </w:t>
            </w:r>
          </w:p>
          <w:p w:rsidR="00334B2F" w:rsidRPr="005E1F72" w:rsidRDefault="00334B2F" w:rsidP="0040074F">
            <w:pPr>
              <w:rPr>
                <w:rFonts w:ascii="GHEA Grapalat" w:hAnsi="GHEA Grapalat" w:cs="Tahoma"/>
                <w:color w:val="000000"/>
                <w:sz w:val="20"/>
                <w:szCs w:val="20"/>
              </w:rPr>
            </w:pPr>
            <w:r w:rsidRPr="005E1F72">
              <w:rPr>
                <w:rFonts w:ascii="GHEA Grapalat" w:hAnsi="GHEA Grapalat" w:cs="Tahoma"/>
                <w:color w:val="000000"/>
                <w:sz w:val="20"/>
                <w:szCs w:val="20"/>
                <w:lang w:val="hy-AM"/>
              </w:rPr>
              <w:t xml:space="preserve">                                                 </w:t>
            </w:r>
            <w:r w:rsidRPr="005E1F72">
              <w:rPr>
                <w:rFonts w:ascii="GHEA Grapalat" w:hAnsi="GHEA Grapalat" w:cs="Tahoma"/>
                <w:color w:val="000000"/>
                <w:sz w:val="20"/>
                <w:szCs w:val="20"/>
              </w:rPr>
              <w:t>/____________________/</w:t>
            </w:r>
          </w:p>
          <w:p w:rsidR="00334B2F" w:rsidRPr="005E1F72" w:rsidRDefault="00334B2F" w:rsidP="0040074F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5E1F72">
              <w:rPr>
                <w:rFonts w:ascii="GHEA Grapalat" w:hAnsi="GHEA Grapalat" w:cs="Sylfaen"/>
                <w:sz w:val="20"/>
                <w:szCs w:val="20"/>
              </w:rPr>
              <w:t xml:space="preserve">  </w:t>
            </w:r>
          </w:p>
          <w:p w:rsidR="00334B2F" w:rsidRPr="005E1F72" w:rsidRDefault="00334B2F" w:rsidP="0040074F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5E1F72">
              <w:rPr>
                <w:rFonts w:ascii="GHEA Grapalat" w:hAnsi="GHEA Grapalat" w:cs="Sylfaen"/>
                <w:sz w:val="20"/>
                <w:szCs w:val="20"/>
              </w:rPr>
              <w:t>/подпись/</w:t>
            </w:r>
          </w:p>
          <w:p w:rsidR="00334B2F" w:rsidRPr="005E1F72" w:rsidRDefault="00334B2F" w:rsidP="0040074F">
            <w:pPr>
              <w:rPr>
                <w:rFonts w:ascii="GHEA Grapalat" w:hAnsi="GHEA Grapalat" w:cs="Tahoma"/>
                <w:color w:val="000000"/>
                <w:sz w:val="20"/>
                <w:szCs w:val="20"/>
              </w:rPr>
            </w:pPr>
          </w:p>
          <w:p w:rsidR="00334B2F" w:rsidRPr="005E1F72" w:rsidRDefault="00334B2F" w:rsidP="0040074F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5364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334B2F" w:rsidRPr="005E1F72" w:rsidRDefault="00334B2F" w:rsidP="0040074F">
            <w:pPr>
              <w:rPr>
                <w:rFonts w:ascii="GHEA Grapalat" w:hAnsi="GHEA Grapalat" w:cs="Tahoma"/>
                <w:color w:val="000000"/>
                <w:sz w:val="20"/>
                <w:szCs w:val="20"/>
              </w:rPr>
            </w:pPr>
            <w:r w:rsidRPr="005E1F72">
              <w:rPr>
                <w:rFonts w:ascii="GHEA Grapalat" w:hAnsi="GHEA Grapalat" w:cs="Tahoma"/>
                <w:color w:val="000000"/>
                <w:sz w:val="20"/>
                <w:szCs w:val="20"/>
              </w:rPr>
              <w:t xml:space="preserve">2 </w:t>
            </w:r>
            <w:r w:rsidRPr="005E1F72">
              <w:rPr>
                <w:rFonts w:ascii="GHEA Grapalat" w:hAnsi="GHEA Grapalat" w:cs="Tahoma"/>
                <w:color w:val="000000"/>
                <w:sz w:val="20"/>
                <w:szCs w:val="20"/>
                <w:lang w:val="hy-AM"/>
              </w:rPr>
              <w:t xml:space="preserve">3 </w:t>
            </w:r>
            <w:r w:rsidRPr="005E1F72">
              <w:rPr>
                <w:rFonts w:ascii="GHEA Grapalat" w:hAnsi="GHEA Grapalat" w:cs="Tahoma"/>
                <w:color w:val="000000"/>
                <w:sz w:val="20"/>
                <w:szCs w:val="20"/>
              </w:rPr>
              <w:t xml:space="preserve">.а. </w:t>
            </w:r>
            <w:r w:rsidRPr="005E1F72">
              <w:rPr>
                <w:rFonts w:ascii="GHEA Grapalat" w:hAnsi="GHEA Grapalat" w:cs="Tahoma"/>
                <w:color w:val="000000"/>
                <w:sz w:val="20"/>
                <w:szCs w:val="20"/>
                <w:lang w:val="hy-AM"/>
              </w:rPr>
              <w:t>Финансовая организация, обслуживающая плательщика</w:t>
            </w:r>
            <w:r w:rsidRPr="005E1F72">
              <w:rPr>
                <w:rFonts w:ascii="GHEA Grapalat" w:hAnsi="GHEA Grapalat" w:cs="Tahoma"/>
                <w:color w:val="000000"/>
                <w:sz w:val="20"/>
                <w:szCs w:val="20"/>
              </w:rPr>
              <w:t xml:space="preserve"> </w:t>
            </w:r>
          </w:p>
          <w:p w:rsidR="00334B2F" w:rsidRPr="005E1F72" w:rsidRDefault="00334B2F" w:rsidP="0040074F">
            <w:pPr>
              <w:jc w:val="right"/>
              <w:rPr>
                <w:rFonts w:ascii="GHEA Grapalat" w:hAnsi="GHEA Grapalat" w:cs="Tahoma"/>
                <w:color w:val="000000"/>
                <w:sz w:val="20"/>
                <w:szCs w:val="20"/>
              </w:rPr>
            </w:pPr>
          </w:p>
          <w:p w:rsidR="00334B2F" w:rsidRPr="005E1F72" w:rsidRDefault="00334B2F" w:rsidP="0040074F">
            <w:pPr>
              <w:jc w:val="right"/>
              <w:rPr>
                <w:rFonts w:ascii="GHEA Grapalat" w:hAnsi="GHEA Grapalat" w:cs="Tahoma"/>
                <w:color w:val="000000"/>
                <w:sz w:val="20"/>
                <w:szCs w:val="20"/>
              </w:rPr>
            </w:pPr>
          </w:p>
          <w:p w:rsidR="00334B2F" w:rsidRPr="005E1F72" w:rsidRDefault="00334B2F" w:rsidP="0040074F">
            <w:pPr>
              <w:jc w:val="right"/>
              <w:rPr>
                <w:rFonts w:ascii="GHEA Grapalat" w:hAnsi="GHEA Grapalat" w:cs="Tahoma"/>
                <w:color w:val="000000"/>
                <w:sz w:val="20"/>
                <w:szCs w:val="20"/>
              </w:rPr>
            </w:pPr>
            <w:r w:rsidRPr="005E1F72">
              <w:rPr>
                <w:rFonts w:ascii="GHEA Grapalat" w:hAnsi="GHEA Grapalat" w:cs="Tahoma"/>
                <w:color w:val="000000"/>
                <w:sz w:val="20"/>
                <w:szCs w:val="20"/>
              </w:rPr>
              <w:t>/____________________/</w:t>
            </w:r>
          </w:p>
          <w:p w:rsidR="00334B2F" w:rsidRPr="005E1F72" w:rsidRDefault="00334B2F" w:rsidP="0040074F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5E1F72">
              <w:rPr>
                <w:rFonts w:ascii="GHEA Grapalat" w:hAnsi="GHEA Grapalat" w:cs="Tahoma"/>
                <w:color w:val="000000"/>
                <w:sz w:val="20"/>
                <w:szCs w:val="20"/>
              </w:rPr>
              <w:t xml:space="preserve">                                                   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>/подпись/</w:t>
            </w:r>
          </w:p>
          <w:p w:rsidR="00334B2F" w:rsidRPr="005E1F72" w:rsidRDefault="00334B2F" w:rsidP="0040074F">
            <w:pPr>
              <w:jc w:val="right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</w:tr>
      <w:tr w:rsidR="00334B2F" w:rsidRPr="005E1F72" w:rsidTr="0040074F">
        <w:trPr>
          <w:trHeight w:val="2194"/>
        </w:trPr>
        <w:tc>
          <w:tcPr>
            <w:tcW w:w="5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4B2F" w:rsidRPr="005E1F72" w:rsidRDefault="00334B2F" w:rsidP="0040074F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5E1F72">
              <w:rPr>
                <w:rFonts w:ascii="GHEA Grapalat" w:hAnsi="GHEA Grapalat" w:cs="Sylfaen"/>
                <w:sz w:val="20"/>
                <w:szCs w:val="20"/>
              </w:rPr>
              <w:lastRenderedPageBreak/>
              <w:t>24. б. К.Т.</w:t>
            </w:r>
          </w:p>
          <w:p w:rsidR="00334B2F" w:rsidRPr="005E1F72" w:rsidRDefault="00334B2F" w:rsidP="0040074F">
            <w:pPr>
              <w:rPr>
                <w:rFonts w:ascii="GHEA Grapalat" w:hAnsi="GHEA Grapalat" w:cs="Sylfaen"/>
                <w:sz w:val="20"/>
                <w:szCs w:val="20"/>
              </w:rPr>
            </w:pPr>
          </w:p>
          <w:p w:rsidR="00334B2F" w:rsidRPr="005E1F72" w:rsidRDefault="00334B2F" w:rsidP="0040074F">
            <w:pPr>
              <w:rPr>
                <w:rFonts w:ascii="GHEA Grapalat" w:hAnsi="GHEA Grapalat" w:cs="Sylfaen"/>
                <w:sz w:val="20"/>
                <w:szCs w:val="20"/>
              </w:rPr>
            </w:pPr>
          </w:p>
          <w:p w:rsidR="00334B2F" w:rsidRPr="005E1F72" w:rsidRDefault="00334B2F" w:rsidP="0040074F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5E1F72">
              <w:rPr>
                <w:rFonts w:ascii="GHEA Grapalat" w:hAnsi="GHEA Grapalat" w:cs="Tahoma"/>
                <w:color w:val="000000"/>
                <w:sz w:val="20"/>
                <w:szCs w:val="20"/>
              </w:rPr>
              <w:t xml:space="preserve"> 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 xml:space="preserve">2 </w:t>
            </w:r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4 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 xml:space="preserve">. </w:t>
            </w:r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в </w:t>
            </w:r>
            <w:r w:rsidRPr="005E1F72">
              <w:rPr>
                <w:rFonts w:ascii="GHEA Grapalat" w:hAnsi="GHEA Grapalat" w:cs="Tahoma"/>
                <w:color w:val="000000"/>
                <w:sz w:val="20"/>
                <w:szCs w:val="20"/>
              </w:rPr>
              <w:t xml:space="preserve">"___ </w:t>
            </w:r>
            <w:r w:rsidRPr="005E1F72">
              <w:rPr>
                <w:rFonts w:ascii="GHEA Grapalat" w:hAnsi="GHEA Grapalat" w:cs="Sylfaen"/>
                <w:color w:val="000000"/>
                <w:sz w:val="20"/>
                <w:szCs w:val="20"/>
              </w:rPr>
              <w:t xml:space="preserve">" ___ </w:t>
            </w:r>
            <w:r w:rsidRPr="005E1F72">
              <w:rPr>
                <w:rFonts w:ascii="GHEA Grapalat" w:hAnsi="GHEA Grapalat" w:cs="Tahoma"/>
                <w:color w:val="000000"/>
                <w:sz w:val="20"/>
                <w:szCs w:val="20"/>
              </w:rPr>
              <w:t>20___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</w:p>
          <w:p w:rsidR="00334B2F" w:rsidRPr="005E1F72" w:rsidRDefault="00334B2F" w:rsidP="0040074F">
            <w:pPr>
              <w:rPr>
                <w:rFonts w:ascii="GHEA Grapalat" w:hAnsi="GHEA Grapalat" w:cs="Sylfaen"/>
                <w:sz w:val="20"/>
                <w:szCs w:val="20"/>
              </w:rPr>
            </w:pPr>
          </w:p>
          <w:p w:rsidR="00334B2F" w:rsidRPr="005E1F72" w:rsidRDefault="00334B2F" w:rsidP="0040074F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5E1F72">
              <w:rPr>
                <w:rFonts w:ascii="GHEA Grapalat" w:hAnsi="GHEA Grapalat" w:cs="Sylfaen"/>
                <w:sz w:val="20"/>
                <w:szCs w:val="20"/>
              </w:rPr>
              <w:t xml:space="preserve">  </w:t>
            </w:r>
          </w:p>
          <w:p w:rsidR="00334B2F" w:rsidRPr="005E1F72" w:rsidRDefault="00334B2F" w:rsidP="0040074F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5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4B2F" w:rsidRPr="005E1F72" w:rsidRDefault="00334B2F" w:rsidP="0040074F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5E1F72">
              <w:rPr>
                <w:rFonts w:ascii="GHEA Grapalat" w:hAnsi="GHEA Grapalat" w:cs="Sylfaen"/>
                <w:sz w:val="20"/>
                <w:szCs w:val="20"/>
              </w:rPr>
              <w:t>23.б. К.Т.</w:t>
            </w:r>
          </w:p>
          <w:p w:rsidR="00334B2F" w:rsidRPr="005E1F72" w:rsidRDefault="00334B2F" w:rsidP="0040074F">
            <w:pPr>
              <w:rPr>
                <w:rFonts w:ascii="GHEA Grapalat" w:hAnsi="GHEA Grapalat" w:cs="Sylfaen"/>
                <w:sz w:val="20"/>
                <w:szCs w:val="20"/>
              </w:rPr>
            </w:pPr>
          </w:p>
          <w:p w:rsidR="00334B2F" w:rsidRPr="005E1F72" w:rsidRDefault="00334B2F" w:rsidP="0040074F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5E1F72">
              <w:rPr>
                <w:rFonts w:ascii="GHEA Grapalat" w:hAnsi="GHEA Grapalat" w:cs="Sylfaen"/>
                <w:sz w:val="20"/>
                <w:szCs w:val="20"/>
              </w:rPr>
              <w:t xml:space="preserve">                     </w:t>
            </w:r>
          </w:p>
          <w:p w:rsidR="00334B2F" w:rsidRPr="005E1F72" w:rsidRDefault="00334B2F" w:rsidP="0040074F">
            <w:pPr>
              <w:rPr>
                <w:rFonts w:ascii="GHEA Grapalat" w:hAnsi="GHEA Grapalat" w:cs="Sylfaen"/>
                <w:color w:val="000000"/>
                <w:sz w:val="20"/>
                <w:szCs w:val="20"/>
              </w:rPr>
            </w:pPr>
            <w:r w:rsidRPr="005E1F72">
              <w:rPr>
                <w:rFonts w:ascii="GHEA Grapalat" w:hAnsi="GHEA Grapalat" w:cs="Sylfaen"/>
                <w:sz w:val="20"/>
                <w:szCs w:val="20"/>
              </w:rPr>
              <w:t xml:space="preserve">23. </w:t>
            </w:r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в 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 xml:space="preserve">. Дата реализации: </w:t>
            </w:r>
            <w:r w:rsidRPr="005E1F72">
              <w:rPr>
                <w:rFonts w:ascii="GHEA Grapalat" w:hAnsi="GHEA Grapalat" w:cs="Tahoma"/>
                <w:color w:val="000000"/>
                <w:sz w:val="20"/>
                <w:szCs w:val="20"/>
              </w:rPr>
              <w:t xml:space="preserve">«___» </w:t>
            </w:r>
            <w:r w:rsidRPr="005E1F72">
              <w:rPr>
                <w:rFonts w:ascii="GHEA Grapalat" w:hAnsi="GHEA Grapalat" w:cs="Sylfaen"/>
                <w:color w:val="000000"/>
                <w:sz w:val="20"/>
                <w:szCs w:val="20"/>
              </w:rPr>
              <w:t xml:space="preserve">___ </w:t>
            </w:r>
            <w:r w:rsidRPr="005E1F72">
              <w:rPr>
                <w:rFonts w:ascii="GHEA Grapalat" w:hAnsi="GHEA Grapalat" w:cs="Tahoma"/>
                <w:color w:val="000000"/>
                <w:sz w:val="20"/>
                <w:szCs w:val="20"/>
              </w:rPr>
              <w:t xml:space="preserve">20___ </w:t>
            </w:r>
            <w:r w:rsidRPr="005E1F72">
              <w:rPr>
                <w:rFonts w:ascii="GHEA Grapalat" w:hAnsi="GHEA Grapalat" w:cs="Sylfaen"/>
                <w:color w:val="000000"/>
                <w:sz w:val="20"/>
                <w:szCs w:val="20"/>
              </w:rPr>
              <w:t>года.</w:t>
            </w:r>
          </w:p>
          <w:p w:rsidR="00334B2F" w:rsidRPr="005E1F72" w:rsidRDefault="00334B2F" w:rsidP="0040074F">
            <w:pPr>
              <w:rPr>
                <w:rFonts w:ascii="GHEA Grapalat" w:hAnsi="GHEA Grapalat" w:cs="Sylfaen"/>
                <w:color w:val="000000"/>
                <w:sz w:val="20"/>
                <w:szCs w:val="20"/>
              </w:rPr>
            </w:pPr>
          </w:p>
          <w:p w:rsidR="00334B2F" w:rsidRPr="005E1F72" w:rsidRDefault="00334B2F" w:rsidP="0040074F">
            <w:pPr>
              <w:rPr>
                <w:rFonts w:ascii="GHEA Grapalat" w:hAnsi="GHEA Grapalat" w:cs="Sylfaen"/>
                <w:sz w:val="20"/>
                <w:szCs w:val="20"/>
              </w:rPr>
            </w:pPr>
          </w:p>
          <w:p w:rsidR="00334B2F" w:rsidRPr="005E1F72" w:rsidRDefault="00334B2F" w:rsidP="0040074F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</w:p>
        </w:tc>
      </w:tr>
    </w:tbl>
    <w:p w:rsidR="00334B2F" w:rsidRDefault="00334B2F" w:rsidP="00334B2F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="GHEA Grapalat" w:hAnsi="GHEA Grapalat"/>
          <w:i/>
          <w:sz w:val="16"/>
          <w:lang w:val="hy-AM"/>
        </w:rPr>
      </w:pPr>
    </w:p>
    <w:p w:rsidR="00334B2F" w:rsidRDefault="00334B2F" w:rsidP="00334B2F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="GHEA Grapalat" w:hAnsi="GHEA Grapalat"/>
          <w:i/>
          <w:sz w:val="16"/>
          <w:lang w:val="hy-AM"/>
        </w:rPr>
      </w:pPr>
    </w:p>
    <w:p w:rsidR="00334B2F" w:rsidRDefault="00334B2F" w:rsidP="00334B2F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="GHEA Grapalat" w:hAnsi="GHEA Grapalat"/>
          <w:i/>
          <w:sz w:val="16"/>
          <w:lang w:val="hy-AM"/>
        </w:rPr>
      </w:pPr>
    </w:p>
    <w:p w:rsidR="00334B2F" w:rsidRDefault="00334B2F" w:rsidP="00334B2F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="GHEA Grapalat" w:hAnsi="GHEA Grapalat"/>
          <w:i/>
          <w:sz w:val="16"/>
          <w:lang w:val="hy-AM"/>
        </w:rPr>
      </w:pPr>
    </w:p>
    <w:p w:rsidR="00334B2F" w:rsidRDefault="00334B2F" w:rsidP="00334B2F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="GHEA Grapalat" w:hAnsi="GHEA Grapalat"/>
          <w:i/>
          <w:sz w:val="16"/>
          <w:lang w:val="hy-AM"/>
        </w:rPr>
      </w:pPr>
    </w:p>
    <w:p w:rsidR="00334B2F" w:rsidRPr="000B4CF4" w:rsidRDefault="00334B2F" w:rsidP="00334B2F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B4CF4">
        <w:rPr>
          <w:rFonts w:ascii="GHEA Grapalat" w:hAnsi="GHEA Grapalat"/>
          <w:i/>
          <w:sz w:val="16"/>
          <w:lang w:val="hy-AM"/>
        </w:rPr>
        <w:t>* Письмо-запрос платежа заполняется в соответствии с «Обязательными действующими условиями и порядком заполнения письма-запроса платежа», определенными в настоящем приглашении.</w:t>
      </w:r>
    </w:p>
    <w:p w:rsidR="00334B2F" w:rsidRPr="005E1F72" w:rsidRDefault="00334B2F" w:rsidP="00334B2F">
      <w:pPr>
        <w:jc w:val="center"/>
        <w:rPr>
          <w:rFonts w:ascii="GHEA Grapalat" w:hAnsi="GHEA Grapalat"/>
          <w:b/>
          <w:sz w:val="22"/>
          <w:szCs w:val="22"/>
          <w:lang w:val="nl-NL"/>
        </w:rPr>
      </w:pPr>
      <w:r>
        <w:rPr>
          <w:rFonts w:ascii="GHEA Grapalat" w:hAnsi="GHEA Grapalat"/>
          <w:b/>
          <w:lang w:val="hy-AM"/>
        </w:rPr>
        <w:br w:type="page"/>
      </w:r>
      <w:r w:rsidRPr="000B4CF4">
        <w:rPr>
          <w:rFonts w:ascii="GHEA Grapalat" w:hAnsi="GHEA Grapalat"/>
          <w:b/>
          <w:sz w:val="22"/>
          <w:szCs w:val="22"/>
          <w:lang w:val="hy-AM"/>
        </w:rPr>
        <w:lastRenderedPageBreak/>
        <w:t>Оплата:</w:t>
      </w:r>
      <w:r w:rsidRPr="005E1F72">
        <w:rPr>
          <w:rFonts w:ascii="GHEA Grapalat" w:hAnsi="GHEA Grapalat"/>
          <w:b/>
          <w:sz w:val="22"/>
          <w:szCs w:val="22"/>
          <w:lang w:val="nl-NL"/>
        </w:rPr>
        <w:t xml:space="preserve"> </w:t>
      </w:r>
      <w:r w:rsidRPr="000B4CF4">
        <w:rPr>
          <w:rFonts w:ascii="GHEA Grapalat" w:hAnsi="GHEA Grapalat"/>
          <w:b/>
          <w:sz w:val="22"/>
          <w:szCs w:val="22"/>
          <w:lang w:val="hy-AM"/>
        </w:rPr>
        <w:t>письмо-требование</w:t>
      </w:r>
      <w:r w:rsidRPr="005E1F72">
        <w:rPr>
          <w:rFonts w:ascii="GHEA Grapalat" w:hAnsi="GHEA Grapalat"/>
          <w:b/>
          <w:sz w:val="22"/>
          <w:szCs w:val="22"/>
          <w:lang w:val="nl-NL"/>
        </w:rPr>
        <w:t xml:space="preserve"> </w:t>
      </w:r>
      <w:r w:rsidRPr="000B4CF4">
        <w:rPr>
          <w:rFonts w:ascii="GHEA Grapalat" w:hAnsi="GHEA Grapalat"/>
          <w:b/>
          <w:sz w:val="22"/>
          <w:szCs w:val="22"/>
          <w:lang w:val="hy-AM"/>
        </w:rPr>
        <w:t>обязательный</w:t>
      </w:r>
      <w:r w:rsidRPr="005E1F72">
        <w:rPr>
          <w:rFonts w:ascii="GHEA Grapalat" w:hAnsi="GHEA Grapalat"/>
          <w:b/>
          <w:sz w:val="22"/>
          <w:szCs w:val="22"/>
          <w:lang w:val="nl-NL"/>
        </w:rPr>
        <w:t xml:space="preserve"> </w:t>
      </w:r>
      <w:r w:rsidRPr="000B4CF4">
        <w:rPr>
          <w:rFonts w:ascii="GHEA Grapalat" w:hAnsi="GHEA Grapalat"/>
          <w:b/>
          <w:sz w:val="22"/>
          <w:szCs w:val="22"/>
          <w:lang w:val="hy-AM"/>
        </w:rPr>
        <w:t>действительные условия</w:t>
      </w:r>
      <w:r w:rsidRPr="005E1F72">
        <w:rPr>
          <w:rFonts w:ascii="GHEA Grapalat" w:hAnsi="GHEA Grapalat"/>
          <w:b/>
          <w:sz w:val="22"/>
          <w:szCs w:val="22"/>
          <w:lang w:val="nl-NL"/>
        </w:rPr>
        <w:t xml:space="preserve"> </w:t>
      </w:r>
      <w:r w:rsidRPr="000B4CF4">
        <w:rPr>
          <w:rFonts w:ascii="GHEA Grapalat" w:hAnsi="GHEA Grapalat"/>
          <w:b/>
          <w:sz w:val="22"/>
          <w:szCs w:val="22"/>
          <w:lang w:val="hy-AM"/>
        </w:rPr>
        <w:t>и:</w:t>
      </w:r>
      <w:r w:rsidRPr="005E1F72">
        <w:rPr>
          <w:rFonts w:ascii="GHEA Grapalat" w:hAnsi="GHEA Grapalat"/>
          <w:b/>
          <w:sz w:val="22"/>
          <w:szCs w:val="22"/>
          <w:lang w:val="nl-NL"/>
        </w:rPr>
        <w:t xml:space="preserve"> </w:t>
      </w:r>
      <w:r w:rsidRPr="000B4CF4">
        <w:rPr>
          <w:rFonts w:ascii="GHEA Grapalat" w:hAnsi="GHEA Grapalat"/>
          <w:b/>
          <w:sz w:val="22"/>
          <w:szCs w:val="22"/>
          <w:lang w:val="hy-AM"/>
        </w:rPr>
        <w:t>наполнение</w:t>
      </w:r>
      <w:r w:rsidRPr="005E1F72">
        <w:rPr>
          <w:rFonts w:ascii="GHEA Grapalat" w:hAnsi="GHEA Grapalat"/>
          <w:b/>
          <w:sz w:val="22"/>
          <w:szCs w:val="22"/>
          <w:lang w:val="nl-NL"/>
        </w:rPr>
        <w:t xml:space="preserve"> </w:t>
      </w:r>
      <w:r w:rsidRPr="005E1F72">
        <w:rPr>
          <w:rFonts w:ascii="GHEA Grapalat" w:hAnsi="GHEA Grapalat"/>
          <w:b/>
          <w:sz w:val="22"/>
          <w:szCs w:val="22"/>
          <w:lang w:val="hy-AM"/>
        </w:rPr>
        <w:t>гид</w:t>
      </w:r>
    </w:p>
    <w:p w:rsidR="00334B2F" w:rsidRPr="005E1F72" w:rsidRDefault="00334B2F" w:rsidP="00334B2F">
      <w:pPr>
        <w:jc w:val="center"/>
        <w:rPr>
          <w:rFonts w:ascii="GHEA Grapalat" w:hAnsi="GHEA Grapalat"/>
          <w:b/>
          <w:sz w:val="22"/>
          <w:szCs w:val="22"/>
          <w:lang w:val="nl-NL"/>
        </w:rPr>
      </w:pPr>
    </w:p>
    <w:tbl>
      <w:tblPr>
        <w:tblW w:w="10698" w:type="dxa"/>
        <w:tblInd w:w="-3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1938"/>
        <w:gridCol w:w="2050"/>
        <w:gridCol w:w="3350"/>
        <w:gridCol w:w="2640"/>
      </w:tblGrid>
      <w:tr w:rsidR="00334B2F" w:rsidRPr="005E1F72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Вопрос/Ответ: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5E1F72">
              <w:rPr>
                <w:rFonts w:ascii="GHEA Grapalat" w:hAnsi="GHEA Grapalat"/>
                <w:b/>
                <w:sz w:val="20"/>
                <w:szCs w:val="20"/>
              </w:rPr>
              <w:t>Срок действия документа «Запрос на оплату».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5E1F72">
              <w:rPr>
                <w:rFonts w:ascii="GHEA Grapalat" w:hAnsi="GHEA Grapalat"/>
                <w:b/>
                <w:sz w:val="20"/>
                <w:szCs w:val="20"/>
              </w:rPr>
              <w:t>указанного поля/</w:t>
            </w:r>
          </w:p>
          <w:p w:rsidR="00334B2F" w:rsidRPr="005E1F72" w:rsidRDefault="00334B2F" w:rsidP="00CB0ADE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5E1F72">
              <w:rPr>
                <w:rFonts w:ascii="GHEA Grapalat" w:hAnsi="GHEA Grapalat"/>
                <w:b/>
                <w:sz w:val="20"/>
                <w:szCs w:val="20"/>
              </w:rPr>
              <w:t>наличие действительного условия в документе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5E1F72">
              <w:rPr>
                <w:rFonts w:ascii="GHEA Grapalat" w:hAnsi="GHEA Grapalat"/>
                <w:b/>
                <w:sz w:val="20"/>
                <w:szCs w:val="20"/>
              </w:rPr>
              <w:t>Требование выполнить действительное условие</w:t>
            </w:r>
            <w:r w:rsidRPr="005E1F72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 </w:t>
            </w:r>
          </w:p>
          <w:p w:rsidR="00334B2F" w:rsidRPr="005E1F72" w:rsidRDefault="00334B2F" w:rsidP="00CB0ADE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5E1F72">
              <w:rPr>
                <w:rFonts w:ascii="GHEA Grapalat" w:hAnsi="GHEA Grapalat"/>
                <w:b/>
                <w:sz w:val="20"/>
                <w:szCs w:val="20"/>
              </w:rPr>
              <w:t xml:space="preserve">( </w:t>
            </w:r>
            <w:r w:rsidRPr="005E1F72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связано с процессом закупок </w:t>
            </w:r>
            <w:r w:rsidRPr="005E1F72">
              <w:rPr>
                <w:rFonts w:ascii="GHEA Grapalat" w:hAnsi="GHEA Grapalat"/>
                <w:b/>
                <w:sz w:val="20"/>
                <w:szCs w:val="20"/>
              </w:rPr>
              <w:t>)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ind w:left="-588" w:firstLine="588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5E1F72">
              <w:rPr>
                <w:rFonts w:ascii="GHEA Grapalat" w:hAnsi="GHEA Grapalat"/>
                <w:b/>
                <w:sz w:val="20"/>
                <w:szCs w:val="20"/>
              </w:rPr>
              <w:t>Срок действия:</w:t>
            </w:r>
          </w:p>
          <w:p w:rsidR="00334B2F" w:rsidRPr="005E1F72" w:rsidRDefault="00334B2F" w:rsidP="00CB0ADE">
            <w:pPr>
              <w:ind w:left="-588" w:firstLine="588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5E1F72">
              <w:rPr>
                <w:rFonts w:ascii="GHEA Grapalat" w:hAnsi="GHEA Grapalat"/>
                <w:b/>
                <w:sz w:val="20"/>
                <w:szCs w:val="20"/>
              </w:rPr>
              <w:t>дополнительная сторона:</w:t>
            </w:r>
          </w:p>
          <w:p w:rsidR="00334B2F" w:rsidRPr="005E1F72" w:rsidRDefault="00334B2F" w:rsidP="00CB0ADE">
            <w:pPr>
              <w:ind w:left="-588" w:firstLine="588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5E1F72">
              <w:rPr>
                <w:rFonts w:ascii="GHEA Grapalat" w:hAnsi="GHEA Grapalat"/>
                <w:b/>
                <w:sz w:val="20"/>
                <w:szCs w:val="20"/>
              </w:rPr>
              <w:t>бенефициар или плательщик</w:t>
            </w:r>
          </w:p>
          <w:p w:rsidR="00334B2F" w:rsidRPr="005E1F72" w:rsidRDefault="00334B2F" w:rsidP="00CB0ADE">
            <w:pPr>
              <w:ind w:left="-588" w:firstLine="588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5E1F72">
              <w:rPr>
                <w:rFonts w:ascii="GHEA Grapalat" w:hAnsi="GHEA Grapalat"/>
                <w:b/>
                <w:sz w:val="20"/>
                <w:szCs w:val="20"/>
              </w:rPr>
              <w:t xml:space="preserve">( </w:t>
            </w:r>
            <w:r w:rsidRPr="005E1F72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связано с процессом закупок </w:t>
            </w:r>
            <w:r w:rsidRPr="005E1F72">
              <w:rPr>
                <w:rFonts w:ascii="GHEA Grapalat" w:hAnsi="GHEA Grapalat"/>
                <w:b/>
                <w:sz w:val="20"/>
                <w:szCs w:val="20"/>
              </w:rPr>
              <w:t>)</w:t>
            </w:r>
          </w:p>
        </w:tc>
      </w:tr>
      <w:tr w:rsidR="00334B2F" w:rsidRPr="005E1F72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5E1F72">
              <w:rPr>
                <w:rFonts w:ascii="GHEA Grapalat" w:hAnsi="GHEA Grapalat"/>
                <w:b/>
                <w:sz w:val="20"/>
                <w:szCs w:val="20"/>
              </w:rPr>
              <w:t>1: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5E1F72">
              <w:rPr>
                <w:rFonts w:ascii="GHEA Grapalat" w:hAnsi="GHEA Grapalat"/>
                <w:b/>
                <w:sz w:val="20"/>
                <w:szCs w:val="20"/>
              </w:rPr>
              <w:t>2: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5E1F72">
              <w:rPr>
                <w:rFonts w:ascii="GHEA Grapalat" w:hAnsi="GHEA Grapalat"/>
                <w:b/>
                <w:sz w:val="20"/>
                <w:szCs w:val="20"/>
              </w:rPr>
              <w:t>3: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5E1F72">
              <w:rPr>
                <w:rFonts w:ascii="GHEA Grapalat" w:hAnsi="GHEA Grapalat"/>
                <w:b/>
                <w:sz w:val="20"/>
                <w:szCs w:val="20"/>
              </w:rPr>
              <w:t>4: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5E1F72">
              <w:rPr>
                <w:rFonts w:ascii="GHEA Grapalat" w:hAnsi="GHEA Grapalat"/>
                <w:b/>
                <w:sz w:val="20"/>
                <w:szCs w:val="20"/>
              </w:rPr>
              <w:t>5:00</w:t>
            </w:r>
          </w:p>
        </w:tc>
      </w:tr>
      <w:tr w:rsidR="00334B2F" w:rsidRPr="005E1F72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>1.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>Название документа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обязательный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>&lt;Запрос на оплату&gt; предварительно заполняется в документе.</w:t>
            </w:r>
          </w:p>
        </w:tc>
      </w:tr>
      <w:tr w:rsidR="00334B2F" w:rsidRPr="005E1F72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334B2F">
            <w:pPr>
              <w:pStyle w:val="aff"/>
              <w:numPr>
                <w:ilvl w:val="0"/>
                <w:numId w:val="26"/>
              </w:numPr>
              <w:contextualSpacing/>
              <w:rPr>
                <w:rFonts w:ascii="GHEA Grapalat" w:hAnsi="GHEA Grapalat" w:cs="Times Armenian"/>
                <w:sz w:val="20"/>
                <w:szCs w:val="20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номер запроса платежа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обязательный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заполняется получателем при подаче платежного требования в банк плательщика</w:t>
            </w:r>
          </w:p>
        </w:tc>
      </w:tr>
      <w:tr w:rsidR="00334B2F" w:rsidRPr="005E1F72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334B2F">
            <w:pPr>
              <w:pStyle w:val="aff"/>
              <w:numPr>
                <w:ilvl w:val="0"/>
                <w:numId w:val="26"/>
              </w:numPr>
              <w:ind w:hanging="436"/>
              <w:contextualSpacing/>
              <w:jc w:val="both"/>
              <w:rPr>
                <w:rFonts w:ascii="GHEA Grapalat" w:hAnsi="GHEA Grapalat" w:cs="Times Armenian"/>
                <w:sz w:val="20"/>
                <w:szCs w:val="20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дата подачи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обязательный</w:t>
            </w:r>
          </w:p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ind w:left="132" w:hanging="132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 xml:space="preserve">заполняется бенефициаром в день подачи платежного требования в банк плательщика </w:t>
            </w: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>.</w:t>
            </w:r>
          </w:p>
        </w:tc>
      </w:tr>
      <w:tr w:rsidR="00334B2F" w:rsidRPr="005E1F72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334B2F">
            <w:pPr>
              <w:pStyle w:val="aff"/>
              <w:numPr>
                <w:ilvl w:val="0"/>
                <w:numId w:val="26"/>
              </w:numPr>
              <w:ind w:hanging="436"/>
              <w:contextualSpacing/>
              <w:jc w:val="both"/>
              <w:rPr>
                <w:rFonts w:ascii="GHEA Grapalat" w:hAnsi="GHEA Grapalat" w:cs="Times Armenian"/>
                <w:sz w:val="20"/>
                <w:szCs w:val="20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Имя плательщика 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 xml:space="preserve">или </w:t>
            </w:r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t>имя и фамилия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обязательный</w:t>
            </w:r>
          </w:p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заполнить имя лица (плательщика), со счета которого должна быть списана сумма, указанная в запросе. Заполните имя, фамилию плательщика, если это физическое лицо или имя, если это юридическое лицо. Другие данные также указываются по мере необходимости.</w:t>
            </w: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5E1F72">
              <w:rPr>
                <w:rFonts w:ascii="GHEA Grapalat" w:hAnsi="GHEA Grapalat"/>
                <w:sz w:val="20"/>
                <w:szCs w:val="20"/>
              </w:rPr>
              <w:t>Заполняется плательщиком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ind w:left="252" w:hanging="252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заполняется плательщиком</w:t>
            </w:r>
          </w:p>
        </w:tc>
      </w:tr>
      <w:tr w:rsidR="00334B2F" w:rsidRPr="005E1F72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>5.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наименование финансовой организации (филиала), обслуживающей плательщика (банка плательщика)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обязательный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заполняется плательщиком</w:t>
            </w:r>
          </w:p>
        </w:tc>
      </w:tr>
      <w:tr w:rsidR="00334B2F" w:rsidRPr="005E1F72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>6.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номер счета плательщика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обязательный</w:t>
            </w:r>
          </w:p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заполняется номер банковского счета плательщика в обслуживающей его финансовой организации (филиале), с которого должна быть списана сумма, указанная в требовании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заполняется плательщиком</w:t>
            </w:r>
          </w:p>
        </w:tc>
      </w:tr>
      <w:tr w:rsidR="00334B2F" w:rsidRPr="005E1F72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>7.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Идентификационный номер плательщика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необязательный</w:t>
            </w:r>
          </w:p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дополняется в случаях, предусмотренных нормативными правовыми актами Республики Армения, если плательщиком является зарегистрированный налогоплательщик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заполняется плательщиком</w:t>
            </w:r>
          </w:p>
        </w:tc>
      </w:tr>
      <w:tr w:rsidR="00334B2F" w:rsidRPr="005E1F72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8.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Идентификационный номер плательщика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необязательный</w:t>
            </w:r>
          </w:p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дополняется в случаях, предусмотренных нормативными правовыми актами Республики Армения, когда плательщиком является физическое лицо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заполняется плательщиком</w:t>
            </w:r>
          </w:p>
        </w:tc>
      </w:tr>
      <w:tr w:rsidR="00334B2F" w:rsidRPr="005E1F72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>9.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Имя </w:t>
            </w:r>
            <w:r w:rsidRPr="005E1F72">
              <w:rPr>
                <w:rFonts w:ascii="GHEA Grapalat" w:hAnsi="GHEA Grapalat"/>
                <w:sz w:val="20"/>
                <w:szCs w:val="20"/>
              </w:rPr>
              <w:t xml:space="preserve">получателя 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 xml:space="preserve">или </w:t>
            </w:r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t>имя и фамилия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обязательный</w:t>
            </w:r>
          </w:p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заполняется наименование бенефициара (получателя платежа). Остальные данные также указываются при необходимости.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заполняется заранее бенефициаром по приглашению</w:t>
            </w:r>
          </w:p>
        </w:tc>
      </w:tr>
      <w:tr w:rsidR="00334B2F" w:rsidRPr="005E1F72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>10.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 xml:space="preserve">номер </w:t>
            </w:r>
            <w:r w:rsidRPr="005E1F72">
              <w:rPr>
                <w:rFonts w:ascii="GHEA Grapalat" w:hAnsi="GHEA Grapalat"/>
                <w:sz w:val="20"/>
                <w:szCs w:val="20"/>
              </w:rPr>
              <w:t>получателя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необязательный</w:t>
            </w:r>
          </w:p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 w:cs="Sylfaen"/>
                <w:sz w:val="20"/>
                <w:szCs w:val="20"/>
              </w:rPr>
              <w:t xml:space="preserve">( </w:t>
            </w:r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не заполняется в процессе покупки 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>)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 w:cs="Sylfaen"/>
                <w:sz w:val="20"/>
                <w:szCs w:val="20"/>
                <w:lang w:val="ru-RU"/>
              </w:rPr>
              <w:t xml:space="preserve">( </w:t>
            </w:r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не заполнено </w:t>
            </w:r>
            <w:r w:rsidRPr="005E1F72">
              <w:rPr>
                <w:rFonts w:ascii="GHEA Grapalat" w:hAnsi="GHEA Grapalat" w:cs="Sylfaen"/>
                <w:sz w:val="20"/>
                <w:szCs w:val="20"/>
                <w:lang w:val="ru-RU"/>
              </w:rPr>
              <w:t>)</w:t>
            </w:r>
          </w:p>
        </w:tc>
      </w:tr>
      <w:tr w:rsidR="00334B2F" w:rsidRPr="005E1F72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>11.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Идентификационный номер получателя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необязательный</w:t>
            </w:r>
          </w:p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дополняется в случаях, предусмотренных нормативными правовыми актами Республики Армения, когда выгодоприобретателем является зарегистрированный налогоплательщик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заполняется заранее бенефициаром по приглашению</w:t>
            </w:r>
          </w:p>
        </w:tc>
      </w:tr>
      <w:tr w:rsidR="00334B2F" w:rsidRPr="005E1F72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>12.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наименование финансовой организации (филиала), обслуживающей бенефициара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обязательный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заполняется заранее бенефициаром по приглашению</w:t>
            </w:r>
          </w:p>
        </w:tc>
      </w:tr>
      <w:tr w:rsidR="00334B2F" w:rsidRPr="005E1F72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>13.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номер счета получателя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обязательный</w:t>
            </w:r>
          </w:p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 xml:space="preserve">заполняется номер банковского ( </w:t>
            </w: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 xml:space="preserve">казначейского </w:t>
            </w:r>
            <w:r w:rsidRPr="005E1F72">
              <w:rPr>
                <w:rFonts w:ascii="GHEA Grapalat" w:hAnsi="GHEA Grapalat"/>
                <w:sz w:val="20"/>
                <w:szCs w:val="20"/>
              </w:rPr>
              <w:t>) счета получателя, на который должны быть перечислены взысканные с плательщика денежные средства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заполняется заранее бенефициаром по приглашению</w:t>
            </w:r>
          </w:p>
        </w:tc>
      </w:tr>
      <w:tr w:rsidR="00334B2F" w:rsidRPr="005E1F72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>14.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сумма (цифрами и прописью)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обязательный</w:t>
            </w:r>
          </w:p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сумма, подлежащая выплате бенефициару, заполняется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заполняется плательщиком</w:t>
            </w: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</w:p>
        </w:tc>
      </w:tr>
      <w:tr w:rsidR="00334B2F" w:rsidRPr="00F91C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>15.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t>Принимаемая сумма: (цифрами</w:t>
            </w:r>
            <w:r w:rsidRPr="005E1F72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t>и:</w:t>
            </w:r>
            <w:r w:rsidRPr="005E1F72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t>словами)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>необязательный</w:t>
            </w:r>
          </w:p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t>(предназначен для частичного принятия указанной суммы, что не распространяется на покупки)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t>(не заполняется и не применяется)</w:t>
            </w:r>
          </w:p>
        </w:tc>
      </w:tr>
      <w:tr w:rsidR="00334B2F" w:rsidRPr="005E1F72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>16.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валюта (прописью и кодом)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обязательный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заполняется плательщиком</w:t>
            </w:r>
          </w:p>
        </w:tc>
      </w:tr>
      <w:tr w:rsidR="00334B2F" w:rsidRPr="00F91C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>17.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цель сделки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 xml:space="preserve">Добавить </w:t>
            </w: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 xml:space="preserve">слова </w:t>
            </w:r>
            <w:r w:rsidRPr="005E1F72">
              <w:rPr>
                <w:rFonts w:ascii="GHEA Grapalat" w:hAnsi="GHEA Grapalat"/>
                <w:sz w:val="20"/>
                <w:szCs w:val="20"/>
              </w:rPr>
              <w:t xml:space="preserve">« </w:t>
            </w: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 xml:space="preserve">для обеспечения исполнения договора </w:t>
            </w:r>
            <w:r w:rsidRPr="005E1F72">
              <w:rPr>
                <w:rFonts w:ascii="GHEA Grapalat" w:hAnsi="GHEA Grapalat"/>
                <w:sz w:val="20"/>
                <w:szCs w:val="20"/>
              </w:rPr>
              <w:t xml:space="preserve">» </w:t>
            </w: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>.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2A4619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A4619">
              <w:rPr>
                <w:rFonts w:ascii="GHEA Grapalat" w:hAnsi="GHEA Grapalat"/>
                <w:sz w:val="20"/>
                <w:szCs w:val="20"/>
                <w:lang w:val="hy-AM"/>
              </w:rPr>
              <w:t>заполняется заранее бенефициаром по приглашению</w:t>
            </w:r>
          </w:p>
        </w:tc>
      </w:tr>
      <w:tr w:rsidR="00334B2F" w:rsidRPr="005E1F72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>18.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t>Основание для оплаты: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обязательный</w:t>
            </w:r>
          </w:p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 xml:space="preserve">данные документа, являющегося основанием для взыскания указанной в письме-требовании суммы и выплаты бенефициару, на основании которого бенефициар представляет платежное требование в банк, обслуживающий плательщика, </w:t>
            </w:r>
            <w:r w:rsidRPr="005E1F72">
              <w:rPr>
                <w:rFonts w:ascii="GHEA Grapalat" w:hAnsi="GHEA Grapalat"/>
                <w:sz w:val="20"/>
                <w:szCs w:val="20"/>
              </w:rPr>
              <w:lastRenderedPageBreak/>
              <w:t xml:space="preserve">номер договора, который является основанием для подачи письма-требования заполняется </w:t>
            </w: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>,</w:t>
            </w:r>
            <w:r w:rsidRPr="005E1F72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5E1F72">
              <w:rPr>
                <w:rFonts w:ascii="GHEA Grapalat" w:hAnsi="GHEA Grapalat"/>
                <w:sz w:val="20"/>
                <w:szCs w:val="20"/>
              </w:rPr>
              <w:t xml:space="preserve">код процедуры покупки </w:t>
            </w:r>
            <w:r w:rsidRPr="005E1F72">
              <w:rPr>
                <w:rFonts w:ascii="GHEA Grapalat" w:hAnsi="GHEA Grapalat" w:cs="Arial"/>
                <w:sz w:val="20"/>
                <w:szCs w:val="20"/>
                <w:lang w:val="hy-AM"/>
              </w:rPr>
              <w:t>согласно деликтному соглашению,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lastRenderedPageBreak/>
              <w:t xml:space="preserve">заполняется </w:t>
            </w: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>бенефициаром</w:t>
            </w:r>
            <w:r w:rsidRPr="005E1F72">
              <w:rPr>
                <w:rFonts w:ascii="GHEA Grapalat" w:hAnsi="GHEA Grapalat"/>
                <w:sz w:val="20"/>
                <w:szCs w:val="20"/>
              </w:rPr>
              <w:t>​</w:t>
            </w:r>
          </w:p>
        </w:tc>
      </w:tr>
      <w:tr w:rsidR="00334B2F" w:rsidRPr="00F91C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Del="0010680B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19.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t>Условия оплаты: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обязательный</w:t>
            </w:r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</w:p>
          <w:p w:rsidR="00334B2F" w:rsidRPr="005E1F72" w:rsidRDefault="00334B2F" w:rsidP="00CB0AD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t>добавляются слова &lt;принятый платеж&gt;,</w:t>
            </w:r>
          </w:p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t>это означает, что, подписывая письмо-требование, плательщик заранее дает свое согласие на списание указанной суммы со своего счета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>предварительно заполняется получателем</w:t>
            </w:r>
          </w:p>
        </w:tc>
      </w:tr>
      <w:tr w:rsidR="00334B2F" w:rsidRPr="005E1F72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>20.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количество прикрепленных страниц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необязательный</w:t>
            </w:r>
          </w:p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заполняется количество страниц прилагаемых к требованию документов, которые необходимо предоставить плательщику</w:t>
            </w: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5E1F72">
              <w:rPr>
                <w:rFonts w:ascii="GHEA Grapalat" w:hAnsi="GHEA Grapalat"/>
                <w:sz w:val="20"/>
                <w:szCs w:val="20"/>
              </w:rPr>
              <w:t xml:space="preserve">( </w:t>
            </w: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 xml:space="preserve">в банк плательщика </w:t>
            </w:r>
            <w:r w:rsidRPr="005E1F72">
              <w:rPr>
                <w:rFonts w:ascii="GHEA Grapalat" w:hAnsi="GHEA Grapalat"/>
                <w:sz w:val="20"/>
                <w:szCs w:val="20"/>
              </w:rPr>
              <w:t>)</w:t>
            </w:r>
          </w:p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 xml:space="preserve">Если поле &lt; </w:t>
            </w:r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Основание выполнения платежа&gt; заполнено, то эти данные необходимо заполнить 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>.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передается бенефициару</w:t>
            </w: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5E1F72">
              <w:rPr>
                <w:rFonts w:ascii="GHEA Grapalat" w:hAnsi="GHEA Grapalat"/>
                <w:sz w:val="20"/>
                <w:szCs w:val="20"/>
              </w:rPr>
              <w:t>к</w:t>
            </w:r>
          </w:p>
        </w:tc>
      </w:tr>
      <w:tr w:rsidR="00334B2F" w:rsidRPr="00F91C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 xml:space="preserve">2 </w:t>
            </w:r>
            <w:r w:rsidRPr="005E1F72">
              <w:rPr>
                <w:rFonts w:ascii="GHEA Grapalat" w:hAnsi="GHEA Grapalat"/>
                <w:sz w:val="20"/>
                <w:szCs w:val="20"/>
              </w:rPr>
              <w:t>1.а.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подпись плательщика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обязательный</w:t>
            </w:r>
          </w:p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 xml:space="preserve">данное поле заполняется </w:t>
            </w: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 xml:space="preserve">при подаче плательщиком претензии. При этом, </w:t>
            </w:r>
            <w:r w:rsidRPr="005E1F72">
              <w:rPr>
                <w:rFonts w:ascii="GHEA Grapalat" w:hAnsi="GHEA Grapalat"/>
                <w:sz w:val="20"/>
                <w:szCs w:val="20"/>
              </w:rPr>
              <w:t xml:space="preserve">если </w:t>
            </w:r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в поле Условия оплаты </w:t>
            </w: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>указано &lt;принятый платеж&gt; , то</w:t>
            </w:r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r w:rsidRPr="005E1F72">
              <w:rPr>
                <w:rFonts w:ascii="GHEA Grapalat" w:hAnsi="GHEA Grapalat"/>
                <w:sz w:val="20"/>
                <w:szCs w:val="20"/>
              </w:rPr>
              <w:t xml:space="preserve">плательщик </w:t>
            </w:r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заранее </w:t>
            </w: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>соглашается , подписав</w:t>
            </w:r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 </w:t>
            </w: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>списать указанную сумму со своего счета. Если плательщик подает претензию в электронном виде, в данном поле ставится электронная подпись плательщика.</w:t>
            </w:r>
          </w:p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>подписывается плательщиком или</w:t>
            </w:r>
          </w:p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>ставится электронная подпись плательщика</w:t>
            </w:r>
          </w:p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334B2F" w:rsidRPr="00F91C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B2F" w:rsidRPr="005E1F72" w:rsidRDefault="00334B2F" w:rsidP="00CB0ADE">
            <w:pPr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 xml:space="preserve">2 </w:t>
            </w:r>
            <w:r w:rsidRPr="005E1F72">
              <w:rPr>
                <w:rFonts w:ascii="GHEA Grapalat" w:hAnsi="GHEA Grapalat"/>
                <w:sz w:val="20"/>
                <w:szCs w:val="20"/>
              </w:rPr>
              <w:t>1.б.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штамп плательщика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обязательный</w:t>
            </w:r>
          </w:p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 xml:space="preserve">при наличии печати </w:t>
            </w: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>, при подаче плательщиком претензии на бумажном носителе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>подписывает плательщик</w:t>
            </w:r>
          </w:p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>при подаче в бумажном виде</w:t>
            </w:r>
          </w:p>
        </w:tc>
      </w:tr>
      <w:tr w:rsidR="00334B2F" w:rsidRPr="005E1F72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>22.а.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Подпись бенефициара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 xml:space="preserve">Обязательный </w:t>
            </w: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>:</w:t>
            </w:r>
            <w:r w:rsidRPr="005E1F72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заполняется при предъявлении в банк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подписывает бенефициар</w:t>
            </w:r>
          </w:p>
        </w:tc>
      </w:tr>
      <w:tr w:rsidR="00334B2F" w:rsidRPr="005E1F72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B2F" w:rsidRPr="005E1F72" w:rsidRDefault="00334B2F" w:rsidP="00CB0ADE">
            <w:pPr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 xml:space="preserve">22 </w:t>
            </w:r>
            <w:r w:rsidRPr="005E1F72">
              <w:rPr>
                <w:rFonts w:ascii="GHEA Grapalat" w:hAnsi="GHEA Grapalat"/>
                <w:sz w:val="20"/>
                <w:szCs w:val="20"/>
              </w:rPr>
              <w:t>.б.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Штамп бенефициара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обязательный</w:t>
            </w:r>
          </w:p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если есть печать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подписывает бенефициар</w:t>
            </w: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</w:p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>при предъявлении в банк в бумажном виде</w:t>
            </w:r>
          </w:p>
        </w:tc>
      </w:tr>
      <w:tr w:rsidR="00334B2F" w:rsidRPr="005E1F72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 xml:space="preserve">2 </w:t>
            </w: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 xml:space="preserve">3 </w:t>
            </w:r>
            <w:r w:rsidRPr="005E1F72">
              <w:rPr>
                <w:rFonts w:ascii="GHEA Grapalat" w:hAnsi="GHEA Grapalat"/>
                <w:sz w:val="20"/>
                <w:szCs w:val="20"/>
              </w:rPr>
              <w:t>.а.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подпись работника финансовой организации (филиала), обслуживающего плательщика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обязательный</w:t>
            </w:r>
          </w:p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 xml:space="preserve">требование платежа в бумажной форме </w:t>
            </w: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 xml:space="preserve">в финансовое учреждение, обслуживающее плательщика </w:t>
            </w:r>
            <w:r w:rsidRPr="005E1F72">
              <w:rPr>
                <w:rFonts w:ascii="GHEA Grapalat" w:hAnsi="GHEA Grapalat"/>
                <w:sz w:val="20"/>
                <w:szCs w:val="20"/>
              </w:rPr>
              <w:t xml:space="preserve">в </w:t>
            </w: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 xml:space="preserve">случае </w:t>
            </w:r>
            <w:r w:rsidRPr="005E1F72">
              <w:rPr>
                <w:rFonts w:ascii="GHEA Grapalat" w:hAnsi="GHEA Grapalat"/>
                <w:sz w:val="20"/>
                <w:szCs w:val="20"/>
              </w:rPr>
              <w:t>подачи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334B2F" w:rsidRPr="005E1F72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B2F" w:rsidRPr="005E1F72" w:rsidRDefault="00334B2F" w:rsidP="00CB0ADE">
            <w:pPr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 xml:space="preserve">2 </w:t>
            </w: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 xml:space="preserve">3 </w:t>
            </w:r>
            <w:r w:rsidRPr="005E1F72">
              <w:rPr>
                <w:rFonts w:ascii="GHEA Grapalat" w:hAnsi="GHEA Grapalat"/>
                <w:sz w:val="20"/>
                <w:szCs w:val="20"/>
              </w:rPr>
              <w:t>.б.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 xml:space="preserve">печать </w:t>
            </w:r>
            <w:r w:rsidRPr="005E1F72">
              <w:rPr>
                <w:rFonts w:ascii="GHEA Grapalat" w:hAnsi="GHEA Grapalat"/>
                <w:sz w:val="20"/>
                <w:szCs w:val="20"/>
              </w:rPr>
              <w:t xml:space="preserve">финансовой организации </w:t>
            </w:r>
            <w:r w:rsidRPr="005E1F72">
              <w:rPr>
                <w:rFonts w:ascii="GHEA Grapalat" w:hAnsi="GHEA Grapalat"/>
                <w:sz w:val="20"/>
                <w:szCs w:val="20"/>
              </w:rPr>
              <w:lastRenderedPageBreak/>
              <w:t>(филиала), обслуживающей плательщика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lastRenderedPageBreak/>
              <w:t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обязательный</w:t>
            </w:r>
          </w:p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 xml:space="preserve">если требование платежа </w:t>
            </w: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 xml:space="preserve">подано </w:t>
            </w:r>
            <w:r w:rsidRPr="005E1F72">
              <w:rPr>
                <w:rFonts w:ascii="GHEA Grapalat" w:hAnsi="GHEA Grapalat"/>
                <w:sz w:val="20"/>
                <w:szCs w:val="20"/>
              </w:rPr>
              <w:t xml:space="preserve">на бумажном носителе </w:t>
            </w: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 xml:space="preserve">в </w:t>
            </w: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финансовую организацию, обслуживающую плательщика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334B2F" w:rsidRPr="005E1F72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lastRenderedPageBreak/>
              <w:t xml:space="preserve">2 </w:t>
            </w: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 xml:space="preserve">3 </w:t>
            </w:r>
            <w:r w:rsidRPr="005E1F72">
              <w:rPr>
                <w:rFonts w:ascii="GHEA Grapalat" w:hAnsi="GHEA Grapalat"/>
                <w:sz w:val="20"/>
                <w:szCs w:val="20"/>
              </w:rPr>
              <w:t xml:space="preserve">. </w:t>
            </w: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>с: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>дата, время, протокол исполнения финансовой организацией (филиалом), обслуживающей плательщика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обязательный</w:t>
            </w:r>
          </w:p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Финансовая организация (филиал), обслуживающая плательщика, должна указать дату, время и минуту запроса.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334B2F" w:rsidRPr="005E1F72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 xml:space="preserve">2 </w:t>
            </w: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 xml:space="preserve">4 </w:t>
            </w:r>
            <w:r w:rsidRPr="005E1F72">
              <w:rPr>
                <w:rFonts w:ascii="GHEA Grapalat" w:hAnsi="GHEA Grapalat"/>
                <w:sz w:val="20"/>
                <w:szCs w:val="20"/>
              </w:rPr>
              <w:t>.а.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подпись работника финансовой организации (филиала), обслуживающего бенефициара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необязательный</w:t>
            </w:r>
          </w:p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 xml:space="preserve">заполняется </w:t>
            </w:r>
            <w:r w:rsidRPr="005E1F72">
              <w:rPr>
                <w:rFonts w:ascii="GHEA Grapalat" w:hAnsi="GHEA Grapalat"/>
                <w:sz w:val="20"/>
                <w:szCs w:val="20"/>
              </w:rPr>
              <w:t xml:space="preserve">по предъявлении </w:t>
            </w: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 xml:space="preserve">в </w:t>
            </w:r>
            <w:r w:rsidRPr="005E1F72">
              <w:rPr>
                <w:rFonts w:ascii="GHEA Grapalat" w:hAnsi="GHEA Grapalat"/>
                <w:sz w:val="20"/>
                <w:szCs w:val="20"/>
              </w:rPr>
              <w:t xml:space="preserve">финансовую организацию, обслуживающую бенефициара </w:t>
            </w: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>, при этом</w:t>
            </w:r>
            <w:r w:rsidRPr="005E1F72" w:rsidDel="00DF049B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 xml:space="preserve"> на </w:t>
            </w:r>
            <w:r w:rsidRPr="005E1F72">
              <w:rPr>
                <w:rFonts w:ascii="GHEA Grapalat" w:hAnsi="GHEA Grapalat"/>
                <w:sz w:val="20"/>
                <w:szCs w:val="20"/>
              </w:rPr>
              <w:t xml:space="preserve">бумажном требовании </w:t>
            </w: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 xml:space="preserve">ставится </w:t>
            </w:r>
            <w:r w:rsidRPr="005E1F72">
              <w:rPr>
                <w:rFonts w:ascii="GHEA Grapalat" w:hAnsi="GHEA Grapalat"/>
                <w:sz w:val="20"/>
                <w:szCs w:val="20"/>
              </w:rPr>
              <w:t>подпись работника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334B2F" w:rsidRPr="005E1F72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 xml:space="preserve">2 </w:t>
            </w: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 xml:space="preserve">4 </w:t>
            </w:r>
            <w:r w:rsidRPr="005E1F72">
              <w:rPr>
                <w:rFonts w:ascii="GHEA Grapalat" w:hAnsi="GHEA Grapalat"/>
                <w:sz w:val="20"/>
                <w:szCs w:val="20"/>
              </w:rPr>
              <w:t>.б.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 xml:space="preserve">печать </w:t>
            </w: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 xml:space="preserve">финансовой </w:t>
            </w:r>
            <w:r w:rsidRPr="005E1F72">
              <w:rPr>
                <w:rFonts w:ascii="GHEA Grapalat" w:hAnsi="GHEA Grapalat"/>
                <w:sz w:val="20"/>
                <w:szCs w:val="20"/>
              </w:rPr>
              <w:t>организации (филиала), обслуживающей бенефициара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>необязательный</w:t>
            </w:r>
          </w:p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 xml:space="preserve">Форма запроса платежа </w:t>
            </w: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 xml:space="preserve">заполняется </w:t>
            </w:r>
            <w:r w:rsidRPr="005E1F72">
              <w:rPr>
                <w:rFonts w:ascii="GHEA Grapalat" w:hAnsi="GHEA Grapalat"/>
                <w:sz w:val="20"/>
                <w:szCs w:val="20"/>
              </w:rPr>
              <w:t xml:space="preserve">при подаче </w:t>
            </w: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>последнего , где</w:t>
            </w:r>
            <w:r w:rsidRPr="005E1F72" w:rsidDel="00DF049B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>штамп</w:t>
            </w:r>
            <w:r w:rsidRPr="005E1F72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 xml:space="preserve">помещается в заявку </w:t>
            </w:r>
            <w:r w:rsidRPr="005E1F72">
              <w:rPr>
                <w:rFonts w:ascii="GHEA Grapalat" w:hAnsi="GHEA Grapalat"/>
                <w:sz w:val="20"/>
                <w:szCs w:val="20"/>
              </w:rPr>
              <w:t>на бумагу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334B2F" w:rsidRPr="000E3911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 xml:space="preserve">2 </w:t>
            </w: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 xml:space="preserve">4 </w:t>
            </w:r>
            <w:r w:rsidRPr="005E1F72">
              <w:rPr>
                <w:rFonts w:ascii="GHEA Grapalat" w:hAnsi="GHEA Grapalat"/>
                <w:sz w:val="20"/>
                <w:szCs w:val="20"/>
              </w:rPr>
              <w:t>.с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дата, время, минута финансового учреждения, обслуживающего бенефициара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>необязательный</w:t>
            </w:r>
          </w:p>
          <w:p w:rsidR="00334B2F" w:rsidRPr="000E3911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 xml:space="preserve">Форма запроса платежа </w:t>
            </w: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 xml:space="preserve">заполняется </w:t>
            </w:r>
            <w:r w:rsidRPr="005E1F72">
              <w:rPr>
                <w:rFonts w:ascii="GHEA Grapalat" w:hAnsi="GHEA Grapalat"/>
                <w:sz w:val="20"/>
                <w:szCs w:val="20"/>
              </w:rPr>
              <w:t xml:space="preserve">при подаче </w:t>
            </w: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>последнего , где</w:t>
            </w:r>
            <w:r w:rsidRPr="005E1F72" w:rsidDel="00DF049B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>эти данные</w:t>
            </w:r>
            <w:r w:rsidRPr="005E1F72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 xml:space="preserve">размещаются по запросу </w:t>
            </w:r>
            <w:r w:rsidRPr="005E1F72">
              <w:rPr>
                <w:rFonts w:ascii="GHEA Grapalat" w:hAnsi="GHEA Grapalat"/>
                <w:sz w:val="20"/>
                <w:szCs w:val="20"/>
              </w:rPr>
              <w:t>бумаги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0E3911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</w:tbl>
    <w:p w:rsidR="00334B2F" w:rsidRPr="0024733B" w:rsidRDefault="00334B2F" w:rsidP="00334B2F">
      <w:pPr>
        <w:pStyle w:val="a3"/>
        <w:jc w:val="right"/>
        <w:rPr>
          <w:rFonts w:ascii="GHEA Grapalat" w:hAnsi="GHEA Grapalat" w:cs="Sylfaen"/>
          <w:i w:val="0"/>
          <w:lang w:val="ru-RU"/>
        </w:rPr>
      </w:pPr>
    </w:p>
    <w:p w:rsidR="00334B2F" w:rsidRPr="0024733B" w:rsidRDefault="00334B2F" w:rsidP="00334B2F">
      <w:pPr>
        <w:pStyle w:val="a3"/>
        <w:jc w:val="right"/>
        <w:rPr>
          <w:rFonts w:ascii="GHEA Grapalat" w:hAnsi="GHEA Grapalat" w:cs="Sylfaen"/>
          <w:i w:val="0"/>
          <w:lang w:val="ru-RU"/>
        </w:rPr>
      </w:pPr>
    </w:p>
    <w:p w:rsidR="00334B2F" w:rsidRPr="0024733B" w:rsidRDefault="00334B2F" w:rsidP="00334B2F">
      <w:pPr>
        <w:pStyle w:val="a3"/>
        <w:jc w:val="right"/>
        <w:rPr>
          <w:rFonts w:ascii="GHEA Grapalat" w:hAnsi="GHEA Grapalat" w:cs="Sylfaen"/>
          <w:i w:val="0"/>
          <w:lang w:val="ru-RU"/>
        </w:rPr>
      </w:pPr>
    </w:p>
    <w:p w:rsidR="00334B2F" w:rsidRPr="0024733B" w:rsidRDefault="00334B2F" w:rsidP="00334B2F">
      <w:pPr>
        <w:pStyle w:val="a3"/>
        <w:jc w:val="right"/>
        <w:rPr>
          <w:rFonts w:ascii="GHEA Grapalat" w:hAnsi="GHEA Grapalat" w:cs="Sylfaen"/>
          <w:i w:val="0"/>
          <w:lang w:val="ru-RU"/>
        </w:rPr>
      </w:pPr>
    </w:p>
    <w:p w:rsidR="00D359C1" w:rsidRDefault="00334B2F" w:rsidP="006A7D52">
      <w:pPr>
        <w:pStyle w:val="31"/>
        <w:spacing w:line="240" w:lineRule="auto"/>
        <w:jc w:val="right"/>
        <w:rPr>
          <w:rFonts w:ascii="GHEA Grapalat" w:hAnsi="GHEA Grapalat"/>
          <w:lang w:val="hy-AM"/>
        </w:rPr>
      </w:pPr>
      <w:r>
        <w:rPr>
          <w:rFonts w:ascii="GHEA Grapalat" w:hAnsi="GHEA Grapalat"/>
          <w:b/>
          <w:lang w:val="hy-AM"/>
        </w:rPr>
        <w:br w:type="page"/>
      </w:r>
    </w:p>
    <w:p w:rsidR="009E7BBE" w:rsidRDefault="009E7BBE" w:rsidP="00EF3662">
      <w:pPr>
        <w:pStyle w:val="31"/>
        <w:spacing w:line="240" w:lineRule="auto"/>
        <w:jc w:val="right"/>
        <w:rPr>
          <w:rFonts w:ascii="GHEA Grapalat" w:hAnsi="GHEA Grapalat" w:cs="Sylfaen"/>
          <w:b/>
          <w:lang w:val="hy-AM"/>
        </w:rPr>
        <w:sectPr w:rsidR="009E7BBE" w:rsidSect="00C5120A">
          <w:pgSz w:w="11906" w:h="16838" w:code="9"/>
          <w:pgMar w:top="720" w:right="476" w:bottom="360" w:left="900" w:header="562" w:footer="562" w:gutter="0"/>
          <w:cols w:space="720"/>
        </w:sectPr>
      </w:pPr>
    </w:p>
    <w:p w:rsidR="00071D1C" w:rsidRPr="000B4CF4" w:rsidRDefault="00071D1C" w:rsidP="00EF3662">
      <w:pPr>
        <w:pStyle w:val="31"/>
        <w:spacing w:line="240" w:lineRule="auto"/>
        <w:jc w:val="right"/>
        <w:rPr>
          <w:rFonts w:ascii="GHEA Grapalat" w:hAnsi="GHEA Grapalat" w:cs="Sylfaen"/>
          <w:b/>
          <w:lang w:val="hy-AM"/>
        </w:rPr>
      </w:pPr>
      <w:r w:rsidRPr="005E1F72">
        <w:rPr>
          <w:rFonts w:ascii="GHEA Grapalat" w:hAnsi="GHEA Grapalat" w:cs="Sylfaen"/>
          <w:b/>
          <w:lang w:val="hy-AM"/>
        </w:rPr>
        <w:lastRenderedPageBreak/>
        <w:t xml:space="preserve">Приложение </w:t>
      </w:r>
      <w:r w:rsidR="00177245" w:rsidRPr="000B4CF4">
        <w:rPr>
          <w:rFonts w:ascii="GHEA Grapalat" w:hAnsi="GHEA Grapalat" w:cs="Sylfaen"/>
          <w:b/>
          <w:lang w:val="hy-AM"/>
        </w:rPr>
        <w:t>6</w:t>
      </w:r>
    </w:p>
    <w:p w:rsidR="00071D1C" w:rsidRPr="005E1F72" w:rsidRDefault="00BA1F77" w:rsidP="00EF3662">
      <w:pPr>
        <w:pStyle w:val="31"/>
        <w:spacing w:line="240" w:lineRule="auto"/>
        <w:jc w:val="right"/>
        <w:rPr>
          <w:rFonts w:ascii="GHEA Grapalat" w:hAnsi="GHEA Grapalat" w:cs="Sylfaen"/>
          <w:b/>
          <w:lang w:val="hy-AM"/>
        </w:rPr>
      </w:pPr>
      <w:r w:rsidRPr="00E65E2E">
        <w:rPr>
          <w:rFonts w:ascii="GHEA Grapalat" w:hAnsi="GHEA Grapalat"/>
          <w:b/>
          <w:i/>
          <w:sz w:val="22"/>
          <w:szCs w:val="22"/>
          <w:lang w:val="hy-AM"/>
        </w:rPr>
        <w:t xml:space="preserve">« </w:t>
      </w:r>
      <w:r w:rsidR="000A1AC0">
        <w:rPr>
          <w:rFonts w:ascii="GHEA Grapalat" w:hAnsi="GHEA Grapalat" w:cs="Sylfaen"/>
          <w:b/>
          <w:i/>
          <w:sz w:val="22"/>
          <w:szCs w:val="22"/>
          <w:lang w:val="es-ES"/>
        </w:rPr>
        <w:t xml:space="preserve">РАГМ </w:t>
      </w:r>
      <w:r w:rsidR="000A1AC0">
        <w:rPr>
          <w:rFonts w:ascii="GHEA Grapalat" w:hAnsi="GHEA Grapalat" w:cs="Sylfaen"/>
          <w:b/>
          <w:i/>
          <w:sz w:val="22"/>
          <w:szCs w:val="22"/>
          <w:lang w:val="ru-RU"/>
        </w:rPr>
        <w:t xml:space="preserve">ДЖД- </w:t>
      </w:r>
      <w:r>
        <w:rPr>
          <w:rFonts w:ascii="GHEA Grapalat" w:hAnsi="GHEA Grapalat" w:cs="Sylfaen"/>
          <w:b/>
          <w:i/>
          <w:sz w:val="22"/>
          <w:szCs w:val="22"/>
          <w:lang w:val="es-ES"/>
        </w:rPr>
        <w:t xml:space="preserve">ГАШЗБ-2024/01 </w:t>
      </w:r>
      <w:r w:rsidRPr="00E65E2E">
        <w:rPr>
          <w:rFonts w:ascii="GHEA Grapalat" w:hAnsi="GHEA Grapalat"/>
          <w:b/>
          <w:i/>
          <w:sz w:val="22"/>
          <w:szCs w:val="22"/>
          <w:lang w:val="hy-AM"/>
        </w:rPr>
        <w:t>»</w:t>
      </w:r>
      <w:r w:rsidRPr="004B1AE3">
        <w:rPr>
          <w:rFonts w:ascii="GHEA Grapalat" w:hAnsi="GHEA Grapalat" w:cs="Sylfaen"/>
          <w:b/>
          <w:i/>
          <w:sz w:val="22"/>
          <w:szCs w:val="22"/>
          <w:lang w:val="hy-AM"/>
        </w:rPr>
        <w:t xml:space="preserve">  </w:t>
      </w:r>
      <w:r w:rsidR="00071D1C" w:rsidRPr="005E1F72">
        <w:rPr>
          <w:rFonts w:ascii="GHEA Grapalat" w:hAnsi="GHEA Grapalat" w:cs="Sylfaen"/>
          <w:b/>
          <w:lang w:val="hy-AM"/>
        </w:rPr>
        <w:t>с кодом</w:t>
      </w:r>
    </w:p>
    <w:p w:rsidR="00071D1C" w:rsidRPr="005E1F72" w:rsidRDefault="008160E9" w:rsidP="00EF3662">
      <w:pPr>
        <w:pStyle w:val="31"/>
        <w:spacing w:line="240" w:lineRule="auto"/>
        <w:jc w:val="right"/>
        <w:rPr>
          <w:rFonts w:ascii="GHEA Grapalat" w:hAnsi="GHEA Grapalat" w:cs="Sylfaen"/>
          <w:b/>
          <w:lang w:val="hy-AM"/>
        </w:rPr>
      </w:pPr>
      <w:r>
        <w:rPr>
          <w:rFonts w:ascii="GHEA Grapalat" w:hAnsi="GHEA Grapalat" w:cs="Sylfaen"/>
          <w:b/>
          <w:lang w:val="hy-AM"/>
        </w:rPr>
        <w:t>приглашения запросить ценовое предложение</w:t>
      </w:r>
    </w:p>
    <w:p w:rsidR="00071D1C" w:rsidRPr="005E1F72" w:rsidRDefault="00071D1C" w:rsidP="00EF3662">
      <w:pPr>
        <w:jc w:val="right"/>
        <w:rPr>
          <w:rFonts w:ascii="GHEA Grapalat" w:hAnsi="GHEA Grapalat"/>
          <w:i/>
          <w:sz w:val="20"/>
          <w:lang w:val="hy-AM"/>
        </w:rPr>
      </w:pPr>
    </w:p>
    <w:p w:rsidR="00750758" w:rsidRPr="00E6597C" w:rsidRDefault="00750758" w:rsidP="00750758">
      <w:pPr>
        <w:ind w:left="-142" w:firstLine="142"/>
        <w:jc w:val="center"/>
        <w:rPr>
          <w:rFonts w:ascii="GHEA Grapalat" w:hAnsi="GHEA Grapalat" w:cs="Times Armenian"/>
          <w:b/>
          <w:sz w:val="20"/>
          <w:szCs w:val="20"/>
          <w:lang w:val="es-ES"/>
        </w:rPr>
      </w:pPr>
      <w:r w:rsidRPr="00D55871">
        <w:rPr>
          <w:rFonts w:ascii="GHEA Grapalat" w:hAnsi="GHEA Grapalat"/>
          <w:b/>
          <w:i/>
          <w:sz w:val="20"/>
          <w:szCs w:val="20"/>
          <w:lang w:val="hy-AM"/>
        </w:rPr>
        <w:t>"РА</w:t>
      </w:r>
      <w:r w:rsidRPr="001E6B1F">
        <w:rPr>
          <w:rFonts w:ascii="GHEA Grapalat" w:hAnsi="GHEA Grapalat"/>
          <w:b/>
          <w:i/>
          <w:sz w:val="20"/>
          <w:szCs w:val="20"/>
          <w:lang w:val="nb-NO"/>
        </w:rPr>
        <w:t xml:space="preserve"> Г. КАЗАРЯН Начальная </w:t>
      </w:r>
      <w:r w:rsidR="00BA1F77">
        <w:rPr>
          <w:rFonts w:ascii="GHEA Grapalat" w:hAnsi="GHEA Grapalat" w:cs="Arial Armenian"/>
          <w:b/>
          <w:sz w:val="20"/>
          <w:szCs w:val="20"/>
          <w:lang w:val="nb-NO"/>
        </w:rPr>
        <w:t xml:space="preserve">школа </w:t>
      </w:r>
      <w:r w:rsidRPr="000A4F2E">
        <w:rPr>
          <w:rFonts w:ascii="GHEA Grapalat" w:hAnsi="GHEA Grapalat"/>
          <w:b/>
          <w:sz w:val="20"/>
          <w:szCs w:val="20"/>
          <w:lang w:val="hy-AM"/>
        </w:rPr>
        <w:t xml:space="preserve">Дзораги Гегаркуникского марза </w:t>
      </w:r>
      <w:r w:rsidRPr="00D55871">
        <w:rPr>
          <w:rFonts w:ascii="GHEA Grapalat" w:hAnsi="GHEA Grapalat"/>
          <w:b/>
          <w:i/>
          <w:sz w:val="20"/>
          <w:szCs w:val="20"/>
          <w:lang w:val="hy-AM"/>
        </w:rPr>
        <w:t xml:space="preserve">« </w:t>
      </w:r>
      <w:r w:rsidRPr="00B41C2B">
        <w:rPr>
          <w:rFonts w:ascii="GHEA Grapalat" w:hAnsi="GHEA Grapalat" w:cs="Sylfaen"/>
          <w:b/>
          <w:sz w:val="20"/>
          <w:szCs w:val="20"/>
          <w:lang w:val="pt-BR"/>
        </w:rPr>
        <w:t xml:space="preserve">ЛАБОРАТОРНО-РЕМОНТНЫЕ РАБОТЫ ДЛЯ НУЖД </w:t>
      </w:r>
      <w:r w:rsidRPr="00D55871">
        <w:rPr>
          <w:rFonts w:ascii="GHEA Grapalat" w:hAnsi="GHEA Grapalat" w:cs="Arial Armenian"/>
          <w:b/>
          <w:sz w:val="20"/>
          <w:szCs w:val="20"/>
          <w:lang w:val="fr-FR"/>
        </w:rPr>
        <w:t xml:space="preserve">ПОАКА </w:t>
      </w:r>
      <w:r>
        <w:rPr>
          <w:rFonts w:ascii="GHEA Grapalat" w:hAnsi="GHEA Grapalat" w:cs="Sylfaen"/>
          <w:b/>
          <w:sz w:val="20"/>
          <w:szCs w:val="20"/>
          <w:lang w:val="hy-AM"/>
        </w:rPr>
        <w:t>»</w:t>
      </w:r>
      <w:r w:rsidRPr="00E6597C">
        <w:rPr>
          <w:rFonts w:ascii="GHEA Grapalat" w:hAnsi="GHEA Grapalat" w:cs="Times Armenian"/>
          <w:b/>
          <w:sz w:val="20"/>
          <w:szCs w:val="20"/>
          <w:lang w:val="es-ES"/>
        </w:rPr>
        <w:t xml:space="preserve">     </w:t>
      </w:r>
    </w:p>
    <w:p w:rsidR="006A7D52" w:rsidRPr="00750758" w:rsidRDefault="006A7D52" w:rsidP="006A7D52">
      <w:pPr>
        <w:ind w:left="-142" w:firstLine="142"/>
        <w:jc w:val="center"/>
        <w:rPr>
          <w:rFonts w:ascii="GHEA Grapalat" w:hAnsi="GHEA Grapalat"/>
          <w:b/>
          <w:color w:val="000000" w:themeColor="text1"/>
          <w:sz w:val="22"/>
          <w:lang w:val="es-ES"/>
        </w:rPr>
      </w:pPr>
    </w:p>
    <w:p w:rsidR="006A7D52" w:rsidRPr="00236781" w:rsidRDefault="006A7D52" w:rsidP="006A7D52">
      <w:pPr>
        <w:ind w:left="-142" w:firstLine="142"/>
        <w:jc w:val="center"/>
        <w:rPr>
          <w:rFonts w:ascii="GHEA Grapalat" w:hAnsi="GHEA Grapalat" w:cs="Times Armenian"/>
          <w:b/>
          <w:color w:val="000000" w:themeColor="text1"/>
          <w:lang w:val="hy-AM"/>
        </w:rPr>
      </w:pPr>
      <w:r w:rsidRPr="00236781">
        <w:rPr>
          <w:rFonts w:ascii="GHEA Grapalat" w:hAnsi="GHEA Grapalat" w:cs="Sylfaen"/>
          <w:b/>
          <w:color w:val="000000" w:themeColor="text1"/>
          <w:sz w:val="22"/>
          <w:lang w:val="hy-AM"/>
        </w:rPr>
        <w:t>ДОГОВОР:</w:t>
      </w:r>
      <w:r w:rsidRPr="00236781">
        <w:rPr>
          <w:rFonts w:ascii="GHEA Grapalat" w:hAnsi="GHEA Grapalat" w:cs="Times Armenian"/>
          <w:b/>
          <w:color w:val="000000" w:themeColor="text1"/>
          <w:sz w:val="22"/>
          <w:lang w:val="hy-AM"/>
        </w:rPr>
        <w:t xml:space="preserve">   </w:t>
      </w:r>
    </w:p>
    <w:p w:rsidR="00071D1C" w:rsidRPr="003850CD" w:rsidRDefault="006A7D52" w:rsidP="00A238A2">
      <w:pPr>
        <w:ind w:left="-142" w:firstLine="142"/>
        <w:jc w:val="center"/>
        <w:rPr>
          <w:rFonts w:ascii="GHEA Grapalat" w:hAnsi="GHEA Grapalat" w:cs="Sylfaen"/>
          <w:sz w:val="22"/>
          <w:szCs w:val="22"/>
          <w:lang w:val="hy-AM"/>
        </w:rPr>
      </w:pPr>
      <w:r w:rsidRPr="00236781">
        <w:rPr>
          <w:rFonts w:ascii="GHEA Grapalat" w:hAnsi="GHEA Grapalat"/>
          <w:b/>
          <w:color w:val="000000" w:themeColor="text1"/>
          <w:sz w:val="22"/>
          <w:szCs w:val="22"/>
          <w:lang w:val="hy-AM"/>
        </w:rPr>
        <w:t>Н:</w:t>
      </w:r>
      <w:r w:rsidR="003022F8" w:rsidRPr="009901CC">
        <w:rPr>
          <w:rFonts w:ascii="GHEA Grapalat" w:hAnsi="GHEA Grapalat"/>
          <w:b/>
          <w:i/>
          <w:sz w:val="18"/>
          <w:szCs w:val="18"/>
          <w:lang w:val="hy-AM"/>
        </w:rPr>
        <w:t xml:space="preserve"> </w:t>
      </w:r>
      <w:r w:rsidR="00BA1F77" w:rsidRPr="00E65E2E">
        <w:rPr>
          <w:rFonts w:ascii="GHEA Grapalat" w:hAnsi="GHEA Grapalat"/>
          <w:b/>
          <w:i/>
          <w:sz w:val="22"/>
          <w:szCs w:val="22"/>
          <w:lang w:val="hy-AM"/>
        </w:rPr>
        <w:t xml:space="preserve">« </w:t>
      </w:r>
      <w:r w:rsidR="001D6AE6">
        <w:rPr>
          <w:rFonts w:ascii="GHEA Grapalat" w:hAnsi="GHEA Grapalat" w:cs="Sylfaen"/>
          <w:b/>
          <w:i/>
          <w:sz w:val="22"/>
          <w:szCs w:val="22"/>
          <w:lang w:val="es-ES"/>
        </w:rPr>
        <w:t xml:space="preserve">АМГ </w:t>
      </w:r>
      <w:r w:rsidR="001D6AE6">
        <w:rPr>
          <w:rFonts w:ascii="GHEA Grapalat" w:hAnsi="GHEA Grapalat" w:cs="Sylfaen"/>
          <w:b/>
          <w:i/>
          <w:sz w:val="22"/>
          <w:szCs w:val="22"/>
          <w:lang w:val="ru-RU"/>
        </w:rPr>
        <w:t xml:space="preserve">ДШДД </w:t>
      </w:r>
      <w:r w:rsidR="00BA1F77">
        <w:rPr>
          <w:rFonts w:ascii="GHEA Grapalat" w:hAnsi="GHEA Grapalat" w:cs="Sylfaen"/>
          <w:b/>
          <w:i/>
          <w:sz w:val="22"/>
          <w:szCs w:val="22"/>
          <w:lang w:val="es-ES"/>
        </w:rPr>
        <w:t xml:space="preserve">-ГАШШДЗБ-2024/01 </w:t>
      </w:r>
      <w:r w:rsidR="00BA1F77" w:rsidRPr="00E65E2E">
        <w:rPr>
          <w:rFonts w:ascii="GHEA Grapalat" w:hAnsi="GHEA Grapalat"/>
          <w:b/>
          <w:i/>
          <w:sz w:val="22"/>
          <w:szCs w:val="22"/>
          <w:lang w:val="hy-AM"/>
        </w:rPr>
        <w:t>»</w:t>
      </w:r>
      <w:r w:rsidR="00BA1F77" w:rsidRPr="004B1AE3">
        <w:rPr>
          <w:rFonts w:ascii="GHEA Grapalat" w:hAnsi="GHEA Grapalat" w:cs="Sylfaen"/>
          <w:b/>
          <w:i/>
          <w:sz w:val="22"/>
          <w:szCs w:val="22"/>
          <w:lang w:val="hy-AM"/>
        </w:rPr>
        <w:t xml:space="preserve">  </w:t>
      </w:r>
    </w:p>
    <w:p w:rsidR="00071D1C" w:rsidRPr="005E1F72" w:rsidRDefault="00071D1C" w:rsidP="00EF3662">
      <w:pPr>
        <w:tabs>
          <w:tab w:val="left" w:pos="720"/>
          <w:tab w:val="left" w:pos="1440"/>
          <w:tab w:val="left" w:pos="8865"/>
        </w:tabs>
        <w:jc w:val="both"/>
        <w:rPr>
          <w:rFonts w:ascii="GHEA Grapalat" w:hAnsi="GHEA Grapalat" w:cs="Sylfaen"/>
          <w:sz w:val="20"/>
          <w:lang w:val="hy-AM"/>
        </w:rPr>
      </w:pPr>
      <w:r w:rsidRPr="005E1F72">
        <w:rPr>
          <w:rFonts w:ascii="GHEA Grapalat" w:hAnsi="GHEA Grapalat" w:cs="Sylfaen"/>
          <w:sz w:val="20"/>
          <w:lang w:val="hy-AM"/>
        </w:rPr>
        <w:tab/>
        <w:t xml:space="preserve">в. </w:t>
      </w:r>
      <w:r w:rsidR="00221AA4">
        <w:rPr>
          <w:rFonts w:ascii="GHEA Grapalat" w:hAnsi="GHEA Grapalat" w:cs="Sylfaen"/>
          <w:sz w:val="20"/>
          <w:u w:val="single"/>
          <w:lang w:val="hy-AM"/>
        </w:rPr>
        <w:t>Ереван</w:t>
      </w:r>
      <w:r w:rsidRPr="005E1F72">
        <w:rPr>
          <w:rFonts w:ascii="GHEA Grapalat" w:hAnsi="GHEA Grapalat" w:cs="Sylfaen"/>
          <w:sz w:val="20"/>
          <w:lang w:val="hy-AM"/>
        </w:rPr>
        <w:t xml:space="preserve">                                                                                          </w:t>
      </w:r>
      <w:r w:rsidRPr="005E1F72">
        <w:rPr>
          <w:rFonts w:ascii="GHEA Grapalat" w:hAnsi="GHEA Grapalat"/>
          <w:lang w:val="hy-AM"/>
        </w:rPr>
        <w:t>"</w:t>
      </w:r>
      <w:r w:rsidRPr="005E1F72">
        <w:rPr>
          <w:rFonts w:ascii="GHEA Grapalat" w:hAnsi="GHEA Grapalat"/>
          <w:u w:val="single"/>
          <w:lang w:val="hy-AM"/>
        </w:rPr>
        <w:t xml:space="preserve">     </w:t>
      </w:r>
      <w:r w:rsidRPr="005E1F72">
        <w:rPr>
          <w:rFonts w:ascii="GHEA Grapalat" w:hAnsi="GHEA Grapalat"/>
          <w:lang w:val="hy-AM"/>
        </w:rPr>
        <w:t>»</w:t>
      </w:r>
      <w:r w:rsidRPr="005E1F72">
        <w:rPr>
          <w:rFonts w:ascii="GHEA Grapalat" w:hAnsi="GHEA Grapalat"/>
          <w:u w:val="single"/>
          <w:lang w:val="hy-AM"/>
        </w:rPr>
        <w:t xml:space="preserve">          </w:t>
      </w:r>
      <w:r w:rsidRPr="005E1F72">
        <w:rPr>
          <w:rFonts w:ascii="GHEA Grapalat" w:hAnsi="GHEA Grapalat"/>
          <w:lang w:val="hy-AM"/>
        </w:rPr>
        <w:t xml:space="preserve"> </w:t>
      </w:r>
      <w:r w:rsidRPr="005E1F72">
        <w:rPr>
          <w:rFonts w:ascii="GHEA Grapalat" w:hAnsi="GHEA Grapalat" w:cs="Sylfaen"/>
          <w:sz w:val="20"/>
          <w:lang w:val="hy-AM"/>
        </w:rPr>
        <w:t>в 2024 году</w:t>
      </w:r>
    </w:p>
    <w:p w:rsidR="00071D1C" w:rsidRPr="005E1F72" w:rsidRDefault="00071D1C" w:rsidP="00EF3662">
      <w:pPr>
        <w:tabs>
          <w:tab w:val="left" w:pos="720"/>
          <w:tab w:val="left" w:pos="1440"/>
          <w:tab w:val="left" w:pos="8865"/>
        </w:tabs>
        <w:jc w:val="both"/>
        <w:rPr>
          <w:rFonts w:ascii="GHEA Grapalat" w:hAnsi="GHEA Grapalat" w:cs="Sylfaen"/>
          <w:sz w:val="20"/>
          <w:lang w:val="hy-AM"/>
        </w:rPr>
      </w:pPr>
    </w:p>
    <w:p w:rsidR="00071D1C" w:rsidRPr="005E1F72" w:rsidRDefault="00BA1F77" w:rsidP="00464808">
      <w:pPr>
        <w:tabs>
          <w:tab w:val="left" w:pos="7410"/>
        </w:tabs>
        <w:jc w:val="center"/>
        <w:rPr>
          <w:rFonts w:ascii="GHEA Grapalat" w:hAnsi="GHEA Grapalat"/>
          <w:sz w:val="20"/>
          <w:lang w:val="hy-AM"/>
        </w:rPr>
      </w:pPr>
      <w:r w:rsidRPr="00D55871">
        <w:rPr>
          <w:rFonts w:ascii="GHEA Grapalat" w:hAnsi="GHEA Grapalat"/>
          <w:b/>
          <w:i/>
          <w:sz w:val="20"/>
          <w:szCs w:val="20"/>
          <w:lang w:val="hy-AM"/>
        </w:rPr>
        <w:t>"РА</w:t>
      </w:r>
      <w:r w:rsidRPr="001E6B1F">
        <w:rPr>
          <w:rFonts w:ascii="GHEA Grapalat" w:hAnsi="GHEA Grapalat"/>
          <w:b/>
          <w:i/>
          <w:sz w:val="20"/>
          <w:szCs w:val="20"/>
          <w:lang w:val="nb-NO"/>
        </w:rPr>
        <w:t xml:space="preserve"> </w:t>
      </w:r>
      <w:r w:rsidRPr="000A4F2E">
        <w:rPr>
          <w:rFonts w:ascii="GHEA Grapalat" w:hAnsi="GHEA Grapalat"/>
          <w:b/>
          <w:sz w:val="20"/>
          <w:szCs w:val="20"/>
          <w:lang w:val="hy-AM"/>
        </w:rPr>
        <w:t xml:space="preserve">Гегаркуникский марз, </w:t>
      </w:r>
      <w:r w:rsidR="00987E86" w:rsidRPr="000A4F2E">
        <w:rPr>
          <w:rFonts w:ascii="GHEA Grapalat" w:hAnsi="GHEA Grapalat"/>
          <w:b/>
          <w:i/>
          <w:sz w:val="20"/>
          <w:szCs w:val="20"/>
          <w:lang w:val="hy-AM"/>
        </w:rPr>
        <w:t>РА</w:t>
      </w:r>
      <w:r w:rsidR="00987E86" w:rsidRPr="001E6B1F">
        <w:rPr>
          <w:rFonts w:ascii="GHEA Grapalat" w:hAnsi="GHEA Grapalat"/>
          <w:b/>
          <w:i/>
          <w:sz w:val="20"/>
          <w:szCs w:val="20"/>
          <w:lang w:val="nb-NO"/>
        </w:rPr>
        <w:t xml:space="preserve"> Начальная </w:t>
      </w:r>
      <w:r>
        <w:rPr>
          <w:rFonts w:ascii="GHEA Grapalat" w:hAnsi="GHEA Grapalat" w:cs="Arial Armenian"/>
          <w:b/>
          <w:sz w:val="20"/>
          <w:szCs w:val="20"/>
          <w:lang w:val="nb-NO"/>
        </w:rPr>
        <w:t xml:space="preserve">школа </w:t>
      </w:r>
      <w:r w:rsidR="00987E86" w:rsidRPr="000A4F2E">
        <w:rPr>
          <w:rFonts w:ascii="GHEA Grapalat" w:hAnsi="GHEA Grapalat"/>
          <w:b/>
          <w:sz w:val="20"/>
          <w:szCs w:val="20"/>
          <w:lang w:val="hy-AM"/>
        </w:rPr>
        <w:t xml:space="preserve">имени О.Казаряна города Дзорагиге Гегаркуникского марза, </w:t>
      </w:r>
      <w:r w:rsidRPr="00D55871">
        <w:rPr>
          <w:rFonts w:ascii="GHEA Grapalat" w:hAnsi="GHEA Grapalat"/>
          <w:b/>
          <w:i/>
          <w:sz w:val="20"/>
          <w:szCs w:val="20"/>
          <w:lang w:val="hy-AM"/>
        </w:rPr>
        <w:t xml:space="preserve">директор школы 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от </w:t>
      </w:r>
      <w:r w:rsidRPr="00D55871">
        <w:rPr>
          <w:rFonts w:ascii="GHEA Grapalat" w:hAnsi="GHEA Grapalat" w:cs="Arial Armenian"/>
          <w:b/>
          <w:sz w:val="20"/>
          <w:szCs w:val="20"/>
          <w:lang w:val="fr-FR"/>
        </w:rPr>
        <w:t xml:space="preserve">ННОК </w:t>
      </w:r>
      <w:r w:rsidR="006A7D52" w:rsidRPr="00236781">
        <w:rPr>
          <w:rFonts w:ascii="GHEA Grapalat" w:hAnsi="GHEA Grapalat" w:cs="Sylfaen"/>
          <w:color w:val="000000" w:themeColor="text1"/>
          <w:sz w:val="20"/>
          <w:lang w:val="hy-AM"/>
        </w:rPr>
        <w:t xml:space="preserve">: Э. Абрамян, действующий на основании устава школы </w:t>
      </w:r>
      <w:r w:rsidR="006A7D52" w:rsidRPr="00236781">
        <w:rPr>
          <w:rFonts w:ascii="GHEA Grapalat" w:hAnsi="GHEA Grapalat"/>
          <w:color w:val="000000" w:themeColor="text1"/>
          <w:sz w:val="20"/>
          <w:lang w:val="hy-AM"/>
        </w:rPr>
        <w:t xml:space="preserve">, именуемый в дальнейшем </w:t>
      </w:r>
      <w:r w:rsidR="006A7D52" w:rsidRPr="00236781">
        <w:rPr>
          <w:rFonts w:ascii="GHEA Grapalat" w:hAnsi="GHEA Grapalat"/>
          <w:color w:val="000000" w:themeColor="text1"/>
          <w:lang w:val="hy-AM"/>
        </w:rPr>
        <w:t xml:space="preserve">« </w:t>
      </w:r>
      <w:r w:rsidR="006A7D52" w:rsidRPr="00236781">
        <w:rPr>
          <w:rFonts w:ascii="GHEA Grapalat" w:hAnsi="GHEA Grapalat"/>
          <w:color w:val="000000" w:themeColor="text1"/>
          <w:sz w:val="20"/>
          <w:lang w:val="hy-AM"/>
        </w:rPr>
        <w:t xml:space="preserve">Покупатель </w:t>
      </w:r>
      <w:r w:rsidR="006A7D52" w:rsidRPr="00236781">
        <w:rPr>
          <w:rFonts w:ascii="GHEA Grapalat" w:hAnsi="GHEA Grapalat"/>
          <w:color w:val="000000" w:themeColor="text1"/>
          <w:lang w:val="hy-AM"/>
        </w:rPr>
        <w:t xml:space="preserve">» </w:t>
      </w:r>
      <w:r w:rsidR="006A7D52" w:rsidRPr="00236781">
        <w:rPr>
          <w:rFonts w:ascii="GHEA Grapalat" w:hAnsi="GHEA Grapalat"/>
          <w:color w:val="000000" w:themeColor="text1"/>
          <w:sz w:val="20"/>
          <w:lang w:val="hy-AM"/>
        </w:rPr>
        <w:t xml:space="preserve">, </w:t>
      </w:r>
      <w:r w:rsidR="00071D1C" w:rsidRPr="005E1F72">
        <w:rPr>
          <w:rFonts w:ascii="GHEA Grapalat" w:hAnsi="GHEA Grapalat"/>
          <w:sz w:val="20"/>
          <w:lang w:val="hy-AM"/>
        </w:rPr>
        <w:t>с одной стороны, и __________________, в лице директора _____________________, исполняющего обязанности</w:t>
      </w:r>
      <w:r w:rsidR="00071D1C" w:rsidRPr="005E1F72">
        <w:rPr>
          <w:rFonts w:ascii="GHEA Grapalat" w:hAnsi="GHEA Grapalat"/>
          <w:sz w:val="20"/>
          <w:u w:val="single"/>
          <w:lang w:val="hy-AM"/>
        </w:rPr>
        <w:t xml:space="preserve">                       </w:t>
      </w:r>
      <w:r w:rsidR="00071D1C" w:rsidRPr="005E1F72">
        <w:rPr>
          <w:rFonts w:ascii="GHEA Grapalat" w:hAnsi="GHEA Grapalat"/>
          <w:sz w:val="20"/>
          <w:lang w:val="hy-AM"/>
        </w:rPr>
        <w:t xml:space="preserve">на основании устава, именуемого в дальнейшем </w:t>
      </w:r>
      <w:r w:rsidR="00071D1C" w:rsidRPr="005E1F72">
        <w:rPr>
          <w:rFonts w:ascii="GHEA Grapalat" w:hAnsi="GHEA Grapalat"/>
          <w:lang w:val="hy-AM"/>
        </w:rPr>
        <w:t xml:space="preserve">« </w:t>
      </w:r>
      <w:r w:rsidR="00071D1C" w:rsidRPr="005E1F72">
        <w:rPr>
          <w:rFonts w:ascii="GHEA Grapalat" w:hAnsi="GHEA Grapalat"/>
          <w:sz w:val="20"/>
          <w:lang w:val="hy-AM"/>
        </w:rPr>
        <w:t xml:space="preserve">Продавец </w:t>
      </w:r>
      <w:r w:rsidR="00071D1C" w:rsidRPr="005E1F72">
        <w:rPr>
          <w:rFonts w:ascii="GHEA Grapalat" w:hAnsi="GHEA Grapalat"/>
          <w:lang w:val="hy-AM"/>
        </w:rPr>
        <w:t xml:space="preserve">», </w:t>
      </w:r>
      <w:r w:rsidR="00071D1C" w:rsidRPr="005E1F72">
        <w:rPr>
          <w:rFonts w:ascii="GHEA Grapalat" w:hAnsi="GHEA Grapalat"/>
          <w:sz w:val="20"/>
          <w:lang w:val="hy-AM"/>
        </w:rPr>
        <w:t>с другой стороны, заключил настоящий договор о нижеследующем.</w:t>
      </w:r>
    </w:p>
    <w:p w:rsidR="00071D1C" w:rsidRPr="005E1F72" w:rsidRDefault="0040074F" w:rsidP="0040074F">
      <w:pPr>
        <w:spacing w:before="120" w:after="120"/>
        <w:ind w:firstLine="706"/>
        <w:rPr>
          <w:rFonts w:ascii="GHEA Grapalat" w:hAnsi="GHEA Grapalat" w:cs="Times Armenian"/>
          <w:b/>
          <w:sz w:val="20"/>
          <w:lang w:val="hy-AM"/>
        </w:rPr>
      </w:pPr>
      <w:r w:rsidRPr="005E1F72">
        <w:rPr>
          <w:rFonts w:ascii="GHEA Grapalat" w:hAnsi="GHEA Grapalat"/>
          <w:b/>
          <w:sz w:val="20"/>
          <w:lang w:val="hy-AM"/>
        </w:rPr>
        <w:t xml:space="preserve">1. </w:t>
      </w:r>
      <w:r w:rsidRPr="005E1F72">
        <w:rPr>
          <w:rFonts w:ascii="GHEA Grapalat" w:hAnsi="GHEA Grapalat" w:cs="Sylfaen"/>
          <w:b/>
          <w:sz w:val="20"/>
          <w:lang w:val="hy-AM"/>
        </w:rPr>
        <w:t>СОГЛАШЕНИЕ</w:t>
      </w:r>
      <w:r w:rsidRPr="005E1F72">
        <w:rPr>
          <w:rFonts w:ascii="GHEA Grapalat" w:hAnsi="GHEA Grapalat" w:cs="Times Armenian"/>
          <w:b/>
          <w:sz w:val="20"/>
          <w:lang w:val="hy-AM"/>
        </w:rPr>
        <w:t xml:space="preserve"> </w:t>
      </w:r>
      <w:r w:rsidRPr="005E1F72">
        <w:rPr>
          <w:rFonts w:ascii="GHEA Grapalat" w:hAnsi="GHEA Grapalat" w:cs="Sylfaen"/>
          <w:b/>
          <w:sz w:val="20"/>
          <w:lang w:val="hy-AM"/>
        </w:rPr>
        <w:t>ПРЕДМЕТ:</w:t>
      </w:r>
    </w:p>
    <w:p w:rsidR="006A7D52" w:rsidRPr="00236781" w:rsidRDefault="006A7D52" w:rsidP="006A7D52">
      <w:pPr>
        <w:ind w:firstLine="709"/>
        <w:jc w:val="both"/>
        <w:rPr>
          <w:rFonts w:ascii="GHEA Grapalat" w:hAnsi="GHEA Grapalat" w:cs="Times Armenian"/>
          <w:color w:val="000000" w:themeColor="text1"/>
          <w:sz w:val="20"/>
          <w:lang w:val="hy-AM"/>
        </w:rPr>
      </w:pPr>
      <w:r w:rsidRPr="00236781">
        <w:rPr>
          <w:rFonts w:ascii="GHEA Grapalat" w:hAnsi="GHEA Grapalat"/>
          <w:color w:val="000000" w:themeColor="text1"/>
          <w:sz w:val="20"/>
          <w:lang w:val="hy-AM"/>
        </w:rPr>
        <w:t xml:space="preserve">1.1. </w:t>
      </w:r>
      <w:r w:rsidRPr="00236781">
        <w:rPr>
          <w:rFonts w:ascii="GHEA Grapalat" w:hAnsi="GHEA Grapalat" w:cs="Sylfaen"/>
          <w:color w:val="000000" w:themeColor="text1"/>
          <w:sz w:val="20"/>
          <w:lang w:val="hy-AM"/>
        </w:rPr>
        <w:t>Продавец</w:t>
      </w:r>
      <w:r w:rsidRPr="00236781">
        <w:rPr>
          <w:rFonts w:ascii="GHEA Grapalat" w:hAnsi="GHEA Grapalat" w:cs="Times Armenian"/>
          <w:color w:val="000000" w:themeColor="text1"/>
          <w:sz w:val="20"/>
          <w:lang w:val="hy-AM"/>
        </w:rPr>
        <w:t xml:space="preserve"> </w:t>
      </w:r>
      <w:r w:rsidRPr="00236781">
        <w:rPr>
          <w:rFonts w:ascii="GHEA Grapalat" w:hAnsi="GHEA Grapalat" w:cs="Sylfaen"/>
          <w:color w:val="000000" w:themeColor="text1"/>
          <w:sz w:val="20"/>
          <w:lang w:val="hy-AM"/>
        </w:rPr>
        <w:t>предпринимать</w:t>
      </w:r>
      <w:r w:rsidRPr="00236781">
        <w:rPr>
          <w:rFonts w:ascii="GHEA Grapalat" w:hAnsi="GHEA Grapalat" w:cs="Times Armenian"/>
          <w:color w:val="000000" w:themeColor="text1"/>
          <w:sz w:val="20"/>
          <w:lang w:val="hy-AM"/>
        </w:rPr>
        <w:t xml:space="preserve"> </w:t>
      </w:r>
      <w:r w:rsidRPr="00236781">
        <w:rPr>
          <w:rFonts w:ascii="GHEA Grapalat" w:hAnsi="GHEA Grapalat" w:cs="Sylfaen"/>
          <w:color w:val="000000" w:themeColor="text1"/>
          <w:sz w:val="20"/>
          <w:lang w:val="hy-AM"/>
        </w:rPr>
        <w:t>является</w:t>
      </w:r>
      <w:r w:rsidRPr="00236781">
        <w:rPr>
          <w:rFonts w:ascii="GHEA Grapalat" w:hAnsi="GHEA Grapalat" w:cs="Times Armenian"/>
          <w:color w:val="000000" w:themeColor="text1"/>
          <w:sz w:val="20"/>
          <w:lang w:val="hy-AM"/>
        </w:rPr>
        <w:t xml:space="preserve"> </w:t>
      </w:r>
      <w:r w:rsidRPr="00236781">
        <w:rPr>
          <w:rFonts w:ascii="GHEA Grapalat" w:hAnsi="GHEA Grapalat" w:cs="Sylfaen"/>
          <w:color w:val="000000" w:themeColor="text1"/>
          <w:sz w:val="20"/>
          <w:lang w:val="hy-AM"/>
        </w:rPr>
        <w:t>настоящим</w:t>
      </w:r>
      <w:r w:rsidRPr="00236781">
        <w:rPr>
          <w:rFonts w:ascii="GHEA Grapalat" w:hAnsi="GHEA Grapalat" w:cs="Times Armenian"/>
          <w:color w:val="000000" w:themeColor="text1"/>
          <w:sz w:val="20"/>
          <w:lang w:val="hy-AM"/>
        </w:rPr>
        <w:t xml:space="preserve"> </w:t>
      </w:r>
      <w:r w:rsidRPr="00236781">
        <w:rPr>
          <w:rFonts w:ascii="GHEA Grapalat" w:hAnsi="GHEA Grapalat" w:cs="Sylfaen"/>
          <w:color w:val="000000" w:themeColor="text1"/>
          <w:sz w:val="20"/>
          <w:lang w:val="hy-AM"/>
        </w:rPr>
        <w:t xml:space="preserve">определяется договором (далее </w:t>
      </w:r>
      <w:r w:rsidRPr="00236781">
        <w:rPr>
          <w:rFonts w:ascii="GHEA Grapalat" w:hAnsi="GHEA Grapalat" w:cs="Times Armenian"/>
          <w:color w:val="000000" w:themeColor="text1"/>
          <w:sz w:val="20"/>
          <w:lang w:val="hy-AM"/>
        </w:rPr>
        <w:t xml:space="preserve">– договор </w:t>
      </w:r>
      <w:r w:rsidRPr="00236781">
        <w:rPr>
          <w:rFonts w:ascii="GHEA Grapalat" w:hAnsi="GHEA Grapalat" w:cs="Sylfaen"/>
          <w:color w:val="000000" w:themeColor="text1"/>
          <w:sz w:val="20"/>
          <w:lang w:val="hy-AM"/>
        </w:rPr>
        <w:t xml:space="preserve">) </w:t>
      </w:r>
      <w:r w:rsidRPr="00236781">
        <w:rPr>
          <w:rFonts w:ascii="GHEA Grapalat" w:hAnsi="GHEA Grapalat" w:cs="Times Armenian"/>
          <w:color w:val="000000" w:themeColor="text1"/>
          <w:sz w:val="20"/>
          <w:lang w:val="hy-AM"/>
        </w:rPr>
        <w:t xml:space="preserve">. </w:t>
      </w:r>
      <w:r w:rsidRPr="00236781">
        <w:rPr>
          <w:rFonts w:ascii="GHEA Grapalat" w:hAnsi="GHEA Grapalat" w:cs="Sylfaen"/>
          <w:color w:val="000000" w:themeColor="text1"/>
          <w:sz w:val="20"/>
          <w:lang w:val="hy-AM"/>
        </w:rPr>
        <w:t xml:space="preserve">кто </w:t>
      </w:r>
      <w:r w:rsidRPr="00236781">
        <w:rPr>
          <w:rFonts w:ascii="GHEA Grapalat" w:hAnsi="GHEA Grapalat" w:cs="Times Armenian"/>
          <w:color w:val="000000" w:themeColor="text1"/>
          <w:sz w:val="20"/>
          <w:lang w:val="hy-AM"/>
        </w:rPr>
        <w:t xml:space="preserve">, в условиях </w:t>
      </w:r>
      <w:r w:rsidRPr="00236781">
        <w:rPr>
          <w:rFonts w:ascii="GHEA Grapalat" w:hAnsi="GHEA Grapalat" w:cs="Sylfaen"/>
          <w:color w:val="000000" w:themeColor="text1"/>
          <w:sz w:val="20"/>
          <w:lang w:val="hy-AM"/>
        </w:rPr>
        <w:t xml:space="preserve">, </w:t>
      </w:r>
      <w:r w:rsidRPr="00236781">
        <w:rPr>
          <w:rFonts w:ascii="GHEA Grapalat" w:hAnsi="GHEA Grapalat" w:cs="Times Armenian"/>
          <w:color w:val="000000" w:themeColor="text1"/>
          <w:sz w:val="20"/>
          <w:lang w:val="hy-AM"/>
        </w:rPr>
        <w:t xml:space="preserve">сроках и обращении </w:t>
      </w:r>
      <w:r w:rsidRPr="00236781">
        <w:rPr>
          <w:rFonts w:ascii="GHEA Grapalat" w:hAnsi="GHEA Grapalat" w:cs="Sylfaen"/>
          <w:color w:val="000000" w:themeColor="text1"/>
          <w:sz w:val="20"/>
          <w:lang w:val="hy-AM"/>
        </w:rPr>
        <w:t>к Покупателю</w:t>
      </w:r>
      <w:r w:rsidRPr="00236781">
        <w:rPr>
          <w:rFonts w:ascii="GHEA Grapalat" w:hAnsi="GHEA Grapalat" w:cs="Times Armenian"/>
          <w:color w:val="000000" w:themeColor="text1"/>
          <w:sz w:val="20"/>
          <w:lang w:val="hy-AM"/>
        </w:rPr>
        <w:t xml:space="preserve"> </w:t>
      </w:r>
      <w:r w:rsidRPr="00236781">
        <w:rPr>
          <w:rFonts w:ascii="GHEA Grapalat" w:hAnsi="GHEA Grapalat" w:cs="Sylfaen"/>
          <w:color w:val="000000" w:themeColor="text1"/>
          <w:sz w:val="20"/>
          <w:lang w:val="hy-AM"/>
        </w:rPr>
        <w:t xml:space="preserve">поставка с приложением </w:t>
      </w:r>
      <w:r w:rsidRPr="00236781">
        <w:rPr>
          <w:rFonts w:ascii="GHEA Grapalat" w:hAnsi="GHEA Grapalat" w:cs="Times Armenian"/>
          <w:color w:val="000000" w:themeColor="text1"/>
          <w:sz w:val="20"/>
          <w:lang w:val="hy-AM"/>
        </w:rPr>
        <w:t xml:space="preserve">N </w:t>
      </w:r>
      <w:r w:rsidRPr="00236781">
        <w:rPr>
          <w:rFonts w:ascii="GHEA Grapalat" w:hAnsi="GHEA Grapalat"/>
          <w:color w:val="000000" w:themeColor="text1"/>
          <w:sz w:val="20"/>
          <w:lang w:val="hy-AM"/>
        </w:rPr>
        <w:t xml:space="preserve">1 </w:t>
      </w:r>
      <w:r w:rsidRPr="00236781">
        <w:rPr>
          <w:rFonts w:ascii="GHEA Grapalat" w:hAnsi="GHEA Grapalat" w:cs="Sylfaen"/>
          <w:color w:val="000000" w:themeColor="text1"/>
          <w:sz w:val="20"/>
          <w:lang w:val="hy-AM"/>
        </w:rPr>
        <w:t xml:space="preserve">к </w:t>
      </w:r>
      <w:r w:rsidRPr="00236781">
        <w:rPr>
          <w:rFonts w:ascii="GHEA Grapalat" w:hAnsi="GHEA Grapalat" w:cs="Times Armenian"/>
          <w:color w:val="000000" w:themeColor="text1"/>
          <w:sz w:val="20"/>
          <w:lang w:val="hy-AM"/>
        </w:rPr>
        <w:t xml:space="preserve">контракту </w:t>
      </w:r>
      <w:r w:rsidRPr="00236781">
        <w:rPr>
          <w:rFonts w:ascii="GHEA Grapalat" w:hAnsi="GHEA Grapalat" w:cs="Sylfaen"/>
          <w:color w:val="000000" w:themeColor="text1"/>
          <w:sz w:val="20"/>
          <w:lang w:val="hy-AM"/>
        </w:rPr>
        <w:t>Технический</w:t>
      </w:r>
      <w:r w:rsidRPr="00236781">
        <w:rPr>
          <w:rFonts w:ascii="GHEA Grapalat" w:hAnsi="GHEA Grapalat" w:cs="Times Armenian"/>
          <w:color w:val="000000" w:themeColor="text1"/>
          <w:sz w:val="20"/>
          <w:lang w:val="hy-AM"/>
        </w:rPr>
        <w:t xml:space="preserve"> продукт (далее - продукт), </w:t>
      </w:r>
      <w:r w:rsidRPr="00236781">
        <w:rPr>
          <w:rFonts w:ascii="GHEA Grapalat" w:hAnsi="GHEA Grapalat" w:cs="Sylfaen"/>
          <w:color w:val="000000" w:themeColor="text1"/>
          <w:sz w:val="20"/>
          <w:lang w:val="hy-AM"/>
        </w:rPr>
        <w:t xml:space="preserve">предусмотренный графиком закупки </w:t>
      </w:r>
      <w:r w:rsidRPr="00236781">
        <w:rPr>
          <w:rFonts w:ascii="GHEA Grapalat" w:hAnsi="GHEA Grapalat" w:cs="Times Armenian"/>
          <w:color w:val="000000" w:themeColor="text1"/>
          <w:sz w:val="20"/>
          <w:lang w:val="hy-AM"/>
        </w:rPr>
        <w:t xml:space="preserve">природы </w:t>
      </w:r>
      <w:r w:rsidRPr="00236781">
        <w:rPr>
          <w:rFonts w:ascii="GHEA Grapalat" w:hAnsi="GHEA Grapalat" w:cs="Sylfaen"/>
          <w:color w:val="000000" w:themeColor="text1"/>
          <w:sz w:val="20"/>
          <w:lang w:val="hy-AM"/>
        </w:rPr>
        <w:t>, и</w:t>
      </w:r>
      <w:r w:rsidRPr="00236781">
        <w:rPr>
          <w:rFonts w:ascii="GHEA Grapalat" w:hAnsi="GHEA Grapalat" w:cs="Times Armenian"/>
          <w:color w:val="000000" w:themeColor="text1"/>
          <w:sz w:val="20"/>
          <w:lang w:val="hy-AM"/>
        </w:rPr>
        <w:t xml:space="preserve"> </w:t>
      </w:r>
      <w:r w:rsidRPr="00236781">
        <w:rPr>
          <w:rFonts w:ascii="GHEA Grapalat" w:hAnsi="GHEA Grapalat" w:cs="Sylfaen"/>
          <w:color w:val="000000" w:themeColor="text1"/>
          <w:sz w:val="20"/>
          <w:lang w:val="hy-AM"/>
        </w:rPr>
        <w:t>Покупатель</w:t>
      </w:r>
      <w:r w:rsidRPr="00236781">
        <w:rPr>
          <w:rFonts w:ascii="GHEA Grapalat" w:hAnsi="GHEA Grapalat" w:cs="Times Armenian"/>
          <w:color w:val="000000" w:themeColor="text1"/>
          <w:sz w:val="20"/>
          <w:lang w:val="hy-AM"/>
        </w:rPr>
        <w:t xml:space="preserve"> </w:t>
      </w:r>
      <w:r w:rsidRPr="00236781">
        <w:rPr>
          <w:rFonts w:ascii="GHEA Grapalat" w:hAnsi="GHEA Grapalat" w:cs="Sylfaen"/>
          <w:color w:val="000000" w:themeColor="text1"/>
          <w:sz w:val="20"/>
          <w:lang w:val="hy-AM"/>
        </w:rPr>
        <w:t>предпринимать</w:t>
      </w:r>
      <w:r w:rsidRPr="00236781">
        <w:rPr>
          <w:rFonts w:ascii="GHEA Grapalat" w:hAnsi="GHEA Grapalat" w:cs="Times Armenian"/>
          <w:color w:val="000000" w:themeColor="text1"/>
          <w:sz w:val="20"/>
          <w:lang w:val="hy-AM"/>
        </w:rPr>
        <w:t xml:space="preserve"> </w:t>
      </w:r>
      <w:r w:rsidRPr="00236781">
        <w:rPr>
          <w:rFonts w:ascii="GHEA Grapalat" w:hAnsi="GHEA Grapalat" w:cs="Sylfaen"/>
          <w:color w:val="000000" w:themeColor="text1"/>
          <w:sz w:val="20"/>
          <w:lang w:val="hy-AM"/>
        </w:rPr>
        <w:t>является</w:t>
      </w:r>
      <w:r w:rsidRPr="00236781">
        <w:rPr>
          <w:rFonts w:ascii="GHEA Grapalat" w:hAnsi="GHEA Grapalat" w:cs="Times Armenian"/>
          <w:color w:val="000000" w:themeColor="text1"/>
          <w:sz w:val="20"/>
          <w:lang w:val="hy-AM"/>
        </w:rPr>
        <w:t xml:space="preserve"> </w:t>
      </w:r>
      <w:r w:rsidRPr="00236781">
        <w:rPr>
          <w:rFonts w:ascii="GHEA Grapalat" w:hAnsi="GHEA Grapalat" w:cs="Sylfaen"/>
          <w:color w:val="000000" w:themeColor="text1"/>
          <w:sz w:val="20"/>
          <w:lang w:val="hy-AM"/>
        </w:rPr>
        <w:t xml:space="preserve">принял </w:t>
      </w:r>
      <w:r w:rsidRPr="00236781">
        <w:rPr>
          <w:rFonts w:ascii="GHEA Grapalat" w:hAnsi="GHEA Grapalat" w:cs="Times Armenian"/>
          <w:color w:val="000000" w:themeColor="text1"/>
          <w:sz w:val="20"/>
          <w:lang w:val="hy-AM"/>
        </w:rPr>
        <w:t>товар</w:t>
      </w:r>
      <w:r w:rsidRPr="00236781">
        <w:rPr>
          <w:rFonts w:ascii="GHEA Grapalat" w:hAnsi="GHEA Grapalat" w:cs="Sylfaen"/>
          <w:color w:val="000000" w:themeColor="text1"/>
          <w:sz w:val="20"/>
          <w:lang w:val="hy-AM"/>
        </w:rPr>
        <w:t>​</w:t>
      </w:r>
      <w:r w:rsidRPr="00236781">
        <w:rPr>
          <w:rFonts w:ascii="GHEA Grapalat" w:hAnsi="GHEA Grapalat" w:cs="Times Armenian"/>
          <w:color w:val="000000" w:themeColor="text1"/>
          <w:sz w:val="20"/>
          <w:lang w:val="hy-AM"/>
        </w:rPr>
        <w:t xml:space="preserve"> </w:t>
      </w:r>
      <w:r w:rsidRPr="00236781">
        <w:rPr>
          <w:rFonts w:ascii="GHEA Grapalat" w:hAnsi="GHEA Grapalat" w:cs="Sylfaen"/>
          <w:color w:val="000000" w:themeColor="text1"/>
          <w:sz w:val="20"/>
          <w:lang w:val="hy-AM"/>
        </w:rPr>
        <w:t>и:</w:t>
      </w:r>
      <w:r w:rsidRPr="00236781">
        <w:rPr>
          <w:rFonts w:ascii="GHEA Grapalat" w:hAnsi="GHEA Grapalat" w:cs="Times Armenian"/>
          <w:color w:val="000000" w:themeColor="text1"/>
          <w:sz w:val="20"/>
          <w:lang w:val="hy-AM"/>
        </w:rPr>
        <w:t xml:space="preserve"> </w:t>
      </w:r>
      <w:r w:rsidRPr="00236781">
        <w:rPr>
          <w:rFonts w:ascii="GHEA Grapalat" w:hAnsi="GHEA Grapalat" w:cs="Sylfaen"/>
          <w:color w:val="000000" w:themeColor="text1"/>
          <w:sz w:val="20"/>
          <w:lang w:val="hy-AM"/>
        </w:rPr>
        <w:t>платить</w:t>
      </w:r>
      <w:r w:rsidRPr="00236781">
        <w:rPr>
          <w:rFonts w:ascii="GHEA Grapalat" w:hAnsi="GHEA Grapalat" w:cs="Times Armenian"/>
          <w:color w:val="000000" w:themeColor="text1"/>
          <w:sz w:val="20"/>
          <w:lang w:val="hy-AM"/>
        </w:rPr>
        <w:t xml:space="preserve"> </w:t>
      </w:r>
      <w:r w:rsidRPr="00236781">
        <w:rPr>
          <w:rFonts w:ascii="GHEA Grapalat" w:hAnsi="GHEA Grapalat" w:cs="Sylfaen"/>
          <w:color w:val="000000" w:themeColor="text1"/>
          <w:sz w:val="20"/>
          <w:lang w:val="hy-AM"/>
        </w:rPr>
        <w:t>этого</w:t>
      </w:r>
      <w:r w:rsidRPr="00236781">
        <w:rPr>
          <w:rFonts w:ascii="GHEA Grapalat" w:hAnsi="GHEA Grapalat" w:cs="Times Armenian"/>
          <w:color w:val="000000" w:themeColor="text1"/>
          <w:sz w:val="20"/>
          <w:lang w:val="hy-AM"/>
        </w:rPr>
        <w:t xml:space="preserve"> </w:t>
      </w:r>
      <w:r w:rsidRPr="00236781">
        <w:rPr>
          <w:rFonts w:ascii="GHEA Grapalat" w:hAnsi="GHEA Grapalat" w:cs="Sylfaen"/>
          <w:color w:val="000000" w:themeColor="text1"/>
          <w:sz w:val="20"/>
          <w:lang w:val="hy-AM"/>
        </w:rPr>
        <w:t>для</w:t>
      </w:r>
    </w:p>
    <w:p w:rsidR="00071D1C" w:rsidRPr="005E1F72" w:rsidRDefault="00071D1C" w:rsidP="0040074F">
      <w:pPr>
        <w:spacing w:before="120" w:after="120"/>
        <w:ind w:firstLine="706"/>
        <w:rPr>
          <w:rFonts w:ascii="GHEA Grapalat" w:hAnsi="GHEA Grapalat"/>
          <w:b/>
          <w:sz w:val="20"/>
          <w:lang w:val="hy-AM"/>
        </w:rPr>
      </w:pP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b/>
          <w:sz w:val="20"/>
          <w:lang w:val="hy-AM"/>
        </w:rPr>
        <w:t xml:space="preserve">2. ПРАВА И ОБЯЗАННОСТИ </w:t>
      </w:r>
      <w:r w:rsidRPr="0040074F">
        <w:rPr>
          <w:rFonts w:ascii="GHEA Grapalat" w:hAnsi="GHEA Grapalat" w:cs="Sylfaen"/>
          <w:b/>
          <w:sz w:val="20"/>
          <w:lang w:val="hy-AM"/>
        </w:rPr>
        <w:t>СТОРОН</w:t>
      </w:r>
    </w:p>
    <w:p w:rsidR="00071D1C" w:rsidRPr="005E1F72" w:rsidRDefault="00071D1C" w:rsidP="009E7BBE">
      <w:pPr>
        <w:spacing w:before="120"/>
        <w:ind w:firstLine="706"/>
        <w:jc w:val="both"/>
        <w:rPr>
          <w:rFonts w:ascii="GHEA Grapalat" w:hAnsi="GHEA Grapalat"/>
          <w:b/>
          <w:sz w:val="20"/>
          <w:lang w:val="hy-AM"/>
        </w:rPr>
      </w:pPr>
      <w:r w:rsidRPr="005E1F72">
        <w:rPr>
          <w:rFonts w:ascii="GHEA Grapalat" w:hAnsi="GHEA Grapalat"/>
          <w:b/>
          <w:sz w:val="20"/>
          <w:lang w:val="hy-AM"/>
        </w:rPr>
        <w:t>2.1 Покупатель имеет право:</w:t>
      </w:r>
    </w:p>
    <w:p w:rsidR="00071D1C" w:rsidRPr="005E1F72" w:rsidRDefault="00071D1C" w:rsidP="00EF3662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5E1F72">
        <w:rPr>
          <w:rFonts w:ascii="GHEA Grapalat" w:hAnsi="GHEA Grapalat"/>
          <w:sz w:val="20"/>
          <w:lang w:val="hy-AM"/>
        </w:rPr>
        <w:t>2.1.1 В случае непоставки Продавцом товара в срок, указанный в договоре, отказаться от товара, если сроки поставки были нарушены.</w:t>
      </w:r>
      <w:r w:rsidRPr="005E1F72">
        <w:rPr>
          <w:rFonts w:ascii="GHEA Grapalat" w:hAnsi="GHEA Grapalat"/>
          <w:sz w:val="20"/>
          <w:u w:val="single"/>
          <w:lang w:val="hy-AM"/>
        </w:rPr>
        <w:t xml:space="preserve"> Более </w:t>
      </w:r>
      <w:r w:rsidR="006A7D52" w:rsidRPr="009E7BBE">
        <w:rPr>
          <w:rFonts w:ascii="GHEA Grapalat" w:hAnsi="GHEA Grapalat"/>
          <w:b/>
          <w:sz w:val="20"/>
          <w:u w:val="single"/>
          <w:lang w:val="hy-AM"/>
        </w:rPr>
        <w:t xml:space="preserve">20 дней </w:t>
      </w:r>
      <w:r w:rsidRPr="005E1F72">
        <w:rPr>
          <w:rFonts w:ascii="GHEA Grapalat" w:hAnsi="GHEA Grapalat"/>
          <w:sz w:val="20"/>
          <w:lang w:val="hy-AM"/>
        </w:rPr>
        <w:t>.</w:t>
      </w:r>
    </w:p>
    <w:p w:rsidR="00071D1C" w:rsidRPr="005E1F72" w:rsidRDefault="00071D1C" w:rsidP="00EF3662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5E1F72">
        <w:rPr>
          <w:rFonts w:ascii="GHEA Grapalat" w:hAnsi="GHEA Grapalat"/>
          <w:sz w:val="20"/>
          <w:lang w:val="hy-AM"/>
        </w:rPr>
        <w:t>2.1.2 Если поставлен товар ненадлежащего качества, не соответствующий техническим характеристикам, предусмотренным договором:</w:t>
      </w:r>
    </w:p>
    <w:p w:rsidR="00071D1C" w:rsidRPr="005E1F72" w:rsidRDefault="00071D1C" w:rsidP="00EF3662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5E1F72">
        <w:rPr>
          <w:rFonts w:ascii="GHEA Grapalat" w:hAnsi="GHEA Grapalat"/>
          <w:sz w:val="20"/>
          <w:lang w:val="hy-AM"/>
        </w:rPr>
        <w:t>а) требовать возмещения расходов, понесенных вследствие ненадлежащего качества товара;</w:t>
      </w:r>
    </w:p>
    <w:p w:rsidR="00071D1C" w:rsidRPr="005E1F72" w:rsidRDefault="00071D1C" w:rsidP="00EF3662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5E1F72">
        <w:rPr>
          <w:rFonts w:ascii="GHEA Grapalat" w:hAnsi="GHEA Grapalat"/>
          <w:sz w:val="20"/>
          <w:lang w:val="hy-AM"/>
        </w:rPr>
        <w:t>б) не принять товар, установив по своему усмотрению разумный срок бесплатной замены товара ненадлежащего качества на товар качества, соответствующего договору, и потребовать от Продавца уплаты штрафа, предусмотренного пунктом 6.3 настоящего Договора. договор;</w:t>
      </w:r>
    </w:p>
    <w:p w:rsidR="00071D1C" w:rsidRPr="005E1F72" w:rsidRDefault="00071D1C" w:rsidP="00EF3662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5E1F72">
        <w:rPr>
          <w:rFonts w:ascii="GHEA Grapalat" w:hAnsi="GHEA Grapalat"/>
          <w:sz w:val="20"/>
          <w:lang w:val="hy-AM"/>
        </w:rPr>
        <w:t>в) отказаться от исполнения договора и потребовать возврата денег, уплаченных за товар.</w:t>
      </w:r>
    </w:p>
    <w:p w:rsidR="00071D1C" w:rsidRPr="005E1F72" w:rsidRDefault="00071D1C" w:rsidP="00EF3662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5E1F72">
        <w:rPr>
          <w:rFonts w:ascii="GHEA Grapalat" w:hAnsi="GHEA Grapalat"/>
          <w:sz w:val="20"/>
          <w:lang w:val="hy-AM"/>
        </w:rPr>
        <w:t>2.1.3 Если количество поставленного товара меньше определенного договором, то:</w:t>
      </w:r>
    </w:p>
    <w:p w:rsidR="00071D1C" w:rsidRPr="005E1F72" w:rsidRDefault="00071D1C" w:rsidP="00EF3662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5E1F72">
        <w:rPr>
          <w:rFonts w:ascii="GHEA Grapalat" w:hAnsi="GHEA Grapalat"/>
          <w:sz w:val="20"/>
          <w:lang w:val="hy-AM"/>
        </w:rPr>
        <w:t>а) запрос на заполнение меньшего количества поставленного товара,</w:t>
      </w:r>
    </w:p>
    <w:p w:rsidR="00071D1C" w:rsidRPr="005E1F72" w:rsidRDefault="00071D1C" w:rsidP="00EF3662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5E1F72">
        <w:rPr>
          <w:rFonts w:ascii="GHEA Grapalat" w:hAnsi="GHEA Grapalat"/>
          <w:sz w:val="20"/>
          <w:lang w:val="hy-AM"/>
        </w:rPr>
        <w:t>б) отказаться от поставленного товара и оплатить его, а в случае оплаты товара потребовать возврата оплаченной суммы и уплаты неустойки, предусмотренной пунктом 6.2 договора.</w:t>
      </w:r>
    </w:p>
    <w:p w:rsidR="00071D1C" w:rsidRPr="005E1F72" w:rsidRDefault="00071D1C" w:rsidP="00EF3662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5E1F72">
        <w:rPr>
          <w:rFonts w:ascii="GHEA Grapalat" w:hAnsi="GHEA Grapalat"/>
          <w:sz w:val="20"/>
          <w:lang w:val="hy-AM"/>
        </w:rPr>
        <w:t>2.1.4 Если товар поставлен с нарушением типового состояния, по его выбору:</w:t>
      </w:r>
    </w:p>
    <w:p w:rsidR="00071D1C" w:rsidRPr="005E1F72" w:rsidRDefault="00071D1C" w:rsidP="00EF3662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5E1F72">
        <w:rPr>
          <w:rFonts w:ascii="GHEA Grapalat" w:hAnsi="GHEA Grapalat"/>
          <w:sz w:val="20"/>
          <w:lang w:val="hy-AM"/>
        </w:rPr>
        <w:t>а) принять продукцию, соответствующую типовому условию, и забраковать остальную продукцию;</w:t>
      </w:r>
    </w:p>
    <w:p w:rsidR="00071D1C" w:rsidRPr="005E1F72" w:rsidRDefault="00071D1C" w:rsidP="00EF3662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5E1F72">
        <w:rPr>
          <w:rFonts w:ascii="GHEA Grapalat" w:hAnsi="GHEA Grapalat"/>
          <w:sz w:val="20"/>
          <w:lang w:val="hy-AM"/>
        </w:rPr>
        <w:t>б) отказаться от всех поставленных товаров и потребовать уплаты неустойки, предусмотренной пунктом 6.2 договора;</w:t>
      </w:r>
    </w:p>
    <w:p w:rsidR="00071D1C" w:rsidRPr="005E1F72" w:rsidRDefault="00071D1C" w:rsidP="00EF3662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5E1F72">
        <w:rPr>
          <w:rFonts w:ascii="GHEA Grapalat" w:hAnsi="GHEA Grapalat"/>
          <w:sz w:val="20"/>
          <w:lang w:val="hy-AM"/>
        </w:rPr>
        <w:t>в) требовать безвозмездной замены товара, не соответствующего условию о типе, на товар, соответствующий типу, предусмотренному договором.</w:t>
      </w:r>
    </w:p>
    <w:p w:rsidR="009E45F3" w:rsidRPr="005E1F72" w:rsidRDefault="00071D1C" w:rsidP="00EF3662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5E1F72">
        <w:rPr>
          <w:rFonts w:ascii="GHEA Grapalat" w:hAnsi="GHEA Grapalat"/>
          <w:sz w:val="20"/>
          <w:lang w:val="hy-AM"/>
        </w:rPr>
        <w:t>2.1.5 В случае нарушения Продавцом условий поставки по своему усмотрению назначить новую дату поставки товара и потребовать от Продавца уплаты неустойки, предусмотренной п. 6.2 договора.</w:t>
      </w:r>
    </w:p>
    <w:p w:rsidR="00071D1C" w:rsidRPr="005E1F72" w:rsidRDefault="00071D1C" w:rsidP="00EF3662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5E1F72">
        <w:rPr>
          <w:rFonts w:ascii="GHEA Grapalat" w:hAnsi="GHEA Grapalat"/>
          <w:sz w:val="20"/>
          <w:lang w:val="hy-AM"/>
        </w:rPr>
        <w:t>2.1.6 Требовать от Продавца возмещения убытков, если Покупатель вследствие нарушения Продавцом обязательства в разумный срок после прекращения действия договора приобрел товар у другого лица по более высокой, но разумную цену вместо предусмотренной в договоре, в размере разницы между ценами, указанными в договоре и заключенной вместо него сделкой, а также всех необходимых и разумных расходов, понесенных им при приобретении товара у другого лица .</w:t>
      </w:r>
    </w:p>
    <w:p w:rsidR="00071D1C" w:rsidRPr="005E1F72" w:rsidRDefault="00071D1C" w:rsidP="00EF3662">
      <w:pPr>
        <w:tabs>
          <w:tab w:val="left" w:pos="720"/>
        </w:tabs>
        <w:ind w:firstLine="709"/>
        <w:jc w:val="both"/>
        <w:rPr>
          <w:rFonts w:ascii="GHEA Grapalat" w:hAnsi="GHEA Grapalat"/>
          <w:sz w:val="20"/>
          <w:lang w:val="hy-AM"/>
        </w:rPr>
      </w:pPr>
      <w:r w:rsidRPr="005E1F72">
        <w:rPr>
          <w:rFonts w:ascii="GHEA Grapalat" w:hAnsi="GHEA Grapalat"/>
          <w:sz w:val="20"/>
          <w:lang w:val="hy-AM"/>
        </w:rPr>
        <w:t>2.1.7 В одностороннем порядке расторгнуть договор (полностью или частично), если Продавец существенно нарушил договор;</w:t>
      </w:r>
    </w:p>
    <w:p w:rsidR="00071D1C" w:rsidRPr="005E1F72" w:rsidRDefault="00071D1C" w:rsidP="00EF3662">
      <w:pPr>
        <w:tabs>
          <w:tab w:val="left" w:pos="720"/>
        </w:tabs>
        <w:ind w:firstLine="709"/>
        <w:jc w:val="both"/>
        <w:rPr>
          <w:rFonts w:ascii="GHEA Grapalat" w:hAnsi="GHEA Grapalat"/>
          <w:sz w:val="20"/>
          <w:lang w:val="hy-AM"/>
        </w:rPr>
      </w:pPr>
      <w:r w:rsidRPr="005E1F72">
        <w:rPr>
          <w:rFonts w:ascii="GHEA Grapalat" w:hAnsi="GHEA Grapalat"/>
          <w:sz w:val="20"/>
          <w:lang w:val="hy-AM"/>
        </w:rPr>
        <w:tab/>
        <w:t>2.1.7.1 Нарушение договора продавцом считается существенным, если:</w:t>
      </w:r>
    </w:p>
    <w:p w:rsidR="00071D1C" w:rsidRPr="005E1F72" w:rsidRDefault="00071D1C" w:rsidP="00EF3662">
      <w:pPr>
        <w:tabs>
          <w:tab w:val="left" w:pos="720"/>
        </w:tabs>
        <w:ind w:firstLine="709"/>
        <w:jc w:val="both"/>
        <w:rPr>
          <w:rFonts w:ascii="GHEA Grapalat" w:hAnsi="GHEA Grapalat"/>
          <w:sz w:val="20"/>
          <w:lang w:val="hy-AM"/>
        </w:rPr>
      </w:pPr>
      <w:r w:rsidRPr="005E1F72">
        <w:rPr>
          <w:rFonts w:ascii="GHEA Grapalat" w:hAnsi="GHEA Grapalat"/>
          <w:sz w:val="20"/>
          <w:lang w:val="hy-AM"/>
        </w:rPr>
        <w:tab/>
        <w:t>а) доставили товар ненадлежащего качества, не подлежащий замене, в приемлемый для Покупателя срок;</w:t>
      </w:r>
    </w:p>
    <w:p w:rsidR="00071D1C" w:rsidRPr="005E1F72" w:rsidRDefault="00071D1C" w:rsidP="00EF3662">
      <w:pPr>
        <w:tabs>
          <w:tab w:val="left" w:pos="720"/>
        </w:tabs>
        <w:ind w:firstLine="709"/>
        <w:jc w:val="both"/>
        <w:rPr>
          <w:rFonts w:ascii="GHEA Grapalat" w:hAnsi="GHEA Grapalat"/>
          <w:sz w:val="20"/>
          <w:lang w:val="hy-AM"/>
        </w:rPr>
      </w:pPr>
      <w:r w:rsidRPr="005E1F72">
        <w:rPr>
          <w:rFonts w:ascii="GHEA Grapalat" w:hAnsi="GHEA Grapalat"/>
          <w:sz w:val="20"/>
          <w:lang w:val="hy-AM"/>
        </w:rPr>
        <w:tab/>
        <w:t xml:space="preserve">б) сроки поставки товара были нарушены более чем на </w:t>
      </w:r>
      <w:r w:rsidRPr="009E7BBE">
        <w:rPr>
          <w:rFonts w:ascii="GHEA Grapalat" w:hAnsi="GHEA Grapalat"/>
          <w:b/>
          <w:sz w:val="20"/>
          <w:u w:val="single"/>
          <w:lang w:val="hy-AM"/>
        </w:rPr>
        <w:t xml:space="preserve">20 дней </w:t>
      </w:r>
      <w:r w:rsidRPr="005E1F72">
        <w:rPr>
          <w:rFonts w:ascii="GHEA Grapalat" w:hAnsi="GHEA Grapalat"/>
          <w:sz w:val="20"/>
          <w:lang w:val="hy-AM"/>
        </w:rPr>
        <w:t>,</w:t>
      </w:r>
    </w:p>
    <w:p w:rsidR="00071D1C" w:rsidRPr="005E1F72" w:rsidRDefault="00071D1C" w:rsidP="00EF3662">
      <w:pPr>
        <w:tabs>
          <w:tab w:val="left" w:pos="720"/>
        </w:tabs>
        <w:ind w:firstLine="709"/>
        <w:jc w:val="both"/>
        <w:rPr>
          <w:rFonts w:ascii="GHEA Grapalat" w:hAnsi="GHEA Grapalat"/>
          <w:sz w:val="20"/>
          <w:lang w:val="hy-AM"/>
        </w:rPr>
      </w:pPr>
      <w:r w:rsidRPr="005E1F72">
        <w:rPr>
          <w:rFonts w:ascii="GHEA Grapalat" w:hAnsi="GHEA Grapalat"/>
          <w:sz w:val="20"/>
          <w:lang w:val="hy-AM"/>
        </w:rPr>
        <w:t>2.1.8 Осмотрите товар и немедленно сообщите Продавцу о любых обнаруженных дефектах.</w:t>
      </w:r>
    </w:p>
    <w:p w:rsidR="00071D1C" w:rsidRPr="005E1F72" w:rsidRDefault="00071D1C" w:rsidP="009E7BBE">
      <w:pPr>
        <w:spacing w:before="120"/>
        <w:ind w:firstLine="706"/>
        <w:jc w:val="both"/>
        <w:rPr>
          <w:rFonts w:ascii="GHEA Grapalat" w:hAnsi="GHEA Grapalat"/>
          <w:b/>
          <w:sz w:val="20"/>
          <w:lang w:val="hy-AM"/>
        </w:rPr>
      </w:pPr>
      <w:r w:rsidRPr="005E1F72">
        <w:rPr>
          <w:rFonts w:ascii="GHEA Grapalat" w:hAnsi="GHEA Grapalat"/>
          <w:b/>
          <w:sz w:val="20"/>
          <w:lang w:val="hy-AM"/>
        </w:rPr>
        <w:lastRenderedPageBreak/>
        <w:t>2.2 Покупатель обязан:</w:t>
      </w:r>
    </w:p>
    <w:p w:rsidR="00071D1C" w:rsidRPr="005E1F72" w:rsidRDefault="00071D1C" w:rsidP="00EF3662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5E1F72">
        <w:rPr>
          <w:rFonts w:ascii="GHEA Grapalat" w:hAnsi="GHEA Grapalat"/>
          <w:sz w:val="20"/>
          <w:lang w:val="hy-AM"/>
        </w:rPr>
        <w:t>2.2.1 Выполнить все необходимые действия для обеспечения приемки поставленной продукции в соответствии с договором.</w:t>
      </w:r>
    </w:p>
    <w:p w:rsidR="00071D1C" w:rsidRPr="005E1F72" w:rsidRDefault="00071D1C" w:rsidP="00EF3662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5E1F72">
        <w:rPr>
          <w:rFonts w:ascii="GHEA Grapalat" w:hAnsi="GHEA Grapalat"/>
          <w:sz w:val="20"/>
          <w:lang w:val="hy-AM"/>
        </w:rPr>
        <w:t>2.2.2 В случае отказа от товара, доставленного Продавцом в соответствии с договором, обеспечить ответственную сохранность товара и немедленно сообщить об этом Продавцу.</w:t>
      </w:r>
    </w:p>
    <w:p w:rsidR="00071D1C" w:rsidRPr="005E1F72" w:rsidRDefault="00071D1C" w:rsidP="00EF3662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5E1F72">
        <w:rPr>
          <w:rFonts w:ascii="GHEA Grapalat" w:hAnsi="GHEA Grapalat"/>
          <w:sz w:val="20"/>
          <w:lang w:val="hy-AM"/>
        </w:rPr>
        <w:t xml:space="preserve">2.2.3 В случае приемки товара, поставленного в порядке и сроки, предусмотренные договором, уплатить Продавцу причитающиеся ему суммы, а в случае нарушения срока оплаты - также </w:t>
      </w:r>
      <w:r w:rsidR="00D8313C" w:rsidRPr="005E1F72">
        <w:rPr>
          <w:rFonts w:ascii="GHEA Grapalat" w:hAnsi="GHEA Grapalat"/>
          <w:sz w:val="20"/>
          <w:lang w:val="hy-AM"/>
        </w:rPr>
        <w:t>неустойку, предусмотренную п. 6.5 договора.</w:t>
      </w:r>
    </w:p>
    <w:p w:rsidR="00071D1C" w:rsidRPr="005E1F72" w:rsidRDefault="00071D1C" w:rsidP="00EF3662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5E1F72">
        <w:rPr>
          <w:rFonts w:ascii="GHEA Grapalat" w:hAnsi="GHEA Grapalat"/>
          <w:sz w:val="20"/>
          <w:lang w:val="hy-AM"/>
        </w:rPr>
        <w:t>2.2.4 Уведомить Продавца о нарушении условий договора относительно количества, сорта и качества товара немедленно после обнаружения недостатка или в разумный срок, когда нарушение соответствующего условия договора должно было быть обнаружены в зависимости от характера и важности продукта.</w:t>
      </w:r>
    </w:p>
    <w:p w:rsidR="00071D1C" w:rsidRPr="005E1F72" w:rsidRDefault="00071D1C" w:rsidP="00EF3662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5E1F72">
        <w:rPr>
          <w:rFonts w:ascii="GHEA Grapalat" w:hAnsi="GHEA Grapalat"/>
          <w:sz w:val="20"/>
          <w:lang w:val="hy-AM"/>
        </w:rPr>
        <w:t>2.2.5 В соответствии с п. 2.3.3 договора после расторжения договора возместить Продавцу убытки, причиненные последним и обоснованные в установленном порядке.</w:t>
      </w:r>
    </w:p>
    <w:p w:rsidR="00071D1C" w:rsidRPr="005E1F72" w:rsidRDefault="00071D1C" w:rsidP="009E7BBE">
      <w:pPr>
        <w:spacing w:before="120"/>
        <w:ind w:firstLine="706"/>
        <w:jc w:val="both"/>
        <w:rPr>
          <w:rFonts w:ascii="GHEA Grapalat" w:hAnsi="GHEA Grapalat"/>
          <w:b/>
          <w:sz w:val="20"/>
          <w:lang w:val="hy-AM"/>
        </w:rPr>
      </w:pPr>
      <w:r w:rsidRPr="005E1F72">
        <w:rPr>
          <w:rFonts w:ascii="GHEA Grapalat" w:hAnsi="GHEA Grapalat"/>
          <w:b/>
          <w:sz w:val="20"/>
          <w:lang w:val="hy-AM"/>
        </w:rPr>
        <w:t>2.3 Продавец имеет право:</w:t>
      </w:r>
    </w:p>
    <w:p w:rsidR="00071D1C" w:rsidRPr="005E1F72" w:rsidRDefault="00071D1C" w:rsidP="00EF3662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5E1F72">
        <w:rPr>
          <w:rFonts w:ascii="GHEA Grapalat" w:hAnsi="GHEA Grapalat"/>
          <w:sz w:val="20"/>
          <w:lang w:val="hy-AM"/>
        </w:rPr>
        <w:t xml:space="preserve">2.3.1 Просить Покупателя принять товар, поставленный </w:t>
      </w:r>
      <w:r w:rsidRPr="005E1F72">
        <w:rPr>
          <w:rFonts w:ascii="GHEA Grapalat" w:hAnsi="GHEA Grapalat" w:cs="Sylfaen"/>
          <w:sz w:val="20"/>
          <w:lang w:val="hy-AM"/>
        </w:rPr>
        <w:t xml:space="preserve">в </w:t>
      </w:r>
      <w:r w:rsidRPr="005E1F72">
        <w:rPr>
          <w:rFonts w:ascii="GHEA Grapalat" w:hAnsi="GHEA Grapalat" w:cs="Times Armenian"/>
          <w:sz w:val="20"/>
          <w:lang w:val="hy-AM"/>
        </w:rPr>
        <w:t xml:space="preserve">порядке </w:t>
      </w:r>
      <w:r w:rsidRPr="005E1F72">
        <w:rPr>
          <w:rFonts w:ascii="GHEA Grapalat" w:hAnsi="GHEA Grapalat" w:cs="Sylfaen"/>
          <w:sz w:val="20"/>
          <w:lang w:val="hy-AM"/>
        </w:rPr>
        <w:t xml:space="preserve">, </w:t>
      </w:r>
      <w:r w:rsidRPr="005E1F72">
        <w:rPr>
          <w:rFonts w:ascii="GHEA Grapalat" w:hAnsi="GHEA Grapalat" w:cs="Times Armenian"/>
          <w:sz w:val="20"/>
          <w:lang w:val="hy-AM"/>
        </w:rPr>
        <w:t xml:space="preserve">объёмах </w:t>
      </w:r>
      <w:r w:rsidRPr="005E1F72">
        <w:rPr>
          <w:rFonts w:ascii="GHEA Grapalat" w:hAnsi="GHEA Grapalat" w:cs="Sylfaen"/>
          <w:sz w:val="20"/>
          <w:lang w:val="hy-AM"/>
        </w:rPr>
        <w:t xml:space="preserve">, в </w:t>
      </w:r>
      <w:r w:rsidRPr="005E1F72">
        <w:rPr>
          <w:rFonts w:ascii="GHEA Grapalat" w:hAnsi="GHEA Grapalat" w:cs="Times Armenian"/>
          <w:sz w:val="20"/>
          <w:lang w:val="hy-AM"/>
        </w:rPr>
        <w:t>сроки и по адресу, предусмотренных договором.</w:t>
      </w:r>
    </w:p>
    <w:p w:rsidR="00071D1C" w:rsidRPr="005E1F72" w:rsidRDefault="00071D1C" w:rsidP="00EF3662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5E1F72">
        <w:rPr>
          <w:rFonts w:ascii="GHEA Grapalat" w:hAnsi="GHEA Grapalat"/>
          <w:sz w:val="20"/>
          <w:lang w:val="hy-AM"/>
        </w:rPr>
        <w:t xml:space="preserve">2.3.2 Требовать от Покупателя оплаты сумм, причитающихся ему за поставленный и принятый Покупателем товар </w:t>
      </w:r>
      <w:r w:rsidRPr="005E1F72">
        <w:rPr>
          <w:rFonts w:ascii="GHEA Grapalat" w:hAnsi="GHEA Grapalat" w:cs="Sylfaen"/>
          <w:sz w:val="20"/>
          <w:lang w:val="hy-AM"/>
        </w:rPr>
        <w:t xml:space="preserve">в </w:t>
      </w:r>
      <w:r w:rsidRPr="005E1F72">
        <w:rPr>
          <w:rFonts w:ascii="GHEA Grapalat" w:hAnsi="GHEA Grapalat" w:cs="Times Armenian"/>
          <w:sz w:val="20"/>
          <w:lang w:val="hy-AM"/>
        </w:rPr>
        <w:t xml:space="preserve">порядке </w:t>
      </w:r>
      <w:r w:rsidRPr="005E1F72">
        <w:rPr>
          <w:rFonts w:ascii="GHEA Grapalat" w:hAnsi="GHEA Grapalat" w:cs="Sylfaen"/>
          <w:sz w:val="20"/>
          <w:lang w:val="hy-AM"/>
        </w:rPr>
        <w:t xml:space="preserve">, </w:t>
      </w:r>
      <w:r w:rsidRPr="005E1F72">
        <w:rPr>
          <w:rFonts w:ascii="GHEA Grapalat" w:hAnsi="GHEA Grapalat" w:cs="Times Armenian"/>
          <w:sz w:val="20"/>
          <w:lang w:val="hy-AM"/>
        </w:rPr>
        <w:t xml:space="preserve">объемах </w:t>
      </w:r>
      <w:r w:rsidRPr="005E1F72">
        <w:rPr>
          <w:rFonts w:ascii="GHEA Grapalat" w:hAnsi="GHEA Grapalat" w:cs="Sylfaen"/>
          <w:sz w:val="20"/>
          <w:lang w:val="hy-AM"/>
        </w:rPr>
        <w:t xml:space="preserve">, </w:t>
      </w:r>
      <w:r w:rsidRPr="005E1F72">
        <w:rPr>
          <w:rFonts w:ascii="GHEA Grapalat" w:hAnsi="GHEA Grapalat" w:cs="Times Armenian"/>
          <w:sz w:val="20"/>
          <w:lang w:val="hy-AM"/>
        </w:rPr>
        <w:t>сроки и адрес, предусмотренные договором.</w:t>
      </w:r>
    </w:p>
    <w:p w:rsidR="00071D1C" w:rsidRPr="005E1F72" w:rsidRDefault="00071D1C" w:rsidP="00EF3662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5E1F72">
        <w:rPr>
          <w:rFonts w:ascii="GHEA Grapalat" w:hAnsi="GHEA Grapalat"/>
          <w:sz w:val="20"/>
          <w:lang w:val="hy-AM"/>
        </w:rPr>
        <w:t>2.3.3 Расторгнуть договор в одностороннем порядке (полностью или частично), если Покупатель существенно нарушил договор.</w:t>
      </w:r>
    </w:p>
    <w:p w:rsidR="00071D1C" w:rsidRPr="005E1F72" w:rsidRDefault="00071D1C" w:rsidP="00EF3662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5E1F72">
        <w:rPr>
          <w:rFonts w:ascii="GHEA Grapalat" w:hAnsi="GHEA Grapalat"/>
          <w:sz w:val="20"/>
          <w:lang w:val="hy-AM"/>
        </w:rPr>
        <w:t>2.3.3.1 Нарушение договора покупателем считается существенным, если условия оплаты товара были нарушены неоднократно.</w:t>
      </w:r>
    </w:p>
    <w:p w:rsidR="00071D1C" w:rsidRPr="005E1F72" w:rsidRDefault="00071D1C" w:rsidP="00EF3662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5E1F72">
        <w:rPr>
          <w:rFonts w:ascii="GHEA Grapalat" w:hAnsi="GHEA Grapalat"/>
          <w:sz w:val="20"/>
          <w:lang w:val="hy-AM"/>
        </w:rPr>
        <w:t>2.3.4 Доставить товар досрочно с согласия Покупателя.</w:t>
      </w:r>
    </w:p>
    <w:p w:rsidR="00071D1C" w:rsidRPr="005E1F72" w:rsidRDefault="00071D1C" w:rsidP="009E7BBE">
      <w:pPr>
        <w:spacing w:before="120"/>
        <w:ind w:firstLine="706"/>
        <w:jc w:val="both"/>
        <w:rPr>
          <w:rFonts w:ascii="GHEA Grapalat" w:hAnsi="GHEA Grapalat"/>
          <w:b/>
          <w:sz w:val="20"/>
          <w:lang w:val="hy-AM"/>
        </w:rPr>
      </w:pPr>
      <w:r w:rsidRPr="005E1F72">
        <w:rPr>
          <w:rFonts w:ascii="GHEA Grapalat" w:hAnsi="GHEA Grapalat"/>
          <w:b/>
          <w:sz w:val="20"/>
          <w:lang w:val="hy-AM"/>
        </w:rPr>
        <w:t>2.4 Продавец обязан:</w:t>
      </w:r>
    </w:p>
    <w:p w:rsidR="00071D1C" w:rsidRPr="005E1F72" w:rsidRDefault="00071D1C" w:rsidP="00EF3662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5E1F72">
        <w:rPr>
          <w:rFonts w:ascii="GHEA Grapalat" w:hAnsi="GHEA Grapalat"/>
          <w:sz w:val="20"/>
          <w:lang w:val="hy-AM"/>
        </w:rPr>
        <w:t xml:space="preserve">2.4.1 Доставить товар покупателю в порядке, </w:t>
      </w:r>
      <w:r w:rsidRPr="005E1F72">
        <w:rPr>
          <w:rFonts w:ascii="GHEA Grapalat" w:hAnsi="GHEA Grapalat" w:cs="Sylfaen"/>
          <w:sz w:val="20"/>
          <w:lang w:val="hy-AM"/>
        </w:rPr>
        <w:t xml:space="preserve">объемах, </w:t>
      </w:r>
      <w:r w:rsidRPr="005E1F72">
        <w:rPr>
          <w:rFonts w:ascii="GHEA Grapalat" w:hAnsi="GHEA Grapalat" w:cs="Times Armenian"/>
          <w:sz w:val="20"/>
          <w:lang w:val="hy-AM"/>
        </w:rPr>
        <w:t>сроки и по адресу, предусмотренным договором.</w:t>
      </w:r>
    </w:p>
    <w:p w:rsidR="00071D1C" w:rsidRPr="005E1F72" w:rsidRDefault="00071D1C" w:rsidP="00EF3662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5E1F72">
        <w:rPr>
          <w:rFonts w:ascii="GHEA Grapalat" w:hAnsi="GHEA Grapalat"/>
          <w:sz w:val="20"/>
          <w:lang w:val="hy-AM"/>
        </w:rPr>
        <w:t>2.4.2 Обеспечить поставку товара в соответствии с подпунктом б) пункта 2.1.2 и (или) пунктом 2.1.5 договора в сроки, установленные Покупателем.</w:t>
      </w:r>
    </w:p>
    <w:p w:rsidR="00071D1C" w:rsidRPr="005E1F72" w:rsidRDefault="00071D1C" w:rsidP="00EF3662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5E1F72">
        <w:rPr>
          <w:rFonts w:ascii="GHEA Grapalat" w:hAnsi="GHEA Grapalat"/>
          <w:sz w:val="20"/>
          <w:lang w:val="hy-AM"/>
        </w:rPr>
        <w:t>2.4.3 Доставить товар покупателю без прав третьих лиц.</w:t>
      </w:r>
    </w:p>
    <w:p w:rsidR="00071D1C" w:rsidRPr="005E1F72" w:rsidRDefault="00071D1C" w:rsidP="00EF3662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5E1F72">
        <w:rPr>
          <w:rFonts w:ascii="GHEA Grapalat" w:hAnsi="GHEA Grapalat"/>
          <w:sz w:val="20"/>
          <w:lang w:val="hy-AM"/>
        </w:rPr>
        <w:t>2.4.4. Доставить покупателю товар в указанном в контракте качестве и количестве, в сроки и по адресу, указанным в контракте, и по требованию покупателя предоставить документы, удостоверяющие качество товара, определенное законодательством РА.</w:t>
      </w:r>
    </w:p>
    <w:p w:rsidR="00071D1C" w:rsidRPr="005E1F72" w:rsidRDefault="00071D1C" w:rsidP="00EF3662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5E1F72">
        <w:rPr>
          <w:rFonts w:ascii="GHEA Grapalat" w:hAnsi="GHEA Grapalat"/>
          <w:sz w:val="20"/>
          <w:lang w:val="hy-AM"/>
        </w:rPr>
        <w:t>2.4.5 В случае допущения неполной поставки восполнить неполную поставку в порядке, предусмотренном договором.</w:t>
      </w:r>
    </w:p>
    <w:p w:rsidR="00071D1C" w:rsidRPr="005E1F72" w:rsidRDefault="00071D1C" w:rsidP="00EF3662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5E1F72">
        <w:rPr>
          <w:rFonts w:ascii="GHEA Grapalat" w:hAnsi="GHEA Grapalat"/>
          <w:sz w:val="20"/>
          <w:lang w:val="hy-AM"/>
        </w:rPr>
        <w:t>2.4.6 Принять обратно товар, принятый Покупателем на ответственное хранение в соответствии с пунктом 2.2.2 договора, либо распорядиться им в разумный срок, а также возместить необходимые расходы, связанные с приемкой товара. на ответственное хранение, их продажу или возврат Продавцу.</w:t>
      </w:r>
    </w:p>
    <w:p w:rsidR="00071D1C" w:rsidRPr="005E1F72" w:rsidRDefault="00071D1C" w:rsidP="00EF3662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5E1F72">
        <w:rPr>
          <w:rFonts w:ascii="GHEA Grapalat" w:hAnsi="GHEA Grapalat"/>
          <w:sz w:val="20"/>
          <w:lang w:val="hy-AM"/>
        </w:rPr>
        <w:t>2.4.7 В случаях, предусмотренных договором, уплатить неустойку и штраф, предусмотренные пунктами 6.2 и 6.3 договора.</w:t>
      </w:r>
    </w:p>
    <w:p w:rsidR="00071D1C" w:rsidRPr="005E1F72" w:rsidRDefault="00071D1C" w:rsidP="00EF3662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5E1F72">
        <w:rPr>
          <w:rFonts w:ascii="GHEA Grapalat" w:hAnsi="GHEA Grapalat"/>
          <w:sz w:val="20"/>
          <w:lang w:val="hy-AM"/>
        </w:rPr>
        <w:t>2.4.8. Передать покупателю имущество товара и соответствующие документы.</w:t>
      </w:r>
    </w:p>
    <w:p w:rsidR="00071D1C" w:rsidRPr="005E1F72" w:rsidRDefault="00071D1C" w:rsidP="00EF3662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5E1F72">
        <w:rPr>
          <w:rFonts w:ascii="GHEA Grapalat" w:hAnsi="GHEA Grapalat"/>
          <w:sz w:val="20"/>
          <w:lang w:val="hy-AM"/>
        </w:rPr>
        <w:t>2.4.9 В соответствии с пунктом 2.1.7 договора после расторжения договора возместить Покупателю убытки, причиненные последним и обоснованные в установленном порядке.</w:t>
      </w:r>
    </w:p>
    <w:p w:rsidR="00587BCC" w:rsidRDefault="00071D1C" w:rsidP="00EF3662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5E1F72">
        <w:rPr>
          <w:rFonts w:ascii="GHEA Grapalat" w:hAnsi="GHEA Grapalat"/>
          <w:sz w:val="20"/>
          <w:lang w:val="hy-AM"/>
        </w:rPr>
        <w:t>2.4.10 Лицо, представившее квалификационное и договорное обеспечение, обязано заранее письменно уведомить Покупателя в случае начала процесса ликвидации или банкротства в течение срока действия обеспечения.</w:t>
      </w:r>
    </w:p>
    <w:p w:rsidR="00071D1C" w:rsidRPr="00381A2C" w:rsidRDefault="00071D1C" w:rsidP="0040074F">
      <w:pPr>
        <w:spacing w:before="120" w:after="120"/>
        <w:ind w:firstLine="706"/>
        <w:rPr>
          <w:rFonts w:ascii="GHEA Grapalat" w:hAnsi="GHEA Grapalat"/>
          <w:b/>
          <w:sz w:val="20"/>
          <w:lang w:val="hy-AM"/>
        </w:rPr>
      </w:pPr>
      <w:r w:rsidRPr="005E1F72">
        <w:rPr>
          <w:rFonts w:ascii="GHEA Grapalat" w:hAnsi="GHEA Grapalat"/>
          <w:b/>
          <w:sz w:val="20"/>
          <w:lang w:val="hy-AM"/>
        </w:rPr>
        <w:t xml:space="preserve">3. СТОИМОСТЬ ДОГОВОРА И СПОСОБ </w:t>
      </w:r>
      <w:r w:rsidRPr="009E7BBE">
        <w:rPr>
          <w:rFonts w:ascii="GHEA Grapalat" w:hAnsi="GHEA Grapalat" w:cs="Sylfaen"/>
          <w:b/>
          <w:sz w:val="20"/>
          <w:lang w:val="hy-AM"/>
        </w:rPr>
        <w:t>ОПЛАТЫ</w:t>
      </w:r>
    </w:p>
    <w:p w:rsidR="00071D1C" w:rsidRPr="005E1F72" w:rsidRDefault="00071D1C" w:rsidP="00EF3662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381A2C">
        <w:rPr>
          <w:rFonts w:ascii="GHEA Grapalat" w:hAnsi="GHEA Grapalat"/>
          <w:sz w:val="20"/>
          <w:lang w:val="hy-AM"/>
        </w:rPr>
        <w:t>3.1 Цена договора составляет _1460066_/один миллион четыреста шестьдесят тысяч шестьдесят шесть драм/драмов РА, включая НДС.</w:t>
      </w:r>
      <w:r w:rsidR="00381A2C">
        <w:rPr>
          <w:rStyle w:val="af6"/>
          <w:rFonts w:ascii="GHEA Grapalat" w:hAnsi="GHEA Grapalat"/>
          <w:sz w:val="20"/>
          <w:lang w:val="hy-AM"/>
        </w:rPr>
        <w:footnoteReference w:id="8"/>
      </w:r>
      <w:r w:rsidR="00381A2C">
        <w:rPr>
          <w:rFonts w:ascii="GHEA Grapalat" w:hAnsi="GHEA Grapalat"/>
          <w:sz w:val="20"/>
          <w:vertAlign w:val="superscript"/>
          <w:lang w:val="hy-AM"/>
        </w:rPr>
        <w:t xml:space="preserve"> </w:t>
      </w:r>
      <w:r w:rsidRPr="00381A2C">
        <w:rPr>
          <w:rFonts w:ascii="GHEA Grapalat" w:hAnsi="GHEA Grapalat"/>
          <w:sz w:val="20"/>
          <w:lang w:val="hy-AM"/>
        </w:rPr>
        <w:t>В цену договора включаются все платежи (расходы), которые должен произвести Продавец для обеспечения исполнения договора, включая налоги, пошлины, транспортные расходы, расходы на страхование, чаевые и ожидаемую прибыль.</w:t>
      </w:r>
    </w:p>
    <w:p w:rsidR="00071D1C" w:rsidRPr="005E1F72" w:rsidRDefault="00071D1C" w:rsidP="00EF3662">
      <w:pPr>
        <w:ind w:firstLine="720"/>
        <w:jc w:val="both"/>
        <w:rPr>
          <w:rFonts w:ascii="GHEA Grapalat" w:hAnsi="GHEA Grapalat" w:cs="Sylfaen"/>
          <w:sz w:val="20"/>
          <w:lang w:val="hy-AM"/>
        </w:rPr>
      </w:pPr>
      <w:r w:rsidRPr="005E1F72">
        <w:rPr>
          <w:rFonts w:ascii="GHEA Grapalat" w:hAnsi="GHEA Grapalat" w:cs="Sylfaen"/>
          <w:sz w:val="20"/>
          <w:lang w:val="hy-AM"/>
        </w:rPr>
        <w:t>Цена поставки товара является стабильной и Продавец не имеет права требовать ее повышения, а Покупатель – снижения этой цены.</w:t>
      </w:r>
    </w:p>
    <w:p w:rsidR="00071D1C" w:rsidRDefault="00071D1C" w:rsidP="00EF3662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5E1F72">
        <w:rPr>
          <w:rFonts w:ascii="GHEA Grapalat" w:hAnsi="GHEA Grapalat"/>
          <w:sz w:val="20"/>
          <w:lang w:val="hy-AM"/>
        </w:rPr>
        <w:t xml:space="preserve">3.3 Покупатель оплачивает доставленный ему товар в драмах РА безналичным путем путем перевода денежных средств на расчетный счет Продавца. Передача денежных средств осуществляется на основании акта </w:t>
      </w:r>
      <w:r w:rsidRPr="005E1F72">
        <w:rPr>
          <w:rFonts w:ascii="GHEA Grapalat" w:hAnsi="GHEA Grapalat"/>
          <w:sz w:val="20"/>
          <w:lang w:val="hy-AM"/>
        </w:rPr>
        <w:lastRenderedPageBreak/>
        <w:t>сдачи-приемки в месяцы, указанные в графике платежей по договору (приложение N 2), но не позднее 30 декабря данного года.</w:t>
      </w:r>
    </w:p>
    <w:p w:rsidR="007D01CE" w:rsidRDefault="007D01CE" w:rsidP="007D01CE">
      <w:pPr>
        <w:ind w:firstLine="709"/>
        <w:jc w:val="both"/>
        <w:rPr>
          <w:rFonts w:ascii="GHEA Grapalat" w:hAnsi="GHEA Grapalat"/>
          <w:sz w:val="20"/>
          <w:lang w:val="hy-AM"/>
        </w:rPr>
      </w:pPr>
      <w:r>
        <w:rPr>
          <w:rFonts w:ascii="GHEA Grapalat" w:hAnsi="GHEA Grapalat"/>
          <w:sz w:val="20"/>
          <w:lang w:val="hy-AM"/>
        </w:rPr>
        <w:t>При этом для осуществления оплаты в течение 3 рабочих дней со дня подписания акта сдачи-приемки покупатель вносит платежное поручение и копию акта сдачи-приемки в казначейскую систему уполномоченного органа. и на основании документов, представленных в установленном порядке, уполномоченный орган производит данный платеж по акту приема-передачи, если он введен в казначейскую систему, в течение пяти рабочих дней в сроки, установленные графиком платежей настоящего договора. .</w:t>
      </w:r>
    </w:p>
    <w:p w:rsidR="00071D1C" w:rsidRPr="005E1F72" w:rsidRDefault="00071D1C" w:rsidP="009E7BBE">
      <w:pPr>
        <w:spacing w:before="120" w:after="120"/>
        <w:ind w:firstLine="706"/>
        <w:rPr>
          <w:rFonts w:ascii="GHEA Grapalat" w:hAnsi="GHEA Grapalat"/>
          <w:b/>
          <w:sz w:val="20"/>
          <w:lang w:val="hy-AM"/>
        </w:rPr>
      </w:pPr>
      <w:r w:rsidRPr="005E1F72">
        <w:rPr>
          <w:rFonts w:ascii="GHEA Grapalat" w:hAnsi="GHEA Grapalat"/>
          <w:b/>
          <w:sz w:val="20"/>
          <w:lang w:val="hy-AM"/>
        </w:rPr>
        <w:t xml:space="preserve">4. КАЧЕСТВО </w:t>
      </w:r>
      <w:r w:rsidRPr="009E7BBE">
        <w:rPr>
          <w:rFonts w:ascii="GHEA Grapalat" w:hAnsi="GHEA Grapalat" w:cs="Sylfaen"/>
          <w:b/>
          <w:sz w:val="20"/>
          <w:lang w:val="hy-AM"/>
        </w:rPr>
        <w:t xml:space="preserve">ПРОДУКЦИИ </w:t>
      </w:r>
      <w:r w:rsidRPr="005E1F72">
        <w:rPr>
          <w:rFonts w:ascii="GHEA Grapalat" w:hAnsi="GHEA Grapalat"/>
          <w:b/>
          <w:sz w:val="20"/>
          <w:lang w:val="hy-AM"/>
        </w:rPr>
        <w:t>И ГАРАНТИЯ</w:t>
      </w:r>
    </w:p>
    <w:p w:rsidR="00071D1C" w:rsidRPr="000B4CF4" w:rsidRDefault="00071D1C" w:rsidP="00EF3662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5E1F72">
        <w:rPr>
          <w:rFonts w:ascii="GHEA Grapalat" w:hAnsi="GHEA Grapalat"/>
          <w:sz w:val="20"/>
          <w:lang w:val="hy-AM"/>
        </w:rPr>
        <w:t>4.1 Продавец гарантирует соответствие качества поставляемого товара требованиям государственного стандарта.</w:t>
      </w:r>
    </w:p>
    <w:p w:rsidR="006A7D52" w:rsidRPr="00236781" w:rsidRDefault="006A7D52" w:rsidP="006A7D52">
      <w:pPr>
        <w:ind w:firstLine="702"/>
        <w:jc w:val="both"/>
        <w:rPr>
          <w:rFonts w:ascii="GHEA Grapalat" w:hAnsi="GHEA Grapalat" w:cs="Sylfaen"/>
          <w:color w:val="000000" w:themeColor="text1"/>
          <w:sz w:val="20"/>
          <w:lang w:val="pt-BR"/>
        </w:rPr>
      </w:pPr>
      <w:r w:rsidRPr="006704C3">
        <w:rPr>
          <w:rFonts w:ascii="GHEA Grapalat" w:hAnsi="GHEA Grapalat" w:cs="Times Armenian"/>
          <w:color w:val="000000" w:themeColor="text1"/>
          <w:sz w:val="20"/>
          <w:lang w:val="pt-BR"/>
        </w:rPr>
        <w:t xml:space="preserve">4.2 </w:t>
      </w:r>
      <w:r w:rsidR="00221AA4" w:rsidRPr="006704C3">
        <w:rPr>
          <w:rFonts w:ascii="GHEA Grapalat" w:hAnsi="GHEA Grapalat" w:cs="Sylfaen"/>
          <w:sz w:val="20"/>
          <w:lang w:val="hy-AM"/>
        </w:rPr>
        <w:t xml:space="preserve">Гарантийный срок определяется как </w:t>
      </w:r>
      <w:r w:rsidR="00221AA4" w:rsidRPr="006704C3">
        <w:rPr>
          <w:rFonts w:ascii="GHEA Grapalat" w:hAnsi="GHEA Grapalat" w:cs="Sylfaen"/>
          <w:sz w:val="20"/>
          <w:u w:val="single"/>
          <w:lang w:val="hy-AM"/>
        </w:rPr>
        <w:t xml:space="preserve">365 </w:t>
      </w:r>
      <w:r w:rsidR="00221AA4" w:rsidRPr="006704C3">
        <w:rPr>
          <w:rFonts w:ascii="GHEA Grapalat" w:hAnsi="GHEA Grapalat" w:cs="Sylfaen"/>
          <w:sz w:val="20"/>
          <w:lang w:val="pt-BR"/>
        </w:rPr>
        <w:t>календарных дней со дня, следующего за днем приемки товара Покупателем . В случае выявления недостатков поставляемого товара в течение гарантийного срока Продавец обязан устранить недостатки за свой счет в разумный срок, установленный Покупателем.</w:t>
      </w:r>
    </w:p>
    <w:p w:rsidR="009E45F3" w:rsidRPr="005E1F72" w:rsidRDefault="009E45F3" w:rsidP="009E7BBE">
      <w:pPr>
        <w:spacing w:before="120" w:after="120"/>
        <w:ind w:firstLine="706"/>
        <w:rPr>
          <w:rFonts w:ascii="GHEA Grapalat" w:hAnsi="GHEA Grapalat"/>
          <w:b/>
          <w:sz w:val="20"/>
          <w:lang w:val="hy-AM"/>
        </w:rPr>
      </w:pPr>
      <w:r w:rsidRPr="00962AC7">
        <w:rPr>
          <w:rFonts w:ascii="GHEA Grapalat" w:hAnsi="GHEA Grapalat"/>
          <w:b/>
          <w:sz w:val="20"/>
          <w:lang w:val="hy-AM"/>
        </w:rPr>
        <w:t>5. ПРИЕМКА И ПРИЕМКА ТОВАРА</w:t>
      </w:r>
    </w:p>
    <w:p w:rsidR="009E45F3" w:rsidRPr="005E1F72" w:rsidRDefault="009E45F3" w:rsidP="00EF3662">
      <w:pPr>
        <w:ind w:firstLine="720"/>
        <w:jc w:val="both"/>
        <w:rPr>
          <w:rFonts w:ascii="GHEA Grapalat" w:hAnsi="GHEA Grapalat" w:cs="Sylfaen"/>
          <w:sz w:val="20"/>
          <w:lang w:val="hy-AM"/>
        </w:rPr>
      </w:pPr>
      <w:r w:rsidRPr="005E1F72">
        <w:rPr>
          <w:rFonts w:ascii="GHEA Grapalat" w:hAnsi="GHEA Grapalat"/>
          <w:sz w:val="20"/>
          <w:lang w:val="hy-AM"/>
        </w:rPr>
        <w:t xml:space="preserve">5.1 Приемка доставленного товара </w:t>
      </w:r>
      <w:r w:rsidRPr="005E1F72">
        <w:rPr>
          <w:rFonts w:ascii="GHEA Grapalat" w:hAnsi="GHEA Grapalat" w:cs="Sylfaen"/>
          <w:sz w:val="20"/>
          <w:lang w:val="hy-AM"/>
        </w:rPr>
        <w:t>осуществляется путем подписания протокола приема-передачи между Покупателем и Продавцом. Факт передачи товара Покупателю фиксируется взаимосогласованным между Покупателем и Продавцом документом с указанием даты документа.</w:t>
      </w:r>
    </w:p>
    <w:p w:rsidR="009123CA" w:rsidRPr="005E1F72" w:rsidRDefault="009E45F3" w:rsidP="00EF3662">
      <w:pPr>
        <w:ind w:firstLine="720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5E1F72">
        <w:rPr>
          <w:rFonts w:ascii="GHEA Grapalat" w:hAnsi="GHEA Grapalat" w:cs="Sylfaen"/>
          <w:sz w:val="20"/>
          <w:szCs w:val="20"/>
          <w:lang w:val="hy-AM"/>
        </w:rPr>
        <w:t>До дня, предусмотренного договором поставки товара, Продавец предоставляет Покупателю подписанный им документ, фиксирующий факт передачи товара Покупателю (приложение N 3.1), и посредством электронной систему закупок армепс (инструкция по эксплуатации размещена в разделе «Электронный» действующего сайта www.procurement.am в разделе «закупки»), а также протокол сдачи-приемки (приложение N 3). При этом Продавец не подписывает акт приема-передачи, а подтверждает его электронной подписью, заполняя только те графы, которые относятся к его данным (порядок заполнения размещен в подразделе «Приказы Министра финансов»). раздела «Законодательство» сайта www.procurement.am).</w:t>
      </w:r>
    </w:p>
    <w:p w:rsidR="009123CA" w:rsidRPr="005E1F72" w:rsidRDefault="009123CA" w:rsidP="00EF3662">
      <w:pPr>
        <w:ind w:firstLine="709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5E1F72">
        <w:rPr>
          <w:rFonts w:ascii="GHEA Grapalat" w:hAnsi="GHEA Grapalat" w:cs="Sylfaen"/>
          <w:sz w:val="20"/>
          <w:lang w:val="hy-AM"/>
        </w:rPr>
        <w:t xml:space="preserve">5.2 Если </w:t>
      </w:r>
      <w:r w:rsidRPr="005E1F72">
        <w:rPr>
          <w:rFonts w:ascii="GHEA Grapalat" w:hAnsi="GHEA Grapalat"/>
          <w:sz w:val="20"/>
          <w:lang w:val="pt-BR"/>
        </w:rPr>
        <w:t xml:space="preserve">поставленный товар </w:t>
      </w:r>
      <w:r w:rsidRPr="005E1F72">
        <w:rPr>
          <w:rFonts w:ascii="GHEA Grapalat" w:hAnsi="GHEA Grapalat" w:cs="Sylfaen"/>
          <w:sz w:val="20"/>
          <w:lang w:val="hy-AM"/>
        </w:rPr>
        <w:t xml:space="preserve">соответствует условиям договора, Покупатель подписывает подписанный им акт приема-передачи и предоставляет основание для его подписания Продавцу в течение </w:t>
      </w:r>
      <w:r w:rsidR="00221AA4" w:rsidRPr="00221AA4">
        <w:rPr>
          <w:rFonts w:ascii="GHEA Grapalat" w:hAnsi="GHEA Grapalat" w:cs="Sylfaen"/>
          <w:b/>
          <w:sz w:val="20"/>
          <w:szCs w:val="20"/>
          <w:u w:val="single"/>
          <w:lang w:val="hy-AM"/>
        </w:rPr>
        <w:t xml:space="preserve">3 (трех) </w:t>
      </w:r>
      <w:r w:rsidRPr="005E1F72">
        <w:rPr>
          <w:rFonts w:ascii="GHEA Grapalat" w:hAnsi="GHEA Grapalat" w:cs="Sylfaen"/>
          <w:sz w:val="20"/>
          <w:szCs w:val="20"/>
          <w:lang w:val="hy-AM"/>
        </w:rPr>
        <w:t>рабочих дней со дня получения документов, указанных в п. п. 5.1 договора и через систему электронных закупок Armeps положительное заключение.</w:t>
      </w:r>
    </w:p>
    <w:p w:rsidR="009123CA" w:rsidRPr="005E1F72" w:rsidRDefault="009123CA" w:rsidP="00EF3662">
      <w:pPr>
        <w:ind w:firstLine="720"/>
        <w:jc w:val="both"/>
        <w:rPr>
          <w:rFonts w:ascii="GHEA Grapalat" w:hAnsi="GHEA Grapalat" w:cs="Sylfaen"/>
          <w:sz w:val="20"/>
          <w:lang w:val="hy-AM"/>
        </w:rPr>
      </w:pPr>
      <w:r w:rsidRPr="005E1F72">
        <w:rPr>
          <w:rFonts w:ascii="GHEA Grapalat" w:hAnsi="GHEA Grapalat"/>
          <w:sz w:val="20"/>
          <w:lang w:val="hy-AM"/>
        </w:rPr>
        <w:t xml:space="preserve">5.3 Если поставленный товар или его часть не соответствует условиям договора, Покупатель не подписывает акт сдачи-приемки и возвращает акт сдачи-приемки и отрицательное заключение, послужившее основанием для его неподписания. Продавцу </w:t>
      </w:r>
      <w:r w:rsidRPr="005E1F72">
        <w:rPr>
          <w:rFonts w:ascii="GHEA Grapalat" w:hAnsi="GHEA Grapalat" w:cs="Sylfaen"/>
          <w:sz w:val="20"/>
          <w:szCs w:val="20"/>
          <w:lang w:val="hy-AM"/>
        </w:rPr>
        <w:t xml:space="preserve">через систему электронных закупок Armeps в срок, указанный в пункте 5.2 договора. </w:t>
      </w:r>
      <w:r w:rsidRPr="005E1F72">
        <w:rPr>
          <w:rFonts w:ascii="GHEA Grapalat" w:hAnsi="GHEA Grapalat"/>
          <w:sz w:val="20"/>
          <w:lang w:val="hy-AM"/>
        </w:rPr>
        <w:t xml:space="preserve">В случае применения настоящего пункта </w:t>
      </w:r>
      <w:r w:rsidRPr="005E1F72">
        <w:rPr>
          <w:rFonts w:ascii="GHEA Grapalat" w:hAnsi="GHEA Grapalat" w:cs="Sylfaen"/>
          <w:sz w:val="20"/>
          <w:lang w:val="hy-AM"/>
        </w:rPr>
        <w:t>Покупатель обязан принять предусмотренные договором для такой ситуации меры и применить к Продавцу предусмотренные договором меры ответственности.</w:t>
      </w:r>
    </w:p>
    <w:p w:rsidR="009123CA" w:rsidRPr="005E1F72" w:rsidRDefault="009123CA" w:rsidP="00EF3662">
      <w:pPr>
        <w:ind w:firstLine="720"/>
        <w:jc w:val="both"/>
        <w:rPr>
          <w:rFonts w:ascii="GHEA Grapalat" w:hAnsi="GHEA Grapalat" w:cs="Sylfaen"/>
          <w:sz w:val="20"/>
          <w:lang w:val="hy-AM"/>
        </w:rPr>
      </w:pPr>
      <w:r w:rsidRPr="005E1F72">
        <w:rPr>
          <w:rFonts w:ascii="GHEA Grapalat" w:hAnsi="GHEA Grapalat"/>
          <w:sz w:val="20"/>
          <w:lang w:val="hy-AM"/>
        </w:rPr>
        <w:t xml:space="preserve">5.4 </w:t>
      </w:r>
      <w:r w:rsidRPr="005E1F72">
        <w:rPr>
          <w:rFonts w:ascii="GHEA Grapalat" w:hAnsi="GHEA Grapalat" w:cs="Sylfaen"/>
          <w:sz w:val="20"/>
          <w:lang w:val="hy-AM"/>
        </w:rPr>
        <w:t xml:space="preserve">Если Покупатель не принимает поставленный товар или не отказывается от него в течение срока, указанного в пункте 5.2 договора, поставленный товар считается принятым и </w:t>
      </w:r>
      <w:r w:rsidRPr="005E1F72">
        <w:rPr>
          <w:rFonts w:ascii="GHEA Grapalat" w:hAnsi="GHEA Grapalat" w:cs="Sylfaen"/>
          <w:sz w:val="20"/>
          <w:lang w:val="hy-AM"/>
        </w:rPr>
        <w:softHyphen/>
        <w:t xml:space="preserve">в рабочий день, следующий за сроком, указанным в пункте 5.2 договора, Покупатель предоставляет Продавцу подписанный им акт приема-передачи </w:t>
      </w:r>
      <w:r w:rsidRPr="005E1F72">
        <w:rPr>
          <w:rFonts w:ascii="GHEA Grapalat" w:hAnsi="GHEA Grapalat" w:cs="Sylfaen"/>
          <w:sz w:val="20"/>
          <w:lang w:val="hy-AM"/>
        </w:rPr>
        <w:softHyphen/>
        <w:t>через систему электронных закупок:</w:t>
      </w:r>
    </w:p>
    <w:p w:rsidR="00E01F91" w:rsidRPr="00E6597C" w:rsidRDefault="00E01F91" w:rsidP="00E01F91">
      <w:pPr>
        <w:tabs>
          <w:tab w:val="left" w:pos="1276"/>
        </w:tabs>
        <w:ind w:firstLine="72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E6597C">
        <w:rPr>
          <w:rFonts w:ascii="GHEA Grapalat" w:hAnsi="GHEA Grapalat"/>
          <w:b/>
          <w:sz w:val="20"/>
          <w:szCs w:val="20"/>
          <w:lang w:val="hy-AM"/>
        </w:rPr>
        <w:t xml:space="preserve">6. </w:t>
      </w:r>
      <w:r w:rsidRPr="00E6597C">
        <w:rPr>
          <w:rFonts w:ascii="GHEA Grapalat" w:hAnsi="GHEA Grapalat" w:cs="Sylfaen"/>
          <w:b/>
          <w:sz w:val="20"/>
          <w:szCs w:val="20"/>
          <w:lang w:val="hy-AM"/>
        </w:rPr>
        <w:t>СТОРОНЫ</w:t>
      </w:r>
      <w:r w:rsidRPr="00E6597C">
        <w:rPr>
          <w:rFonts w:ascii="GHEA Grapalat" w:hAnsi="GHEA Grapalat" w:cs="Times Armenian"/>
          <w:b/>
          <w:sz w:val="20"/>
          <w:szCs w:val="20"/>
          <w:lang w:val="hy-AM"/>
        </w:rPr>
        <w:t xml:space="preserve"> </w:t>
      </w:r>
      <w:r w:rsidRPr="00E6597C">
        <w:rPr>
          <w:rFonts w:ascii="GHEA Grapalat" w:hAnsi="GHEA Grapalat" w:cs="Sylfaen"/>
          <w:b/>
          <w:sz w:val="20"/>
          <w:szCs w:val="20"/>
          <w:lang w:val="hy-AM"/>
        </w:rPr>
        <w:t>ОТВЕТСТВЕННОСТЬ</w:t>
      </w:r>
    </w:p>
    <w:p w:rsidR="00E01F91" w:rsidRPr="00E6597C" w:rsidRDefault="00E01F91" w:rsidP="00E01F91">
      <w:pPr>
        <w:tabs>
          <w:tab w:val="left" w:pos="1276"/>
        </w:tabs>
        <w:ind w:firstLine="720"/>
        <w:jc w:val="both"/>
        <w:rPr>
          <w:rFonts w:ascii="GHEA Grapalat" w:hAnsi="GHEA Grapalat"/>
          <w:sz w:val="20"/>
          <w:szCs w:val="20"/>
          <w:lang w:val="hy-AM"/>
        </w:rPr>
      </w:pPr>
      <w:r w:rsidRPr="00E6597C">
        <w:rPr>
          <w:rFonts w:ascii="GHEA Grapalat" w:hAnsi="GHEA Grapalat"/>
          <w:sz w:val="20"/>
          <w:szCs w:val="20"/>
          <w:lang w:val="hy-AM"/>
        </w:rPr>
        <w:t xml:space="preserve">6.1 </w:t>
      </w:r>
      <w:r w:rsidRPr="00E6597C">
        <w:rPr>
          <w:rFonts w:ascii="GHEA Grapalat" w:hAnsi="GHEA Grapalat"/>
          <w:sz w:val="20"/>
          <w:szCs w:val="20"/>
          <w:lang w:val="hy-AM"/>
        </w:rPr>
        <w:tab/>
      </w:r>
      <w:r w:rsidRPr="00E6597C">
        <w:rPr>
          <w:rFonts w:ascii="GHEA Grapalat" w:hAnsi="GHEA Grapalat" w:cs="Sylfaen"/>
          <w:sz w:val="20"/>
          <w:szCs w:val="20"/>
          <w:lang w:val="hy-AM"/>
        </w:rPr>
        <w:t>Подрядчик</w:t>
      </w:r>
      <w:r w:rsidRPr="00E6597C">
        <w:rPr>
          <w:rFonts w:ascii="GHEA Grapalat" w:hAnsi="GHEA Grapalat" w:cs="Times Armenian"/>
          <w:sz w:val="20"/>
          <w:szCs w:val="20"/>
          <w:lang w:val="hy-AM"/>
        </w:rPr>
        <w:t xml:space="preserve"> </w:t>
      </w:r>
      <w:r w:rsidRPr="00E6597C">
        <w:rPr>
          <w:rFonts w:ascii="GHEA Grapalat" w:hAnsi="GHEA Grapalat" w:cs="Sylfaen"/>
          <w:sz w:val="20"/>
          <w:szCs w:val="20"/>
          <w:lang w:val="hy-AM"/>
        </w:rPr>
        <w:t>ответственность</w:t>
      </w:r>
      <w:r w:rsidRPr="00E6597C">
        <w:rPr>
          <w:rFonts w:ascii="GHEA Grapalat" w:hAnsi="GHEA Grapalat" w:cs="Times Armenian"/>
          <w:sz w:val="20"/>
          <w:szCs w:val="20"/>
          <w:lang w:val="hy-AM"/>
        </w:rPr>
        <w:t xml:space="preserve"> </w:t>
      </w:r>
      <w:r w:rsidRPr="00E6597C">
        <w:rPr>
          <w:rFonts w:ascii="GHEA Grapalat" w:hAnsi="GHEA Grapalat" w:cs="Sylfaen"/>
          <w:sz w:val="20"/>
          <w:szCs w:val="20"/>
          <w:lang w:val="hy-AM"/>
        </w:rPr>
        <w:t>является</w:t>
      </w:r>
      <w:r w:rsidRPr="00E6597C">
        <w:rPr>
          <w:rFonts w:ascii="GHEA Grapalat" w:hAnsi="GHEA Grapalat" w:cs="Times Armenian"/>
          <w:sz w:val="20"/>
          <w:szCs w:val="20"/>
          <w:lang w:val="hy-AM"/>
        </w:rPr>
        <w:t xml:space="preserve"> </w:t>
      </w:r>
      <w:r w:rsidRPr="00E6597C">
        <w:rPr>
          <w:rFonts w:ascii="GHEA Grapalat" w:hAnsi="GHEA Grapalat" w:cs="Sylfaen"/>
          <w:sz w:val="20"/>
          <w:szCs w:val="20"/>
          <w:lang w:val="hy-AM"/>
        </w:rPr>
        <w:t>утомительный</w:t>
      </w:r>
      <w:r w:rsidRPr="00E6597C">
        <w:rPr>
          <w:rFonts w:ascii="GHEA Grapalat" w:hAnsi="GHEA Grapalat" w:cs="Times Armenian"/>
          <w:sz w:val="20"/>
          <w:szCs w:val="20"/>
          <w:lang w:val="hy-AM"/>
        </w:rPr>
        <w:t xml:space="preserve"> </w:t>
      </w:r>
      <w:r w:rsidRPr="00E6597C">
        <w:rPr>
          <w:rFonts w:ascii="GHEA Grapalat" w:hAnsi="GHEA Grapalat" w:cs="Sylfaen"/>
          <w:sz w:val="20"/>
          <w:szCs w:val="20"/>
          <w:lang w:val="hy-AM"/>
        </w:rPr>
        <w:t>Работа:</w:t>
      </w:r>
      <w:r w:rsidRPr="00E6597C">
        <w:rPr>
          <w:rFonts w:ascii="GHEA Grapalat" w:hAnsi="GHEA Grapalat" w:cs="Times Armenian"/>
          <w:sz w:val="20"/>
          <w:szCs w:val="20"/>
          <w:lang w:val="hy-AM"/>
        </w:rPr>
        <w:t xml:space="preserve"> </w:t>
      </w:r>
      <w:r w:rsidRPr="00E6597C">
        <w:rPr>
          <w:rFonts w:ascii="GHEA Grapalat" w:hAnsi="GHEA Grapalat" w:cs="Sylfaen"/>
          <w:sz w:val="20"/>
          <w:szCs w:val="20"/>
          <w:lang w:val="hy-AM"/>
        </w:rPr>
        <w:t>качество</w:t>
      </w:r>
      <w:r w:rsidRPr="00E6597C">
        <w:rPr>
          <w:rFonts w:ascii="GHEA Grapalat" w:hAnsi="GHEA Grapalat" w:cs="Times Armenian"/>
          <w:sz w:val="20"/>
          <w:szCs w:val="20"/>
          <w:lang w:val="hy-AM"/>
        </w:rPr>
        <w:t xml:space="preserve"> </w:t>
      </w:r>
      <w:r w:rsidRPr="00E6597C">
        <w:rPr>
          <w:rFonts w:ascii="GHEA Grapalat" w:hAnsi="GHEA Grapalat" w:cs="Sylfaen"/>
          <w:sz w:val="20"/>
          <w:szCs w:val="20"/>
          <w:lang w:val="hy-AM"/>
        </w:rPr>
        <w:t>и:</w:t>
      </w:r>
      <w:r w:rsidRPr="00E6597C">
        <w:rPr>
          <w:rFonts w:ascii="GHEA Grapalat" w:hAnsi="GHEA Grapalat" w:cs="Times Armenian"/>
          <w:sz w:val="20"/>
          <w:szCs w:val="20"/>
          <w:lang w:val="hy-AM"/>
        </w:rPr>
        <w:t xml:space="preserve"> </w:t>
      </w:r>
      <w:r w:rsidRPr="00E6597C">
        <w:rPr>
          <w:rFonts w:ascii="GHEA Grapalat" w:hAnsi="GHEA Grapalat" w:cs="Sylfaen"/>
          <w:sz w:val="20"/>
          <w:szCs w:val="20"/>
          <w:lang w:val="hy-AM"/>
        </w:rPr>
        <w:t>настоящим</w:t>
      </w:r>
      <w:r w:rsidRPr="00E6597C">
        <w:rPr>
          <w:rFonts w:ascii="GHEA Grapalat" w:hAnsi="GHEA Grapalat" w:cs="Times Armenian"/>
          <w:sz w:val="20"/>
          <w:szCs w:val="20"/>
          <w:lang w:val="hy-AM"/>
        </w:rPr>
        <w:t xml:space="preserve"> </w:t>
      </w:r>
      <w:r w:rsidRPr="00E6597C">
        <w:rPr>
          <w:rFonts w:ascii="GHEA Grapalat" w:hAnsi="GHEA Grapalat" w:cs="Sylfaen"/>
          <w:sz w:val="20"/>
          <w:szCs w:val="20"/>
          <w:lang w:val="hy-AM"/>
        </w:rPr>
        <w:t xml:space="preserve">с пунктом </w:t>
      </w:r>
      <w:r w:rsidRPr="00E6597C">
        <w:rPr>
          <w:rFonts w:ascii="GHEA Grapalat" w:hAnsi="GHEA Grapalat" w:cs="Times Armenian"/>
          <w:sz w:val="20"/>
          <w:szCs w:val="20"/>
          <w:lang w:val="hy-AM"/>
        </w:rPr>
        <w:t xml:space="preserve">1.3 </w:t>
      </w:r>
      <w:r w:rsidRPr="00E6597C">
        <w:rPr>
          <w:rFonts w:ascii="GHEA Grapalat" w:hAnsi="GHEA Grapalat" w:cs="Sylfaen"/>
          <w:sz w:val="20"/>
          <w:szCs w:val="20"/>
          <w:lang w:val="hy-AM"/>
        </w:rPr>
        <w:t xml:space="preserve">договора </w:t>
      </w:r>
      <w:r w:rsidRPr="00E6597C">
        <w:rPr>
          <w:rFonts w:ascii="GHEA Grapalat" w:hAnsi="GHEA Grapalat" w:cs="Times Armenian"/>
          <w:sz w:val="20"/>
          <w:szCs w:val="20"/>
          <w:lang w:val="hy-AM"/>
        </w:rPr>
        <w:t xml:space="preserve">( </w:t>
      </w:r>
      <w:r w:rsidRPr="00E6597C">
        <w:rPr>
          <w:rFonts w:ascii="GHEA Grapalat" w:hAnsi="GHEA Grapalat" w:cs="Sylfaen"/>
          <w:sz w:val="20"/>
          <w:szCs w:val="20"/>
          <w:lang w:val="hy-AM"/>
        </w:rPr>
        <w:t>в том числе</w:t>
      </w:r>
      <w:r w:rsidRPr="00E6597C">
        <w:rPr>
          <w:rFonts w:ascii="GHEA Grapalat" w:hAnsi="GHEA Grapalat" w:cs="Times Armenian"/>
          <w:sz w:val="20"/>
          <w:szCs w:val="20"/>
          <w:lang w:val="hy-AM"/>
        </w:rPr>
        <w:t xml:space="preserve"> </w:t>
      </w:r>
      <w:r w:rsidRPr="00E6597C">
        <w:rPr>
          <w:rFonts w:ascii="GHEA Grapalat" w:hAnsi="GHEA Grapalat" w:cs="Sylfaen"/>
          <w:sz w:val="20"/>
          <w:szCs w:val="20"/>
          <w:lang w:val="hy-AM"/>
        </w:rPr>
        <w:t>календарь</w:t>
      </w:r>
      <w:r w:rsidRPr="00E6597C">
        <w:rPr>
          <w:rFonts w:ascii="GHEA Grapalat" w:hAnsi="GHEA Grapalat" w:cs="Times Armenian"/>
          <w:sz w:val="20"/>
          <w:szCs w:val="20"/>
          <w:lang w:val="hy-AM"/>
        </w:rPr>
        <w:t xml:space="preserve"> </w:t>
      </w:r>
      <w:r w:rsidRPr="00E6597C">
        <w:rPr>
          <w:rFonts w:ascii="GHEA Grapalat" w:hAnsi="GHEA Grapalat" w:cs="Sylfaen"/>
          <w:sz w:val="20"/>
          <w:szCs w:val="20"/>
          <w:lang w:val="hy-AM"/>
        </w:rPr>
        <w:t xml:space="preserve">график </w:t>
      </w:r>
      <w:r w:rsidRPr="00E6597C">
        <w:rPr>
          <w:rFonts w:ascii="GHEA Grapalat" w:hAnsi="GHEA Grapalat" w:cs="Times Armenian"/>
          <w:sz w:val="20"/>
          <w:szCs w:val="20"/>
          <w:lang w:val="hy-AM"/>
        </w:rPr>
        <w:t xml:space="preserve">) </w:t>
      </w:r>
      <w:r w:rsidRPr="00E6597C">
        <w:rPr>
          <w:rFonts w:ascii="GHEA Grapalat" w:hAnsi="GHEA Grapalat" w:cs="Sylfaen"/>
          <w:sz w:val="20"/>
          <w:szCs w:val="20"/>
          <w:lang w:val="hy-AM"/>
        </w:rPr>
        <w:t>предоставляется</w:t>
      </w:r>
      <w:r w:rsidRPr="00E6597C">
        <w:rPr>
          <w:rFonts w:ascii="GHEA Grapalat" w:hAnsi="GHEA Grapalat" w:cs="Times Armenian"/>
          <w:sz w:val="20"/>
          <w:szCs w:val="20"/>
          <w:lang w:val="hy-AM"/>
        </w:rPr>
        <w:t xml:space="preserve"> </w:t>
      </w:r>
      <w:r w:rsidRPr="00E6597C">
        <w:rPr>
          <w:rFonts w:ascii="GHEA Grapalat" w:hAnsi="GHEA Grapalat" w:cs="Sylfaen"/>
          <w:sz w:val="20"/>
          <w:szCs w:val="20"/>
          <w:lang w:val="hy-AM"/>
        </w:rPr>
        <w:t>период</w:t>
      </w:r>
      <w:r w:rsidRPr="00E6597C">
        <w:rPr>
          <w:rFonts w:ascii="GHEA Grapalat" w:hAnsi="GHEA Grapalat" w:cs="Times Armenian"/>
          <w:sz w:val="20"/>
          <w:szCs w:val="20"/>
          <w:lang w:val="hy-AM"/>
        </w:rPr>
        <w:t xml:space="preserve"> </w:t>
      </w:r>
      <w:r w:rsidRPr="00E6597C">
        <w:rPr>
          <w:rFonts w:ascii="GHEA Grapalat" w:hAnsi="GHEA Grapalat" w:cs="Sylfaen"/>
          <w:sz w:val="20"/>
          <w:szCs w:val="20"/>
          <w:lang w:val="hy-AM"/>
        </w:rPr>
        <w:t>обслуживание</w:t>
      </w:r>
      <w:r w:rsidRPr="00E6597C">
        <w:rPr>
          <w:rFonts w:ascii="GHEA Grapalat" w:hAnsi="GHEA Grapalat" w:cs="Times Armenian"/>
          <w:sz w:val="20"/>
          <w:szCs w:val="20"/>
          <w:lang w:val="hy-AM"/>
        </w:rPr>
        <w:t xml:space="preserve"> </w:t>
      </w:r>
      <w:r w:rsidRPr="00E6597C">
        <w:rPr>
          <w:rFonts w:ascii="GHEA Grapalat" w:hAnsi="GHEA Grapalat" w:cs="Sylfaen"/>
          <w:sz w:val="20"/>
          <w:szCs w:val="20"/>
          <w:lang w:val="hy-AM"/>
        </w:rPr>
        <w:t>для</w:t>
      </w:r>
    </w:p>
    <w:p w:rsidR="00E01F91" w:rsidRPr="00E6597C" w:rsidRDefault="00E01F91" w:rsidP="00E01F91">
      <w:pPr>
        <w:tabs>
          <w:tab w:val="left" w:pos="1276"/>
        </w:tabs>
        <w:ind w:firstLine="720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E6597C">
        <w:rPr>
          <w:rFonts w:ascii="GHEA Grapalat" w:hAnsi="GHEA Grapalat"/>
          <w:sz w:val="20"/>
          <w:szCs w:val="20"/>
          <w:lang w:val="hy-AM"/>
        </w:rPr>
        <w:t xml:space="preserve">6.2 </w:t>
      </w:r>
      <w:r w:rsidRPr="00E6597C">
        <w:rPr>
          <w:rFonts w:ascii="GHEA Grapalat" w:hAnsi="GHEA Grapalat"/>
          <w:sz w:val="20"/>
          <w:szCs w:val="20"/>
          <w:lang w:val="hy-AM"/>
        </w:rPr>
        <w:tab/>
      </w:r>
      <w:r w:rsidRPr="00E6597C">
        <w:rPr>
          <w:rFonts w:ascii="GHEA Grapalat" w:hAnsi="GHEA Grapalat" w:cs="Sylfaen"/>
          <w:sz w:val="20"/>
          <w:szCs w:val="20"/>
          <w:lang w:val="hy-AM"/>
        </w:rPr>
        <w:t>Здесь</w:t>
      </w:r>
      <w:r w:rsidRPr="00E6597C">
        <w:rPr>
          <w:rFonts w:ascii="GHEA Grapalat" w:hAnsi="GHEA Grapalat" w:cs="Arial"/>
          <w:sz w:val="20"/>
          <w:szCs w:val="20"/>
          <w:lang w:val="hy-AM"/>
        </w:rPr>
        <w:t xml:space="preserve"> </w:t>
      </w:r>
      <w:r w:rsidRPr="00E6597C">
        <w:rPr>
          <w:rFonts w:ascii="GHEA Grapalat" w:hAnsi="GHEA Grapalat" w:cs="Sylfaen"/>
          <w:sz w:val="20"/>
          <w:szCs w:val="20"/>
          <w:lang w:val="hy-AM"/>
        </w:rPr>
        <w:t>по контракту</w:t>
      </w:r>
      <w:r w:rsidRPr="00E6597C">
        <w:rPr>
          <w:rFonts w:ascii="GHEA Grapalat" w:hAnsi="GHEA Grapalat" w:cs="Arial"/>
          <w:sz w:val="20"/>
          <w:szCs w:val="20"/>
          <w:lang w:val="hy-AM"/>
        </w:rPr>
        <w:t xml:space="preserve"> </w:t>
      </w:r>
      <w:r w:rsidRPr="00E6597C">
        <w:rPr>
          <w:rFonts w:ascii="GHEA Grapalat" w:hAnsi="GHEA Grapalat" w:cs="Sylfaen"/>
          <w:sz w:val="20"/>
          <w:szCs w:val="20"/>
          <w:lang w:val="hy-AM"/>
        </w:rPr>
        <w:t>запланировано</w:t>
      </w:r>
      <w:r w:rsidRPr="00E6597C">
        <w:rPr>
          <w:rFonts w:ascii="GHEA Grapalat" w:hAnsi="GHEA Grapalat" w:cs="Arial"/>
          <w:sz w:val="20"/>
          <w:szCs w:val="20"/>
          <w:lang w:val="hy-AM"/>
        </w:rPr>
        <w:t xml:space="preserve"> </w:t>
      </w:r>
      <w:r w:rsidRPr="00E6597C">
        <w:rPr>
          <w:rFonts w:ascii="GHEA Grapalat" w:hAnsi="GHEA Grapalat" w:cs="Sylfaen"/>
          <w:sz w:val="20"/>
          <w:szCs w:val="20"/>
          <w:lang w:val="hy-AM"/>
        </w:rPr>
        <w:t>Работа:</w:t>
      </w:r>
      <w:r w:rsidRPr="00E6597C">
        <w:rPr>
          <w:rFonts w:ascii="GHEA Grapalat" w:hAnsi="GHEA Grapalat" w:cs="Arial"/>
          <w:sz w:val="20"/>
          <w:szCs w:val="20"/>
          <w:lang w:val="hy-AM"/>
        </w:rPr>
        <w:t xml:space="preserve"> </w:t>
      </w:r>
      <w:r w:rsidRPr="00E6597C">
        <w:rPr>
          <w:rFonts w:ascii="GHEA Grapalat" w:hAnsi="GHEA Grapalat" w:cs="Sylfaen"/>
          <w:sz w:val="20"/>
          <w:szCs w:val="20"/>
          <w:lang w:val="hy-AM"/>
        </w:rPr>
        <w:t>производительность</w:t>
      </w:r>
      <w:r w:rsidRPr="00E6597C">
        <w:rPr>
          <w:rFonts w:ascii="GHEA Grapalat" w:hAnsi="GHEA Grapalat" w:cs="Arial"/>
          <w:sz w:val="20"/>
          <w:szCs w:val="20"/>
          <w:lang w:val="hy-AM"/>
        </w:rPr>
        <w:t xml:space="preserve"> </w:t>
      </w:r>
      <w:r w:rsidRPr="00E6597C">
        <w:rPr>
          <w:rFonts w:ascii="GHEA Grapalat" w:hAnsi="GHEA Grapalat" w:cs="Sylfaen"/>
          <w:sz w:val="20"/>
          <w:szCs w:val="20"/>
          <w:lang w:val="hy-AM"/>
        </w:rPr>
        <w:t>период</w:t>
      </w:r>
      <w:r w:rsidRPr="00E6597C">
        <w:rPr>
          <w:rFonts w:ascii="GHEA Grapalat" w:hAnsi="GHEA Grapalat" w:cs="Arial"/>
          <w:sz w:val="20"/>
          <w:szCs w:val="20"/>
          <w:lang w:val="hy-AM"/>
        </w:rPr>
        <w:t xml:space="preserve"> </w:t>
      </w:r>
      <w:r w:rsidRPr="00E6597C">
        <w:rPr>
          <w:rFonts w:ascii="GHEA Grapalat" w:hAnsi="GHEA Grapalat" w:cs="Sylfaen"/>
          <w:sz w:val="20"/>
          <w:szCs w:val="20"/>
          <w:lang w:val="hy-AM"/>
        </w:rPr>
        <w:t>нарушать</w:t>
      </w:r>
      <w:r w:rsidRPr="00E6597C">
        <w:rPr>
          <w:rFonts w:ascii="GHEA Grapalat" w:hAnsi="GHEA Grapalat" w:cs="Arial"/>
          <w:sz w:val="20"/>
          <w:szCs w:val="20"/>
          <w:lang w:val="hy-AM"/>
        </w:rPr>
        <w:t xml:space="preserve"> </w:t>
      </w:r>
      <w:r w:rsidRPr="00E6597C">
        <w:rPr>
          <w:rFonts w:ascii="GHEA Grapalat" w:hAnsi="GHEA Grapalat" w:cs="Sylfaen"/>
          <w:sz w:val="20"/>
          <w:szCs w:val="20"/>
          <w:lang w:val="hy-AM"/>
        </w:rPr>
        <w:t>случай</w:t>
      </w:r>
      <w:r w:rsidRPr="00E6597C">
        <w:rPr>
          <w:rFonts w:ascii="GHEA Grapalat" w:hAnsi="GHEA Grapalat" w:cs="Arial"/>
          <w:sz w:val="20"/>
          <w:szCs w:val="20"/>
          <w:lang w:val="hy-AM"/>
        </w:rPr>
        <w:t xml:space="preserve"> </w:t>
      </w:r>
      <w:r w:rsidRPr="00E6597C">
        <w:rPr>
          <w:rFonts w:ascii="GHEA Grapalat" w:hAnsi="GHEA Grapalat" w:cs="Sylfaen"/>
          <w:sz w:val="20"/>
          <w:szCs w:val="20"/>
          <w:lang w:val="hy-AM"/>
        </w:rPr>
        <w:t>От подрядчика</w:t>
      </w:r>
      <w:r w:rsidRPr="00E6597C">
        <w:rPr>
          <w:rFonts w:ascii="GHEA Grapalat" w:hAnsi="GHEA Grapalat" w:cs="Arial"/>
          <w:sz w:val="20"/>
          <w:szCs w:val="20"/>
          <w:lang w:val="hy-AM"/>
        </w:rPr>
        <w:t xml:space="preserve"> </w:t>
      </w:r>
      <w:r w:rsidRPr="00E6597C">
        <w:rPr>
          <w:rFonts w:ascii="GHEA Grapalat" w:hAnsi="GHEA Grapalat" w:cs="Sylfaen"/>
          <w:sz w:val="20"/>
          <w:szCs w:val="20"/>
          <w:lang w:val="hy-AM"/>
        </w:rPr>
        <w:t>каждый</w:t>
      </w:r>
      <w:r w:rsidRPr="00E6597C">
        <w:rPr>
          <w:rFonts w:ascii="GHEA Grapalat" w:hAnsi="GHEA Grapalat" w:cs="Arial"/>
          <w:sz w:val="20"/>
          <w:szCs w:val="20"/>
          <w:lang w:val="hy-AM"/>
        </w:rPr>
        <w:t xml:space="preserve"> </w:t>
      </w:r>
      <w:r w:rsidRPr="00E6597C">
        <w:rPr>
          <w:rFonts w:ascii="GHEA Grapalat" w:hAnsi="GHEA Grapalat" w:cs="Sylfaen"/>
          <w:sz w:val="20"/>
          <w:szCs w:val="20"/>
          <w:lang w:val="hy-AM"/>
        </w:rPr>
        <w:t xml:space="preserve">поздний </w:t>
      </w:r>
      <w:r w:rsidRPr="00E6597C">
        <w:rPr>
          <w:rFonts w:ascii="GHEA Grapalat" w:hAnsi="GHEA Grapalat" w:cs="Arial"/>
          <w:sz w:val="20"/>
          <w:szCs w:val="20"/>
          <w:lang w:val="hy-AM"/>
        </w:rPr>
        <w:t xml:space="preserve">рабочий </w:t>
      </w:r>
      <w:r w:rsidRPr="00E6597C">
        <w:rPr>
          <w:rFonts w:ascii="GHEA Grapalat" w:hAnsi="GHEA Grapalat" w:cs="Sylfaen"/>
          <w:sz w:val="20"/>
          <w:szCs w:val="20"/>
          <w:lang w:val="hy-AM"/>
        </w:rPr>
        <w:t>день</w:t>
      </w:r>
      <w:r w:rsidRPr="00E6597C">
        <w:rPr>
          <w:rFonts w:ascii="GHEA Grapalat" w:hAnsi="GHEA Grapalat" w:cs="Arial"/>
          <w:sz w:val="20"/>
          <w:szCs w:val="20"/>
          <w:lang w:val="hy-AM"/>
        </w:rPr>
        <w:t xml:space="preserve"> </w:t>
      </w:r>
      <w:r w:rsidRPr="00E6597C">
        <w:rPr>
          <w:rFonts w:ascii="GHEA Grapalat" w:hAnsi="GHEA Grapalat" w:cs="Sylfaen"/>
          <w:sz w:val="20"/>
          <w:szCs w:val="20"/>
          <w:lang w:val="hy-AM"/>
        </w:rPr>
        <w:t>для</w:t>
      </w:r>
      <w:r w:rsidRPr="00E6597C">
        <w:rPr>
          <w:rFonts w:ascii="GHEA Grapalat" w:hAnsi="GHEA Grapalat" w:cs="Arial"/>
          <w:sz w:val="20"/>
          <w:szCs w:val="20"/>
          <w:lang w:val="hy-AM"/>
        </w:rPr>
        <w:t xml:space="preserve"> </w:t>
      </w:r>
      <w:r w:rsidRPr="00E6597C">
        <w:rPr>
          <w:rFonts w:ascii="GHEA Grapalat" w:hAnsi="GHEA Grapalat" w:cs="Sylfaen"/>
          <w:sz w:val="20"/>
          <w:szCs w:val="20"/>
          <w:lang w:val="hy-AM"/>
        </w:rPr>
        <w:t>заряженный</w:t>
      </w:r>
      <w:r w:rsidRPr="00E6597C">
        <w:rPr>
          <w:rFonts w:ascii="GHEA Grapalat" w:hAnsi="GHEA Grapalat" w:cs="Arial"/>
          <w:sz w:val="20"/>
          <w:szCs w:val="20"/>
          <w:lang w:val="hy-AM"/>
        </w:rPr>
        <w:t xml:space="preserve"> </w:t>
      </w:r>
      <w:r w:rsidRPr="00E6597C">
        <w:rPr>
          <w:rFonts w:ascii="GHEA Grapalat" w:hAnsi="GHEA Grapalat" w:cs="Sylfaen"/>
          <w:sz w:val="20"/>
          <w:szCs w:val="20"/>
          <w:lang w:val="hy-AM"/>
        </w:rPr>
        <w:t>является</w:t>
      </w:r>
      <w:r w:rsidRPr="00E6597C">
        <w:rPr>
          <w:rFonts w:ascii="GHEA Grapalat" w:hAnsi="GHEA Grapalat" w:cs="Arial"/>
          <w:sz w:val="20"/>
          <w:szCs w:val="20"/>
          <w:lang w:val="hy-AM"/>
        </w:rPr>
        <w:t xml:space="preserve"> </w:t>
      </w:r>
      <w:r w:rsidRPr="00E6597C">
        <w:rPr>
          <w:rFonts w:ascii="GHEA Grapalat" w:hAnsi="GHEA Grapalat" w:cs="Sylfaen"/>
          <w:sz w:val="20"/>
          <w:szCs w:val="20"/>
          <w:lang w:val="hy-AM"/>
        </w:rPr>
        <w:t xml:space="preserve">наказание </w:t>
      </w:r>
      <w:r w:rsidRPr="00E6597C">
        <w:rPr>
          <w:rFonts w:ascii="GHEA Grapalat" w:hAnsi="GHEA Grapalat" w:cs="Arial"/>
          <w:sz w:val="20"/>
          <w:szCs w:val="20"/>
          <w:lang w:val="hy-AM"/>
        </w:rPr>
        <w:t xml:space="preserve">: </w:t>
      </w:r>
      <w:r w:rsidRPr="00E6597C">
        <w:rPr>
          <w:rFonts w:ascii="GHEA Grapalat" w:hAnsi="GHEA Grapalat" w:cs="Sylfaen"/>
          <w:sz w:val="20"/>
          <w:szCs w:val="20"/>
          <w:lang w:val="hy-AM"/>
        </w:rPr>
        <w:t>казнь</w:t>
      </w:r>
      <w:r w:rsidRPr="00E6597C">
        <w:rPr>
          <w:rFonts w:ascii="GHEA Grapalat" w:hAnsi="GHEA Grapalat" w:cs="Arial"/>
          <w:sz w:val="20"/>
          <w:szCs w:val="20"/>
          <w:lang w:val="hy-AM"/>
        </w:rPr>
        <w:t xml:space="preserve"> </w:t>
      </w:r>
      <w:r w:rsidRPr="00E6597C">
        <w:rPr>
          <w:rFonts w:ascii="GHEA Grapalat" w:hAnsi="GHEA Grapalat" w:cs="Sylfaen"/>
          <w:sz w:val="20"/>
          <w:szCs w:val="20"/>
          <w:lang w:val="hy-AM"/>
        </w:rPr>
        <w:t xml:space="preserve">с учетом </w:t>
      </w:r>
      <w:r w:rsidRPr="00E6597C">
        <w:rPr>
          <w:rFonts w:ascii="GHEA Grapalat" w:hAnsi="GHEA Grapalat" w:cs="Arial"/>
          <w:sz w:val="20"/>
          <w:szCs w:val="20"/>
          <w:lang w:val="hy-AM"/>
        </w:rPr>
        <w:t xml:space="preserve">, </w:t>
      </w:r>
      <w:r w:rsidRPr="00E6597C">
        <w:rPr>
          <w:rFonts w:ascii="GHEA Grapalat" w:hAnsi="GHEA Grapalat" w:cs="Sylfaen"/>
          <w:sz w:val="20"/>
          <w:szCs w:val="20"/>
          <w:lang w:val="hy-AM"/>
        </w:rPr>
        <w:t>однако</w:t>
      </w:r>
      <w:r w:rsidRPr="00E6597C">
        <w:rPr>
          <w:rFonts w:ascii="GHEA Grapalat" w:hAnsi="GHEA Grapalat" w:cs="Arial"/>
          <w:sz w:val="20"/>
          <w:szCs w:val="20"/>
          <w:lang w:val="hy-AM"/>
        </w:rPr>
        <w:t xml:space="preserve"> </w:t>
      </w:r>
      <w:r w:rsidRPr="00E6597C">
        <w:rPr>
          <w:rFonts w:ascii="GHEA Grapalat" w:hAnsi="GHEA Grapalat" w:cs="Sylfaen"/>
          <w:sz w:val="20"/>
          <w:szCs w:val="20"/>
          <w:lang w:val="hy-AM"/>
        </w:rPr>
        <w:t>невыполненный</w:t>
      </w:r>
      <w:r w:rsidRPr="00E6597C">
        <w:rPr>
          <w:rFonts w:ascii="GHEA Grapalat" w:hAnsi="GHEA Grapalat" w:cs="Arial"/>
          <w:sz w:val="20"/>
          <w:szCs w:val="20"/>
          <w:lang w:val="hy-AM"/>
        </w:rPr>
        <w:t xml:space="preserve"> </w:t>
      </w:r>
      <w:r w:rsidRPr="00E6597C">
        <w:rPr>
          <w:rFonts w:ascii="GHEA Grapalat" w:hAnsi="GHEA Grapalat" w:cs="Sylfaen"/>
          <w:sz w:val="20"/>
          <w:szCs w:val="20"/>
          <w:lang w:val="hy-AM"/>
        </w:rPr>
        <w:t>Работа:</w:t>
      </w:r>
      <w:r w:rsidRPr="00E6597C">
        <w:rPr>
          <w:rFonts w:ascii="GHEA Grapalat" w:hAnsi="GHEA Grapalat" w:cs="Arial"/>
          <w:sz w:val="20"/>
          <w:szCs w:val="20"/>
          <w:lang w:val="hy-AM"/>
        </w:rPr>
        <w:t xml:space="preserve"> 0,05 </w:t>
      </w:r>
      <w:r w:rsidRPr="00E6597C">
        <w:rPr>
          <w:rFonts w:ascii="GHEA Grapalat" w:hAnsi="GHEA Grapalat" w:cs="Sylfaen"/>
          <w:sz w:val="20"/>
          <w:szCs w:val="20"/>
          <w:lang w:val="hy-AM"/>
        </w:rPr>
        <w:t>от цены ( ноль :</w:t>
      </w:r>
      <w:r w:rsidRPr="00E6597C">
        <w:rPr>
          <w:rFonts w:ascii="GHEA Grapalat" w:hAnsi="GHEA Grapalat" w:cs="Arial"/>
          <w:sz w:val="20"/>
          <w:szCs w:val="20"/>
          <w:lang w:val="hy-AM"/>
        </w:rPr>
        <w:t xml:space="preserve"> </w:t>
      </w:r>
      <w:r w:rsidRPr="00E6597C">
        <w:rPr>
          <w:rFonts w:ascii="GHEA Grapalat" w:hAnsi="GHEA Grapalat" w:cs="Sylfaen"/>
          <w:sz w:val="20"/>
          <w:szCs w:val="20"/>
          <w:lang w:val="hy-AM"/>
        </w:rPr>
        <w:t>весь</w:t>
      </w:r>
      <w:r w:rsidRPr="00E6597C">
        <w:rPr>
          <w:rFonts w:ascii="GHEA Grapalat" w:hAnsi="GHEA Grapalat" w:cs="Arial"/>
          <w:sz w:val="20"/>
          <w:szCs w:val="20"/>
          <w:lang w:val="hy-AM"/>
        </w:rPr>
        <w:t xml:space="preserve"> </w:t>
      </w:r>
      <w:r w:rsidRPr="00E6597C">
        <w:rPr>
          <w:rFonts w:ascii="GHEA Grapalat" w:hAnsi="GHEA Grapalat" w:cs="Sylfaen"/>
          <w:sz w:val="20"/>
          <w:szCs w:val="20"/>
          <w:lang w:val="hy-AM"/>
        </w:rPr>
        <w:t>пять</w:t>
      </w:r>
      <w:r w:rsidRPr="00E6597C">
        <w:rPr>
          <w:rFonts w:ascii="GHEA Grapalat" w:hAnsi="GHEA Grapalat" w:cs="Arial"/>
          <w:sz w:val="20"/>
          <w:szCs w:val="20"/>
          <w:lang w:val="hy-AM"/>
        </w:rPr>
        <w:t xml:space="preserve"> </w:t>
      </w:r>
      <w:r w:rsidRPr="00E6597C">
        <w:rPr>
          <w:rFonts w:ascii="GHEA Grapalat" w:hAnsi="GHEA Grapalat" w:cs="Sylfaen"/>
          <w:sz w:val="20"/>
          <w:szCs w:val="20"/>
          <w:lang w:val="hy-AM"/>
        </w:rPr>
        <w:t xml:space="preserve">сотые доли </w:t>
      </w:r>
      <w:r w:rsidRPr="00E6597C">
        <w:rPr>
          <w:rFonts w:ascii="GHEA Grapalat" w:hAnsi="GHEA Grapalat" w:cs="Arial"/>
          <w:sz w:val="20"/>
          <w:szCs w:val="20"/>
          <w:lang w:val="hy-AM"/>
        </w:rPr>
        <w:t xml:space="preserve">) </w:t>
      </w:r>
      <w:r w:rsidRPr="00E6597C">
        <w:rPr>
          <w:rFonts w:ascii="GHEA Grapalat" w:hAnsi="GHEA Grapalat" w:cs="Sylfaen"/>
          <w:sz w:val="20"/>
          <w:szCs w:val="20"/>
          <w:lang w:val="hy-AM"/>
        </w:rPr>
        <w:t>процента</w:t>
      </w:r>
      <w:r w:rsidRPr="00E6597C">
        <w:rPr>
          <w:rFonts w:ascii="GHEA Grapalat" w:hAnsi="GHEA Grapalat" w:cs="Arial"/>
          <w:sz w:val="20"/>
          <w:szCs w:val="20"/>
          <w:lang w:val="hy-AM"/>
        </w:rPr>
        <w:t xml:space="preserve"> </w:t>
      </w:r>
      <w:r w:rsidRPr="00E6597C">
        <w:rPr>
          <w:rFonts w:ascii="GHEA Grapalat" w:hAnsi="GHEA Grapalat" w:cs="Sylfaen"/>
          <w:sz w:val="20"/>
          <w:szCs w:val="20"/>
          <w:lang w:val="hy-AM"/>
        </w:rPr>
        <w:t xml:space="preserve">в размере </w:t>
      </w:r>
      <w:r w:rsidRPr="00E6597C">
        <w:rPr>
          <w:rFonts w:ascii="GHEA Grapalat" w:hAnsi="GHEA Grapalat" w:cs="Tahoma"/>
          <w:sz w:val="20"/>
          <w:szCs w:val="20"/>
          <w:lang w:val="hy-AM"/>
        </w:rPr>
        <w:t>.</w:t>
      </w:r>
    </w:p>
    <w:p w:rsidR="00E01F91" w:rsidRPr="004605D7" w:rsidRDefault="00E01F91" w:rsidP="00E01F91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E6597C">
        <w:rPr>
          <w:rFonts w:ascii="GHEA Grapalat" w:hAnsi="GHEA Grapalat"/>
          <w:sz w:val="20"/>
          <w:szCs w:val="20"/>
          <w:lang w:val="hy-AM"/>
        </w:rPr>
        <w:t xml:space="preserve">6.3 </w:t>
      </w:r>
      <w:r w:rsidRPr="00E6597C">
        <w:rPr>
          <w:rFonts w:ascii="GHEA Grapalat" w:hAnsi="GHEA Grapalat"/>
          <w:sz w:val="20"/>
          <w:szCs w:val="20"/>
          <w:lang w:val="hy-AM"/>
        </w:rPr>
        <w:tab/>
        <w:t xml:space="preserve">П </w:t>
      </w:r>
      <w:r w:rsidRPr="00E6597C">
        <w:rPr>
          <w:rFonts w:ascii="GHEA Grapalat" w:hAnsi="GHEA Grapalat" w:cs="Sylfaen"/>
          <w:sz w:val="20"/>
          <w:szCs w:val="20"/>
          <w:lang w:val="hy-AM"/>
        </w:rPr>
        <w:t xml:space="preserve">в п. </w:t>
      </w:r>
      <w:r w:rsidRPr="00E6597C">
        <w:rPr>
          <w:rFonts w:ascii="GHEA Grapalat" w:hAnsi="GHEA Grapalat" w:cs="Times Armenian"/>
          <w:sz w:val="20"/>
          <w:szCs w:val="20"/>
          <w:lang w:val="hy-AM"/>
        </w:rPr>
        <w:t xml:space="preserve">3.1.3 </w:t>
      </w:r>
      <w:r w:rsidRPr="00E6597C">
        <w:rPr>
          <w:rFonts w:ascii="GHEA Grapalat" w:hAnsi="GHEA Grapalat" w:cs="Sylfaen"/>
          <w:sz w:val="20"/>
          <w:szCs w:val="20"/>
          <w:lang w:val="hy-AM"/>
        </w:rPr>
        <w:t>договора</w:t>
      </w:r>
      <w:r w:rsidRPr="00E6597C">
        <w:rPr>
          <w:rFonts w:ascii="GHEA Grapalat" w:hAnsi="GHEA Grapalat" w:cs="Times Armenian"/>
          <w:sz w:val="20"/>
          <w:szCs w:val="20"/>
          <w:lang w:val="hy-AM"/>
        </w:rPr>
        <w:t xml:space="preserve"> </w:t>
      </w:r>
      <w:r w:rsidRPr="00E6597C">
        <w:rPr>
          <w:rFonts w:ascii="GHEA Grapalat" w:hAnsi="GHEA Grapalat" w:cs="Sylfaen"/>
          <w:sz w:val="20"/>
          <w:szCs w:val="20"/>
          <w:lang w:val="hy-AM"/>
        </w:rPr>
        <w:t>запланировано</w:t>
      </w:r>
      <w:r w:rsidRPr="00E6597C">
        <w:rPr>
          <w:rFonts w:ascii="GHEA Grapalat" w:hAnsi="GHEA Grapalat" w:cs="Times Armenian"/>
          <w:sz w:val="20"/>
          <w:szCs w:val="20"/>
          <w:lang w:val="hy-AM"/>
        </w:rPr>
        <w:t xml:space="preserve"> </w:t>
      </w:r>
      <w:r w:rsidRPr="00E6597C">
        <w:rPr>
          <w:rFonts w:ascii="GHEA Grapalat" w:hAnsi="GHEA Grapalat" w:cs="Sylfaen"/>
          <w:sz w:val="20"/>
          <w:szCs w:val="20"/>
          <w:lang w:val="hy-AM"/>
        </w:rPr>
        <w:t>на основании</w:t>
      </w:r>
      <w:r w:rsidRPr="00E6597C">
        <w:rPr>
          <w:rFonts w:ascii="GHEA Grapalat" w:hAnsi="GHEA Grapalat" w:cs="Times Armenian"/>
          <w:sz w:val="20"/>
          <w:szCs w:val="20"/>
          <w:lang w:val="hy-AM"/>
        </w:rPr>
        <w:t xml:space="preserve"> </w:t>
      </w:r>
      <w:r w:rsidRPr="00E6597C">
        <w:rPr>
          <w:rFonts w:ascii="GHEA Grapalat" w:hAnsi="GHEA Grapalat" w:cs="Sylfaen"/>
          <w:sz w:val="20"/>
          <w:szCs w:val="20"/>
          <w:lang w:val="hy-AM"/>
        </w:rPr>
        <w:t>Клиенту</w:t>
      </w:r>
      <w:r w:rsidRPr="00E6597C">
        <w:rPr>
          <w:rFonts w:ascii="GHEA Grapalat" w:hAnsi="GHEA Grapalat" w:cs="Times Armenian"/>
          <w:sz w:val="20"/>
          <w:szCs w:val="20"/>
          <w:lang w:val="hy-AM"/>
        </w:rPr>
        <w:t xml:space="preserve"> </w:t>
      </w:r>
      <w:r w:rsidRPr="00E6597C">
        <w:rPr>
          <w:rFonts w:ascii="GHEA Grapalat" w:hAnsi="GHEA Grapalat" w:cs="Sylfaen"/>
          <w:sz w:val="20"/>
          <w:szCs w:val="20"/>
          <w:lang w:val="hy-AM"/>
        </w:rPr>
        <w:t>работа выполняется</w:t>
      </w:r>
      <w:r w:rsidRPr="00E6597C">
        <w:rPr>
          <w:rFonts w:ascii="GHEA Grapalat" w:hAnsi="GHEA Grapalat" w:cs="Times Armenian"/>
          <w:sz w:val="20"/>
          <w:szCs w:val="20"/>
          <w:lang w:val="hy-AM"/>
        </w:rPr>
        <w:t xml:space="preserve">​ </w:t>
      </w:r>
      <w:r w:rsidRPr="00E6597C">
        <w:rPr>
          <w:rFonts w:ascii="GHEA Grapalat" w:hAnsi="GHEA Grapalat" w:cs="Sylfaen"/>
          <w:sz w:val="20"/>
          <w:szCs w:val="20"/>
          <w:lang w:val="hy-AM"/>
        </w:rPr>
        <w:t xml:space="preserve">не принять </w:t>
      </w:r>
      <w:r w:rsidRPr="00E6597C">
        <w:rPr>
          <w:rFonts w:ascii="GHEA Grapalat" w:hAnsi="GHEA Grapalat" w:cs="Arial"/>
          <w:sz w:val="20"/>
          <w:szCs w:val="20"/>
          <w:lang w:val="hy-AM"/>
        </w:rPr>
        <w:t xml:space="preserve">, </w:t>
      </w:r>
      <w:r w:rsidRPr="00E6597C">
        <w:rPr>
          <w:rFonts w:ascii="GHEA Grapalat" w:hAnsi="GHEA Grapalat" w:cs="Sylfaen"/>
          <w:sz w:val="20"/>
          <w:szCs w:val="20"/>
          <w:lang w:val="hy-AM"/>
        </w:rPr>
        <w:t>как?</w:t>
      </w:r>
      <w:r w:rsidRPr="00E6597C">
        <w:rPr>
          <w:rFonts w:ascii="GHEA Grapalat" w:hAnsi="GHEA Grapalat" w:cs="Arial"/>
          <w:sz w:val="20"/>
          <w:szCs w:val="20"/>
          <w:lang w:val="hy-AM"/>
        </w:rPr>
        <w:t xml:space="preserve"> </w:t>
      </w:r>
      <w:r w:rsidRPr="00E6597C">
        <w:rPr>
          <w:rFonts w:ascii="GHEA Grapalat" w:hAnsi="GHEA Grapalat" w:cs="Sylfaen"/>
          <w:sz w:val="20"/>
          <w:szCs w:val="20"/>
          <w:lang w:val="hy-AM"/>
        </w:rPr>
        <w:t xml:space="preserve">также в пункте </w:t>
      </w:r>
      <w:r w:rsidRPr="00E6597C">
        <w:rPr>
          <w:rFonts w:ascii="GHEA Grapalat" w:hAnsi="GHEA Grapalat" w:cs="Arial"/>
          <w:sz w:val="20"/>
          <w:szCs w:val="20"/>
          <w:lang w:val="hy-AM"/>
        </w:rPr>
        <w:t xml:space="preserve">3.1.4 </w:t>
      </w:r>
      <w:r w:rsidRPr="00E6597C">
        <w:rPr>
          <w:rFonts w:ascii="GHEA Grapalat" w:hAnsi="GHEA Grapalat" w:cs="Sylfaen"/>
          <w:sz w:val="20"/>
          <w:szCs w:val="20"/>
          <w:lang w:val="hy-AM"/>
        </w:rPr>
        <w:t>запланировано</w:t>
      </w:r>
      <w:r w:rsidRPr="00E6597C">
        <w:rPr>
          <w:rFonts w:ascii="GHEA Grapalat" w:hAnsi="GHEA Grapalat" w:cs="Arial"/>
          <w:sz w:val="20"/>
          <w:szCs w:val="20"/>
          <w:lang w:val="hy-AM"/>
        </w:rPr>
        <w:t xml:space="preserve"> </w:t>
      </w:r>
      <w:r w:rsidRPr="00E6597C">
        <w:rPr>
          <w:rFonts w:ascii="GHEA Grapalat" w:hAnsi="GHEA Grapalat" w:cs="Sylfaen"/>
          <w:sz w:val="20"/>
          <w:szCs w:val="20"/>
          <w:lang w:val="hy-AM"/>
        </w:rPr>
        <w:t>чтобы</w:t>
      </w:r>
      <w:r w:rsidRPr="00E6597C">
        <w:rPr>
          <w:rFonts w:ascii="GHEA Grapalat" w:hAnsi="GHEA Grapalat" w:cs="Arial"/>
          <w:sz w:val="20"/>
          <w:szCs w:val="20"/>
          <w:lang w:val="hy-AM"/>
        </w:rPr>
        <w:t xml:space="preserve"> </w:t>
      </w:r>
      <w:r w:rsidRPr="00E6597C">
        <w:rPr>
          <w:rFonts w:ascii="GHEA Grapalat" w:hAnsi="GHEA Grapalat" w:cs="Sylfaen"/>
          <w:sz w:val="20"/>
          <w:szCs w:val="20"/>
          <w:lang w:val="hy-AM"/>
        </w:rPr>
        <w:t>контракт</w:t>
      </w:r>
      <w:r w:rsidRPr="00E6597C">
        <w:rPr>
          <w:rFonts w:ascii="GHEA Grapalat" w:hAnsi="GHEA Grapalat" w:cs="Arial"/>
          <w:sz w:val="20"/>
          <w:szCs w:val="20"/>
          <w:lang w:val="hy-AM"/>
        </w:rPr>
        <w:t xml:space="preserve"> </w:t>
      </w:r>
      <w:r w:rsidRPr="00E6597C">
        <w:rPr>
          <w:rFonts w:ascii="GHEA Grapalat" w:hAnsi="GHEA Grapalat" w:cs="Sylfaen"/>
          <w:sz w:val="20"/>
          <w:szCs w:val="20"/>
          <w:lang w:val="hy-AM"/>
        </w:rPr>
        <w:t>решить</w:t>
      </w:r>
      <w:r w:rsidRPr="00E6597C">
        <w:rPr>
          <w:rFonts w:ascii="GHEA Grapalat" w:hAnsi="GHEA Grapalat" w:cs="Arial"/>
          <w:sz w:val="20"/>
          <w:szCs w:val="20"/>
          <w:lang w:val="hy-AM"/>
        </w:rPr>
        <w:t xml:space="preserve"> </w:t>
      </w:r>
      <w:r w:rsidRPr="00E6597C">
        <w:rPr>
          <w:rFonts w:ascii="GHEA Grapalat" w:hAnsi="GHEA Grapalat" w:cs="Sylfaen"/>
          <w:sz w:val="20"/>
          <w:szCs w:val="20"/>
          <w:lang w:val="hy-AM"/>
        </w:rPr>
        <w:t>случай</w:t>
      </w:r>
      <w:r w:rsidRPr="00E6597C">
        <w:rPr>
          <w:rFonts w:ascii="GHEA Grapalat" w:hAnsi="GHEA Grapalat" w:cs="Arial"/>
          <w:sz w:val="20"/>
          <w:szCs w:val="20"/>
          <w:lang w:val="hy-AM"/>
        </w:rPr>
        <w:t xml:space="preserve"> </w:t>
      </w:r>
      <w:r w:rsidRPr="00E6597C">
        <w:rPr>
          <w:rFonts w:ascii="GHEA Grapalat" w:hAnsi="GHEA Grapalat" w:cs="Sylfaen"/>
          <w:sz w:val="20"/>
          <w:szCs w:val="20"/>
          <w:lang w:val="hy-AM"/>
        </w:rPr>
        <w:t>От подрядчика</w:t>
      </w:r>
      <w:r w:rsidRPr="00E6597C">
        <w:rPr>
          <w:rFonts w:ascii="GHEA Grapalat" w:hAnsi="GHEA Grapalat" w:cs="Arial"/>
          <w:sz w:val="20"/>
          <w:szCs w:val="20"/>
          <w:lang w:val="hy-AM"/>
        </w:rPr>
        <w:t xml:space="preserve"> </w:t>
      </w:r>
      <w:r w:rsidRPr="00E6597C">
        <w:rPr>
          <w:rFonts w:ascii="GHEA Grapalat" w:hAnsi="GHEA Grapalat" w:cs="Sylfaen"/>
          <w:sz w:val="20"/>
          <w:szCs w:val="20"/>
          <w:lang w:val="hy-AM"/>
        </w:rPr>
        <w:t>заряженный</w:t>
      </w:r>
      <w:r w:rsidRPr="00E6597C">
        <w:rPr>
          <w:rFonts w:ascii="GHEA Grapalat" w:hAnsi="GHEA Grapalat" w:cs="Arial"/>
          <w:sz w:val="20"/>
          <w:szCs w:val="20"/>
          <w:lang w:val="hy-AM"/>
        </w:rPr>
        <w:t xml:space="preserve"> </w:t>
      </w:r>
      <w:r w:rsidRPr="00E6597C">
        <w:rPr>
          <w:rFonts w:ascii="GHEA Grapalat" w:hAnsi="GHEA Grapalat" w:cs="Sylfaen"/>
          <w:sz w:val="20"/>
          <w:szCs w:val="20"/>
          <w:lang w:val="hy-AM"/>
        </w:rPr>
        <w:t>является</w:t>
      </w:r>
      <w:r w:rsidRPr="00E6597C">
        <w:rPr>
          <w:rFonts w:ascii="GHEA Grapalat" w:hAnsi="GHEA Grapalat" w:cs="Arial"/>
          <w:sz w:val="20"/>
          <w:szCs w:val="20"/>
          <w:lang w:val="hy-AM"/>
        </w:rPr>
        <w:t xml:space="preserve"> </w:t>
      </w:r>
      <w:r w:rsidRPr="00742B5B">
        <w:rPr>
          <w:rFonts w:ascii="GHEA Grapalat" w:hAnsi="GHEA Grapalat" w:cs="Sylfaen"/>
          <w:sz w:val="20"/>
          <w:szCs w:val="20"/>
          <w:lang w:val="hy-AM"/>
        </w:rPr>
        <w:t xml:space="preserve">штраф </w:t>
      </w:r>
      <w:r w:rsidRPr="00742B5B">
        <w:rPr>
          <w:rFonts w:ascii="GHEA Grapalat" w:hAnsi="GHEA Grapalat" w:cs="Arial"/>
          <w:sz w:val="20"/>
          <w:szCs w:val="20"/>
          <w:lang w:val="hy-AM"/>
        </w:rPr>
        <w:t xml:space="preserve">- </w:t>
      </w:r>
      <w:r w:rsidRPr="00742B5B">
        <w:rPr>
          <w:rFonts w:ascii="GHEA Grapalat" w:hAnsi="GHEA Grapalat" w:cs="Sylfaen"/>
          <w:sz w:val="20"/>
          <w:szCs w:val="20"/>
          <w:lang w:val="hy-AM"/>
        </w:rPr>
        <w:t xml:space="preserve">в пункте </w:t>
      </w:r>
      <w:r w:rsidRPr="00742B5B">
        <w:rPr>
          <w:rFonts w:ascii="GHEA Grapalat" w:hAnsi="GHEA Grapalat" w:cs="Arial"/>
          <w:sz w:val="20"/>
          <w:szCs w:val="20"/>
          <w:lang w:val="hy-AM"/>
        </w:rPr>
        <w:t xml:space="preserve">5.1 </w:t>
      </w:r>
      <w:r w:rsidRPr="00742B5B">
        <w:rPr>
          <w:rFonts w:ascii="GHEA Grapalat" w:hAnsi="GHEA Grapalat" w:cs="Sylfaen"/>
          <w:sz w:val="20"/>
          <w:szCs w:val="20"/>
          <w:lang w:val="hy-AM"/>
        </w:rPr>
        <w:t>договора</w:t>
      </w:r>
      <w:r w:rsidRPr="00742B5B">
        <w:rPr>
          <w:rFonts w:ascii="GHEA Grapalat" w:hAnsi="GHEA Grapalat" w:cs="Arial"/>
          <w:sz w:val="20"/>
          <w:szCs w:val="20"/>
          <w:lang w:val="hy-AM"/>
        </w:rPr>
        <w:t xml:space="preserve"> </w:t>
      </w:r>
      <w:r w:rsidRPr="00742B5B">
        <w:rPr>
          <w:rFonts w:ascii="GHEA Grapalat" w:hAnsi="GHEA Grapalat" w:cs="Sylfaen"/>
          <w:sz w:val="20"/>
          <w:szCs w:val="20"/>
          <w:lang w:val="hy-AM"/>
        </w:rPr>
        <w:t>запланировано</w:t>
      </w:r>
      <w:r w:rsidRPr="00742B5B">
        <w:rPr>
          <w:rFonts w:ascii="GHEA Grapalat" w:hAnsi="GHEA Grapalat" w:cs="Arial"/>
          <w:sz w:val="20"/>
          <w:szCs w:val="20"/>
          <w:lang w:val="hy-AM"/>
        </w:rPr>
        <w:t xml:space="preserve"> 0,5 </w:t>
      </w:r>
      <w:r w:rsidRPr="00742B5B">
        <w:rPr>
          <w:rFonts w:ascii="GHEA Grapalat" w:hAnsi="GHEA Grapalat" w:cs="Sylfaen"/>
          <w:sz w:val="20"/>
          <w:szCs w:val="20"/>
          <w:lang w:val="hy-AM"/>
        </w:rPr>
        <w:t>от суммы ( ноль :</w:t>
      </w:r>
      <w:r w:rsidRPr="00742B5B">
        <w:rPr>
          <w:rFonts w:ascii="GHEA Grapalat" w:hAnsi="GHEA Grapalat" w:cs="Arial"/>
          <w:sz w:val="20"/>
          <w:szCs w:val="20"/>
          <w:lang w:val="hy-AM"/>
        </w:rPr>
        <w:t xml:space="preserve"> </w:t>
      </w:r>
      <w:r w:rsidRPr="00742B5B">
        <w:rPr>
          <w:rFonts w:ascii="GHEA Grapalat" w:hAnsi="GHEA Grapalat" w:cs="Sylfaen"/>
          <w:sz w:val="20"/>
          <w:szCs w:val="20"/>
          <w:lang w:val="hy-AM"/>
        </w:rPr>
        <w:t>весь</w:t>
      </w:r>
      <w:r w:rsidRPr="00742B5B">
        <w:rPr>
          <w:rFonts w:ascii="GHEA Grapalat" w:hAnsi="GHEA Grapalat" w:cs="Arial"/>
          <w:sz w:val="20"/>
          <w:szCs w:val="20"/>
          <w:lang w:val="hy-AM"/>
        </w:rPr>
        <w:t xml:space="preserve"> </w:t>
      </w:r>
      <w:r w:rsidRPr="00742B5B">
        <w:rPr>
          <w:rFonts w:ascii="GHEA Grapalat" w:hAnsi="GHEA Grapalat" w:cs="Sylfaen"/>
          <w:sz w:val="20"/>
          <w:szCs w:val="20"/>
          <w:lang w:val="hy-AM"/>
        </w:rPr>
        <w:t>пять</w:t>
      </w:r>
      <w:r w:rsidRPr="00742B5B">
        <w:rPr>
          <w:rFonts w:ascii="GHEA Grapalat" w:hAnsi="GHEA Grapalat" w:cs="Arial"/>
          <w:sz w:val="20"/>
          <w:szCs w:val="20"/>
          <w:lang w:val="hy-AM"/>
        </w:rPr>
        <w:t xml:space="preserve"> </w:t>
      </w:r>
      <w:r w:rsidRPr="00742B5B">
        <w:rPr>
          <w:rFonts w:ascii="GHEA Grapalat" w:hAnsi="GHEA Grapalat" w:cs="Sylfaen"/>
          <w:sz w:val="20"/>
          <w:szCs w:val="20"/>
          <w:lang w:val="hy-AM"/>
        </w:rPr>
        <w:t xml:space="preserve">десятичная дробь </w:t>
      </w:r>
      <w:r w:rsidRPr="00742B5B">
        <w:rPr>
          <w:rFonts w:ascii="GHEA Grapalat" w:hAnsi="GHEA Grapalat" w:cs="Arial"/>
          <w:sz w:val="20"/>
          <w:szCs w:val="20"/>
          <w:lang w:val="hy-AM"/>
        </w:rPr>
        <w:t xml:space="preserve">) </w:t>
      </w:r>
      <w:r w:rsidRPr="00742B5B">
        <w:rPr>
          <w:rFonts w:ascii="GHEA Grapalat" w:hAnsi="GHEA Grapalat" w:cs="Sylfaen"/>
          <w:sz w:val="20"/>
          <w:szCs w:val="20"/>
          <w:lang w:val="hy-AM"/>
        </w:rPr>
        <w:t>процент</w:t>
      </w:r>
      <w:r w:rsidRPr="00742B5B">
        <w:rPr>
          <w:rFonts w:ascii="GHEA Grapalat" w:hAnsi="GHEA Grapalat" w:cs="Arial"/>
          <w:sz w:val="20"/>
          <w:szCs w:val="20"/>
          <w:lang w:val="hy-AM"/>
        </w:rPr>
        <w:t xml:space="preserve"> </w:t>
      </w:r>
      <w:r w:rsidRPr="00742B5B">
        <w:rPr>
          <w:rFonts w:ascii="GHEA Grapalat" w:hAnsi="GHEA Grapalat" w:cs="Sylfaen"/>
          <w:sz w:val="20"/>
          <w:szCs w:val="20"/>
          <w:lang w:val="hy-AM"/>
        </w:rPr>
        <w:t>по размеру.</w:t>
      </w:r>
      <w:r w:rsidRPr="00742B5B">
        <w:rPr>
          <w:rStyle w:val="af6"/>
          <w:rFonts w:ascii="GHEA Grapalat" w:hAnsi="GHEA Grapalat" w:cs="Sylfaen"/>
          <w:sz w:val="20"/>
          <w:szCs w:val="20"/>
          <w:lang w:val="hy-AM"/>
        </w:rPr>
        <w:footnoteReference w:id="9"/>
      </w:r>
      <w:r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42B5B">
        <w:rPr>
          <w:rFonts w:ascii="GHEA Grapalat" w:hAnsi="GHEA Grapalat"/>
          <w:sz w:val="20"/>
          <w:lang w:val="hy-AM"/>
        </w:rPr>
        <w:t>При этом штраф начисляется и в том случае, если результат работы выполнен в срок, указанный в настоящем договоре, но клиент его не принимает.</w:t>
      </w:r>
    </w:p>
    <w:p w:rsidR="00E01F91" w:rsidRPr="00E6597C" w:rsidRDefault="00E01F91" w:rsidP="00E01F91">
      <w:pPr>
        <w:tabs>
          <w:tab w:val="left" w:pos="1276"/>
        </w:tabs>
        <w:ind w:firstLine="720"/>
        <w:jc w:val="both"/>
        <w:rPr>
          <w:rFonts w:ascii="GHEA Grapalat" w:hAnsi="GHEA Grapalat"/>
          <w:sz w:val="20"/>
          <w:szCs w:val="20"/>
          <w:lang w:val="hy-AM"/>
        </w:rPr>
      </w:pPr>
      <w:r w:rsidRPr="00E6597C">
        <w:rPr>
          <w:rFonts w:ascii="GHEA Grapalat" w:hAnsi="GHEA Grapalat"/>
          <w:sz w:val="20"/>
          <w:szCs w:val="20"/>
          <w:lang w:val="hy-AM"/>
        </w:rPr>
        <w:t xml:space="preserve">6.4 </w:t>
      </w:r>
      <w:r w:rsidRPr="00E6597C">
        <w:rPr>
          <w:rFonts w:ascii="GHEA Grapalat" w:hAnsi="GHEA Grapalat"/>
          <w:sz w:val="20"/>
          <w:szCs w:val="20"/>
          <w:lang w:val="hy-AM"/>
        </w:rPr>
        <w:tab/>
        <w:t xml:space="preserve">П </w:t>
      </w:r>
      <w:r w:rsidRPr="00E6597C">
        <w:rPr>
          <w:rFonts w:ascii="GHEA Grapalat" w:hAnsi="GHEA Grapalat" w:cs="Sylfaen"/>
          <w:sz w:val="20"/>
          <w:szCs w:val="20"/>
          <w:lang w:val="hy-AM"/>
        </w:rPr>
        <w:t xml:space="preserve">с пунктами </w:t>
      </w:r>
      <w:r w:rsidRPr="00E6597C">
        <w:rPr>
          <w:rFonts w:ascii="GHEA Grapalat" w:hAnsi="GHEA Grapalat" w:cs="Times Armenian"/>
          <w:sz w:val="20"/>
          <w:szCs w:val="20"/>
          <w:lang w:val="hy-AM"/>
        </w:rPr>
        <w:t xml:space="preserve">6.2 </w:t>
      </w:r>
      <w:r>
        <w:rPr>
          <w:rFonts w:ascii="GHEA Grapalat" w:hAnsi="GHEA Grapalat" w:cs="Sylfaen"/>
          <w:sz w:val="20"/>
          <w:szCs w:val="20"/>
          <w:lang w:val="hy-AM"/>
        </w:rPr>
        <w:t xml:space="preserve">, </w:t>
      </w:r>
      <w:r w:rsidRPr="00E6597C">
        <w:rPr>
          <w:rFonts w:ascii="GHEA Grapalat" w:hAnsi="GHEA Grapalat" w:cs="Times Armenian"/>
          <w:sz w:val="20"/>
          <w:szCs w:val="20"/>
          <w:lang w:val="hy-AM"/>
        </w:rPr>
        <w:t xml:space="preserve">6.3 и 6.5.1 </w:t>
      </w:r>
      <w:r w:rsidRPr="00E6597C">
        <w:rPr>
          <w:rFonts w:ascii="GHEA Grapalat" w:hAnsi="GHEA Grapalat" w:cs="Sylfaen"/>
          <w:sz w:val="20"/>
          <w:szCs w:val="20"/>
          <w:lang w:val="hy-AM"/>
        </w:rPr>
        <w:t>договора</w:t>
      </w:r>
      <w:r w:rsidRPr="00E6597C">
        <w:rPr>
          <w:rFonts w:ascii="GHEA Grapalat" w:hAnsi="GHEA Grapalat" w:cs="Times Armenian"/>
          <w:sz w:val="20"/>
          <w:szCs w:val="20"/>
          <w:lang w:val="hy-AM"/>
        </w:rPr>
        <w:t xml:space="preserve"> </w:t>
      </w:r>
      <w:r w:rsidRPr="00E6597C">
        <w:rPr>
          <w:rFonts w:ascii="GHEA Grapalat" w:hAnsi="GHEA Grapalat" w:cs="Sylfaen"/>
          <w:sz w:val="20"/>
          <w:szCs w:val="20"/>
          <w:lang w:val="hy-AM"/>
        </w:rPr>
        <w:t>запланировано</w:t>
      </w:r>
      <w:r w:rsidRPr="00E6597C">
        <w:rPr>
          <w:rFonts w:ascii="GHEA Grapalat" w:hAnsi="GHEA Grapalat" w:cs="Times Armenian"/>
          <w:sz w:val="20"/>
          <w:szCs w:val="20"/>
          <w:lang w:val="hy-AM"/>
        </w:rPr>
        <w:t xml:space="preserve"> </w:t>
      </w:r>
      <w:r w:rsidRPr="00E6597C">
        <w:rPr>
          <w:rFonts w:ascii="GHEA Grapalat" w:hAnsi="GHEA Grapalat" w:cs="Sylfaen"/>
          <w:sz w:val="20"/>
          <w:szCs w:val="20"/>
          <w:lang w:val="hy-AM"/>
        </w:rPr>
        <w:t>штраф</w:t>
      </w:r>
      <w:r w:rsidRPr="00E6597C">
        <w:rPr>
          <w:rFonts w:ascii="GHEA Grapalat" w:hAnsi="GHEA Grapalat" w:cs="Times Armenian"/>
          <w:sz w:val="20"/>
          <w:szCs w:val="20"/>
          <w:lang w:val="hy-AM"/>
        </w:rPr>
        <w:t xml:space="preserve"> </w:t>
      </w:r>
      <w:r w:rsidRPr="00E6597C">
        <w:rPr>
          <w:rFonts w:ascii="GHEA Grapalat" w:hAnsi="GHEA Grapalat" w:cs="Sylfaen"/>
          <w:sz w:val="20"/>
          <w:szCs w:val="20"/>
          <w:lang w:val="hy-AM"/>
        </w:rPr>
        <w:t>и:</w:t>
      </w:r>
      <w:r w:rsidRPr="00E6597C">
        <w:rPr>
          <w:rFonts w:ascii="GHEA Grapalat" w:hAnsi="GHEA Grapalat" w:cs="Times Armenian"/>
          <w:sz w:val="20"/>
          <w:szCs w:val="20"/>
          <w:lang w:val="hy-AM"/>
        </w:rPr>
        <w:t xml:space="preserve"> </w:t>
      </w:r>
      <w:r w:rsidRPr="00E6597C">
        <w:rPr>
          <w:rFonts w:ascii="GHEA Grapalat" w:hAnsi="GHEA Grapalat" w:cs="Sylfaen"/>
          <w:sz w:val="20"/>
          <w:szCs w:val="20"/>
          <w:lang w:val="hy-AM"/>
        </w:rPr>
        <w:t>штраф</w:t>
      </w:r>
      <w:r w:rsidRPr="00E6597C">
        <w:rPr>
          <w:rFonts w:ascii="GHEA Grapalat" w:hAnsi="GHEA Grapalat" w:cs="Times Armenian"/>
          <w:sz w:val="20"/>
          <w:szCs w:val="20"/>
          <w:lang w:val="hy-AM"/>
        </w:rPr>
        <w:t xml:space="preserve"> </w:t>
      </w:r>
      <w:r w:rsidRPr="00E6597C">
        <w:rPr>
          <w:rFonts w:ascii="GHEA Grapalat" w:hAnsi="GHEA Grapalat" w:cs="Sylfaen"/>
          <w:sz w:val="20"/>
          <w:szCs w:val="20"/>
          <w:lang w:val="hy-AM"/>
        </w:rPr>
        <w:t>рассчитывается</w:t>
      </w:r>
      <w:r w:rsidRPr="00E6597C">
        <w:rPr>
          <w:rFonts w:ascii="GHEA Grapalat" w:hAnsi="GHEA Grapalat" w:cs="Times Armenian"/>
          <w:sz w:val="20"/>
          <w:szCs w:val="20"/>
          <w:lang w:val="hy-AM"/>
        </w:rPr>
        <w:t xml:space="preserve"> </w:t>
      </w:r>
      <w:r w:rsidRPr="00E6597C">
        <w:rPr>
          <w:rFonts w:ascii="GHEA Grapalat" w:hAnsi="GHEA Grapalat" w:cs="Sylfaen"/>
          <w:sz w:val="20"/>
          <w:szCs w:val="20"/>
          <w:lang w:val="hy-AM"/>
        </w:rPr>
        <w:t>и:</w:t>
      </w:r>
      <w:r w:rsidRPr="00E6597C">
        <w:rPr>
          <w:rFonts w:ascii="GHEA Grapalat" w:hAnsi="GHEA Grapalat" w:cs="Times Armenian"/>
          <w:sz w:val="20"/>
          <w:szCs w:val="20"/>
          <w:lang w:val="hy-AM"/>
        </w:rPr>
        <w:t xml:space="preserve"> </w:t>
      </w:r>
      <w:r w:rsidRPr="00E6597C">
        <w:rPr>
          <w:rFonts w:ascii="GHEA Grapalat" w:hAnsi="GHEA Grapalat" w:cs="Sylfaen"/>
          <w:sz w:val="20"/>
          <w:szCs w:val="20"/>
          <w:lang w:val="hy-AM"/>
        </w:rPr>
        <w:t>компенсировать</w:t>
      </w:r>
      <w:r w:rsidRPr="00E6597C">
        <w:rPr>
          <w:rFonts w:ascii="GHEA Grapalat" w:hAnsi="GHEA Grapalat" w:cs="Times Armenian"/>
          <w:sz w:val="20"/>
          <w:szCs w:val="20"/>
          <w:lang w:val="hy-AM"/>
        </w:rPr>
        <w:t xml:space="preserve"> </w:t>
      </w:r>
      <w:r w:rsidRPr="00E6597C">
        <w:rPr>
          <w:rFonts w:ascii="GHEA Grapalat" w:hAnsi="GHEA Grapalat" w:cs="Sylfaen"/>
          <w:sz w:val="20"/>
          <w:szCs w:val="20"/>
          <w:lang w:val="hy-AM"/>
        </w:rPr>
        <w:t>являются</w:t>
      </w:r>
      <w:r w:rsidRPr="00E6597C">
        <w:rPr>
          <w:rFonts w:ascii="GHEA Grapalat" w:hAnsi="GHEA Grapalat" w:cs="Times Armenian"/>
          <w:sz w:val="20"/>
          <w:szCs w:val="20"/>
          <w:lang w:val="hy-AM"/>
        </w:rPr>
        <w:t xml:space="preserve">  </w:t>
      </w:r>
      <w:r w:rsidRPr="00E6597C">
        <w:rPr>
          <w:rFonts w:ascii="GHEA Grapalat" w:hAnsi="GHEA Grapalat" w:cs="Sylfaen"/>
          <w:sz w:val="20"/>
          <w:szCs w:val="20"/>
          <w:lang w:val="hy-AM"/>
        </w:rPr>
        <w:t>Подрядчику</w:t>
      </w:r>
      <w:r w:rsidRPr="00E6597C">
        <w:rPr>
          <w:rFonts w:ascii="GHEA Grapalat" w:hAnsi="GHEA Grapalat" w:cs="Times Armenian"/>
          <w:sz w:val="20"/>
          <w:szCs w:val="20"/>
          <w:lang w:val="hy-AM"/>
        </w:rPr>
        <w:t xml:space="preserve"> </w:t>
      </w:r>
      <w:r w:rsidRPr="00E6597C">
        <w:rPr>
          <w:rFonts w:ascii="GHEA Grapalat" w:hAnsi="GHEA Grapalat" w:cs="Sylfaen"/>
          <w:sz w:val="20"/>
          <w:szCs w:val="20"/>
          <w:lang w:val="hy-AM"/>
        </w:rPr>
        <w:t>подлежащий оплате</w:t>
      </w:r>
      <w:r w:rsidRPr="00E6597C">
        <w:rPr>
          <w:rFonts w:ascii="GHEA Grapalat" w:hAnsi="GHEA Grapalat" w:cs="Times Armenian"/>
          <w:sz w:val="20"/>
          <w:szCs w:val="20"/>
          <w:lang w:val="hy-AM"/>
        </w:rPr>
        <w:t xml:space="preserve"> </w:t>
      </w:r>
      <w:r w:rsidRPr="00E6597C">
        <w:rPr>
          <w:rFonts w:ascii="GHEA Grapalat" w:hAnsi="GHEA Grapalat" w:cs="Sylfaen"/>
          <w:sz w:val="20"/>
          <w:szCs w:val="20"/>
          <w:lang w:val="hy-AM"/>
        </w:rPr>
        <w:t>денег</w:t>
      </w:r>
      <w:r w:rsidRPr="00E6597C">
        <w:rPr>
          <w:rFonts w:ascii="GHEA Grapalat" w:hAnsi="GHEA Grapalat" w:cs="Arial"/>
          <w:sz w:val="20"/>
          <w:szCs w:val="20"/>
          <w:lang w:val="hy-AM"/>
        </w:rPr>
        <w:t xml:space="preserve"> </w:t>
      </w:r>
      <w:r w:rsidRPr="00E6597C">
        <w:rPr>
          <w:rFonts w:ascii="GHEA Grapalat" w:hAnsi="GHEA Grapalat" w:cs="Sylfaen"/>
          <w:sz w:val="20"/>
          <w:szCs w:val="20"/>
          <w:lang w:val="hy-AM"/>
        </w:rPr>
        <w:t>с</w:t>
      </w:r>
    </w:p>
    <w:p w:rsidR="00E01F91" w:rsidRDefault="00E01F91" w:rsidP="00E01F91">
      <w:pPr>
        <w:tabs>
          <w:tab w:val="left" w:pos="1276"/>
        </w:tabs>
        <w:ind w:firstLine="720"/>
        <w:jc w:val="both"/>
        <w:rPr>
          <w:rFonts w:ascii="GHEA Grapalat" w:hAnsi="GHEA Grapalat" w:cs="Tahoma"/>
          <w:sz w:val="20"/>
          <w:szCs w:val="20"/>
          <w:lang w:val="hy-AM"/>
        </w:rPr>
      </w:pPr>
      <w:r w:rsidRPr="00E6597C">
        <w:rPr>
          <w:rFonts w:ascii="GHEA Grapalat" w:hAnsi="GHEA Grapalat"/>
          <w:sz w:val="20"/>
          <w:szCs w:val="20"/>
          <w:lang w:val="hy-AM"/>
        </w:rPr>
        <w:lastRenderedPageBreak/>
        <w:t xml:space="preserve">6.5 </w:t>
      </w:r>
      <w:r w:rsidRPr="00E6597C">
        <w:rPr>
          <w:rFonts w:ascii="GHEA Grapalat" w:hAnsi="GHEA Grapalat"/>
          <w:sz w:val="20"/>
          <w:szCs w:val="20"/>
          <w:lang w:val="hy-AM"/>
        </w:rPr>
        <w:tab/>
      </w:r>
      <w:r w:rsidRPr="00E6597C">
        <w:rPr>
          <w:rFonts w:ascii="GHEA Grapalat" w:hAnsi="GHEA Grapalat" w:cs="Sylfaen"/>
          <w:sz w:val="20"/>
          <w:szCs w:val="20"/>
          <w:lang w:val="hy-AM"/>
        </w:rPr>
        <w:t>Клиенту</w:t>
      </w:r>
      <w:r w:rsidRPr="00E6597C">
        <w:rPr>
          <w:rFonts w:ascii="GHEA Grapalat" w:hAnsi="GHEA Grapalat" w:cs="Times Armenian"/>
          <w:sz w:val="20"/>
          <w:szCs w:val="20"/>
          <w:lang w:val="hy-AM"/>
        </w:rPr>
        <w:t xml:space="preserve"> </w:t>
      </w:r>
      <w:r w:rsidRPr="00E6597C">
        <w:rPr>
          <w:rFonts w:ascii="GHEA Grapalat" w:hAnsi="GHEA Grapalat" w:cs="Sylfaen"/>
          <w:sz w:val="20"/>
          <w:szCs w:val="20"/>
          <w:lang w:val="hy-AM"/>
        </w:rPr>
        <w:t>к</w:t>
      </w:r>
      <w:r w:rsidRPr="00E6597C">
        <w:rPr>
          <w:rFonts w:ascii="GHEA Grapalat" w:hAnsi="GHEA Grapalat" w:cs="Times Armenian"/>
          <w:sz w:val="20"/>
          <w:szCs w:val="20"/>
          <w:lang w:val="hy-AM"/>
        </w:rPr>
        <w:t xml:space="preserve"> </w:t>
      </w:r>
      <w:r w:rsidRPr="00E6597C">
        <w:rPr>
          <w:rFonts w:ascii="GHEA Grapalat" w:hAnsi="GHEA Grapalat" w:cs="Sylfaen"/>
          <w:sz w:val="20"/>
          <w:szCs w:val="20"/>
          <w:lang w:val="hy-AM"/>
        </w:rPr>
        <w:t xml:space="preserve">согласно </w:t>
      </w:r>
      <w:r w:rsidRPr="00E6597C">
        <w:rPr>
          <w:rFonts w:ascii="GHEA Grapalat" w:hAnsi="GHEA Grapalat" w:cs="Times Armenian"/>
          <w:sz w:val="20"/>
          <w:szCs w:val="20"/>
          <w:lang w:val="hy-AM"/>
        </w:rPr>
        <w:t xml:space="preserve">п.5.3 </w:t>
      </w:r>
      <w:r w:rsidRPr="00E6597C">
        <w:rPr>
          <w:rFonts w:ascii="GHEA Grapalat" w:hAnsi="GHEA Grapalat" w:cs="Sylfaen"/>
          <w:sz w:val="20"/>
          <w:szCs w:val="20"/>
          <w:lang w:val="hy-AM"/>
        </w:rPr>
        <w:t>договора</w:t>
      </w:r>
      <w:r w:rsidRPr="00E6597C">
        <w:rPr>
          <w:rFonts w:ascii="GHEA Grapalat" w:hAnsi="GHEA Grapalat" w:cs="Times Armenian"/>
          <w:sz w:val="20"/>
          <w:szCs w:val="20"/>
          <w:lang w:val="hy-AM"/>
        </w:rPr>
        <w:t xml:space="preserve"> </w:t>
      </w:r>
      <w:r w:rsidRPr="00E6597C">
        <w:rPr>
          <w:rFonts w:ascii="GHEA Grapalat" w:hAnsi="GHEA Grapalat" w:cs="Sylfaen"/>
          <w:sz w:val="20"/>
          <w:szCs w:val="20"/>
          <w:lang w:val="hy-AM"/>
        </w:rPr>
        <w:t>запланировано</w:t>
      </w:r>
      <w:r w:rsidRPr="00E6597C">
        <w:rPr>
          <w:rFonts w:ascii="GHEA Grapalat" w:hAnsi="GHEA Grapalat" w:cs="Times Armenian"/>
          <w:sz w:val="20"/>
          <w:szCs w:val="20"/>
          <w:lang w:val="hy-AM"/>
        </w:rPr>
        <w:t xml:space="preserve"> </w:t>
      </w:r>
      <w:r w:rsidRPr="00E6597C">
        <w:rPr>
          <w:rFonts w:ascii="GHEA Grapalat" w:hAnsi="GHEA Grapalat" w:cs="Sylfaen"/>
          <w:sz w:val="20"/>
          <w:szCs w:val="20"/>
          <w:lang w:val="hy-AM"/>
        </w:rPr>
        <w:t>даты</w:t>
      </w:r>
      <w:r w:rsidRPr="00E6597C">
        <w:rPr>
          <w:rFonts w:ascii="GHEA Grapalat" w:hAnsi="GHEA Grapalat" w:cs="Times Armenian"/>
          <w:sz w:val="20"/>
          <w:szCs w:val="20"/>
          <w:lang w:val="hy-AM"/>
        </w:rPr>
        <w:t xml:space="preserve"> </w:t>
      </w:r>
      <w:r w:rsidRPr="00E6597C">
        <w:rPr>
          <w:rFonts w:ascii="GHEA Grapalat" w:hAnsi="GHEA Grapalat" w:cs="Sylfaen"/>
          <w:sz w:val="20"/>
          <w:szCs w:val="20"/>
          <w:lang w:val="hy-AM"/>
        </w:rPr>
        <w:t>нарушение</w:t>
      </w:r>
      <w:r w:rsidRPr="00E6597C">
        <w:rPr>
          <w:rFonts w:ascii="GHEA Grapalat" w:hAnsi="GHEA Grapalat" w:cs="Times Armenian"/>
          <w:sz w:val="20"/>
          <w:szCs w:val="20"/>
          <w:lang w:val="hy-AM"/>
        </w:rPr>
        <w:t xml:space="preserve"> </w:t>
      </w:r>
      <w:r w:rsidRPr="00E6597C">
        <w:rPr>
          <w:rFonts w:ascii="GHEA Grapalat" w:hAnsi="GHEA Grapalat" w:cs="Sylfaen"/>
          <w:sz w:val="20"/>
          <w:szCs w:val="20"/>
          <w:lang w:val="hy-AM"/>
        </w:rPr>
        <w:t>для</w:t>
      </w:r>
      <w:r w:rsidRPr="00E6597C">
        <w:rPr>
          <w:rFonts w:ascii="GHEA Grapalat" w:hAnsi="GHEA Grapalat" w:cs="Times Armenian"/>
          <w:sz w:val="20"/>
          <w:szCs w:val="20"/>
          <w:lang w:val="hy-AM"/>
        </w:rPr>
        <w:t xml:space="preserve"> </w:t>
      </w:r>
      <w:r w:rsidRPr="00E6597C">
        <w:rPr>
          <w:rFonts w:ascii="GHEA Grapalat" w:hAnsi="GHEA Grapalat" w:cs="Sylfaen"/>
          <w:sz w:val="20"/>
          <w:szCs w:val="20"/>
          <w:lang w:val="hy-AM"/>
        </w:rPr>
        <w:t>Клиенту</w:t>
      </w:r>
      <w:r w:rsidRPr="00E6597C">
        <w:rPr>
          <w:rFonts w:ascii="GHEA Grapalat" w:hAnsi="GHEA Grapalat" w:cs="Times Armenian"/>
          <w:sz w:val="20"/>
          <w:szCs w:val="20"/>
          <w:lang w:val="hy-AM"/>
        </w:rPr>
        <w:t xml:space="preserve"> </w:t>
      </w:r>
      <w:r w:rsidRPr="00E6597C">
        <w:rPr>
          <w:rFonts w:ascii="GHEA Grapalat" w:hAnsi="GHEA Grapalat" w:cs="Sylfaen"/>
          <w:sz w:val="20"/>
          <w:szCs w:val="20"/>
          <w:lang w:val="hy-AM"/>
        </w:rPr>
        <w:t>к</w:t>
      </w:r>
      <w:r w:rsidRPr="00E6597C">
        <w:rPr>
          <w:rFonts w:ascii="GHEA Grapalat" w:hAnsi="GHEA Grapalat" w:cs="Times Armenian"/>
          <w:sz w:val="20"/>
          <w:szCs w:val="20"/>
          <w:lang w:val="hy-AM"/>
        </w:rPr>
        <w:t xml:space="preserve"> </w:t>
      </w:r>
      <w:r w:rsidRPr="00E6597C">
        <w:rPr>
          <w:rFonts w:ascii="GHEA Grapalat" w:hAnsi="GHEA Grapalat" w:cs="Sylfaen"/>
          <w:sz w:val="20"/>
          <w:szCs w:val="20"/>
          <w:lang w:val="hy-AM"/>
        </w:rPr>
        <w:t>каждый</w:t>
      </w:r>
      <w:r w:rsidRPr="00E6597C">
        <w:rPr>
          <w:rFonts w:ascii="GHEA Grapalat" w:hAnsi="GHEA Grapalat" w:cs="Times Armenian"/>
          <w:sz w:val="20"/>
          <w:szCs w:val="20"/>
          <w:lang w:val="hy-AM"/>
        </w:rPr>
        <w:t xml:space="preserve"> </w:t>
      </w:r>
      <w:r w:rsidRPr="00E6597C">
        <w:rPr>
          <w:rFonts w:ascii="GHEA Grapalat" w:hAnsi="GHEA Grapalat" w:cs="Sylfaen"/>
          <w:sz w:val="20"/>
          <w:szCs w:val="20"/>
          <w:lang w:val="hy-AM"/>
        </w:rPr>
        <w:t xml:space="preserve">поздний </w:t>
      </w:r>
      <w:r w:rsidRPr="00E6597C">
        <w:rPr>
          <w:rFonts w:ascii="GHEA Grapalat" w:hAnsi="GHEA Grapalat" w:cs="Times Armenian"/>
          <w:sz w:val="20"/>
          <w:szCs w:val="20"/>
          <w:lang w:val="hy-AM"/>
        </w:rPr>
        <w:t xml:space="preserve">рабочий </w:t>
      </w:r>
      <w:r w:rsidRPr="00E6597C">
        <w:rPr>
          <w:rFonts w:ascii="GHEA Grapalat" w:hAnsi="GHEA Grapalat" w:cs="Sylfaen"/>
          <w:sz w:val="20"/>
          <w:szCs w:val="20"/>
          <w:lang w:val="hy-AM"/>
        </w:rPr>
        <w:t>день</w:t>
      </w:r>
      <w:r w:rsidRPr="00E6597C">
        <w:rPr>
          <w:rFonts w:ascii="GHEA Grapalat" w:hAnsi="GHEA Grapalat" w:cs="Times Armenian"/>
          <w:sz w:val="20"/>
          <w:szCs w:val="20"/>
          <w:lang w:val="hy-AM"/>
        </w:rPr>
        <w:t xml:space="preserve"> </w:t>
      </w:r>
      <w:r w:rsidRPr="00E6597C">
        <w:rPr>
          <w:rFonts w:ascii="GHEA Grapalat" w:hAnsi="GHEA Grapalat" w:cs="Sylfaen"/>
          <w:sz w:val="20"/>
          <w:szCs w:val="20"/>
          <w:lang w:val="hy-AM"/>
        </w:rPr>
        <w:t>для</w:t>
      </w:r>
      <w:r w:rsidRPr="00E6597C">
        <w:rPr>
          <w:rFonts w:ascii="GHEA Grapalat" w:hAnsi="GHEA Grapalat" w:cs="Times Armenian"/>
          <w:sz w:val="20"/>
          <w:szCs w:val="20"/>
          <w:lang w:val="hy-AM"/>
        </w:rPr>
        <w:t xml:space="preserve"> </w:t>
      </w:r>
      <w:r w:rsidRPr="00E6597C">
        <w:rPr>
          <w:rFonts w:ascii="GHEA Grapalat" w:hAnsi="GHEA Grapalat" w:cs="Sylfaen"/>
          <w:sz w:val="20"/>
          <w:szCs w:val="20"/>
          <w:lang w:val="hy-AM"/>
        </w:rPr>
        <w:t>рассчитывается</w:t>
      </w:r>
      <w:r w:rsidRPr="00E6597C">
        <w:rPr>
          <w:rFonts w:ascii="GHEA Grapalat" w:hAnsi="GHEA Grapalat" w:cs="Times Armenian"/>
          <w:sz w:val="20"/>
          <w:szCs w:val="20"/>
          <w:lang w:val="hy-AM"/>
        </w:rPr>
        <w:t xml:space="preserve"> </w:t>
      </w:r>
      <w:r w:rsidRPr="00E6597C">
        <w:rPr>
          <w:rFonts w:ascii="GHEA Grapalat" w:hAnsi="GHEA Grapalat" w:cs="Sylfaen"/>
          <w:sz w:val="20"/>
          <w:szCs w:val="20"/>
          <w:lang w:val="hy-AM"/>
        </w:rPr>
        <w:t>является</w:t>
      </w:r>
      <w:r w:rsidRPr="00E6597C">
        <w:rPr>
          <w:rFonts w:ascii="GHEA Grapalat" w:hAnsi="GHEA Grapalat" w:cs="Times Armenian"/>
          <w:sz w:val="20"/>
          <w:szCs w:val="20"/>
          <w:lang w:val="hy-AM"/>
        </w:rPr>
        <w:t xml:space="preserve"> </w:t>
      </w:r>
      <w:r w:rsidRPr="00E6597C">
        <w:rPr>
          <w:rFonts w:ascii="GHEA Grapalat" w:hAnsi="GHEA Grapalat" w:cs="Sylfaen"/>
          <w:sz w:val="20"/>
          <w:szCs w:val="20"/>
          <w:lang w:val="hy-AM"/>
        </w:rPr>
        <w:t xml:space="preserve">штраф </w:t>
      </w:r>
      <w:r w:rsidRPr="00E6597C">
        <w:rPr>
          <w:rFonts w:ascii="GHEA Grapalat" w:hAnsi="GHEA Grapalat" w:cs="Times Armenian"/>
          <w:sz w:val="20"/>
          <w:szCs w:val="20"/>
          <w:lang w:val="hy-AM"/>
        </w:rPr>
        <w:t xml:space="preserve">: </w:t>
      </w:r>
      <w:r w:rsidRPr="00E6597C">
        <w:rPr>
          <w:rFonts w:ascii="GHEA Grapalat" w:hAnsi="GHEA Grapalat" w:cs="Sylfaen"/>
          <w:sz w:val="20"/>
          <w:szCs w:val="20"/>
          <w:lang w:val="hy-AM"/>
        </w:rPr>
        <w:t>оплата</w:t>
      </w:r>
      <w:r w:rsidRPr="00E6597C">
        <w:rPr>
          <w:rFonts w:ascii="GHEA Grapalat" w:hAnsi="GHEA Grapalat" w:cs="Times Armenian"/>
          <w:sz w:val="20"/>
          <w:szCs w:val="20"/>
          <w:lang w:val="hy-AM"/>
        </w:rPr>
        <w:t xml:space="preserve"> </w:t>
      </w:r>
      <w:r w:rsidRPr="00E6597C">
        <w:rPr>
          <w:rFonts w:ascii="GHEA Grapalat" w:hAnsi="GHEA Grapalat" w:cs="Sylfaen"/>
          <w:sz w:val="20"/>
          <w:szCs w:val="20"/>
          <w:lang w:val="hy-AM"/>
        </w:rPr>
        <w:t xml:space="preserve">с учетом </w:t>
      </w:r>
      <w:r w:rsidRPr="00E6597C">
        <w:rPr>
          <w:rFonts w:ascii="GHEA Grapalat" w:hAnsi="GHEA Grapalat" w:cs="Times Armenian"/>
          <w:sz w:val="20"/>
          <w:szCs w:val="20"/>
          <w:lang w:val="hy-AM"/>
        </w:rPr>
        <w:t xml:space="preserve">, </w:t>
      </w:r>
      <w:r w:rsidRPr="00E6597C">
        <w:rPr>
          <w:rFonts w:ascii="GHEA Grapalat" w:hAnsi="GHEA Grapalat" w:cs="Sylfaen"/>
          <w:sz w:val="20"/>
          <w:szCs w:val="20"/>
          <w:lang w:val="hy-AM"/>
        </w:rPr>
        <w:t>однако</w:t>
      </w:r>
      <w:r w:rsidRPr="00E6597C">
        <w:rPr>
          <w:rFonts w:ascii="GHEA Grapalat" w:hAnsi="GHEA Grapalat" w:cs="Times Armenian"/>
          <w:sz w:val="20"/>
          <w:szCs w:val="20"/>
          <w:lang w:val="hy-AM"/>
        </w:rPr>
        <w:t xml:space="preserve"> </w:t>
      </w:r>
      <w:r w:rsidRPr="00E6597C">
        <w:rPr>
          <w:rFonts w:ascii="GHEA Grapalat" w:hAnsi="GHEA Grapalat" w:cs="Sylfaen"/>
          <w:sz w:val="20"/>
          <w:szCs w:val="20"/>
          <w:lang w:val="hy-AM"/>
        </w:rPr>
        <w:t>неоплаченный</w:t>
      </w:r>
      <w:r w:rsidRPr="00E6597C">
        <w:rPr>
          <w:rFonts w:ascii="GHEA Grapalat" w:hAnsi="GHEA Grapalat" w:cs="Times Armenian"/>
          <w:sz w:val="20"/>
          <w:szCs w:val="20"/>
          <w:lang w:val="hy-AM"/>
        </w:rPr>
        <w:t xml:space="preserve">  0,05 </w:t>
      </w:r>
      <w:r w:rsidRPr="00E6597C">
        <w:rPr>
          <w:rFonts w:ascii="GHEA Grapalat" w:hAnsi="GHEA Grapalat" w:cs="Sylfaen"/>
          <w:sz w:val="20"/>
          <w:szCs w:val="20"/>
          <w:lang w:val="hy-AM"/>
        </w:rPr>
        <w:t>от суммы ( ноль :</w:t>
      </w:r>
      <w:r w:rsidRPr="00E6597C">
        <w:rPr>
          <w:rFonts w:ascii="GHEA Grapalat" w:hAnsi="GHEA Grapalat" w:cs="Arial"/>
          <w:sz w:val="20"/>
          <w:szCs w:val="20"/>
          <w:lang w:val="hy-AM"/>
        </w:rPr>
        <w:t xml:space="preserve"> </w:t>
      </w:r>
      <w:r w:rsidRPr="00E6597C">
        <w:rPr>
          <w:rFonts w:ascii="GHEA Grapalat" w:hAnsi="GHEA Grapalat" w:cs="Sylfaen"/>
          <w:sz w:val="20"/>
          <w:szCs w:val="20"/>
          <w:lang w:val="hy-AM"/>
        </w:rPr>
        <w:t>весь</w:t>
      </w:r>
      <w:r w:rsidRPr="00E6597C">
        <w:rPr>
          <w:rFonts w:ascii="GHEA Grapalat" w:hAnsi="GHEA Grapalat" w:cs="Arial"/>
          <w:sz w:val="20"/>
          <w:szCs w:val="20"/>
          <w:lang w:val="hy-AM"/>
        </w:rPr>
        <w:t xml:space="preserve"> </w:t>
      </w:r>
      <w:r w:rsidRPr="00E6597C">
        <w:rPr>
          <w:rFonts w:ascii="GHEA Grapalat" w:hAnsi="GHEA Grapalat" w:cs="Sylfaen"/>
          <w:sz w:val="20"/>
          <w:szCs w:val="20"/>
          <w:lang w:val="hy-AM"/>
        </w:rPr>
        <w:t>пять</w:t>
      </w:r>
      <w:r w:rsidRPr="00E6597C">
        <w:rPr>
          <w:rFonts w:ascii="GHEA Grapalat" w:hAnsi="GHEA Grapalat" w:cs="Arial"/>
          <w:sz w:val="20"/>
          <w:szCs w:val="20"/>
          <w:lang w:val="hy-AM"/>
        </w:rPr>
        <w:t xml:space="preserve"> </w:t>
      </w:r>
      <w:r w:rsidRPr="00E6597C">
        <w:rPr>
          <w:rFonts w:ascii="GHEA Grapalat" w:hAnsi="GHEA Grapalat" w:cs="Sylfaen"/>
          <w:sz w:val="20"/>
          <w:szCs w:val="20"/>
          <w:lang w:val="hy-AM"/>
        </w:rPr>
        <w:t xml:space="preserve">сотые доли </w:t>
      </w:r>
      <w:r w:rsidRPr="00E6597C">
        <w:rPr>
          <w:rFonts w:ascii="GHEA Grapalat" w:hAnsi="GHEA Grapalat" w:cs="Arial"/>
          <w:sz w:val="20"/>
          <w:szCs w:val="20"/>
          <w:lang w:val="hy-AM"/>
        </w:rPr>
        <w:t xml:space="preserve">) </w:t>
      </w:r>
      <w:r w:rsidRPr="00E6597C">
        <w:rPr>
          <w:rFonts w:ascii="GHEA Grapalat" w:hAnsi="GHEA Grapalat" w:cs="Sylfaen"/>
          <w:sz w:val="20"/>
          <w:szCs w:val="20"/>
          <w:lang w:val="hy-AM"/>
        </w:rPr>
        <w:t>процента</w:t>
      </w:r>
      <w:r w:rsidRPr="00E6597C" w:rsidDel="007472F1">
        <w:rPr>
          <w:rFonts w:ascii="GHEA Grapalat" w:hAnsi="GHEA Grapalat" w:cs="Times Armenian"/>
          <w:sz w:val="20"/>
          <w:szCs w:val="20"/>
          <w:lang w:val="hy-AM"/>
        </w:rPr>
        <w:t xml:space="preserve"> </w:t>
      </w:r>
      <w:r w:rsidRPr="00E6597C">
        <w:rPr>
          <w:rFonts w:ascii="GHEA Grapalat" w:hAnsi="GHEA Grapalat" w:cs="Sylfaen"/>
          <w:sz w:val="20"/>
          <w:szCs w:val="20"/>
          <w:lang w:val="hy-AM"/>
        </w:rPr>
        <w:t xml:space="preserve">в размере </w:t>
      </w:r>
      <w:r w:rsidRPr="00E6597C">
        <w:rPr>
          <w:rFonts w:ascii="GHEA Grapalat" w:hAnsi="GHEA Grapalat" w:cs="Tahoma"/>
          <w:sz w:val="20"/>
          <w:szCs w:val="20"/>
          <w:lang w:val="hy-AM"/>
        </w:rPr>
        <w:t>.</w:t>
      </w:r>
    </w:p>
    <w:p w:rsidR="00E01F91" w:rsidRPr="00717204" w:rsidRDefault="00E01F91" w:rsidP="00E01F91">
      <w:pPr>
        <w:tabs>
          <w:tab w:val="left" w:pos="1276"/>
        </w:tabs>
        <w:ind w:firstLine="720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993BA8">
        <w:rPr>
          <w:rFonts w:ascii="GHEA Grapalat" w:hAnsi="GHEA Grapalat" w:cs="Sylfaen"/>
          <w:sz w:val="20"/>
          <w:szCs w:val="20"/>
          <w:lang w:val="hy-AM"/>
        </w:rPr>
        <w:t>6.5.1 На протяжении всего периода выполнения работ, предусмотренных настоящим договором, за каждый зафиксированный случай несоблюдения требований, установленных градостроительными нормативно-техническими и утвержденными проектно-сметными документами, в том числе надлежащей организации строительной площадки, - нормами оснащения, технической безопасности, санитарно-гигиеническими и экологическими (в том числе мерами по адаптации к изменению климата) применяются следующие меры ответственности.</w:t>
      </w:r>
      <w:r>
        <w:rPr>
          <w:rStyle w:val="af6"/>
          <w:rFonts w:ascii="GHEA Grapalat" w:hAnsi="GHEA Grapalat" w:cs="Sylfaen"/>
          <w:sz w:val="20"/>
          <w:szCs w:val="20"/>
          <w:lang w:val="hy-AM"/>
        </w:rPr>
        <w:footnoteReference w:id="10"/>
      </w:r>
    </w:p>
    <w:p w:rsidR="00E01F91" w:rsidRPr="00717204" w:rsidRDefault="00E01F91" w:rsidP="00E01F91">
      <w:pPr>
        <w:tabs>
          <w:tab w:val="left" w:pos="1276"/>
        </w:tabs>
        <w:ind w:firstLine="720"/>
        <w:jc w:val="both"/>
        <w:rPr>
          <w:rFonts w:ascii="GHEA Grapalat" w:hAnsi="GHEA Grapalat" w:cs="Sylfaen"/>
          <w:sz w:val="20"/>
          <w:szCs w:val="20"/>
          <w:lang w:val="hy-AM"/>
        </w:rPr>
      </w:pPr>
    </w:p>
    <w:tbl>
      <w:tblPr>
        <w:tblStyle w:val="afe"/>
        <w:tblW w:w="0" w:type="auto"/>
        <w:jc w:val="center"/>
        <w:tblLook w:val="04A0" w:firstRow="1" w:lastRow="0" w:firstColumn="1" w:lastColumn="0" w:noHBand="0" w:noVBand="1"/>
      </w:tblPr>
      <w:tblGrid>
        <w:gridCol w:w="625"/>
        <w:gridCol w:w="5510"/>
        <w:gridCol w:w="4210"/>
      </w:tblGrid>
      <w:tr w:rsidR="00E01F91" w:rsidRPr="0084019D" w:rsidTr="00F563AB">
        <w:trPr>
          <w:jc w:val="center"/>
        </w:trPr>
        <w:tc>
          <w:tcPr>
            <w:tcW w:w="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01F91" w:rsidRPr="0084019D" w:rsidRDefault="00E01F91" w:rsidP="00F563AB">
            <w:pPr>
              <w:pStyle w:val="af4"/>
              <w:spacing w:after="0"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84019D">
              <w:rPr>
                <w:rFonts w:ascii="GHEA Grapalat" w:hAnsi="GHEA Grapalat" w:cs="Sylfaen"/>
                <w:sz w:val="20"/>
                <w:szCs w:val="20"/>
              </w:rPr>
              <w:t>Н:</w:t>
            </w:r>
          </w:p>
        </w:tc>
        <w:tc>
          <w:tcPr>
            <w:tcW w:w="5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01F91" w:rsidRPr="0084019D" w:rsidRDefault="00E01F91" w:rsidP="00F563AB">
            <w:pPr>
              <w:pStyle w:val="af4"/>
              <w:spacing w:after="0"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84019D">
              <w:rPr>
                <w:rFonts w:ascii="GHEA Grapalat" w:hAnsi="GHEA Grapalat" w:cs="Sylfaen"/>
                <w:sz w:val="20"/>
                <w:szCs w:val="20"/>
                <w:lang w:val="hy-AM"/>
              </w:rPr>
              <w:t>Нарушение</w:t>
            </w:r>
          </w:p>
        </w:tc>
        <w:tc>
          <w:tcPr>
            <w:tcW w:w="42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01F91" w:rsidRPr="0084019D" w:rsidRDefault="00E01F91" w:rsidP="00F563AB">
            <w:pPr>
              <w:pStyle w:val="af4"/>
              <w:spacing w:after="0"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84019D">
              <w:rPr>
                <w:rFonts w:ascii="GHEA Grapalat" w:hAnsi="GHEA Grapalat" w:cs="Sylfaen"/>
                <w:sz w:val="20"/>
                <w:szCs w:val="20"/>
                <w:lang w:val="hy-AM"/>
              </w:rPr>
              <w:t>Ответственность</w:t>
            </w:r>
          </w:p>
        </w:tc>
      </w:tr>
      <w:tr w:rsidR="00E01F91" w:rsidRPr="0084019D" w:rsidTr="00F563AB">
        <w:trPr>
          <w:jc w:val="center"/>
        </w:trPr>
        <w:tc>
          <w:tcPr>
            <w:tcW w:w="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01F91" w:rsidRPr="0084019D" w:rsidRDefault="00E01F91" w:rsidP="00F563AB">
            <w:pPr>
              <w:pStyle w:val="af4"/>
              <w:spacing w:after="0"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84019D">
              <w:rPr>
                <w:rFonts w:ascii="GHEA Grapalat" w:hAnsi="GHEA Grapalat" w:cs="Sylfaen"/>
                <w:sz w:val="20"/>
                <w:szCs w:val="20"/>
                <w:lang w:val="hy-AM"/>
              </w:rPr>
              <w:t>1:</w:t>
            </w:r>
          </w:p>
        </w:tc>
        <w:tc>
          <w:tcPr>
            <w:tcW w:w="5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01F91" w:rsidRPr="0084019D" w:rsidRDefault="00E01F91" w:rsidP="00F563AB">
            <w:pPr>
              <w:pStyle w:val="af4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84019D">
              <w:rPr>
                <w:rFonts w:ascii="GHEA Grapalat" w:hAnsi="GHEA Grapalat" w:cs="Sylfaen"/>
                <w:sz w:val="20"/>
                <w:szCs w:val="20"/>
                <w:lang w:val="hy-AM"/>
              </w:rPr>
              <w:t>Неправильная организация и оснащение строительной площадки.</w:t>
            </w:r>
          </w:p>
        </w:tc>
        <w:tc>
          <w:tcPr>
            <w:tcW w:w="42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01F91" w:rsidRPr="0084019D" w:rsidRDefault="00E01F91" w:rsidP="00F563AB">
            <w:pPr>
              <w:pStyle w:val="af4"/>
              <w:spacing w:after="0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84019D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Штраф – в размере 0,5 </w:t>
            </w:r>
            <w:r w:rsidRPr="0084019D">
              <w:rPr>
                <w:rFonts w:ascii="GHEA Grapalat" w:hAnsi="GHEA Grapalat" w:cs="Sylfaen"/>
                <w:sz w:val="20"/>
                <w:szCs w:val="20"/>
              </w:rPr>
              <w:t>% от цены договора.</w:t>
            </w:r>
          </w:p>
        </w:tc>
      </w:tr>
      <w:tr w:rsidR="00E01F91" w:rsidRPr="0084019D" w:rsidTr="00F563AB">
        <w:trPr>
          <w:jc w:val="center"/>
        </w:trPr>
        <w:tc>
          <w:tcPr>
            <w:tcW w:w="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01F91" w:rsidRPr="0084019D" w:rsidRDefault="00E01F91" w:rsidP="00F563AB">
            <w:pPr>
              <w:pStyle w:val="af4"/>
              <w:spacing w:after="0"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84019D">
              <w:rPr>
                <w:rFonts w:ascii="GHEA Grapalat" w:hAnsi="GHEA Grapalat" w:cs="Sylfaen"/>
                <w:sz w:val="20"/>
                <w:szCs w:val="20"/>
                <w:lang w:val="hy-AM"/>
              </w:rPr>
              <w:t>2:</w:t>
            </w:r>
          </w:p>
        </w:tc>
        <w:tc>
          <w:tcPr>
            <w:tcW w:w="5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01F91" w:rsidRPr="0084019D" w:rsidRDefault="00E01F91" w:rsidP="00F563AB">
            <w:pPr>
              <w:pStyle w:val="af4"/>
              <w:spacing w:after="0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01717C">
              <w:rPr>
                <w:rFonts w:ascii="GHEA Grapalat" w:hAnsi="GHEA Grapalat" w:cs="Sylfaen"/>
                <w:sz w:val="20"/>
                <w:szCs w:val="20"/>
                <w:lang w:val="hy-AM"/>
              </w:rPr>
              <w:t>Несоблюдение норм технической безопасности, санитарных и экологических (в том числе мер по адаптации к изменению климата) норм.</w:t>
            </w:r>
          </w:p>
        </w:tc>
        <w:tc>
          <w:tcPr>
            <w:tcW w:w="42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01F91" w:rsidRPr="0084019D" w:rsidRDefault="00E01F91" w:rsidP="00F563AB">
            <w:pPr>
              <w:pStyle w:val="af4"/>
              <w:spacing w:after="0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84019D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Штраф – в размере 0,5 </w:t>
            </w:r>
            <w:r w:rsidRPr="0084019D">
              <w:rPr>
                <w:rFonts w:ascii="GHEA Grapalat" w:hAnsi="GHEA Grapalat" w:cs="Sylfaen"/>
                <w:sz w:val="20"/>
                <w:szCs w:val="20"/>
              </w:rPr>
              <w:t>% от цены договора.</w:t>
            </w:r>
          </w:p>
        </w:tc>
      </w:tr>
      <w:tr w:rsidR="00E01F91" w:rsidRPr="0084019D" w:rsidTr="00F563AB">
        <w:trPr>
          <w:jc w:val="center"/>
        </w:trPr>
        <w:tc>
          <w:tcPr>
            <w:tcW w:w="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01F91" w:rsidRPr="0084019D" w:rsidRDefault="00E01F91" w:rsidP="00F563AB">
            <w:pPr>
              <w:pStyle w:val="af4"/>
              <w:spacing w:after="0"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84019D">
              <w:rPr>
                <w:rFonts w:ascii="GHEA Grapalat" w:hAnsi="GHEA Grapalat" w:cs="Sylfaen"/>
                <w:sz w:val="20"/>
                <w:szCs w:val="20"/>
                <w:lang w:val="hy-AM"/>
              </w:rPr>
              <w:t>3:</w:t>
            </w:r>
          </w:p>
        </w:tc>
        <w:tc>
          <w:tcPr>
            <w:tcW w:w="5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01F91" w:rsidRPr="0001717C" w:rsidRDefault="00E01F91" w:rsidP="00F563AB">
            <w:pPr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01717C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Непредоставление письменного подтверждения соответствия указанным требованиям на ежедневной основе</w:t>
            </w:r>
          </w:p>
        </w:tc>
        <w:tc>
          <w:tcPr>
            <w:tcW w:w="42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01F91" w:rsidRPr="0084019D" w:rsidRDefault="00E01F91" w:rsidP="00F563AB">
            <w:pPr>
              <w:pStyle w:val="af4"/>
              <w:spacing w:after="0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84019D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Штраф – в размере 0,5 </w:t>
            </w:r>
            <w:r w:rsidRPr="0084019D">
              <w:rPr>
                <w:rFonts w:ascii="GHEA Grapalat" w:hAnsi="GHEA Grapalat" w:cs="Sylfaen"/>
                <w:sz w:val="20"/>
                <w:szCs w:val="20"/>
              </w:rPr>
              <w:t>% от цены договора.</w:t>
            </w:r>
          </w:p>
        </w:tc>
      </w:tr>
    </w:tbl>
    <w:p w:rsidR="00E01F91" w:rsidRPr="00717204" w:rsidRDefault="00E01F91" w:rsidP="00E01F91">
      <w:pPr>
        <w:tabs>
          <w:tab w:val="left" w:pos="1276"/>
        </w:tabs>
        <w:ind w:firstLine="720"/>
        <w:jc w:val="both"/>
        <w:rPr>
          <w:rFonts w:ascii="GHEA Grapalat" w:hAnsi="GHEA Grapalat" w:cs="Sylfaen"/>
          <w:sz w:val="20"/>
          <w:szCs w:val="20"/>
          <w:lang w:val="hy-AM"/>
        </w:rPr>
      </w:pPr>
    </w:p>
    <w:p w:rsidR="00E01F91" w:rsidRPr="00E6597C" w:rsidRDefault="00E01F91" w:rsidP="00E01F91">
      <w:pPr>
        <w:tabs>
          <w:tab w:val="left" w:pos="1276"/>
        </w:tabs>
        <w:ind w:firstLine="720"/>
        <w:jc w:val="both"/>
        <w:rPr>
          <w:rFonts w:ascii="GHEA Grapalat" w:hAnsi="GHEA Grapalat"/>
          <w:sz w:val="20"/>
          <w:szCs w:val="20"/>
          <w:lang w:val="hy-AM"/>
        </w:rPr>
      </w:pPr>
      <w:r w:rsidRPr="00E6597C">
        <w:rPr>
          <w:rFonts w:ascii="GHEA Grapalat" w:hAnsi="GHEA Grapalat"/>
          <w:sz w:val="20"/>
          <w:szCs w:val="20"/>
          <w:lang w:val="hy-AM"/>
        </w:rPr>
        <w:t xml:space="preserve">6.6 </w:t>
      </w:r>
      <w:r w:rsidRPr="00E6597C">
        <w:rPr>
          <w:rFonts w:ascii="GHEA Grapalat" w:hAnsi="GHEA Grapalat"/>
          <w:sz w:val="20"/>
          <w:szCs w:val="20"/>
          <w:lang w:val="hy-AM"/>
        </w:rPr>
        <w:tab/>
        <w:t xml:space="preserve">П </w:t>
      </w:r>
      <w:r w:rsidRPr="00E6597C">
        <w:rPr>
          <w:rFonts w:ascii="GHEA Grapalat" w:hAnsi="GHEA Grapalat" w:cs="Sylfaen"/>
          <w:sz w:val="20"/>
          <w:szCs w:val="20"/>
          <w:lang w:val="hy-AM"/>
        </w:rPr>
        <w:t>в словаре</w:t>
      </w:r>
      <w:r w:rsidRPr="00E6597C">
        <w:rPr>
          <w:rFonts w:ascii="GHEA Grapalat" w:hAnsi="GHEA Grapalat" w:cs="Times Armenian"/>
          <w:sz w:val="20"/>
          <w:szCs w:val="20"/>
          <w:lang w:val="hy-AM"/>
        </w:rPr>
        <w:t xml:space="preserve"> </w:t>
      </w:r>
      <w:r w:rsidRPr="00E6597C">
        <w:rPr>
          <w:rFonts w:ascii="GHEA Grapalat" w:hAnsi="GHEA Grapalat" w:cs="Sylfaen"/>
          <w:sz w:val="20"/>
          <w:szCs w:val="20"/>
          <w:lang w:val="hy-AM"/>
        </w:rPr>
        <w:t>незапланированный</w:t>
      </w:r>
      <w:r w:rsidRPr="00E6597C">
        <w:rPr>
          <w:rFonts w:ascii="GHEA Grapalat" w:hAnsi="GHEA Grapalat" w:cs="Times Armenian"/>
          <w:sz w:val="20"/>
          <w:szCs w:val="20"/>
          <w:lang w:val="hy-AM"/>
        </w:rPr>
        <w:t xml:space="preserve"> </w:t>
      </w:r>
      <w:r w:rsidRPr="00E6597C">
        <w:rPr>
          <w:rFonts w:ascii="GHEA Grapalat" w:hAnsi="GHEA Grapalat" w:cs="Sylfaen"/>
          <w:sz w:val="20"/>
          <w:szCs w:val="20"/>
          <w:lang w:val="hy-AM"/>
        </w:rPr>
        <w:t>случаи</w:t>
      </w:r>
      <w:r w:rsidRPr="00E6597C">
        <w:rPr>
          <w:rFonts w:ascii="GHEA Grapalat" w:hAnsi="GHEA Grapalat" w:cs="Times Armenian"/>
          <w:sz w:val="20"/>
          <w:szCs w:val="20"/>
          <w:lang w:val="hy-AM"/>
        </w:rPr>
        <w:t xml:space="preserve"> </w:t>
      </w:r>
      <w:r w:rsidRPr="00E6597C">
        <w:rPr>
          <w:rFonts w:ascii="GHEA Grapalat" w:hAnsi="GHEA Grapalat" w:cs="Sylfaen"/>
          <w:sz w:val="20"/>
          <w:szCs w:val="20"/>
          <w:lang w:val="hy-AM"/>
        </w:rPr>
        <w:t>стороны</w:t>
      </w:r>
      <w:r w:rsidRPr="00E6597C">
        <w:rPr>
          <w:rFonts w:ascii="GHEA Grapalat" w:hAnsi="GHEA Grapalat" w:cs="Times Armenian"/>
          <w:sz w:val="20"/>
          <w:szCs w:val="20"/>
          <w:lang w:val="hy-AM"/>
        </w:rPr>
        <w:t xml:space="preserve"> </w:t>
      </w:r>
      <w:r w:rsidRPr="00E6597C">
        <w:rPr>
          <w:rFonts w:ascii="GHEA Grapalat" w:hAnsi="GHEA Grapalat" w:cs="Sylfaen"/>
          <w:sz w:val="20"/>
          <w:szCs w:val="20"/>
          <w:lang w:val="hy-AM"/>
        </w:rPr>
        <w:t>их</w:t>
      </w:r>
      <w:r w:rsidRPr="00E6597C">
        <w:rPr>
          <w:rFonts w:ascii="GHEA Grapalat" w:hAnsi="GHEA Grapalat" w:cs="Times Armenian"/>
          <w:sz w:val="20"/>
          <w:szCs w:val="20"/>
          <w:lang w:val="hy-AM"/>
        </w:rPr>
        <w:t xml:space="preserve"> </w:t>
      </w:r>
      <w:r w:rsidRPr="00E6597C">
        <w:rPr>
          <w:rFonts w:ascii="GHEA Grapalat" w:hAnsi="GHEA Grapalat" w:cs="Sylfaen"/>
          <w:sz w:val="20"/>
          <w:szCs w:val="20"/>
          <w:lang w:val="hy-AM"/>
        </w:rPr>
        <w:t>обязательства</w:t>
      </w:r>
      <w:r w:rsidRPr="00E6597C">
        <w:rPr>
          <w:rFonts w:ascii="GHEA Grapalat" w:hAnsi="GHEA Grapalat" w:cs="Times Armenian"/>
          <w:sz w:val="20"/>
          <w:szCs w:val="20"/>
          <w:lang w:val="hy-AM"/>
        </w:rPr>
        <w:t xml:space="preserve"> </w:t>
      </w:r>
      <w:r w:rsidRPr="00E6597C">
        <w:rPr>
          <w:rFonts w:ascii="GHEA Grapalat" w:hAnsi="GHEA Grapalat" w:cs="Sylfaen"/>
          <w:sz w:val="20"/>
          <w:szCs w:val="20"/>
          <w:lang w:val="hy-AM"/>
        </w:rPr>
        <w:t>потерпеть неудачу</w:t>
      </w:r>
      <w:r w:rsidRPr="00E6597C">
        <w:rPr>
          <w:rFonts w:ascii="GHEA Grapalat" w:hAnsi="GHEA Grapalat" w:cs="Times Armenian"/>
          <w:sz w:val="20"/>
          <w:szCs w:val="20"/>
          <w:lang w:val="hy-AM"/>
        </w:rPr>
        <w:t xml:space="preserve"> </w:t>
      </w:r>
      <w:r w:rsidRPr="00E6597C">
        <w:rPr>
          <w:rFonts w:ascii="GHEA Grapalat" w:hAnsi="GHEA Grapalat" w:cs="Sylfaen"/>
          <w:sz w:val="20"/>
          <w:szCs w:val="20"/>
          <w:lang w:val="hy-AM"/>
        </w:rPr>
        <w:t>или</w:t>
      </w:r>
      <w:r w:rsidRPr="00E6597C">
        <w:rPr>
          <w:rFonts w:ascii="GHEA Grapalat" w:hAnsi="GHEA Grapalat" w:cs="Times Armenian"/>
          <w:sz w:val="20"/>
          <w:szCs w:val="20"/>
          <w:lang w:val="hy-AM"/>
        </w:rPr>
        <w:t xml:space="preserve"> </w:t>
      </w:r>
      <w:r w:rsidRPr="00E6597C">
        <w:rPr>
          <w:rFonts w:ascii="GHEA Grapalat" w:hAnsi="GHEA Grapalat" w:cs="Sylfaen"/>
          <w:sz w:val="20"/>
          <w:szCs w:val="20"/>
          <w:lang w:val="hy-AM"/>
        </w:rPr>
        <w:t>нет</w:t>
      </w:r>
      <w:r w:rsidRPr="00E6597C">
        <w:rPr>
          <w:rFonts w:ascii="GHEA Grapalat" w:hAnsi="GHEA Grapalat" w:cs="Times Armenian"/>
          <w:sz w:val="20"/>
          <w:szCs w:val="20"/>
          <w:lang w:val="hy-AM"/>
        </w:rPr>
        <w:t xml:space="preserve"> </w:t>
      </w:r>
      <w:r w:rsidRPr="00E6597C">
        <w:rPr>
          <w:rFonts w:ascii="GHEA Grapalat" w:hAnsi="GHEA Grapalat" w:cs="Sylfaen"/>
          <w:sz w:val="20"/>
          <w:szCs w:val="20"/>
          <w:lang w:val="hy-AM"/>
        </w:rPr>
        <w:t>правильный</w:t>
      </w:r>
      <w:r w:rsidRPr="00E6597C">
        <w:rPr>
          <w:rFonts w:ascii="GHEA Grapalat" w:hAnsi="GHEA Grapalat" w:cs="Times Armenian"/>
          <w:sz w:val="20"/>
          <w:szCs w:val="20"/>
          <w:lang w:val="hy-AM"/>
        </w:rPr>
        <w:t xml:space="preserve"> </w:t>
      </w:r>
      <w:r w:rsidRPr="00E6597C">
        <w:rPr>
          <w:rFonts w:ascii="GHEA Grapalat" w:hAnsi="GHEA Grapalat" w:cs="Sylfaen"/>
          <w:sz w:val="20"/>
          <w:szCs w:val="20"/>
          <w:lang w:val="hy-AM"/>
        </w:rPr>
        <w:t>выполнять</w:t>
      </w:r>
      <w:r w:rsidRPr="00E6597C">
        <w:rPr>
          <w:rFonts w:ascii="GHEA Grapalat" w:hAnsi="GHEA Grapalat" w:cs="Times Armenian"/>
          <w:sz w:val="20"/>
          <w:szCs w:val="20"/>
          <w:lang w:val="hy-AM"/>
        </w:rPr>
        <w:t xml:space="preserve"> </w:t>
      </w:r>
      <w:r w:rsidRPr="00E6597C">
        <w:rPr>
          <w:rFonts w:ascii="GHEA Grapalat" w:hAnsi="GHEA Grapalat" w:cs="Sylfaen"/>
          <w:sz w:val="20"/>
          <w:szCs w:val="20"/>
          <w:lang w:val="hy-AM"/>
        </w:rPr>
        <w:t>для</w:t>
      </w:r>
      <w:r w:rsidRPr="00E6597C">
        <w:rPr>
          <w:rFonts w:ascii="GHEA Grapalat" w:hAnsi="GHEA Grapalat" w:cs="Times Armenian"/>
          <w:sz w:val="20"/>
          <w:szCs w:val="20"/>
          <w:lang w:val="hy-AM"/>
        </w:rPr>
        <w:t xml:space="preserve"> </w:t>
      </w:r>
      <w:r w:rsidRPr="00E6597C">
        <w:rPr>
          <w:rFonts w:ascii="GHEA Grapalat" w:hAnsi="GHEA Grapalat" w:cs="Sylfaen"/>
          <w:sz w:val="20"/>
          <w:szCs w:val="20"/>
          <w:lang w:val="hy-AM"/>
        </w:rPr>
        <w:t>ответственность</w:t>
      </w:r>
      <w:r w:rsidRPr="00E6597C">
        <w:rPr>
          <w:rFonts w:ascii="GHEA Grapalat" w:hAnsi="GHEA Grapalat" w:cs="Times Armenian"/>
          <w:sz w:val="20"/>
          <w:szCs w:val="20"/>
          <w:lang w:val="hy-AM"/>
        </w:rPr>
        <w:t xml:space="preserve"> </w:t>
      </w:r>
      <w:r w:rsidRPr="00E6597C">
        <w:rPr>
          <w:rFonts w:ascii="GHEA Grapalat" w:hAnsi="GHEA Grapalat" w:cs="Sylfaen"/>
          <w:sz w:val="20"/>
          <w:szCs w:val="20"/>
          <w:lang w:val="hy-AM"/>
        </w:rPr>
        <w:t>являются</w:t>
      </w:r>
      <w:r w:rsidRPr="00E6597C">
        <w:rPr>
          <w:rFonts w:ascii="GHEA Grapalat" w:hAnsi="GHEA Grapalat" w:cs="Times Armenian"/>
          <w:sz w:val="20"/>
          <w:szCs w:val="20"/>
          <w:lang w:val="hy-AM"/>
        </w:rPr>
        <w:t xml:space="preserve"> </w:t>
      </w:r>
      <w:r w:rsidRPr="00E6597C">
        <w:rPr>
          <w:rFonts w:ascii="GHEA Grapalat" w:hAnsi="GHEA Grapalat" w:cs="Sylfaen"/>
          <w:sz w:val="20"/>
          <w:szCs w:val="20"/>
          <w:lang w:val="hy-AM"/>
        </w:rPr>
        <w:t>утомительный</w:t>
      </w:r>
      <w:r w:rsidRPr="00E6597C">
        <w:rPr>
          <w:rFonts w:ascii="GHEA Grapalat" w:hAnsi="GHEA Grapalat" w:cs="Times Armenian"/>
          <w:sz w:val="20"/>
          <w:szCs w:val="20"/>
          <w:lang w:val="hy-AM"/>
        </w:rPr>
        <w:t xml:space="preserve"> </w:t>
      </w:r>
      <w:r w:rsidRPr="00E6597C">
        <w:rPr>
          <w:rFonts w:ascii="GHEA Grapalat" w:hAnsi="GHEA Grapalat" w:cs="Sylfaen"/>
          <w:sz w:val="20"/>
          <w:szCs w:val="20"/>
          <w:lang w:val="hy-AM"/>
        </w:rPr>
        <w:t>РА:</w:t>
      </w:r>
      <w:r w:rsidRPr="00E6597C">
        <w:rPr>
          <w:rFonts w:ascii="GHEA Grapalat" w:hAnsi="GHEA Grapalat" w:cs="Times Armenian"/>
          <w:sz w:val="20"/>
          <w:szCs w:val="20"/>
          <w:lang w:val="hy-AM"/>
        </w:rPr>
        <w:t xml:space="preserve"> </w:t>
      </w:r>
      <w:r w:rsidRPr="00E6597C">
        <w:rPr>
          <w:rFonts w:ascii="GHEA Grapalat" w:hAnsi="GHEA Grapalat" w:cs="Sylfaen"/>
          <w:sz w:val="20"/>
          <w:szCs w:val="20"/>
          <w:lang w:val="hy-AM"/>
        </w:rPr>
        <w:t>по законодательству</w:t>
      </w:r>
      <w:r w:rsidRPr="00E6597C">
        <w:rPr>
          <w:rFonts w:ascii="GHEA Grapalat" w:hAnsi="GHEA Grapalat" w:cs="Times Armenian"/>
          <w:sz w:val="20"/>
          <w:szCs w:val="20"/>
          <w:lang w:val="hy-AM"/>
        </w:rPr>
        <w:t xml:space="preserve"> </w:t>
      </w:r>
      <w:r w:rsidRPr="00E6597C">
        <w:rPr>
          <w:rFonts w:ascii="GHEA Grapalat" w:hAnsi="GHEA Grapalat" w:cs="Sylfaen"/>
          <w:sz w:val="20"/>
          <w:szCs w:val="20"/>
          <w:lang w:val="hy-AM"/>
        </w:rPr>
        <w:t>определенный</w:t>
      </w:r>
      <w:r w:rsidRPr="00E6597C">
        <w:rPr>
          <w:rFonts w:ascii="GHEA Grapalat" w:hAnsi="GHEA Grapalat" w:cs="Times Armenian"/>
          <w:sz w:val="20"/>
          <w:szCs w:val="20"/>
          <w:lang w:val="hy-AM"/>
        </w:rPr>
        <w:t xml:space="preserve"> </w:t>
      </w:r>
      <w:r w:rsidRPr="00E6597C">
        <w:rPr>
          <w:rFonts w:ascii="GHEA Grapalat" w:hAnsi="GHEA Grapalat" w:cs="Sylfaen"/>
          <w:sz w:val="20"/>
          <w:szCs w:val="20"/>
          <w:lang w:val="hy-AM"/>
        </w:rPr>
        <w:t xml:space="preserve">чтобы </w:t>
      </w:r>
      <w:r w:rsidRPr="00E6597C">
        <w:rPr>
          <w:rFonts w:ascii="GHEA Grapalat" w:hAnsi="GHEA Grapalat" w:cs="Tahoma"/>
          <w:sz w:val="20"/>
          <w:szCs w:val="20"/>
          <w:lang w:val="hy-AM"/>
        </w:rPr>
        <w:t>.</w:t>
      </w:r>
    </w:p>
    <w:p w:rsidR="00E01F91" w:rsidRPr="00E6597C" w:rsidRDefault="00E01F91" w:rsidP="00E01F91">
      <w:pPr>
        <w:tabs>
          <w:tab w:val="left" w:pos="1276"/>
        </w:tabs>
        <w:ind w:firstLine="720"/>
        <w:jc w:val="both"/>
        <w:rPr>
          <w:rFonts w:ascii="GHEA Grapalat" w:hAnsi="GHEA Grapalat"/>
          <w:sz w:val="20"/>
          <w:szCs w:val="20"/>
          <w:lang w:val="hy-AM"/>
        </w:rPr>
      </w:pPr>
      <w:r w:rsidRPr="00E6597C">
        <w:rPr>
          <w:rFonts w:ascii="GHEA Grapalat" w:hAnsi="GHEA Grapalat"/>
          <w:sz w:val="20"/>
          <w:szCs w:val="20"/>
          <w:lang w:val="hy-AM"/>
        </w:rPr>
        <w:t xml:space="preserve">6.7 </w:t>
      </w:r>
      <w:r w:rsidRPr="00E6597C">
        <w:rPr>
          <w:rFonts w:ascii="GHEA Grapalat" w:hAnsi="GHEA Grapalat"/>
          <w:sz w:val="20"/>
          <w:szCs w:val="20"/>
          <w:lang w:val="hy-AM"/>
        </w:rPr>
        <w:tab/>
      </w:r>
      <w:r w:rsidRPr="00E6597C">
        <w:rPr>
          <w:rFonts w:ascii="GHEA Grapalat" w:hAnsi="GHEA Grapalat" w:cs="Sylfaen"/>
          <w:sz w:val="20"/>
          <w:szCs w:val="20"/>
          <w:lang w:val="hy-AM"/>
        </w:rPr>
        <w:t>Штрафы</w:t>
      </w:r>
      <w:r w:rsidRPr="00E6597C">
        <w:rPr>
          <w:rFonts w:ascii="GHEA Grapalat" w:hAnsi="GHEA Grapalat" w:cs="Times Armenian"/>
          <w:sz w:val="20"/>
          <w:szCs w:val="20"/>
          <w:lang w:val="hy-AM"/>
        </w:rPr>
        <w:t xml:space="preserve"> </w:t>
      </w:r>
      <w:r w:rsidRPr="00E6597C">
        <w:rPr>
          <w:rFonts w:ascii="GHEA Grapalat" w:hAnsi="GHEA Grapalat" w:cs="Sylfaen"/>
          <w:sz w:val="20"/>
          <w:szCs w:val="20"/>
          <w:lang w:val="hy-AM"/>
        </w:rPr>
        <w:t xml:space="preserve">и </w:t>
      </w:r>
      <w:r w:rsidRPr="00E6597C">
        <w:rPr>
          <w:rFonts w:ascii="GHEA Grapalat" w:hAnsi="GHEA Grapalat" w:cs="Arial"/>
          <w:sz w:val="20"/>
          <w:szCs w:val="20"/>
          <w:lang w:val="hy-AM"/>
        </w:rPr>
        <w:t xml:space="preserve">( </w:t>
      </w:r>
      <w:r w:rsidRPr="00E6597C">
        <w:rPr>
          <w:rFonts w:ascii="GHEA Grapalat" w:hAnsi="GHEA Grapalat" w:cs="Sylfaen"/>
          <w:sz w:val="20"/>
          <w:szCs w:val="20"/>
          <w:lang w:val="hy-AM"/>
        </w:rPr>
        <w:t xml:space="preserve">или </w:t>
      </w:r>
      <w:r w:rsidRPr="00E6597C">
        <w:rPr>
          <w:rFonts w:ascii="GHEA Grapalat" w:hAnsi="GHEA Grapalat" w:cs="Arial"/>
          <w:sz w:val="20"/>
          <w:szCs w:val="20"/>
          <w:lang w:val="hy-AM"/>
        </w:rPr>
        <w:t>)</w:t>
      </w:r>
      <w:r w:rsidRPr="00E6597C">
        <w:rPr>
          <w:rFonts w:ascii="GHEA Grapalat" w:hAnsi="GHEA Grapalat" w:cs="Times Armenian"/>
          <w:sz w:val="20"/>
          <w:szCs w:val="20"/>
          <w:lang w:val="hy-AM"/>
        </w:rPr>
        <w:t xml:space="preserve"> </w:t>
      </w:r>
      <w:r w:rsidRPr="00E6597C">
        <w:rPr>
          <w:rFonts w:ascii="GHEA Grapalat" w:hAnsi="GHEA Grapalat" w:cs="Sylfaen"/>
          <w:sz w:val="20"/>
          <w:szCs w:val="20"/>
          <w:lang w:val="hy-AM"/>
        </w:rPr>
        <w:t>штрафов</w:t>
      </w:r>
      <w:r w:rsidRPr="00E6597C">
        <w:rPr>
          <w:rFonts w:ascii="GHEA Grapalat" w:hAnsi="GHEA Grapalat" w:cs="Times Armenian"/>
          <w:sz w:val="20"/>
          <w:szCs w:val="20"/>
          <w:lang w:val="hy-AM"/>
        </w:rPr>
        <w:t xml:space="preserve"> </w:t>
      </w:r>
      <w:r w:rsidRPr="00E6597C">
        <w:rPr>
          <w:rFonts w:ascii="GHEA Grapalat" w:hAnsi="GHEA Grapalat" w:cs="Sylfaen"/>
          <w:sz w:val="20"/>
          <w:szCs w:val="20"/>
          <w:lang w:val="hy-AM"/>
        </w:rPr>
        <w:t>оплата</w:t>
      </w:r>
      <w:r w:rsidRPr="00E6597C">
        <w:rPr>
          <w:rFonts w:ascii="GHEA Grapalat" w:hAnsi="GHEA Grapalat" w:cs="Times Armenian"/>
          <w:sz w:val="20"/>
          <w:szCs w:val="20"/>
          <w:lang w:val="hy-AM"/>
        </w:rPr>
        <w:t xml:space="preserve"> </w:t>
      </w:r>
      <w:r w:rsidRPr="00E6597C">
        <w:rPr>
          <w:rFonts w:ascii="GHEA Grapalat" w:hAnsi="GHEA Grapalat" w:cs="Sylfaen"/>
          <w:sz w:val="20"/>
          <w:szCs w:val="20"/>
          <w:lang w:val="hy-AM"/>
        </w:rPr>
        <w:t>сторонам</w:t>
      </w:r>
      <w:r w:rsidRPr="00E6597C">
        <w:rPr>
          <w:rFonts w:ascii="GHEA Grapalat" w:hAnsi="GHEA Grapalat" w:cs="Times Armenian"/>
          <w:sz w:val="20"/>
          <w:szCs w:val="20"/>
          <w:lang w:val="hy-AM"/>
        </w:rPr>
        <w:t xml:space="preserve"> </w:t>
      </w:r>
      <w:r w:rsidRPr="00E6597C">
        <w:rPr>
          <w:rFonts w:ascii="GHEA Grapalat" w:hAnsi="GHEA Grapalat" w:cs="Sylfaen"/>
          <w:sz w:val="20"/>
          <w:szCs w:val="20"/>
          <w:lang w:val="hy-AM"/>
        </w:rPr>
        <w:t>нет</w:t>
      </w:r>
      <w:r w:rsidRPr="00E6597C">
        <w:rPr>
          <w:rFonts w:ascii="GHEA Grapalat" w:hAnsi="GHEA Grapalat" w:cs="Times Armenian"/>
          <w:sz w:val="20"/>
          <w:szCs w:val="20"/>
          <w:lang w:val="hy-AM"/>
        </w:rPr>
        <w:t xml:space="preserve"> </w:t>
      </w:r>
      <w:r w:rsidRPr="00E6597C">
        <w:rPr>
          <w:rFonts w:ascii="GHEA Grapalat" w:hAnsi="GHEA Grapalat" w:cs="Sylfaen"/>
          <w:sz w:val="20"/>
          <w:szCs w:val="20"/>
          <w:lang w:val="hy-AM"/>
        </w:rPr>
        <w:t>выпускать</w:t>
      </w:r>
      <w:r w:rsidRPr="00E6597C">
        <w:rPr>
          <w:rFonts w:ascii="GHEA Grapalat" w:hAnsi="GHEA Grapalat" w:cs="Times Armenian"/>
          <w:sz w:val="20"/>
          <w:szCs w:val="20"/>
          <w:lang w:val="hy-AM"/>
        </w:rPr>
        <w:t xml:space="preserve"> </w:t>
      </w:r>
      <w:r w:rsidRPr="00E6597C">
        <w:rPr>
          <w:rFonts w:ascii="GHEA Grapalat" w:hAnsi="GHEA Grapalat" w:cs="Sylfaen"/>
          <w:sz w:val="20"/>
          <w:szCs w:val="20"/>
          <w:lang w:val="hy-AM"/>
        </w:rPr>
        <w:t>их</w:t>
      </w:r>
      <w:r w:rsidRPr="00E6597C">
        <w:rPr>
          <w:rFonts w:ascii="GHEA Grapalat" w:hAnsi="GHEA Grapalat" w:cs="Times Armenian"/>
          <w:sz w:val="20"/>
          <w:szCs w:val="20"/>
          <w:lang w:val="hy-AM"/>
        </w:rPr>
        <w:t xml:space="preserve"> </w:t>
      </w:r>
      <w:r w:rsidRPr="00E6597C">
        <w:rPr>
          <w:rFonts w:ascii="GHEA Grapalat" w:hAnsi="GHEA Grapalat" w:cs="Sylfaen"/>
          <w:sz w:val="20"/>
          <w:szCs w:val="20"/>
          <w:lang w:val="hy-AM"/>
        </w:rPr>
        <w:t>договорной</w:t>
      </w:r>
      <w:r w:rsidRPr="00E6597C">
        <w:rPr>
          <w:rFonts w:ascii="GHEA Grapalat" w:hAnsi="GHEA Grapalat" w:cs="Times Armenian"/>
          <w:sz w:val="20"/>
          <w:szCs w:val="20"/>
          <w:lang w:val="hy-AM"/>
        </w:rPr>
        <w:t xml:space="preserve"> </w:t>
      </w:r>
      <w:r w:rsidRPr="00E6597C">
        <w:rPr>
          <w:rFonts w:ascii="GHEA Grapalat" w:hAnsi="GHEA Grapalat" w:cs="Sylfaen"/>
          <w:sz w:val="20"/>
          <w:szCs w:val="20"/>
          <w:lang w:val="hy-AM"/>
        </w:rPr>
        <w:t>обязательства</w:t>
      </w:r>
      <w:r w:rsidRPr="00E6597C">
        <w:rPr>
          <w:rFonts w:ascii="GHEA Grapalat" w:hAnsi="GHEA Grapalat" w:cs="Times Armenian"/>
          <w:sz w:val="20"/>
          <w:szCs w:val="20"/>
          <w:lang w:val="hy-AM"/>
        </w:rPr>
        <w:t xml:space="preserve"> </w:t>
      </w:r>
      <w:r w:rsidRPr="00E6597C">
        <w:rPr>
          <w:rFonts w:ascii="GHEA Grapalat" w:hAnsi="GHEA Grapalat" w:cs="Sylfaen"/>
          <w:sz w:val="20"/>
          <w:szCs w:val="20"/>
          <w:lang w:val="hy-AM"/>
        </w:rPr>
        <w:t xml:space="preserve">от выступления </w:t>
      </w:r>
      <w:r w:rsidRPr="00E6597C">
        <w:rPr>
          <w:rFonts w:ascii="GHEA Grapalat" w:hAnsi="GHEA Grapalat" w:cs="Tahoma"/>
          <w:sz w:val="20"/>
          <w:szCs w:val="20"/>
          <w:lang w:val="hy-AM"/>
        </w:rPr>
        <w:t>.</w:t>
      </w:r>
      <w:r w:rsidRPr="00E6597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6597C">
        <w:rPr>
          <w:rFonts w:ascii="GHEA Grapalat" w:hAnsi="GHEA Grapalat"/>
          <w:sz w:val="20"/>
          <w:szCs w:val="20"/>
          <w:lang w:val="hy-AM"/>
        </w:rPr>
        <w:tab/>
      </w:r>
    </w:p>
    <w:p w:rsidR="009F337A" w:rsidRPr="005E1F72" w:rsidRDefault="009F337A" w:rsidP="00221AA4">
      <w:pPr>
        <w:spacing w:before="120" w:after="120"/>
        <w:ind w:firstLine="706"/>
        <w:rPr>
          <w:rFonts w:ascii="GHEA Grapalat" w:hAnsi="GHEA Grapalat"/>
          <w:b/>
          <w:sz w:val="20"/>
          <w:lang w:val="hy-AM"/>
        </w:rPr>
      </w:pPr>
      <w:r w:rsidRPr="005E1F72">
        <w:rPr>
          <w:rFonts w:ascii="GHEA Grapalat" w:hAnsi="GHEA Grapalat"/>
          <w:b/>
          <w:sz w:val="20"/>
          <w:lang w:val="hy-AM"/>
        </w:rPr>
        <w:t>7. ДЕЙСТВИЕ НЕПОБЕДИМОЙ СИЛЫ (ФОРС-МАЖОРНЫЕ ОБСТОЯТЕЛЬСТВА)</w:t>
      </w:r>
    </w:p>
    <w:p w:rsidR="009F337A" w:rsidRPr="005E1F72" w:rsidRDefault="009F337A" w:rsidP="009F337A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5E1F72">
        <w:rPr>
          <w:rFonts w:ascii="GHEA Grapalat" w:hAnsi="GHEA Grapalat"/>
          <w:sz w:val="20"/>
          <w:lang w:val="hy-AM"/>
        </w:rPr>
        <w:t>Стороны освобождаются от ответственности за неисполнение полностью или частично обязательств по договору, если это произошло вследствие обстоятельств непреодолимой силы, возникших после заключения настоящего договора и которые стороны не могли предвидеть или предотвратить. К таким ситуациям относятся землетрясение, наводнение, пожар, война, объявление военного и чрезвычайного положения, политические волнения, забастовки, приостановление работы средств связи, акты государственных органов и т.п., которые делают невозможным выполнение обязательств по настоящему Соглашению. договор. Если действие обстоятельств непреодолимой силы продолжается более 3 (трех) месяцев, каждая из сторон имеет право расторгнуть договор, предварительно уведомив об этом другую сторону.</w:t>
      </w:r>
    </w:p>
    <w:p w:rsidR="00071D1C" w:rsidRPr="005E1F72" w:rsidRDefault="00071D1C" w:rsidP="00221AA4">
      <w:pPr>
        <w:spacing w:before="120" w:after="120"/>
        <w:ind w:firstLine="706"/>
        <w:rPr>
          <w:rFonts w:ascii="GHEA Grapalat" w:hAnsi="GHEA Grapalat"/>
          <w:b/>
          <w:sz w:val="20"/>
          <w:lang w:val="hy-AM"/>
        </w:rPr>
      </w:pPr>
      <w:r w:rsidRPr="005E1F72">
        <w:rPr>
          <w:rFonts w:ascii="GHEA Grapalat" w:hAnsi="GHEA Grapalat"/>
          <w:b/>
          <w:sz w:val="20"/>
          <w:lang w:val="hy-AM"/>
        </w:rPr>
        <w:t>8. ПРОЧИЕ УСЛОВИЯ</w:t>
      </w:r>
    </w:p>
    <w:p w:rsidR="00071D1C" w:rsidRPr="005E1F72" w:rsidRDefault="00071D1C" w:rsidP="00EF3662">
      <w:pPr>
        <w:tabs>
          <w:tab w:val="left" w:pos="1276"/>
        </w:tabs>
        <w:ind w:firstLine="720"/>
        <w:jc w:val="both"/>
        <w:rPr>
          <w:rFonts w:ascii="GHEA Grapalat" w:hAnsi="GHEA Grapalat" w:cs="Times Armenian"/>
          <w:sz w:val="20"/>
          <w:lang w:val="hy-AM"/>
        </w:rPr>
      </w:pPr>
      <w:r w:rsidRPr="005E1F72">
        <w:rPr>
          <w:rFonts w:ascii="GHEA Grapalat" w:hAnsi="GHEA Grapalat"/>
          <w:sz w:val="20"/>
          <w:lang w:val="hy-AM"/>
        </w:rPr>
        <w:t xml:space="preserve">8.1 </w:t>
      </w:r>
      <w:r w:rsidRPr="005E1F72">
        <w:rPr>
          <w:rFonts w:ascii="GHEA Grapalat" w:hAnsi="GHEA Grapalat" w:cs="Sylfaen"/>
          <w:sz w:val="20"/>
          <w:lang w:val="hy-AM"/>
        </w:rPr>
        <w:t>Соглашение</w:t>
      </w:r>
      <w:r w:rsidRPr="005E1F72">
        <w:rPr>
          <w:rFonts w:ascii="GHEA Grapalat" w:hAnsi="GHEA Grapalat" w:cs="Times Armenian"/>
          <w:sz w:val="20"/>
          <w:lang w:val="hy-AM"/>
        </w:rPr>
        <w:t xml:space="preserve"> </w:t>
      </w:r>
      <w:r w:rsidRPr="005E1F72">
        <w:rPr>
          <w:rFonts w:ascii="GHEA Grapalat" w:hAnsi="GHEA Grapalat" w:cs="Sylfaen"/>
          <w:sz w:val="20"/>
          <w:lang w:val="hy-AM"/>
        </w:rPr>
        <w:t>сила</w:t>
      </w:r>
      <w:r w:rsidRPr="005E1F72">
        <w:rPr>
          <w:rFonts w:ascii="GHEA Grapalat" w:hAnsi="GHEA Grapalat" w:cs="Times Armenian"/>
          <w:sz w:val="20"/>
          <w:lang w:val="hy-AM"/>
        </w:rPr>
        <w:t xml:space="preserve"> </w:t>
      </w:r>
      <w:r w:rsidRPr="005E1F72">
        <w:rPr>
          <w:rFonts w:ascii="GHEA Grapalat" w:hAnsi="GHEA Grapalat" w:cs="Sylfaen"/>
          <w:sz w:val="20"/>
          <w:lang w:val="hy-AM"/>
        </w:rPr>
        <w:t>в</w:t>
      </w:r>
      <w:r w:rsidRPr="005E1F72">
        <w:rPr>
          <w:rFonts w:ascii="GHEA Grapalat" w:hAnsi="GHEA Grapalat" w:cs="Times Armenian"/>
          <w:sz w:val="20"/>
          <w:lang w:val="hy-AM"/>
        </w:rPr>
        <w:t xml:space="preserve"> </w:t>
      </w:r>
      <w:r w:rsidRPr="005E1F72">
        <w:rPr>
          <w:rFonts w:ascii="GHEA Grapalat" w:hAnsi="GHEA Grapalat" w:cs="Sylfaen"/>
          <w:sz w:val="20"/>
          <w:lang w:val="hy-AM"/>
        </w:rPr>
        <w:t>является</w:t>
      </w:r>
      <w:r w:rsidRPr="005E1F72">
        <w:rPr>
          <w:rFonts w:ascii="GHEA Grapalat" w:hAnsi="GHEA Grapalat" w:cs="Times Armenian"/>
          <w:sz w:val="20"/>
          <w:lang w:val="hy-AM"/>
        </w:rPr>
        <w:t xml:space="preserve"> </w:t>
      </w:r>
      <w:r w:rsidRPr="005E1F72">
        <w:rPr>
          <w:rFonts w:ascii="GHEA Grapalat" w:hAnsi="GHEA Grapalat" w:cs="Sylfaen"/>
          <w:sz w:val="20"/>
          <w:lang w:val="hy-AM"/>
        </w:rPr>
        <w:t>входить</w:t>
      </w:r>
      <w:r w:rsidRPr="005E1F72">
        <w:rPr>
          <w:rFonts w:ascii="GHEA Grapalat" w:hAnsi="GHEA Grapalat" w:cs="Times Armenian"/>
          <w:sz w:val="20"/>
          <w:lang w:val="hy-AM"/>
        </w:rPr>
        <w:t xml:space="preserve"> </w:t>
      </w:r>
      <w:r w:rsidRPr="005E1F72">
        <w:rPr>
          <w:rFonts w:ascii="GHEA Grapalat" w:hAnsi="GHEA Grapalat" w:cs="Sylfaen"/>
          <w:sz w:val="20"/>
          <w:lang w:val="hy-AM"/>
        </w:rPr>
        <w:t>Вечеринки</w:t>
      </w:r>
      <w:r w:rsidRPr="005E1F72">
        <w:rPr>
          <w:rFonts w:ascii="GHEA Grapalat" w:hAnsi="GHEA Grapalat" w:cs="Times Armenian"/>
          <w:sz w:val="20"/>
          <w:lang w:val="hy-AM"/>
        </w:rPr>
        <w:t xml:space="preserve"> </w:t>
      </w:r>
      <w:r w:rsidRPr="005E1F72">
        <w:rPr>
          <w:rFonts w:ascii="GHEA Grapalat" w:hAnsi="GHEA Grapalat" w:cs="Sylfaen"/>
          <w:sz w:val="20"/>
          <w:lang w:val="hy-AM"/>
        </w:rPr>
        <w:t>подписание</w:t>
      </w:r>
      <w:r w:rsidRPr="005E1F72">
        <w:rPr>
          <w:rFonts w:ascii="GHEA Grapalat" w:hAnsi="GHEA Grapalat" w:cs="Times Armenian"/>
          <w:sz w:val="20"/>
          <w:lang w:val="hy-AM"/>
        </w:rPr>
        <w:t xml:space="preserve"> </w:t>
      </w:r>
      <w:r w:rsidRPr="005E1F72">
        <w:rPr>
          <w:rFonts w:ascii="GHEA Grapalat" w:hAnsi="GHEA Grapalat" w:cs="Sylfaen"/>
          <w:sz w:val="20"/>
          <w:lang w:val="hy-AM"/>
        </w:rPr>
        <w:t>с и действителен до</w:t>
      </w:r>
      <w:r w:rsidRPr="005E1F72">
        <w:rPr>
          <w:rFonts w:ascii="GHEA Grapalat" w:hAnsi="GHEA Grapalat" w:cs="Times Armenian"/>
          <w:sz w:val="20"/>
          <w:lang w:val="hy-AM"/>
        </w:rPr>
        <w:t xml:space="preserve"> </w:t>
      </w:r>
      <w:r w:rsidRPr="005E1F72">
        <w:rPr>
          <w:rFonts w:ascii="GHEA Grapalat" w:hAnsi="GHEA Grapalat" w:cs="Sylfaen"/>
          <w:sz w:val="20"/>
          <w:lang w:val="hy-AM"/>
        </w:rPr>
        <w:t>по соглашению сторон</w:t>
      </w:r>
      <w:r w:rsidRPr="005E1F72">
        <w:rPr>
          <w:rFonts w:ascii="GHEA Grapalat" w:hAnsi="GHEA Grapalat" w:cs="Times Armenian"/>
          <w:sz w:val="20"/>
          <w:lang w:val="hy-AM"/>
        </w:rPr>
        <w:t xml:space="preserve"> </w:t>
      </w:r>
      <w:r w:rsidRPr="005E1F72">
        <w:rPr>
          <w:rFonts w:ascii="GHEA Grapalat" w:hAnsi="GHEA Grapalat" w:cs="Sylfaen"/>
          <w:sz w:val="20"/>
          <w:lang w:val="hy-AM"/>
        </w:rPr>
        <w:t>предпринятый</w:t>
      </w:r>
      <w:r w:rsidRPr="005E1F72">
        <w:rPr>
          <w:rFonts w:ascii="GHEA Grapalat" w:hAnsi="GHEA Grapalat" w:cs="Times Armenian"/>
          <w:sz w:val="20"/>
          <w:lang w:val="hy-AM"/>
        </w:rPr>
        <w:t xml:space="preserve"> </w:t>
      </w:r>
      <w:r w:rsidRPr="005E1F72">
        <w:rPr>
          <w:rFonts w:ascii="GHEA Grapalat" w:hAnsi="GHEA Grapalat" w:cs="Sylfaen"/>
          <w:sz w:val="20"/>
          <w:lang w:val="hy-AM"/>
        </w:rPr>
        <w:t>обязательства</w:t>
      </w:r>
      <w:r w:rsidRPr="005E1F72">
        <w:rPr>
          <w:rFonts w:ascii="GHEA Grapalat" w:hAnsi="GHEA Grapalat" w:cs="Times Armenian"/>
          <w:sz w:val="20"/>
          <w:lang w:val="hy-AM"/>
        </w:rPr>
        <w:t xml:space="preserve"> </w:t>
      </w:r>
      <w:r w:rsidRPr="005E1F72">
        <w:rPr>
          <w:rFonts w:ascii="GHEA Grapalat" w:hAnsi="GHEA Grapalat" w:cs="Sylfaen"/>
          <w:sz w:val="20"/>
          <w:lang w:val="hy-AM"/>
        </w:rPr>
        <w:t>живой</w:t>
      </w:r>
      <w:r w:rsidRPr="005E1F72">
        <w:rPr>
          <w:rFonts w:ascii="GHEA Grapalat" w:hAnsi="GHEA Grapalat" w:cs="Times Armenian"/>
          <w:sz w:val="20"/>
          <w:lang w:val="hy-AM"/>
        </w:rPr>
        <w:t xml:space="preserve"> </w:t>
      </w:r>
      <w:r w:rsidRPr="005E1F72">
        <w:rPr>
          <w:rFonts w:ascii="GHEA Grapalat" w:hAnsi="GHEA Grapalat" w:cs="Sylfaen"/>
          <w:sz w:val="20"/>
          <w:lang w:val="hy-AM"/>
        </w:rPr>
        <w:t>в объеме</w:t>
      </w:r>
      <w:r w:rsidRPr="005E1F72">
        <w:rPr>
          <w:rFonts w:ascii="GHEA Grapalat" w:hAnsi="GHEA Grapalat" w:cs="Times Armenian"/>
          <w:sz w:val="20"/>
          <w:lang w:val="hy-AM"/>
        </w:rPr>
        <w:t xml:space="preserve"> </w:t>
      </w:r>
      <w:r w:rsidRPr="005E1F72">
        <w:rPr>
          <w:rFonts w:ascii="GHEA Grapalat" w:hAnsi="GHEA Grapalat" w:cs="Sylfaen"/>
          <w:sz w:val="20"/>
          <w:lang w:val="hy-AM"/>
        </w:rPr>
        <w:t xml:space="preserve">производительность </w:t>
      </w:r>
      <w:r w:rsidRPr="005E1F72">
        <w:rPr>
          <w:rFonts w:ascii="GHEA Grapalat" w:hAnsi="GHEA Grapalat" w:cs="Times Armenian"/>
          <w:sz w:val="20"/>
          <w:lang w:val="hy-AM"/>
        </w:rPr>
        <w:t>.</w:t>
      </w:r>
    </w:p>
    <w:p w:rsidR="00071D1C" w:rsidRPr="002A4619" w:rsidRDefault="00071D1C" w:rsidP="00EF3662">
      <w:pPr>
        <w:tabs>
          <w:tab w:val="left" w:pos="1276"/>
        </w:tabs>
        <w:ind w:firstLine="720"/>
        <w:jc w:val="both"/>
        <w:rPr>
          <w:rFonts w:ascii="GHEA Grapalat" w:hAnsi="GHEA Grapalat" w:cs="Sylfaen"/>
          <w:sz w:val="20"/>
          <w:lang w:val="hy-AM"/>
        </w:rPr>
      </w:pPr>
      <w:r w:rsidRPr="005E1F72">
        <w:rPr>
          <w:rFonts w:ascii="GHEA Grapalat" w:hAnsi="GHEA Grapalat" w:cs="Sylfaen"/>
          <w:sz w:val="20"/>
          <w:lang w:val="hy-AM"/>
        </w:rPr>
        <w:t>Условием выполнения прав и обязанностей сторон, предусмотренных договором, является регистрация договора Министерством финансов Республики Армения.</w:t>
      </w:r>
    </w:p>
    <w:p w:rsidR="00071D1C" w:rsidRPr="005E1F72" w:rsidRDefault="00071D1C" w:rsidP="00EF3662">
      <w:pPr>
        <w:tabs>
          <w:tab w:val="left" w:pos="1276"/>
        </w:tabs>
        <w:ind w:firstLine="720"/>
        <w:jc w:val="both"/>
        <w:rPr>
          <w:rFonts w:ascii="GHEA Grapalat" w:hAnsi="GHEA Grapalat" w:cs="Sylfaen"/>
          <w:sz w:val="20"/>
          <w:lang w:val="hy-AM"/>
        </w:rPr>
      </w:pPr>
      <w:r w:rsidRPr="005E1F72">
        <w:rPr>
          <w:rFonts w:ascii="GHEA Grapalat" w:hAnsi="GHEA Grapalat" w:cs="Sylfaen"/>
          <w:sz w:val="20"/>
          <w:lang w:val="hy-AM"/>
        </w:rPr>
        <w:t>8.2 Платежное обязательство стороны, вытекающее из договора, не может быть прекращено путем зачета встречного обязательства, вытекающего из другого договора, без письменного и скрепленного печатью соглашения сторон. Право требования, вытекающее из договора, не может быть передано другому лицу без письменного согласия стороны-должника.</w:t>
      </w:r>
    </w:p>
    <w:p w:rsidR="004648BD" w:rsidRDefault="00071D1C" w:rsidP="00221AA4">
      <w:pPr>
        <w:tabs>
          <w:tab w:val="left" w:pos="1276"/>
        </w:tabs>
        <w:ind w:firstLine="720"/>
        <w:jc w:val="both"/>
        <w:rPr>
          <w:rFonts w:ascii="GHEA Grapalat" w:hAnsi="GHEA Grapalat"/>
          <w:color w:val="000000"/>
          <w:lang w:val="hy-AM"/>
        </w:rPr>
      </w:pPr>
      <w:r w:rsidRPr="005E1F72">
        <w:rPr>
          <w:rFonts w:ascii="GHEA Grapalat" w:hAnsi="GHEA Grapalat" w:cs="Sylfaen"/>
          <w:sz w:val="20"/>
          <w:lang w:val="hy-AM"/>
        </w:rPr>
        <w:t>8.3 В случае, если в результате наблюдения или контроля за выполнением требований законодательства или расследования рекламаций фиксируется, что в процессе покупки, организованном с целью заключения договора, до заключения договора, Продавец представил ложные документы (сведения и данные) или признать последнего выбранным участником закупки не соответствует законодательству Республики Армения, то после появления этих оснований Покупатель в одностороннем порядке расторгает договор, если. зафиксированные нарушения, если бы они были известны до заключения контракта, явились бы основанием для отказа от подписания контракта в соответствии с законодательством Республики Армения о закупках. При этом Покупатель не несет риска убытков или упущенной выгоды для Продавца в результате одностороннего расторжения договора, а последний обязан возместить убытки, понесенные Покупателем по его вине в порядке, установленном законодательством Республики Армения, в части, в которой договор был расторгнут.</w:t>
      </w:r>
      <w:r w:rsidR="00627101" w:rsidRPr="00627101">
        <w:rPr>
          <w:rFonts w:ascii="GHEA Grapalat" w:hAnsi="GHEA Grapalat"/>
          <w:color w:val="000000"/>
          <w:lang w:val="hy-AM"/>
        </w:rPr>
        <w:t xml:space="preserve"> </w:t>
      </w:r>
    </w:p>
    <w:p w:rsidR="00071D1C" w:rsidRPr="005E1F72" w:rsidRDefault="00071D1C" w:rsidP="00EF3662">
      <w:pPr>
        <w:tabs>
          <w:tab w:val="left" w:pos="1276"/>
        </w:tabs>
        <w:ind w:firstLine="720"/>
        <w:jc w:val="both"/>
        <w:rPr>
          <w:rFonts w:ascii="GHEA Grapalat" w:hAnsi="GHEA Grapalat" w:cs="Sylfaen"/>
          <w:sz w:val="20"/>
          <w:lang w:val="hy-AM"/>
        </w:rPr>
      </w:pPr>
      <w:r w:rsidRPr="005E1F72">
        <w:rPr>
          <w:rFonts w:ascii="GHEA Grapalat" w:hAnsi="GHEA Grapalat" w:cs="Sylfaen"/>
          <w:sz w:val="20"/>
          <w:lang w:val="hy-AM"/>
        </w:rPr>
        <w:lastRenderedPageBreak/>
        <w:t>8.4. Споры, связанные с договором, подлежат рассмотрению в судах Республики Армения.</w:t>
      </w:r>
    </w:p>
    <w:p w:rsidR="00071D1C" w:rsidRPr="005E1F72" w:rsidRDefault="00071D1C" w:rsidP="00EF3662">
      <w:pPr>
        <w:tabs>
          <w:tab w:val="left" w:pos="1276"/>
        </w:tabs>
        <w:ind w:firstLine="720"/>
        <w:jc w:val="both"/>
        <w:rPr>
          <w:rFonts w:ascii="GHEA Grapalat" w:hAnsi="GHEA Grapalat" w:cs="Sylfaen"/>
          <w:sz w:val="20"/>
          <w:lang w:val="hy-AM"/>
        </w:rPr>
      </w:pPr>
      <w:r w:rsidRPr="005E1F72">
        <w:rPr>
          <w:rFonts w:ascii="GHEA Grapalat" w:hAnsi="GHEA Grapalat" w:cs="Sylfaen"/>
          <w:sz w:val="20"/>
          <w:lang w:val="hy-AM"/>
        </w:rPr>
        <w:t xml:space="preserve">8.5 </w:t>
      </w:r>
      <w:r w:rsidRPr="005E1F72">
        <w:rPr>
          <w:rFonts w:ascii="GHEA Grapalat" w:hAnsi="GHEA Grapalat" w:cs="Sylfaen"/>
          <w:sz w:val="20"/>
          <w:lang w:val="hy-AM"/>
        </w:rPr>
        <w:tab/>
        <w:t xml:space="preserve">Изменения и дополнения в договор могут быть внесены только по взаимному согласию Сторон путем подписания договора, который является </w:t>
      </w:r>
      <w:r w:rsidR="003D1CF4" w:rsidRPr="005E1F72">
        <w:rPr>
          <w:rFonts w:ascii="GHEA Grapalat" w:hAnsi="GHEA Grapalat" w:cs="Sylfaen"/>
          <w:sz w:val="20"/>
          <w:lang w:val="hy-AM"/>
        </w:rPr>
        <w:t>неотъемлемой частью договора.</w:t>
      </w:r>
    </w:p>
    <w:p w:rsidR="00071D1C" w:rsidRPr="005E1F72" w:rsidRDefault="00071D1C" w:rsidP="00EF3662">
      <w:pPr>
        <w:tabs>
          <w:tab w:val="left" w:pos="1276"/>
        </w:tabs>
        <w:ind w:firstLine="720"/>
        <w:jc w:val="both"/>
        <w:rPr>
          <w:rFonts w:ascii="GHEA Grapalat" w:hAnsi="GHEA Grapalat" w:cs="Sylfaen"/>
          <w:sz w:val="20"/>
          <w:lang w:val="hy-AM"/>
        </w:rPr>
      </w:pPr>
      <w:r w:rsidRPr="005E1F72">
        <w:rPr>
          <w:rFonts w:ascii="GHEA Grapalat" w:hAnsi="GHEA Grapalat" w:cs="Sylfaen"/>
          <w:sz w:val="20"/>
          <w:lang w:val="hy-AM"/>
        </w:rPr>
        <w:t>Запрещается вносить в контракт, а если цена контракта является фактором, также в договор, заключаемый в каждом последующем году, прилагаемом к этому контракту, такие изменения, которые приводят к искусственному изменению объема закупаемой продукции или цена единицы приобретаемого товара или цена контракта.</w:t>
      </w:r>
    </w:p>
    <w:p w:rsidR="00071D1C" w:rsidRPr="005E1F72" w:rsidRDefault="00071D1C" w:rsidP="00EF3662">
      <w:pPr>
        <w:tabs>
          <w:tab w:val="left" w:pos="1276"/>
        </w:tabs>
        <w:ind w:firstLine="720"/>
        <w:jc w:val="both"/>
        <w:rPr>
          <w:rFonts w:ascii="GHEA Grapalat" w:hAnsi="GHEA Grapalat" w:cs="Times Armenian"/>
          <w:sz w:val="20"/>
          <w:lang w:val="hy-AM"/>
        </w:rPr>
      </w:pPr>
      <w:r w:rsidRPr="005E1F72">
        <w:rPr>
          <w:rFonts w:ascii="GHEA Grapalat" w:hAnsi="GHEA Grapalat" w:cs="Times Armenian"/>
          <w:sz w:val="20"/>
          <w:lang w:val="hy-AM"/>
        </w:rPr>
        <w:t>Правительство Республики Армения определяет каждый случай изменения договора под влиянием факторов, независимых от сторон договора.</w:t>
      </w:r>
    </w:p>
    <w:p w:rsidR="00071D1C" w:rsidRPr="005E1F72" w:rsidRDefault="00071D1C" w:rsidP="00EF3662">
      <w:pPr>
        <w:tabs>
          <w:tab w:val="left" w:pos="1276"/>
        </w:tabs>
        <w:ind w:firstLine="720"/>
        <w:jc w:val="both"/>
        <w:rPr>
          <w:rFonts w:ascii="GHEA Grapalat" w:hAnsi="GHEA Grapalat"/>
          <w:sz w:val="20"/>
          <w:lang w:val="hy-AM"/>
        </w:rPr>
      </w:pPr>
      <w:r w:rsidRPr="005E1F72">
        <w:rPr>
          <w:rFonts w:ascii="GHEA Grapalat" w:hAnsi="GHEA Grapalat"/>
          <w:sz w:val="20"/>
          <w:lang w:val="pt-BR"/>
        </w:rPr>
        <w:t xml:space="preserve">8.6 Если договор был реализован </w:t>
      </w:r>
      <w:r w:rsidRPr="005E1F72">
        <w:rPr>
          <w:rFonts w:ascii="GHEA Grapalat" w:hAnsi="GHEA Grapalat"/>
          <w:sz w:val="20"/>
          <w:lang w:val="hy-AM"/>
        </w:rPr>
        <w:t xml:space="preserve">путем </w:t>
      </w:r>
      <w:r w:rsidRPr="005E1F72">
        <w:rPr>
          <w:rFonts w:ascii="GHEA Grapalat" w:hAnsi="GHEA Grapalat"/>
          <w:sz w:val="20"/>
          <w:lang w:val="pt-BR"/>
        </w:rPr>
        <w:t>заключения агентского договора.</w:t>
      </w:r>
    </w:p>
    <w:p w:rsidR="00071D1C" w:rsidRPr="005E1F72" w:rsidRDefault="00071D1C" w:rsidP="00EF3662">
      <w:pPr>
        <w:tabs>
          <w:tab w:val="left" w:pos="1276"/>
        </w:tabs>
        <w:ind w:firstLine="720"/>
        <w:jc w:val="both"/>
        <w:rPr>
          <w:rFonts w:ascii="GHEA Grapalat" w:hAnsi="GHEA Grapalat"/>
          <w:sz w:val="20"/>
          <w:lang w:val="pt-BR"/>
        </w:rPr>
      </w:pPr>
      <w:r w:rsidRPr="005E1F72">
        <w:rPr>
          <w:rFonts w:ascii="GHEA Grapalat" w:hAnsi="GHEA Grapalat"/>
          <w:sz w:val="20"/>
          <w:lang w:val="hy-AM"/>
        </w:rPr>
        <w:t xml:space="preserve">1) Продавец </w:t>
      </w:r>
      <w:r w:rsidRPr="005E1F72">
        <w:rPr>
          <w:rFonts w:ascii="GHEA Grapalat" w:hAnsi="GHEA Grapalat"/>
          <w:sz w:val="20"/>
          <w:lang w:val="pt-BR"/>
        </w:rPr>
        <w:t>несет ответственность за неисполнение или ненадлежащее исполнение обязательств агента.</w:t>
      </w:r>
    </w:p>
    <w:p w:rsidR="00071D1C" w:rsidRPr="0027235A" w:rsidRDefault="00071D1C" w:rsidP="00EF3662">
      <w:pPr>
        <w:tabs>
          <w:tab w:val="left" w:pos="1276"/>
        </w:tabs>
        <w:ind w:firstLine="720"/>
        <w:jc w:val="both"/>
        <w:rPr>
          <w:rFonts w:ascii="GHEA Grapalat" w:hAnsi="GHEA Grapalat"/>
          <w:sz w:val="20"/>
          <w:lang w:val="pt-BR"/>
        </w:rPr>
      </w:pPr>
      <w:r w:rsidRPr="005E1F72">
        <w:rPr>
          <w:rFonts w:ascii="GHEA Grapalat" w:hAnsi="GHEA Grapalat"/>
          <w:sz w:val="20"/>
          <w:lang w:val="pt-BR"/>
        </w:rPr>
        <w:t xml:space="preserve">2) в случае смены агента в ходе исполнения договора Продавец письменно </w:t>
      </w:r>
      <w:r w:rsidRPr="005E1F72">
        <w:rPr>
          <w:rFonts w:ascii="GHEA Grapalat" w:hAnsi="GHEA Grapalat"/>
          <w:sz w:val="20"/>
          <w:lang w:val="hy-AM"/>
        </w:rPr>
        <w:t xml:space="preserve">информирует </w:t>
      </w:r>
      <w:r w:rsidRPr="005E1F72">
        <w:rPr>
          <w:rFonts w:ascii="GHEA Grapalat" w:hAnsi="GHEA Grapalat"/>
          <w:sz w:val="20"/>
          <w:lang w:val="pt-BR"/>
        </w:rPr>
        <w:t>Покупателя, предоставив копию агентского договора и данные лица, являющегося его стороной, в течение пяти рабочих дней со дня дата изменения.</w:t>
      </w:r>
      <w:r w:rsidR="004C75A4">
        <w:rPr>
          <w:rStyle w:val="af6"/>
          <w:rFonts w:ascii="GHEA Grapalat" w:hAnsi="GHEA Grapalat"/>
          <w:sz w:val="20"/>
          <w:lang w:val="pt-BR"/>
        </w:rPr>
        <w:footnoteReference w:id="11"/>
      </w:r>
    </w:p>
    <w:p w:rsidR="00071D1C" w:rsidRPr="0027235A" w:rsidRDefault="00071D1C" w:rsidP="00EF3662">
      <w:pPr>
        <w:tabs>
          <w:tab w:val="left" w:pos="1276"/>
        </w:tabs>
        <w:ind w:firstLine="720"/>
        <w:jc w:val="both"/>
        <w:rPr>
          <w:rFonts w:ascii="GHEA Grapalat" w:hAnsi="GHEA Grapalat"/>
          <w:sz w:val="20"/>
          <w:lang w:val="pt-BR"/>
        </w:rPr>
      </w:pPr>
      <w:r w:rsidRPr="005E1F72">
        <w:rPr>
          <w:rFonts w:ascii="GHEA Grapalat" w:hAnsi="GHEA Grapalat"/>
          <w:sz w:val="20"/>
          <w:lang w:val="pt-BR"/>
        </w:rPr>
        <w:t>8.7. В случае реализации договора путем заключения договора о совместной деятельности (консорциума) участники этого договора несут солидарную ответственность. При этом в случае выхода участника консорциума из консорциума договор прекращается в одностороннем порядке и к членам консорциума применяются предусмотренные договором меры ответственности.</w:t>
      </w:r>
      <w:r w:rsidR="0027235A" w:rsidRPr="0027235A">
        <w:rPr>
          <w:rStyle w:val="af6"/>
          <w:rFonts w:ascii="GHEA Grapalat" w:hAnsi="GHEA Grapalat"/>
          <w:sz w:val="20"/>
          <w:lang w:val="pt-BR"/>
        </w:rPr>
        <w:footnoteReference w:id="12"/>
      </w:r>
    </w:p>
    <w:p w:rsidR="00071D1C" w:rsidRPr="005E1F72" w:rsidRDefault="00071D1C" w:rsidP="00EF3662">
      <w:pPr>
        <w:tabs>
          <w:tab w:val="left" w:pos="1276"/>
        </w:tabs>
        <w:ind w:firstLine="720"/>
        <w:jc w:val="both"/>
        <w:rPr>
          <w:rFonts w:ascii="GHEA Grapalat" w:hAnsi="GHEA Grapalat"/>
          <w:sz w:val="20"/>
          <w:lang w:val="pt-BR"/>
        </w:rPr>
      </w:pPr>
      <w:r w:rsidRPr="0027235A">
        <w:rPr>
          <w:rFonts w:ascii="GHEA Grapalat" w:hAnsi="GHEA Grapalat" w:cs="Times Armenian"/>
          <w:sz w:val="20"/>
          <w:lang w:val="pt-BR"/>
        </w:rPr>
        <w:t xml:space="preserve">8 </w:t>
      </w:r>
      <w:r w:rsidRPr="0027235A">
        <w:rPr>
          <w:rFonts w:ascii="GHEA Grapalat" w:hAnsi="GHEA Grapalat" w:cs="Times Armenian"/>
          <w:sz w:val="20"/>
          <w:lang w:val="hy-AM"/>
        </w:rPr>
        <w:t xml:space="preserve">. </w:t>
      </w:r>
      <w:r w:rsidRPr="0027235A">
        <w:rPr>
          <w:rFonts w:ascii="GHEA Grapalat" w:hAnsi="GHEA Grapalat" w:cs="Times Armenian"/>
          <w:sz w:val="20"/>
          <w:lang w:val="pt-BR"/>
        </w:rPr>
        <w:t xml:space="preserve">8 </w:t>
      </w:r>
      <w:r w:rsidRPr="0027235A">
        <w:rPr>
          <w:rFonts w:ascii="GHEA Grapalat" w:hAnsi="GHEA Grapalat" w:cs="Times Armenian"/>
          <w:sz w:val="20"/>
          <w:lang w:val="hy-AM"/>
        </w:rPr>
        <w:t>Доставка товара</w:t>
      </w:r>
      <w:r w:rsidRPr="0027235A">
        <w:rPr>
          <w:rFonts w:ascii="GHEA Grapalat" w:hAnsi="GHEA Grapalat" w:cs="Times Armenian"/>
          <w:sz w:val="20"/>
        </w:rPr>
        <w:t>​​</w:t>
      </w:r>
      <w:r w:rsidRPr="0027235A">
        <w:rPr>
          <w:rFonts w:ascii="GHEA Grapalat" w:hAnsi="GHEA Grapalat" w:cs="Times Armenian"/>
          <w:sz w:val="20"/>
          <w:lang w:val="hy-AM"/>
        </w:rPr>
        <w:t xml:space="preserve"> </w:t>
      </w:r>
      <w:r w:rsidRPr="0027235A">
        <w:rPr>
          <w:rFonts w:ascii="GHEA Grapalat" w:hAnsi="GHEA Grapalat" w:cs="Sylfaen"/>
          <w:sz w:val="20"/>
          <w:lang w:val="hy-AM"/>
        </w:rPr>
        <w:t>период</w:t>
      </w:r>
      <w:r w:rsidRPr="0027235A">
        <w:rPr>
          <w:rFonts w:ascii="GHEA Grapalat" w:hAnsi="GHEA Grapalat" w:cs="Times Armenian"/>
          <w:sz w:val="20"/>
          <w:lang w:val="hy-AM"/>
        </w:rPr>
        <w:t xml:space="preserve"> </w:t>
      </w:r>
      <w:r w:rsidRPr="0027235A">
        <w:rPr>
          <w:rFonts w:ascii="GHEA Grapalat" w:hAnsi="GHEA Grapalat" w:cs="Sylfaen"/>
          <w:sz w:val="20"/>
          <w:lang w:val="hy-AM"/>
        </w:rPr>
        <w:t>может</w:t>
      </w:r>
      <w:r w:rsidRPr="0027235A">
        <w:rPr>
          <w:rFonts w:ascii="GHEA Grapalat" w:hAnsi="GHEA Grapalat" w:cs="Times Armenian"/>
          <w:sz w:val="20"/>
          <w:lang w:val="hy-AM"/>
        </w:rPr>
        <w:t xml:space="preserve"> </w:t>
      </w:r>
      <w:r w:rsidRPr="0027235A">
        <w:rPr>
          <w:rFonts w:ascii="GHEA Grapalat" w:hAnsi="GHEA Grapalat" w:cs="Sylfaen"/>
          <w:sz w:val="20"/>
          <w:lang w:val="hy-AM"/>
        </w:rPr>
        <w:t>является</w:t>
      </w:r>
      <w:r w:rsidRPr="0027235A">
        <w:rPr>
          <w:rFonts w:ascii="GHEA Grapalat" w:hAnsi="GHEA Grapalat" w:cs="Times Armenian"/>
          <w:sz w:val="20"/>
          <w:lang w:val="hy-AM"/>
        </w:rPr>
        <w:t xml:space="preserve"> </w:t>
      </w:r>
      <w:r w:rsidRPr="0027235A">
        <w:rPr>
          <w:rFonts w:ascii="GHEA Grapalat" w:hAnsi="GHEA Grapalat" w:cs="Sylfaen"/>
          <w:sz w:val="20"/>
          <w:lang w:val="hy-AM"/>
        </w:rPr>
        <w:t>быть продлен</w:t>
      </w:r>
      <w:r w:rsidRPr="0027235A">
        <w:rPr>
          <w:rFonts w:ascii="GHEA Grapalat" w:hAnsi="GHEA Grapalat" w:cs="Times Armenian"/>
          <w:sz w:val="20"/>
          <w:lang w:val="hy-AM"/>
        </w:rPr>
        <w:t xml:space="preserve"> </w:t>
      </w:r>
      <w:r w:rsidRPr="005E1F72">
        <w:rPr>
          <w:rFonts w:ascii="GHEA Grapalat" w:hAnsi="GHEA Grapalat" w:cs="Sylfaen"/>
          <w:sz w:val="20"/>
          <w:lang w:val="hy-AM"/>
        </w:rPr>
        <w:t>до</w:t>
      </w:r>
      <w:r w:rsidRPr="005E1F72">
        <w:rPr>
          <w:rFonts w:ascii="GHEA Grapalat" w:hAnsi="GHEA Grapalat" w:cs="Times Armenian"/>
          <w:sz w:val="20"/>
          <w:lang w:val="hy-AM"/>
        </w:rPr>
        <w:t xml:space="preserve"> с </w:t>
      </w:r>
      <w:r w:rsidRPr="005E1F72">
        <w:rPr>
          <w:rFonts w:ascii="GHEA Grapalat" w:hAnsi="GHEA Grapalat" w:cs="Sylfaen"/>
          <w:sz w:val="20"/>
          <w:lang w:val="hy-AM"/>
        </w:rPr>
        <w:t xml:space="preserve">названием </w:t>
      </w:r>
      <w:r w:rsidRPr="005E1F72">
        <w:rPr>
          <w:rFonts w:ascii="GHEA Grapalat" w:hAnsi="GHEA Grapalat" w:cs="Times Armenian"/>
          <w:sz w:val="20"/>
        </w:rPr>
        <w:t>п</w:t>
      </w:r>
      <w:r w:rsidRPr="005E1F72">
        <w:rPr>
          <w:rFonts w:ascii="GHEA Grapalat" w:hAnsi="GHEA Grapalat" w:cs="Times Armenian"/>
          <w:sz w:val="20"/>
          <w:lang w:val="hy-AM"/>
        </w:rPr>
        <w:t xml:space="preserve"> </w:t>
      </w:r>
      <w:r w:rsidRPr="005E1F72">
        <w:rPr>
          <w:rFonts w:ascii="GHEA Grapalat" w:hAnsi="GHEA Grapalat" w:cs="Sylfaen"/>
          <w:sz w:val="20"/>
          <w:lang w:val="hy-AM"/>
        </w:rPr>
        <w:t>период</w:t>
      </w:r>
      <w:r w:rsidRPr="005E1F72">
        <w:rPr>
          <w:rFonts w:ascii="GHEA Grapalat" w:hAnsi="GHEA Grapalat" w:cs="Times Armenian"/>
          <w:sz w:val="20"/>
          <w:lang w:val="hy-AM"/>
        </w:rPr>
        <w:t xml:space="preserve"> </w:t>
      </w:r>
      <w:r w:rsidRPr="005E1F72">
        <w:rPr>
          <w:rFonts w:ascii="GHEA Grapalat" w:hAnsi="GHEA Grapalat" w:cs="Sylfaen"/>
          <w:sz w:val="20"/>
          <w:lang w:val="hy-AM"/>
        </w:rPr>
        <w:t xml:space="preserve">Срок действия </w:t>
      </w:r>
      <w:r w:rsidRPr="005E1F72">
        <w:rPr>
          <w:rFonts w:ascii="GHEA Grapalat" w:hAnsi="GHEA Grapalat" w:cs="Sylfaen"/>
          <w:sz w:val="20"/>
          <w:lang w:val="pt-BR"/>
        </w:rPr>
        <w:t>:</w:t>
      </w:r>
      <w:r w:rsidRPr="005E1F72">
        <w:rPr>
          <w:rFonts w:ascii="GHEA Grapalat" w:hAnsi="GHEA Grapalat" w:cs="Times Armenian"/>
          <w:sz w:val="20"/>
          <w:lang w:val="hy-AM"/>
        </w:rPr>
        <w:t xml:space="preserve"> </w:t>
      </w:r>
      <w:r w:rsidRPr="005E1F72">
        <w:rPr>
          <w:rFonts w:ascii="GHEA Grapalat" w:hAnsi="GHEA Grapalat" w:cs="Times Armenian"/>
          <w:sz w:val="20"/>
        </w:rPr>
        <w:t>Продавец:</w:t>
      </w:r>
      <w:r w:rsidRPr="005E1F72">
        <w:rPr>
          <w:rFonts w:ascii="GHEA Grapalat" w:hAnsi="GHEA Grapalat" w:cs="Times Armenian"/>
          <w:sz w:val="20"/>
          <w:lang w:val="pt-BR"/>
        </w:rPr>
        <w:t xml:space="preserve"> </w:t>
      </w:r>
      <w:r w:rsidRPr="005E1F72">
        <w:rPr>
          <w:rFonts w:ascii="GHEA Grapalat" w:hAnsi="GHEA Grapalat" w:cs="Sylfaen"/>
          <w:sz w:val="20"/>
          <w:lang w:val="hy-AM"/>
        </w:rPr>
        <w:t>рекомендаций</w:t>
      </w:r>
      <w:r w:rsidRPr="005E1F72">
        <w:rPr>
          <w:rFonts w:ascii="GHEA Grapalat" w:hAnsi="GHEA Grapalat" w:cs="Times Armenian"/>
          <w:sz w:val="20"/>
          <w:lang w:val="hy-AM"/>
        </w:rPr>
        <w:t xml:space="preserve"> </w:t>
      </w:r>
      <w:r w:rsidRPr="005E1F72">
        <w:rPr>
          <w:rFonts w:ascii="GHEA Grapalat" w:hAnsi="GHEA Grapalat" w:cs="Sylfaen"/>
          <w:sz w:val="20"/>
          <w:lang w:val="hy-AM"/>
        </w:rPr>
        <w:t>доступность</w:t>
      </w:r>
      <w:r w:rsidRPr="005E1F72">
        <w:rPr>
          <w:rFonts w:ascii="GHEA Grapalat" w:hAnsi="GHEA Grapalat" w:cs="Times Armenian"/>
          <w:sz w:val="20"/>
          <w:lang w:val="hy-AM"/>
        </w:rPr>
        <w:t xml:space="preserve"> </w:t>
      </w:r>
      <w:r w:rsidRPr="005E1F72">
        <w:rPr>
          <w:rFonts w:ascii="GHEA Grapalat" w:hAnsi="GHEA Grapalat" w:cs="Times Armenian"/>
          <w:sz w:val="20"/>
          <w:lang w:val="pt-BR"/>
        </w:rPr>
        <w:t xml:space="preserve">в </w:t>
      </w:r>
      <w:r w:rsidRPr="005E1F72">
        <w:rPr>
          <w:rFonts w:ascii="GHEA Grapalat" w:hAnsi="GHEA Grapalat" w:cs="Sylfaen"/>
          <w:sz w:val="20"/>
          <w:lang w:val="hy-AM"/>
        </w:rPr>
        <w:t>случае</w:t>
      </w:r>
      <w:r w:rsidRPr="005E1F72">
        <w:rPr>
          <w:rFonts w:ascii="GHEA Grapalat" w:hAnsi="GHEA Grapalat" w:cs="Times Armenian"/>
          <w:sz w:val="20"/>
          <w:lang w:val="hy-AM"/>
        </w:rPr>
        <w:t xml:space="preserve"> </w:t>
      </w:r>
      <w:r w:rsidRPr="005E1F72">
        <w:rPr>
          <w:rFonts w:ascii="GHEA Grapalat" w:hAnsi="GHEA Grapalat" w:cs="Sylfaen"/>
          <w:sz w:val="20"/>
          <w:lang w:val="hy-AM"/>
        </w:rPr>
        <w:t xml:space="preserve">при условии , что </w:t>
      </w:r>
      <w:r w:rsidRPr="005E1F72">
        <w:rPr>
          <w:rFonts w:ascii="GHEA Grapalat" w:hAnsi="GHEA Grapalat" w:cs="Times Armenian"/>
          <w:sz w:val="20"/>
          <w:lang w:val="hy-AM"/>
        </w:rPr>
        <w:t>:</w:t>
      </w:r>
      <w:r w:rsidRPr="005E1F72">
        <w:rPr>
          <w:rFonts w:ascii="GHEA Grapalat" w:hAnsi="GHEA Grapalat"/>
          <w:sz w:val="20"/>
          <w:lang w:val="hy-AM"/>
        </w:rPr>
        <w:t xml:space="preserve"> </w:t>
      </w:r>
      <w:r w:rsidRPr="005E1F72">
        <w:rPr>
          <w:rFonts w:ascii="GHEA Grapalat" w:hAnsi="GHEA Grapalat"/>
          <w:sz w:val="20"/>
        </w:rPr>
        <w:t xml:space="preserve">Покупатель </w:t>
      </w:r>
      <w:r w:rsidRPr="005E1F72">
        <w:rPr>
          <w:rFonts w:ascii="GHEA Grapalat" w:hAnsi="GHEA Grapalat"/>
          <w:sz w:val="20"/>
          <w:lang w:val="hy-AM"/>
        </w:rPr>
        <w:t>в:</w:t>
      </w:r>
      <w:r w:rsidRPr="005E1F72">
        <w:rPr>
          <w:rFonts w:ascii="GHEA Grapalat" w:hAnsi="GHEA Grapalat" w:cs="Times Armenian"/>
          <w:sz w:val="20"/>
          <w:lang w:val="hy-AM"/>
        </w:rPr>
        <w:t xml:space="preserve"> </w:t>
      </w:r>
      <w:r w:rsidRPr="005E1F72">
        <w:rPr>
          <w:rFonts w:ascii="GHEA Grapalat" w:hAnsi="GHEA Grapalat" w:cs="Sylfaen"/>
          <w:sz w:val="20"/>
          <w:lang w:val="hy-AM"/>
        </w:rPr>
        <w:t>приблизительно</w:t>
      </w:r>
      <w:r w:rsidRPr="005E1F72">
        <w:rPr>
          <w:rFonts w:ascii="GHEA Grapalat" w:hAnsi="GHEA Grapalat" w:cs="Times Armenian"/>
          <w:sz w:val="20"/>
          <w:lang w:val="hy-AM"/>
        </w:rPr>
        <w:t xml:space="preserve"> </w:t>
      </w:r>
      <w:r w:rsidRPr="005E1F72">
        <w:rPr>
          <w:rFonts w:ascii="GHEA Grapalat" w:hAnsi="GHEA Grapalat" w:cs="Sylfaen"/>
          <w:sz w:val="20"/>
          <w:lang w:val="hy-AM"/>
        </w:rPr>
        <w:t>нет</w:t>
      </w:r>
      <w:r w:rsidRPr="005E1F72">
        <w:rPr>
          <w:rFonts w:ascii="GHEA Grapalat" w:hAnsi="GHEA Grapalat" w:cs="Times Armenian"/>
          <w:sz w:val="20"/>
          <w:lang w:val="hy-AM"/>
        </w:rPr>
        <w:t xml:space="preserve"> </w:t>
      </w:r>
      <w:r w:rsidRPr="005E1F72">
        <w:rPr>
          <w:rFonts w:ascii="GHEA Grapalat" w:hAnsi="GHEA Grapalat" w:cs="Sylfaen"/>
          <w:sz w:val="20"/>
          <w:lang w:val="hy-AM"/>
        </w:rPr>
        <w:t>ушел</w:t>
      </w:r>
      <w:r w:rsidRPr="005E1F72">
        <w:rPr>
          <w:rFonts w:ascii="GHEA Grapalat" w:hAnsi="GHEA Grapalat" w:cs="Times Armenian"/>
          <w:sz w:val="20"/>
          <w:lang w:val="hy-AM"/>
        </w:rPr>
        <w:t xml:space="preserve"> </w:t>
      </w:r>
      <w:r w:rsidRPr="005E1F72">
        <w:rPr>
          <w:rFonts w:ascii="GHEA Grapalat" w:hAnsi="GHEA Grapalat" w:cs="Times Armenian"/>
          <w:sz w:val="20"/>
        </w:rPr>
        <w:t>продукта</w:t>
      </w:r>
      <w:r w:rsidRPr="005E1F72">
        <w:rPr>
          <w:rFonts w:ascii="GHEA Grapalat" w:hAnsi="GHEA Grapalat" w:cs="Times Armenian"/>
          <w:sz w:val="20"/>
          <w:lang w:val="pt-BR"/>
        </w:rPr>
        <w:t xml:space="preserve"> </w:t>
      </w:r>
      <w:r w:rsidRPr="005E1F72">
        <w:rPr>
          <w:rFonts w:ascii="GHEA Grapalat" w:hAnsi="GHEA Grapalat" w:cs="Sylfaen"/>
          <w:sz w:val="20"/>
          <w:lang w:val="hy-AM"/>
        </w:rPr>
        <w:t>использования</w:t>
      </w:r>
      <w:r w:rsidRPr="005E1F72">
        <w:rPr>
          <w:rFonts w:ascii="GHEA Grapalat" w:hAnsi="GHEA Grapalat" w:cs="Times Armenian"/>
          <w:sz w:val="20"/>
          <w:lang w:val="hy-AM"/>
        </w:rPr>
        <w:t xml:space="preserve"> </w:t>
      </w:r>
      <w:r w:rsidRPr="005E1F72">
        <w:rPr>
          <w:rFonts w:ascii="GHEA Grapalat" w:hAnsi="GHEA Grapalat" w:cs="Sylfaen"/>
          <w:sz w:val="20"/>
          <w:lang w:val="hy-AM"/>
        </w:rPr>
        <w:t xml:space="preserve">требование </w:t>
      </w:r>
      <w:r w:rsidR="00DB0602" w:rsidRPr="002A4619">
        <w:rPr>
          <w:rFonts w:ascii="GHEA Grapalat" w:hAnsi="GHEA Grapalat" w:cs="Sylfaen"/>
          <w:sz w:val="20"/>
          <w:lang w:val="pt-BR"/>
        </w:rPr>
        <w:t>и</w:t>
      </w:r>
      <w:r w:rsidR="002877FC">
        <w:rPr>
          <w:rFonts w:ascii="GHEA Grapalat" w:hAnsi="GHEA Grapalat" w:cs="Sylfaen"/>
          <w:sz w:val="20"/>
        </w:rPr>
        <w:t>​</w:t>
      </w:r>
      <w:r w:rsidR="002877FC" w:rsidRPr="002A4619">
        <w:rPr>
          <w:rFonts w:ascii="GHEA Grapalat" w:hAnsi="GHEA Grapalat" w:cs="Sylfaen"/>
          <w:sz w:val="20"/>
          <w:lang w:val="pt-BR"/>
        </w:rPr>
        <w:t xml:space="preserve"> </w:t>
      </w:r>
      <w:r w:rsidR="002877FC">
        <w:rPr>
          <w:rFonts w:ascii="GHEA Grapalat" w:hAnsi="GHEA Grapalat" w:cs="Sylfaen"/>
          <w:sz w:val="20"/>
        </w:rPr>
        <w:t>Продавец:</w:t>
      </w:r>
      <w:r w:rsidR="002877FC" w:rsidRPr="002A4619">
        <w:rPr>
          <w:rFonts w:ascii="GHEA Grapalat" w:hAnsi="GHEA Grapalat" w:cs="Sylfaen"/>
          <w:sz w:val="20"/>
          <w:lang w:val="pt-BR"/>
        </w:rPr>
        <w:t xml:space="preserve"> </w:t>
      </w:r>
      <w:r w:rsidR="002877FC">
        <w:rPr>
          <w:rFonts w:ascii="GHEA Grapalat" w:hAnsi="GHEA Grapalat" w:cs="Sylfaen"/>
          <w:sz w:val="20"/>
        </w:rPr>
        <w:t>предложение</w:t>
      </w:r>
      <w:r w:rsidR="002877FC" w:rsidRPr="002A4619">
        <w:rPr>
          <w:rFonts w:ascii="GHEA Grapalat" w:hAnsi="GHEA Grapalat" w:cs="Sylfaen"/>
          <w:sz w:val="20"/>
          <w:lang w:val="pt-BR"/>
        </w:rPr>
        <w:t xml:space="preserve"> </w:t>
      </w:r>
      <w:r w:rsidR="002877FC">
        <w:rPr>
          <w:rFonts w:ascii="GHEA Grapalat" w:hAnsi="GHEA Grapalat" w:cs="Sylfaen"/>
          <w:sz w:val="20"/>
        </w:rPr>
        <w:t>представлен</w:t>
      </w:r>
      <w:r w:rsidR="002877FC" w:rsidRPr="002A4619">
        <w:rPr>
          <w:rFonts w:ascii="GHEA Grapalat" w:hAnsi="GHEA Grapalat" w:cs="Sylfaen"/>
          <w:sz w:val="20"/>
          <w:lang w:val="pt-BR"/>
        </w:rPr>
        <w:t xml:space="preserve"> </w:t>
      </w:r>
      <w:r w:rsidR="002877FC">
        <w:rPr>
          <w:rFonts w:ascii="GHEA Grapalat" w:hAnsi="GHEA Grapalat" w:cs="Sylfaen"/>
          <w:sz w:val="20"/>
        </w:rPr>
        <w:t>является</w:t>
      </w:r>
      <w:r w:rsidR="002877FC" w:rsidRPr="002A4619">
        <w:rPr>
          <w:rFonts w:ascii="GHEA Grapalat" w:hAnsi="GHEA Grapalat" w:cs="Sylfaen"/>
          <w:sz w:val="20"/>
          <w:lang w:val="pt-BR"/>
        </w:rPr>
        <w:t xml:space="preserve"> </w:t>
      </w:r>
      <w:r w:rsidR="002877FC">
        <w:rPr>
          <w:rFonts w:ascii="GHEA Grapalat" w:hAnsi="GHEA Grapalat" w:cs="Sylfaen"/>
          <w:sz w:val="20"/>
        </w:rPr>
        <w:t>нет</w:t>
      </w:r>
      <w:r w:rsidR="002877FC" w:rsidRPr="002A4619">
        <w:rPr>
          <w:rFonts w:ascii="GHEA Grapalat" w:hAnsi="GHEA Grapalat" w:cs="Sylfaen"/>
          <w:sz w:val="20"/>
          <w:lang w:val="pt-BR"/>
        </w:rPr>
        <w:t xml:space="preserve"> </w:t>
      </w:r>
      <w:r w:rsidR="002877FC">
        <w:rPr>
          <w:rFonts w:ascii="GHEA Grapalat" w:hAnsi="GHEA Grapalat" w:cs="Sylfaen"/>
          <w:sz w:val="20"/>
        </w:rPr>
        <w:t xml:space="preserve">позже </w:t>
      </w:r>
      <w:r w:rsidR="002877FC" w:rsidRPr="002A4619">
        <w:rPr>
          <w:rFonts w:ascii="GHEA Grapalat" w:hAnsi="GHEA Grapalat" w:cs="Sylfaen"/>
          <w:sz w:val="20"/>
          <w:lang w:val="pt-BR"/>
        </w:rPr>
        <w:t xml:space="preserve">, чем </w:t>
      </w:r>
      <w:r w:rsidR="002877FC">
        <w:rPr>
          <w:rFonts w:ascii="GHEA Grapalat" w:hAnsi="GHEA Grapalat" w:cs="Sylfaen"/>
          <w:sz w:val="20"/>
        </w:rPr>
        <w:t>по контракту</w:t>
      </w:r>
      <w:r w:rsidR="002877FC" w:rsidRPr="002A4619">
        <w:rPr>
          <w:rFonts w:ascii="GHEA Grapalat" w:hAnsi="GHEA Grapalat" w:cs="Sylfaen"/>
          <w:sz w:val="20"/>
          <w:lang w:val="pt-BR"/>
        </w:rPr>
        <w:t xml:space="preserve"> </w:t>
      </w:r>
      <w:r w:rsidR="002877FC">
        <w:rPr>
          <w:rFonts w:ascii="GHEA Grapalat" w:hAnsi="GHEA Grapalat" w:cs="Sylfaen"/>
          <w:sz w:val="20"/>
        </w:rPr>
        <w:t>в:</w:t>
      </w:r>
      <w:r w:rsidR="002877FC" w:rsidRPr="002A4619">
        <w:rPr>
          <w:rFonts w:ascii="GHEA Grapalat" w:hAnsi="GHEA Grapalat" w:cs="Sylfaen"/>
          <w:sz w:val="20"/>
          <w:lang w:val="pt-BR"/>
        </w:rPr>
        <w:t xml:space="preserve"> </w:t>
      </w:r>
      <w:r w:rsidR="002877FC">
        <w:rPr>
          <w:rFonts w:ascii="GHEA Grapalat" w:hAnsi="GHEA Grapalat" w:cs="Sylfaen"/>
          <w:sz w:val="20"/>
        </w:rPr>
        <w:t>изначально</w:t>
      </w:r>
      <w:r w:rsidR="002877FC" w:rsidRPr="002A4619">
        <w:rPr>
          <w:rFonts w:ascii="GHEA Grapalat" w:hAnsi="GHEA Grapalat" w:cs="Sylfaen"/>
          <w:sz w:val="20"/>
          <w:lang w:val="pt-BR"/>
        </w:rPr>
        <w:t xml:space="preserve"> </w:t>
      </w:r>
      <w:r w:rsidR="002877FC">
        <w:rPr>
          <w:rFonts w:ascii="GHEA Grapalat" w:hAnsi="GHEA Grapalat" w:cs="Sylfaen"/>
          <w:sz w:val="20"/>
        </w:rPr>
        <w:t>предложения</w:t>
      </w:r>
      <w:r w:rsidR="002877FC" w:rsidRPr="002A4619">
        <w:rPr>
          <w:rFonts w:ascii="GHEA Grapalat" w:hAnsi="GHEA Grapalat" w:cs="Sylfaen"/>
          <w:sz w:val="20"/>
          <w:lang w:val="pt-BR"/>
        </w:rPr>
        <w:t xml:space="preserve"> </w:t>
      </w:r>
      <w:r w:rsidR="002877FC">
        <w:rPr>
          <w:rFonts w:ascii="GHEA Grapalat" w:hAnsi="GHEA Grapalat" w:cs="Sylfaen"/>
          <w:sz w:val="20"/>
        </w:rPr>
        <w:t>для</w:t>
      </w:r>
      <w:r w:rsidR="002877FC" w:rsidRPr="002A4619">
        <w:rPr>
          <w:rFonts w:ascii="GHEA Grapalat" w:hAnsi="GHEA Grapalat" w:cs="Sylfaen"/>
          <w:sz w:val="20"/>
          <w:lang w:val="pt-BR"/>
        </w:rPr>
        <w:t xml:space="preserve"> </w:t>
      </w:r>
      <w:r w:rsidR="002877FC">
        <w:rPr>
          <w:rFonts w:ascii="GHEA Grapalat" w:hAnsi="GHEA Grapalat" w:cs="Sylfaen"/>
          <w:sz w:val="20"/>
        </w:rPr>
        <w:t>определенный</w:t>
      </w:r>
      <w:r w:rsidR="002877FC" w:rsidRPr="002A4619">
        <w:rPr>
          <w:rFonts w:ascii="GHEA Grapalat" w:hAnsi="GHEA Grapalat" w:cs="Sylfaen"/>
          <w:sz w:val="20"/>
          <w:lang w:val="pt-BR"/>
        </w:rPr>
        <w:t xml:space="preserve"> </w:t>
      </w:r>
      <w:r w:rsidR="002877FC">
        <w:rPr>
          <w:rFonts w:ascii="GHEA Grapalat" w:hAnsi="GHEA Grapalat" w:cs="Sylfaen"/>
          <w:sz w:val="20"/>
        </w:rPr>
        <w:t>период</w:t>
      </w:r>
      <w:r w:rsidR="002877FC" w:rsidRPr="002A4619">
        <w:rPr>
          <w:rFonts w:ascii="GHEA Grapalat" w:hAnsi="GHEA Grapalat" w:cs="Sylfaen"/>
          <w:sz w:val="20"/>
          <w:lang w:val="pt-BR"/>
        </w:rPr>
        <w:t xml:space="preserve"> </w:t>
      </w:r>
      <w:r w:rsidR="002877FC">
        <w:rPr>
          <w:rFonts w:ascii="GHEA Grapalat" w:hAnsi="GHEA Grapalat" w:cs="Sylfaen"/>
          <w:sz w:val="20"/>
        </w:rPr>
        <w:t>по истечении срока</w:t>
      </w:r>
      <w:r w:rsidR="002877FC" w:rsidRPr="002A4619">
        <w:rPr>
          <w:rFonts w:ascii="GHEA Grapalat" w:hAnsi="GHEA Grapalat" w:cs="Sylfaen"/>
          <w:sz w:val="20"/>
          <w:lang w:val="pt-BR"/>
        </w:rPr>
        <w:t xml:space="preserve"> </w:t>
      </w:r>
      <w:r w:rsidR="002877FC">
        <w:rPr>
          <w:rFonts w:ascii="GHEA Grapalat" w:hAnsi="GHEA Grapalat" w:cs="Sylfaen"/>
          <w:sz w:val="20"/>
        </w:rPr>
        <w:t xml:space="preserve">не менее </w:t>
      </w:r>
      <w:r w:rsidR="002877FC" w:rsidRPr="002A4619">
        <w:rPr>
          <w:rFonts w:ascii="GHEA Grapalat" w:hAnsi="GHEA Grapalat" w:cs="Sylfaen"/>
          <w:sz w:val="20"/>
          <w:lang w:val="pt-BR"/>
        </w:rPr>
        <w:t xml:space="preserve">7 </w:t>
      </w:r>
      <w:r w:rsidR="002877FC">
        <w:rPr>
          <w:rFonts w:ascii="GHEA Grapalat" w:hAnsi="GHEA Grapalat" w:cs="Sylfaen"/>
          <w:sz w:val="20"/>
        </w:rPr>
        <w:t>календарных дней</w:t>
      </w:r>
      <w:r w:rsidR="002877FC" w:rsidRPr="002A4619">
        <w:rPr>
          <w:rFonts w:ascii="GHEA Grapalat" w:hAnsi="GHEA Grapalat" w:cs="Sylfaen"/>
          <w:sz w:val="20"/>
          <w:lang w:val="pt-BR"/>
        </w:rPr>
        <w:t xml:space="preserve"> </w:t>
      </w:r>
      <w:r w:rsidR="002877FC">
        <w:rPr>
          <w:rFonts w:ascii="GHEA Grapalat" w:hAnsi="GHEA Grapalat" w:cs="Sylfaen"/>
          <w:sz w:val="20"/>
        </w:rPr>
        <w:t>день</w:t>
      </w:r>
      <w:r w:rsidR="002877FC" w:rsidRPr="002A4619">
        <w:rPr>
          <w:rFonts w:ascii="GHEA Grapalat" w:hAnsi="GHEA Grapalat" w:cs="Sylfaen"/>
          <w:sz w:val="20"/>
          <w:lang w:val="pt-BR"/>
        </w:rPr>
        <w:t xml:space="preserve"> </w:t>
      </w:r>
      <w:r w:rsidRPr="005E1F72">
        <w:rPr>
          <w:rFonts w:ascii="GHEA Grapalat" w:hAnsi="GHEA Grapalat" w:cs="Sylfaen"/>
          <w:sz w:val="20"/>
          <w:lang w:val="pt-BR"/>
        </w:rPr>
        <w:t xml:space="preserve">перед При этом в случае, предусмотренном настоящим пунктом </w:t>
      </w:r>
      <w:r w:rsidRPr="005E1F72">
        <w:rPr>
          <w:rFonts w:ascii="GHEA Grapalat" w:hAnsi="GHEA Grapalat" w:cs="Times Armenian"/>
          <w:sz w:val="20"/>
        </w:rPr>
        <w:t xml:space="preserve">, </w:t>
      </w:r>
      <w:r w:rsidRPr="005E1F72">
        <w:rPr>
          <w:rFonts w:ascii="GHEA Grapalat" w:hAnsi="GHEA Grapalat" w:cs="Sylfaen"/>
          <w:sz w:val="20"/>
          <w:lang w:val="hy-AM"/>
        </w:rPr>
        <w:t xml:space="preserve">доставка </w:t>
      </w:r>
      <w:r w:rsidRPr="005E1F72">
        <w:rPr>
          <w:rFonts w:ascii="GHEA Grapalat" w:hAnsi="GHEA Grapalat" w:cs="Times Armenian"/>
          <w:sz w:val="20"/>
          <w:lang w:val="hy-AM"/>
        </w:rPr>
        <w:t xml:space="preserve">товара </w:t>
      </w:r>
      <w:r w:rsidRPr="005E1F72">
        <w:rPr>
          <w:rFonts w:ascii="GHEA Grapalat" w:hAnsi="GHEA Grapalat" w:cs="Sylfaen"/>
          <w:sz w:val="20"/>
          <w:lang w:val="hy-AM"/>
        </w:rPr>
        <w:t>период</w:t>
      </w:r>
      <w:r w:rsidRPr="005E1F72">
        <w:rPr>
          <w:rFonts w:ascii="GHEA Grapalat" w:hAnsi="GHEA Grapalat" w:cs="Times Armenian"/>
          <w:sz w:val="20"/>
          <w:lang w:val="hy-AM"/>
        </w:rPr>
        <w:t xml:space="preserve"> </w:t>
      </w:r>
      <w:r w:rsidRPr="005E1F72">
        <w:rPr>
          <w:rFonts w:ascii="GHEA Grapalat" w:hAnsi="GHEA Grapalat" w:cs="Sylfaen"/>
          <w:sz w:val="20"/>
          <w:lang w:val="hy-AM"/>
        </w:rPr>
        <w:t>может</w:t>
      </w:r>
      <w:r w:rsidRPr="005E1F72">
        <w:rPr>
          <w:rFonts w:ascii="GHEA Grapalat" w:hAnsi="GHEA Grapalat" w:cs="Times Armenian"/>
          <w:sz w:val="20"/>
          <w:lang w:val="hy-AM"/>
        </w:rPr>
        <w:t xml:space="preserve"> </w:t>
      </w:r>
      <w:r w:rsidRPr="005E1F72">
        <w:rPr>
          <w:rFonts w:ascii="GHEA Grapalat" w:hAnsi="GHEA Grapalat" w:cs="Sylfaen"/>
          <w:sz w:val="20"/>
          <w:lang w:val="hy-AM"/>
        </w:rPr>
        <w:t>является</w:t>
      </w:r>
      <w:r w:rsidRPr="005E1F72">
        <w:rPr>
          <w:rFonts w:ascii="GHEA Grapalat" w:hAnsi="GHEA Grapalat" w:cs="Times Armenian"/>
          <w:sz w:val="20"/>
          <w:lang w:val="hy-AM"/>
        </w:rPr>
        <w:t xml:space="preserve"> </w:t>
      </w:r>
      <w:r w:rsidRPr="005E1F72">
        <w:rPr>
          <w:rFonts w:ascii="GHEA Grapalat" w:hAnsi="GHEA Grapalat" w:cs="Sylfaen"/>
          <w:sz w:val="20"/>
          <w:lang w:val="hy-AM"/>
        </w:rPr>
        <w:t>быть продлен</w:t>
      </w:r>
      <w:r w:rsidRPr="005E1F72">
        <w:rPr>
          <w:rFonts w:ascii="GHEA Grapalat" w:hAnsi="GHEA Grapalat" w:cs="Times Armenian"/>
          <w:sz w:val="20"/>
          <w:lang w:val="hy-AM"/>
        </w:rPr>
        <w:t xml:space="preserve"> </w:t>
      </w:r>
      <w:r w:rsidRPr="005E1F72">
        <w:rPr>
          <w:rFonts w:ascii="GHEA Grapalat" w:hAnsi="GHEA Grapalat" w:cs="Times Armenian"/>
          <w:sz w:val="20"/>
        </w:rPr>
        <w:t>один</w:t>
      </w:r>
      <w:r w:rsidRPr="005E1F72">
        <w:rPr>
          <w:rFonts w:ascii="GHEA Grapalat" w:hAnsi="GHEA Grapalat" w:cs="Times Armenian"/>
          <w:sz w:val="20"/>
          <w:lang w:val="pt-BR"/>
        </w:rPr>
        <w:t xml:space="preserve"> </w:t>
      </w:r>
      <w:r w:rsidRPr="005E1F72">
        <w:rPr>
          <w:rFonts w:ascii="GHEA Grapalat" w:hAnsi="GHEA Grapalat" w:cs="Times Armenian"/>
          <w:sz w:val="20"/>
        </w:rPr>
        <w:t>раз</w:t>
      </w:r>
      <w:r w:rsidRPr="005E1F72">
        <w:rPr>
          <w:rFonts w:ascii="GHEA Grapalat" w:hAnsi="GHEA Grapalat" w:cs="Times Armenian"/>
          <w:sz w:val="20"/>
          <w:lang w:val="pt-BR"/>
        </w:rPr>
        <w:t xml:space="preserve"> </w:t>
      </w:r>
      <w:r w:rsidRPr="005E1F72">
        <w:rPr>
          <w:rFonts w:ascii="GHEA Grapalat" w:hAnsi="GHEA Grapalat" w:cs="Sylfaen"/>
          <w:sz w:val="20"/>
          <w:lang w:val="hy-AM"/>
        </w:rPr>
        <w:t xml:space="preserve">до </w:t>
      </w:r>
      <w:r w:rsidRPr="005E1F72">
        <w:rPr>
          <w:rFonts w:ascii="GHEA Grapalat" w:hAnsi="GHEA Grapalat" w:cs="Sylfaen"/>
          <w:sz w:val="20"/>
          <w:lang w:val="pt-BR"/>
        </w:rPr>
        <w:t xml:space="preserve">30 </w:t>
      </w:r>
      <w:r w:rsidRPr="005E1F72">
        <w:rPr>
          <w:rFonts w:ascii="GHEA Grapalat" w:hAnsi="GHEA Grapalat" w:cs="Sylfaen"/>
          <w:sz w:val="20"/>
        </w:rPr>
        <w:t>календарных дней</w:t>
      </w:r>
      <w:r w:rsidRPr="005E1F72">
        <w:rPr>
          <w:rFonts w:ascii="GHEA Grapalat" w:hAnsi="GHEA Grapalat" w:cs="Sylfaen"/>
          <w:sz w:val="20"/>
          <w:lang w:val="pt-BR"/>
        </w:rPr>
        <w:t xml:space="preserve"> </w:t>
      </w:r>
      <w:r w:rsidRPr="005E1F72">
        <w:rPr>
          <w:rFonts w:ascii="GHEA Grapalat" w:hAnsi="GHEA Grapalat" w:cs="Sylfaen"/>
          <w:sz w:val="20"/>
        </w:rPr>
        <w:t xml:space="preserve">днем </w:t>
      </w:r>
      <w:r w:rsidRPr="005E1F72">
        <w:rPr>
          <w:rFonts w:ascii="GHEA Grapalat" w:hAnsi="GHEA Grapalat" w:cs="Sylfaen"/>
          <w:sz w:val="20"/>
          <w:lang w:val="pt-BR"/>
        </w:rPr>
        <w:t xml:space="preserve">, </w:t>
      </w:r>
      <w:r w:rsidRPr="005E1F72">
        <w:rPr>
          <w:rFonts w:ascii="GHEA Grapalat" w:hAnsi="GHEA Grapalat" w:cs="Sylfaen"/>
          <w:sz w:val="20"/>
        </w:rPr>
        <w:t>но</w:t>
      </w:r>
      <w:r w:rsidRPr="005E1F72">
        <w:rPr>
          <w:rFonts w:ascii="GHEA Grapalat" w:hAnsi="GHEA Grapalat" w:cs="Sylfaen"/>
          <w:sz w:val="20"/>
          <w:lang w:val="pt-BR"/>
        </w:rPr>
        <w:t xml:space="preserve"> </w:t>
      </w:r>
      <w:r w:rsidRPr="005E1F72">
        <w:rPr>
          <w:rFonts w:ascii="GHEA Grapalat" w:hAnsi="GHEA Grapalat" w:cs="Sylfaen"/>
          <w:sz w:val="20"/>
        </w:rPr>
        <w:t>нет</w:t>
      </w:r>
      <w:r w:rsidRPr="005E1F72">
        <w:rPr>
          <w:rFonts w:ascii="GHEA Grapalat" w:hAnsi="GHEA Grapalat" w:cs="Sylfaen"/>
          <w:sz w:val="20"/>
          <w:lang w:val="pt-BR"/>
        </w:rPr>
        <w:t xml:space="preserve"> </w:t>
      </w:r>
      <w:r w:rsidRPr="005E1F72">
        <w:rPr>
          <w:rFonts w:ascii="GHEA Grapalat" w:hAnsi="GHEA Grapalat" w:cs="Sylfaen"/>
          <w:sz w:val="20"/>
        </w:rPr>
        <w:t>более</w:t>
      </w:r>
      <w:r w:rsidRPr="005E1F72">
        <w:rPr>
          <w:rFonts w:ascii="GHEA Grapalat" w:hAnsi="GHEA Grapalat" w:cs="Sylfaen"/>
          <w:sz w:val="20"/>
          <w:lang w:val="pt-BR"/>
        </w:rPr>
        <w:t xml:space="preserve"> </w:t>
      </w:r>
      <w:r w:rsidRPr="005E1F72">
        <w:rPr>
          <w:rFonts w:ascii="GHEA Grapalat" w:hAnsi="GHEA Grapalat" w:cs="Sylfaen"/>
          <w:sz w:val="20"/>
        </w:rPr>
        <w:t>чем</w:t>
      </w:r>
      <w:r w:rsidRPr="005E1F72">
        <w:rPr>
          <w:rFonts w:ascii="GHEA Grapalat" w:hAnsi="GHEA Grapalat" w:cs="Sylfaen"/>
          <w:sz w:val="20"/>
          <w:lang w:val="pt-BR"/>
        </w:rPr>
        <w:t xml:space="preserve"> </w:t>
      </w:r>
      <w:r w:rsidRPr="005E1F72">
        <w:rPr>
          <w:rFonts w:ascii="GHEA Grapalat" w:hAnsi="GHEA Grapalat" w:cs="Sylfaen"/>
          <w:sz w:val="20"/>
        </w:rPr>
        <w:t>по контракту</w:t>
      </w:r>
      <w:r w:rsidRPr="005E1F72">
        <w:rPr>
          <w:rFonts w:ascii="GHEA Grapalat" w:hAnsi="GHEA Grapalat" w:cs="Sylfaen"/>
          <w:sz w:val="20"/>
          <w:lang w:val="pt-BR"/>
        </w:rPr>
        <w:t xml:space="preserve"> </w:t>
      </w:r>
      <w:r w:rsidRPr="005E1F72">
        <w:rPr>
          <w:rFonts w:ascii="GHEA Grapalat" w:hAnsi="GHEA Grapalat" w:cs="Sylfaen"/>
          <w:sz w:val="20"/>
        </w:rPr>
        <w:t>определенный</w:t>
      </w:r>
      <w:r w:rsidRPr="005E1F72">
        <w:rPr>
          <w:rFonts w:ascii="GHEA Grapalat" w:hAnsi="GHEA Grapalat" w:cs="Sylfaen"/>
          <w:sz w:val="20"/>
          <w:lang w:val="pt-BR"/>
        </w:rPr>
        <w:t xml:space="preserve"> </w:t>
      </w:r>
      <w:r w:rsidRPr="005E1F72">
        <w:rPr>
          <w:rFonts w:ascii="GHEA Grapalat" w:hAnsi="GHEA Grapalat" w:cs="Sylfaen"/>
          <w:sz w:val="20"/>
        </w:rPr>
        <w:t>термин</w:t>
      </w:r>
      <w:r w:rsidRPr="005E1F72">
        <w:rPr>
          <w:rFonts w:ascii="GHEA Grapalat" w:hAnsi="GHEA Grapalat" w:cs="Sylfaen"/>
          <w:sz w:val="20"/>
          <w:lang w:val="pt-BR"/>
        </w:rPr>
        <w:t xml:space="preserve"> </w:t>
      </w:r>
      <w:r w:rsidRPr="005E1F72">
        <w:rPr>
          <w:rFonts w:ascii="GHEA Grapalat" w:hAnsi="GHEA Grapalat" w:cs="Sylfaen"/>
          <w:sz w:val="20"/>
        </w:rPr>
        <w:t>есть</w:t>
      </w:r>
    </w:p>
    <w:p w:rsidR="00071D1C" w:rsidRPr="005E1F72" w:rsidRDefault="00071D1C" w:rsidP="00EF3662">
      <w:pPr>
        <w:tabs>
          <w:tab w:val="left" w:pos="720"/>
        </w:tabs>
        <w:jc w:val="both"/>
        <w:rPr>
          <w:rFonts w:ascii="GHEA Grapalat" w:hAnsi="GHEA Grapalat"/>
          <w:sz w:val="20"/>
          <w:lang w:val="hy-AM"/>
        </w:rPr>
      </w:pPr>
      <w:r w:rsidRPr="005E1F72">
        <w:rPr>
          <w:rFonts w:ascii="GHEA Grapalat" w:hAnsi="GHEA Grapalat"/>
          <w:sz w:val="20"/>
          <w:lang w:val="hy-AM"/>
        </w:rPr>
        <w:t>8.9 Выгоды (экономия) или убытки, понесенные сторонами (Продавцом или Покупателем) при условии надлежащего исполнения договора, являются выгодами или убытками, понесенными данной стороной.</w:t>
      </w:r>
    </w:p>
    <w:p w:rsidR="00071D1C" w:rsidRPr="005E1F72" w:rsidRDefault="00071D1C" w:rsidP="00EF3662">
      <w:pPr>
        <w:tabs>
          <w:tab w:val="num" w:pos="0"/>
          <w:tab w:val="left" w:pos="720"/>
          <w:tab w:val="num" w:pos="900"/>
        </w:tabs>
        <w:jc w:val="both"/>
        <w:rPr>
          <w:rFonts w:ascii="GHEA Grapalat" w:hAnsi="GHEA Grapalat"/>
          <w:sz w:val="20"/>
          <w:lang w:val="hy-AM"/>
        </w:rPr>
      </w:pPr>
      <w:r w:rsidRPr="005E1F72">
        <w:rPr>
          <w:rFonts w:ascii="GHEA Grapalat" w:hAnsi="GHEA Grapalat"/>
          <w:sz w:val="20"/>
          <w:lang w:val="hy-AM"/>
        </w:rPr>
        <w:tab/>
        <w:t xml:space="preserve">Обязательства сторон договора перед третьими лицами, в том числе </w:t>
      </w:r>
      <w:r w:rsidR="00DD66E7" w:rsidRPr="005E1F72">
        <w:rPr>
          <w:rFonts w:ascii="GHEA Grapalat" w:hAnsi="GHEA Grapalat"/>
          <w:sz w:val="20"/>
          <w:lang w:val="hy-AM"/>
        </w:rPr>
        <w:t>иные сделки, заключенные Продавцом в рамках исполнения договора, и вытекающие из них обязательства находятся вне сферы регулирования договора и не могут повлиять на принятие результата договора. исполнение. Отношения, связанные с совершением этих сделок, и вытекающие из них обязательства регулируются нормами, регулирующими отношения, связанные с этими сделками, и ответственность за них несет Продавец.</w:t>
      </w:r>
    </w:p>
    <w:p w:rsidR="00071D1C" w:rsidRPr="005E1F72" w:rsidRDefault="00071D1C" w:rsidP="00EF3662">
      <w:pPr>
        <w:ind w:firstLine="567"/>
        <w:jc w:val="both"/>
        <w:rPr>
          <w:rFonts w:ascii="GHEA Grapalat" w:hAnsi="GHEA Grapalat"/>
          <w:sz w:val="20"/>
          <w:szCs w:val="20"/>
          <w:lang w:val="hy-AM" w:eastAsia="ru-RU"/>
        </w:rPr>
      </w:pPr>
      <w:r w:rsidRPr="005E1F72">
        <w:rPr>
          <w:rFonts w:ascii="GHEA Grapalat" w:hAnsi="GHEA Grapalat"/>
          <w:sz w:val="20"/>
          <w:lang w:val="hy-AM"/>
        </w:rPr>
        <w:tab/>
        <w:t xml:space="preserve">8.10 </w:t>
      </w:r>
      <w:r w:rsidRPr="005E1F72">
        <w:rPr>
          <w:rFonts w:ascii="GHEA Grapalat" w:hAnsi="GHEA Grapalat"/>
          <w:spacing w:val="-4"/>
          <w:sz w:val="20"/>
          <w:szCs w:val="20"/>
          <w:lang w:val="hy-AM" w:eastAsia="ru-RU"/>
        </w:rPr>
        <w:t xml:space="preserve">Договор не может </w:t>
      </w:r>
      <w:r w:rsidRPr="005E1F72">
        <w:rPr>
          <w:rFonts w:ascii="GHEA Grapalat" w:hAnsi="GHEA Grapalat"/>
          <w:sz w:val="20"/>
          <w:szCs w:val="20"/>
          <w:lang w:val="hy-AM" w:eastAsia="ru-RU"/>
        </w:rPr>
        <w:t xml:space="preserve">быть изменен </w:t>
      </w:r>
      <w:r w:rsidRPr="005E1F72">
        <w:rPr>
          <w:rFonts w:ascii="GHEA Grapalat" w:hAnsi="GHEA Grapalat"/>
          <w:sz w:val="20"/>
          <w:szCs w:val="20"/>
          <w:lang w:val="hy-AM" w:eastAsia="ru-RU"/>
        </w:rPr>
        <w:softHyphen/>
        <w:t>вследствие частичного неисполнения обязательств сторон.</w:t>
      </w:r>
      <w:r w:rsidRPr="005E1F72" w:rsidDel="00591DE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5E1F72">
        <w:rPr>
          <w:rFonts w:ascii="GHEA Grapalat" w:hAnsi="GHEA Grapalat"/>
          <w:sz w:val="20"/>
          <w:szCs w:val="20"/>
          <w:lang w:val="hy-AM" w:eastAsia="ru-RU"/>
        </w:rPr>
        <w:t>или быть полностью решены по взаимному согласию сторон, за исключением случаев уменьшения финансовых ассигнований, необходимых для поставки товаров в соответствии с законодательством Республики Армения. При этом необходимо получить взаимное согласие сторон договора, стороны частичного неисполнения обязательств или полного разрешения, прежде чем уменьшать финансовые ассигнования, необходимые для поставки продукции в соответствии с с законодательством Республики Армения.</w:t>
      </w:r>
    </w:p>
    <w:p w:rsidR="00071D1C" w:rsidRPr="005E1F72" w:rsidRDefault="00071D1C" w:rsidP="00EF3662">
      <w:pPr>
        <w:ind w:firstLine="567"/>
        <w:jc w:val="both"/>
        <w:rPr>
          <w:rFonts w:ascii="GHEA Grapalat" w:hAnsi="GHEA Grapalat"/>
          <w:sz w:val="20"/>
          <w:szCs w:val="20"/>
          <w:lang w:val="hy-AM" w:eastAsia="ru-RU"/>
        </w:rPr>
      </w:pPr>
      <w:r w:rsidRPr="005E1F72">
        <w:rPr>
          <w:rFonts w:ascii="GHEA Grapalat" w:hAnsi="GHEA Grapalat"/>
          <w:sz w:val="20"/>
          <w:szCs w:val="20"/>
          <w:lang w:val="hy-AM" w:eastAsia="ru-RU"/>
        </w:rPr>
        <w:tab/>
        <w:t xml:space="preserve">8.11 Покупатель обязан опубликовать уведомление о полном или частичном одностороннем расторжении договора </w:t>
      </w:r>
      <w:r w:rsidRPr="005E1F72">
        <w:rPr>
          <w:rFonts w:ascii="GHEA Grapalat" w:hAnsi="GHEA Grapalat"/>
          <w:sz w:val="20"/>
          <w:szCs w:val="20"/>
          <w:lang w:val="hy-AM" w:eastAsia="ru-RU"/>
        </w:rPr>
        <w:softHyphen/>
        <w:t xml:space="preserve">по причине неисполнения или ненадлежащего исполнения взятых на себя Продавцом обязательств </w:t>
      </w:r>
      <w:r w:rsidR="00617A6E" w:rsidRPr="005E1F72">
        <w:rPr>
          <w:rFonts w:ascii="GHEA Grapalat" w:hAnsi="GHEA Grapalat"/>
          <w:sz w:val="20"/>
          <w:szCs w:val="20"/>
          <w:lang w:val="hy-AM" w:eastAsia="ru-RU"/>
        </w:rPr>
        <w:t xml:space="preserve">в разделе «Уведомления об одностороннем расторжении договора» на сайте www.procurement. .am с указанием даты публикации. Продавец об одностороннем расторжении договора считается уведомленным надлежащим образом со дня, следующего за днем опубликования уведомления, указанного в настоящем пункте. В день публикации уведомления о полном или частичном одностороннем расторжении договора в информационном бюллетене Покупатель также направляет его на электронную почту Продавца. 8.12 </w:t>
      </w:r>
      <w:r w:rsidRPr="005E1F72">
        <w:rPr>
          <w:rFonts w:ascii="GHEA Grapalat" w:hAnsi="GHEA Grapalat"/>
          <w:sz w:val="20"/>
          <w:szCs w:val="20"/>
          <w:lang w:val="hy-AM" w:eastAsia="ru-RU"/>
        </w:rPr>
        <w:tab/>
        <w:t>Споры, возникающие в связи с договором, решаются путем переговоров. В случае недостижения соглашения споры разрешаются в судебном порядке.</w:t>
      </w:r>
    </w:p>
    <w:p w:rsidR="00071D1C" w:rsidRPr="005E1F72" w:rsidRDefault="00071D1C" w:rsidP="00EF3662">
      <w:pPr>
        <w:ind w:firstLine="567"/>
        <w:jc w:val="both"/>
        <w:rPr>
          <w:rFonts w:ascii="GHEA Grapalat" w:hAnsi="GHEA Grapalat"/>
          <w:sz w:val="20"/>
          <w:szCs w:val="20"/>
          <w:lang w:val="hy-AM" w:eastAsia="ru-RU"/>
        </w:rPr>
      </w:pPr>
      <w:r w:rsidRPr="005E1F72">
        <w:rPr>
          <w:rFonts w:ascii="GHEA Grapalat" w:hAnsi="GHEA Grapalat"/>
          <w:sz w:val="20"/>
          <w:szCs w:val="20"/>
          <w:lang w:val="hy-AM" w:eastAsia="ru-RU"/>
        </w:rPr>
        <w:t>8.13 Договор состоит из ____ страниц, подписывается в двух экземплярах, имеющих одинаковую юридическую силу, по одному экземпляру передается каждой стороне. Приложения N 1, N 2, N 3 и N 3.1 договора считаются неотъемлемой частью договора.</w:t>
      </w:r>
    </w:p>
    <w:p w:rsidR="00071D1C" w:rsidRDefault="00071D1C" w:rsidP="00EF3662">
      <w:pPr>
        <w:ind w:firstLine="567"/>
        <w:jc w:val="both"/>
        <w:rPr>
          <w:rFonts w:ascii="GHEA Grapalat" w:hAnsi="GHEA Grapalat"/>
          <w:sz w:val="20"/>
          <w:szCs w:val="20"/>
          <w:lang w:val="hy-AM" w:eastAsia="ru-RU"/>
        </w:rPr>
      </w:pPr>
      <w:r w:rsidRPr="005E1F72">
        <w:rPr>
          <w:rFonts w:ascii="GHEA Grapalat" w:hAnsi="GHEA Grapalat"/>
          <w:sz w:val="20"/>
          <w:szCs w:val="20"/>
          <w:lang w:val="hy-AM" w:eastAsia="ru-RU"/>
        </w:rPr>
        <w:t>8.14. К отношениям, связанным с договором, применяется право Республики Армения.</w:t>
      </w:r>
    </w:p>
    <w:p w:rsidR="00FC36EC" w:rsidRPr="005E1F72" w:rsidRDefault="00FC36EC" w:rsidP="00FC36EC">
      <w:pPr>
        <w:ind w:firstLine="567"/>
        <w:jc w:val="both"/>
        <w:rPr>
          <w:rFonts w:ascii="GHEA Grapalat" w:hAnsi="GHEA Grapalat"/>
          <w:sz w:val="20"/>
          <w:szCs w:val="20"/>
          <w:lang w:val="hy-AM" w:eastAsia="ru-RU"/>
        </w:rPr>
      </w:pPr>
      <w:r w:rsidRPr="005E1F72">
        <w:rPr>
          <w:rFonts w:ascii="GHEA Grapalat" w:hAnsi="GHEA Grapalat"/>
          <w:sz w:val="20"/>
          <w:szCs w:val="20"/>
          <w:lang w:val="hy-AM" w:eastAsia="ru-RU"/>
        </w:rPr>
        <w:t xml:space="preserve">8.15 Поставка товаров по договору осуществляется посредством наличия для этой цели финансовых средств и заключения на основании этого соответствующего соглашения между сторонами. Договор прекращается, если в течение шести месяцев со дня его заключения не предоставлены финансовые средства для исполнения договора в этих целях. При этом отсчет шестимесячного срока, предусмотренного настоящим пунктом для предоставления финансовых средств для заключения каждого последующего договора, начинается с даты приемки заказчиком </w:t>
      </w:r>
      <w:r w:rsidRPr="005E1F72">
        <w:rPr>
          <w:rFonts w:ascii="GHEA Grapalat" w:hAnsi="GHEA Grapalat"/>
          <w:sz w:val="20"/>
          <w:szCs w:val="20"/>
          <w:lang w:val="hy-AM" w:eastAsia="ru-RU"/>
        </w:rPr>
        <w:lastRenderedPageBreak/>
        <w:t>результата поставки продукции, указанного в предыдущем договоре. Если сумма финансовых средств, выделенных на исполнение договора, превышает в двадцать пять раз базовую величину закупок, то договор подписывается Покупателем, если квалификация и договорные гарантии, представленные Продавцом в виде возмещения убытков, соблюдены. заменены гарантией или денежными средствами с учетом постановления Правительства Республики Армения от 4 мая 2017 года № 526 требований пункта 32 подпункта 1, подпункта "в" и подпункта 17 пункта " б" приложения N 1 к решению N. При этом Продавец подписывает договор, а в случае замены оговорок, представленных в виде убытков и положений договора, также представляет Покупателю новое обеспечение в течение пятнадцати рабочих дней со дня получения уведомление о подписании договора. В противном случае договор расторгается Покупателем в одностороннем порядке.</w:t>
      </w:r>
      <w:r w:rsidRPr="0027235A">
        <w:rPr>
          <w:rStyle w:val="af6"/>
          <w:rFonts w:ascii="GHEA Grapalat" w:hAnsi="GHEA Grapalat"/>
          <w:sz w:val="20"/>
          <w:szCs w:val="20"/>
          <w:lang w:val="hy-AM" w:eastAsia="ru-RU"/>
        </w:rPr>
        <w:footnoteReference w:id="13"/>
      </w:r>
    </w:p>
    <w:p w:rsidR="00071D1C" w:rsidRPr="005E1F72" w:rsidRDefault="00071D1C" w:rsidP="00221AA4">
      <w:pPr>
        <w:ind w:firstLine="567"/>
        <w:jc w:val="both"/>
        <w:rPr>
          <w:rFonts w:ascii="GHEA Grapalat" w:hAnsi="GHEA Grapalat"/>
          <w:b/>
          <w:sz w:val="20"/>
          <w:lang w:val="hy-AM"/>
        </w:rPr>
      </w:pPr>
      <w:r w:rsidRPr="005E1F72">
        <w:rPr>
          <w:rFonts w:ascii="GHEA Grapalat" w:hAnsi="GHEA Grapalat"/>
          <w:sz w:val="20"/>
          <w:szCs w:val="20"/>
          <w:lang w:val="hy-AM" w:eastAsia="ru-RU"/>
        </w:rPr>
        <w:tab/>
      </w:r>
      <w:r w:rsidR="00D07E36" w:rsidRPr="00D07E36">
        <w:rPr>
          <w:rFonts w:ascii="GHEA Grapalat" w:hAnsi="GHEA Grapalat"/>
          <w:b/>
          <w:sz w:val="20"/>
          <w:lang w:val="hy-AM"/>
        </w:rPr>
        <w:t>9. Адреса, банковские выписки и подписи сторон.</w:t>
      </w:r>
    </w:p>
    <w:p w:rsidR="00071D1C" w:rsidRPr="005E1F72" w:rsidRDefault="00071D1C" w:rsidP="00EF3662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5E1F72">
        <w:rPr>
          <w:rFonts w:ascii="GHEA Grapalat" w:hAnsi="GHEA Grapalat"/>
          <w:sz w:val="20"/>
          <w:lang w:val="hy-AM"/>
        </w:rPr>
        <w:t xml:space="preserve"> </w:t>
      </w:r>
    </w:p>
    <w:tbl>
      <w:tblPr>
        <w:tblW w:w="0" w:type="auto"/>
        <w:tblInd w:w="426" w:type="dxa"/>
        <w:tblLayout w:type="fixed"/>
        <w:tblLook w:val="0000" w:firstRow="0" w:lastRow="0" w:firstColumn="0" w:lastColumn="0" w:noHBand="0" w:noVBand="0"/>
      </w:tblPr>
      <w:tblGrid>
        <w:gridCol w:w="5386"/>
        <w:gridCol w:w="4678"/>
      </w:tblGrid>
      <w:tr w:rsidR="00221AA4" w:rsidRPr="00B31C5B" w:rsidTr="00FC36EC">
        <w:tc>
          <w:tcPr>
            <w:tcW w:w="5386" w:type="dxa"/>
          </w:tcPr>
          <w:p w:rsidR="00221AA4" w:rsidRPr="00221AA4" w:rsidRDefault="00221AA4" w:rsidP="00FC36EC">
            <w:pPr>
              <w:spacing w:line="360" w:lineRule="auto"/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  <w:r w:rsidRPr="00221AA4">
              <w:rPr>
                <w:rFonts w:ascii="GHEA Grapalat" w:hAnsi="GHEA Grapalat" w:cs="Sylfaen"/>
                <w:b/>
                <w:bCs/>
                <w:color w:val="000000" w:themeColor="text1"/>
                <w:sz w:val="22"/>
                <w:szCs w:val="22"/>
                <w:lang w:val="nb-NO"/>
              </w:rPr>
              <w:t>С:</w:t>
            </w:r>
            <w:r w:rsidRPr="00221AA4">
              <w:rPr>
                <w:rFonts w:ascii="GHEA Grapalat" w:hAnsi="GHEA Grapalat" w:cs="Sylfaen"/>
                <w:b/>
                <w:bCs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221AA4">
              <w:rPr>
                <w:rFonts w:ascii="GHEA Grapalat" w:hAnsi="GHEA Grapalat" w:cs="Sylfaen"/>
                <w:b/>
                <w:bCs/>
                <w:color w:val="000000" w:themeColor="text1"/>
                <w:sz w:val="22"/>
                <w:szCs w:val="22"/>
                <w:lang w:val="nb-NO"/>
              </w:rPr>
              <w:t>Н:</w:t>
            </w:r>
            <w:r w:rsidRPr="00221AA4">
              <w:rPr>
                <w:rFonts w:ascii="GHEA Grapalat" w:hAnsi="GHEA Grapalat" w:cs="Sylfaen"/>
                <w:b/>
                <w:bCs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221AA4">
              <w:rPr>
                <w:rFonts w:ascii="GHEA Grapalat" w:hAnsi="GHEA Grapalat" w:cs="Sylfaen"/>
                <w:b/>
                <w:bCs/>
                <w:color w:val="000000" w:themeColor="text1"/>
                <w:sz w:val="22"/>
                <w:szCs w:val="22"/>
                <w:lang w:val="nb-NO"/>
              </w:rPr>
              <w:t>О</w:t>
            </w:r>
            <w:r w:rsidRPr="00221AA4">
              <w:rPr>
                <w:rFonts w:ascii="GHEA Grapalat" w:hAnsi="GHEA Grapalat" w:cs="Sylfaen"/>
                <w:b/>
                <w:bCs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221AA4">
              <w:rPr>
                <w:rFonts w:ascii="GHEA Grapalat" w:hAnsi="GHEA Grapalat" w:cs="Sylfaen"/>
                <w:b/>
                <w:bCs/>
                <w:color w:val="000000" w:themeColor="text1"/>
                <w:sz w:val="22"/>
                <w:szCs w:val="22"/>
                <w:lang w:val="nb-NO"/>
              </w:rPr>
              <w:t>Р:</w:t>
            </w:r>
            <w:r w:rsidRPr="00221AA4">
              <w:rPr>
                <w:rFonts w:ascii="GHEA Grapalat" w:hAnsi="GHEA Grapalat" w:cs="Sylfaen"/>
                <w:b/>
                <w:bCs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221AA4">
              <w:rPr>
                <w:rFonts w:ascii="GHEA Grapalat" w:hAnsi="GHEA Grapalat" w:cs="Sylfaen"/>
                <w:b/>
                <w:bCs/>
                <w:color w:val="000000" w:themeColor="text1"/>
                <w:sz w:val="22"/>
                <w:szCs w:val="22"/>
                <w:lang w:val="nb-NO"/>
              </w:rPr>
              <w:t>Д:</w:t>
            </w:r>
          </w:p>
          <w:p w:rsidR="00464808" w:rsidRDefault="00464808" w:rsidP="00464808">
            <w:pPr>
              <w:tabs>
                <w:tab w:val="left" w:pos="7410"/>
              </w:tabs>
              <w:jc w:val="center"/>
              <w:rPr>
                <w:rFonts w:ascii="GHEA Grapalat" w:hAnsi="GHEA Grapalat" w:cs="Arial Armenian"/>
                <w:b/>
                <w:sz w:val="20"/>
                <w:szCs w:val="20"/>
                <w:lang w:val="fr-FR"/>
              </w:rPr>
            </w:pPr>
          </w:p>
          <w:p w:rsidR="005A394C" w:rsidRDefault="005A394C" w:rsidP="00464808">
            <w:pPr>
              <w:tabs>
                <w:tab w:val="left" w:pos="7410"/>
              </w:tabs>
              <w:jc w:val="center"/>
              <w:rPr>
                <w:rFonts w:ascii="GHEA Grapalat" w:hAnsi="GHEA Grapalat" w:cs="Arial Armenian"/>
                <w:b/>
                <w:sz w:val="20"/>
                <w:szCs w:val="20"/>
                <w:lang w:val="fr-FR"/>
              </w:rPr>
            </w:pPr>
          </w:p>
          <w:p w:rsidR="005A394C" w:rsidRDefault="005A394C" w:rsidP="00464808">
            <w:pPr>
              <w:tabs>
                <w:tab w:val="left" w:pos="7410"/>
              </w:tabs>
              <w:jc w:val="center"/>
              <w:rPr>
                <w:rFonts w:ascii="GHEA Grapalat" w:hAnsi="GHEA Grapalat" w:cs="Arial Armenian"/>
                <w:b/>
                <w:sz w:val="20"/>
                <w:szCs w:val="20"/>
                <w:lang w:val="fr-FR"/>
              </w:rPr>
            </w:pPr>
          </w:p>
          <w:p w:rsidR="005A394C" w:rsidRDefault="005A394C" w:rsidP="00464808">
            <w:pPr>
              <w:tabs>
                <w:tab w:val="left" w:pos="7410"/>
              </w:tabs>
              <w:jc w:val="center"/>
              <w:rPr>
                <w:rFonts w:ascii="GHEA Grapalat" w:hAnsi="GHEA Grapalat" w:cs="Arial Armenian"/>
                <w:b/>
                <w:sz w:val="20"/>
                <w:szCs w:val="20"/>
                <w:lang w:val="fr-FR"/>
              </w:rPr>
            </w:pPr>
          </w:p>
          <w:p w:rsidR="005A394C" w:rsidRDefault="005A394C" w:rsidP="00464808">
            <w:pPr>
              <w:tabs>
                <w:tab w:val="left" w:pos="7410"/>
              </w:tabs>
              <w:jc w:val="center"/>
              <w:rPr>
                <w:rFonts w:ascii="GHEA Grapalat" w:hAnsi="GHEA Grapalat" w:cs="Arial Armenian"/>
                <w:b/>
                <w:sz w:val="20"/>
                <w:szCs w:val="20"/>
                <w:lang w:val="fr-FR"/>
              </w:rPr>
            </w:pPr>
          </w:p>
          <w:p w:rsidR="005A394C" w:rsidRDefault="005A394C" w:rsidP="00464808">
            <w:pPr>
              <w:tabs>
                <w:tab w:val="left" w:pos="7410"/>
              </w:tabs>
              <w:jc w:val="center"/>
              <w:rPr>
                <w:rFonts w:ascii="GHEA Grapalat" w:hAnsi="GHEA Grapalat" w:cs="Arial Armenian"/>
                <w:b/>
                <w:sz w:val="20"/>
                <w:szCs w:val="20"/>
                <w:lang w:val="fr-FR"/>
              </w:rPr>
            </w:pPr>
          </w:p>
          <w:p w:rsidR="005A394C" w:rsidRPr="00D55871" w:rsidRDefault="005A394C" w:rsidP="00464808">
            <w:pPr>
              <w:tabs>
                <w:tab w:val="left" w:pos="7410"/>
              </w:tabs>
              <w:jc w:val="center"/>
              <w:rPr>
                <w:rFonts w:ascii="GHEA Grapalat" w:hAnsi="GHEA Grapalat" w:cs="Arial Armenian"/>
                <w:b/>
                <w:sz w:val="20"/>
                <w:szCs w:val="20"/>
                <w:lang w:val="fr-FR"/>
              </w:rPr>
            </w:pPr>
          </w:p>
          <w:p w:rsidR="00464808" w:rsidRPr="00D55871" w:rsidRDefault="00464808" w:rsidP="00464808">
            <w:pPr>
              <w:tabs>
                <w:tab w:val="left" w:pos="7410"/>
              </w:tabs>
              <w:jc w:val="center"/>
              <w:rPr>
                <w:rFonts w:ascii="GHEA Grapalat" w:hAnsi="GHEA Grapalat" w:cs="Arial Armenian"/>
                <w:b/>
                <w:sz w:val="20"/>
                <w:szCs w:val="20"/>
                <w:lang w:val="fr-FR"/>
              </w:rPr>
            </w:pPr>
          </w:p>
          <w:p w:rsidR="005A394C" w:rsidRDefault="00464808" w:rsidP="00464808">
            <w:pPr>
              <w:rPr>
                <w:rFonts w:ascii="GHEA Grapalat" w:hAnsi="GHEA Grapalat"/>
                <w:b/>
                <w:sz w:val="20"/>
                <w:szCs w:val="20"/>
                <w:lang w:val="nb-NO"/>
              </w:rPr>
            </w:pPr>
            <w:r w:rsidRPr="00D55871">
              <w:rPr>
                <w:rFonts w:ascii="GHEA Grapalat" w:hAnsi="GHEA Grapalat"/>
                <w:b/>
                <w:sz w:val="20"/>
                <w:szCs w:val="20"/>
                <w:lang w:val="nb-NO"/>
              </w:rPr>
              <w:t>Режиссер: _____________</w:t>
            </w:r>
          </w:p>
          <w:p w:rsidR="00464808" w:rsidRPr="00D55871" w:rsidRDefault="00464808" w:rsidP="00464808">
            <w:pPr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D55871">
              <w:rPr>
                <w:rFonts w:ascii="GHEA Grapalat" w:hAnsi="GHEA Grapalat"/>
                <w:b/>
                <w:sz w:val="20"/>
                <w:szCs w:val="20"/>
                <w:lang w:val="fr-FR"/>
              </w:rPr>
              <w:t xml:space="preserve">               </w:t>
            </w:r>
            <w:r w:rsidRPr="00D55871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/ </w:t>
            </w:r>
            <w:r w:rsidRPr="00D55871"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  <w:t xml:space="preserve">подпись </w:t>
            </w:r>
            <w:r w:rsidRPr="00D55871">
              <w:rPr>
                <w:rFonts w:ascii="GHEA Grapalat" w:hAnsi="GHEA Grapalat"/>
                <w:b/>
                <w:sz w:val="20"/>
                <w:szCs w:val="20"/>
                <w:lang w:val="hy-AM"/>
              </w:rPr>
              <w:t>/</w:t>
            </w:r>
          </w:p>
          <w:p w:rsidR="00464808" w:rsidRDefault="00464808" w:rsidP="00464808">
            <w:pPr>
              <w:framePr w:hSpace="180" w:wrap="around" w:vAnchor="text" w:hAnchor="margin" w:xAlign="center" w:y="361"/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  <w:r w:rsidRPr="00D55871">
              <w:rPr>
                <w:rFonts w:ascii="GHEA Grapalat" w:hAnsi="GHEA Grapalat" w:cs="Sylfaen"/>
                <w:b/>
                <w:sz w:val="20"/>
                <w:szCs w:val="20"/>
                <w:lang w:val="fr-FR"/>
              </w:rPr>
              <w:t xml:space="preserve">                             </w:t>
            </w:r>
            <w:r w:rsidRPr="00D55871"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  <w:t>К. Т:</w:t>
            </w:r>
          </w:p>
          <w:p w:rsidR="00647D0E" w:rsidRPr="001E4CE4" w:rsidRDefault="00647D0E" w:rsidP="0058140C">
            <w:pPr>
              <w:jc w:val="center"/>
              <w:rPr>
                <w:rFonts w:ascii="GHEA Grapalat" w:hAnsi="GHEA Grapalat"/>
                <w:b/>
                <w:i/>
                <w:sz w:val="20"/>
                <w:szCs w:val="20"/>
                <w:lang w:val="nb-NO"/>
              </w:rPr>
            </w:pPr>
          </w:p>
          <w:p w:rsidR="00221AA4" w:rsidRPr="00B31C5B" w:rsidRDefault="00221AA4" w:rsidP="00FC36EC">
            <w:pPr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4678" w:type="dxa"/>
          </w:tcPr>
          <w:p w:rsidR="00221AA4" w:rsidRPr="00221AA4" w:rsidRDefault="00221AA4" w:rsidP="00FC36EC">
            <w:pPr>
              <w:spacing w:line="360" w:lineRule="auto"/>
              <w:jc w:val="center"/>
              <w:rPr>
                <w:rFonts w:ascii="GHEA Grapalat" w:hAnsi="GHEA Grapalat"/>
                <w:b/>
                <w:sz w:val="22"/>
                <w:szCs w:val="22"/>
                <w:lang w:val="nb-NO"/>
              </w:rPr>
            </w:pPr>
            <w:r w:rsidRPr="00221AA4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В А К А Р О Г:</w:t>
            </w:r>
            <w:r w:rsidRPr="00221AA4">
              <w:rPr>
                <w:rFonts w:ascii="GHEA Grapalat" w:hAnsi="GHEA Grapalat"/>
                <w:b/>
                <w:sz w:val="22"/>
                <w:szCs w:val="22"/>
                <w:lang w:val="nb-NO"/>
              </w:rPr>
              <w:t xml:space="preserve"> </w:t>
            </w:r>
          </w:p>
          <w:p w:rsidR="00221AA4" w:rsidRPr="00B31C5B" w:rsidRDefault="00221AA4" w:rsidP="00FC36EC">
            <w:pPr>
              <w:rPr>
                <w:rFonts w:ascii="GHEA Grapalat" w:hAnsi="GHEA Grapalat"/>
                <w:sz w:val="20"/>
                <w:lang w:val="pt-BR"/>
              </w:rPr>
            </w:pPr>
            <w:r w:rsidRPr="00B31C5B">
              <w:rPr>
                <w:rFonts w:ascii="GHEA Grapalat" w:hAnsi="GHEA Grapalat"/>
                <w:sz w:val="20"/>
                <w:lang w:val="pt-BR"/>
              </w:rPr>
              <w:t xml:space="preserve">       </w:t>
            </w:r>
          </w:p>
          <w:p w:rsidR="00221AA4" w:rsidRPr="00B31C5B" w:rsidRDefault="00221AA4" w:rsidP="00FC36EC">
            <w:pPr>
              <w:rPr>
                <w:rFonts w:ascii="GHEA Grapalat" w:hAnsi="GHEA Grapalat"/>
                <w:sz w:val="20"/>
                <w:lang w:val="pt-BR"/>
              </w:rPr>
            </w:pPr>
          </w:p>
          <w:p w:rsidR="00221AA4" w:rsidRPr="00B31C5B" w:rsidRDefault="00221AA4" w:rsidP="00FC36EC">
            <w:pPr>
              <w:rPr>
                <w:rFonts w:ascii="GHEA Grapalat" w:hAnsi="GHEA Grapalat"/>
                <w:sz w:val="20"/>
                <w:lang w:val="pt-BR"/>
              </w:rPr>
            </w:pPr>
          </w:p>
          <w:p w:rsidR="00221AA4" w:rsidRPr="00B31C5B" w:rsidRDefault="00221AA4" w:rsidP="00FC36EC">
            <w:pPr>
              <w:rPr>
                <w:rFonts w:ascii="GHEA Grapalat" w:hAnsi="GHEA Grapalat"/>
                <w:sz w:val="20"/>
                <w:lang w:val="pt-BR"/>
              </w:rPr>
            </w:pPr>
          </w:p>
          <w:p w:rsidR="00221AA4" w:rsidRDefault="00221AA4" w:rsidP="00FC36EC">
            <w:pPr>
              <w:rPr>
                <w:rFonts w:ascii="GHEA Grapalat" w:hAnsi="GHEA Grapalat"/>
                <w:sz w:val="20"/>
                <w:lang w:val="pt-BR"/>
              </w:rPr>
            </w:pPr>
          </w:p>
          <w:p w:rsidR="00221AA4" w:rsidRPr="004B302D" w:rsidRDefault="00221AA4" w:rsidP="00FC36EC">
            <w:pPr>
              <w:rPr>
                <w:rFonts w:ascii="GHEA Grapalat" w:hAnsi="GHEA Grapalat"/>
                <w:b/>
                <w:sz w:val="20"/>
                <w:szCs w:val="20"/>
                <w:lang w:val="pt-BR" w:eastAsia="ru-RU"/>
              </w:rPr>
            </w:pPr>
          </w:p>
          <w:p w:rsidR="00221AA4" w:rsidRPr="00D64BA6" w:rsidRDefault="00221AA4" w:rsidP="00FC36EC">
            <w:pPr>
              <w:rPr>
                <w:rFonts w:ascii="GHEA Grapalat" w:hAnsi="GHEA Grapalat"/>
                <w:b/>
                <w:sz w:val="20"/>
                <w:szCs w:val="20"/>
                <w:lang w:val="hy-AM" w:eastAsia="ru-RU"/>
              </w:rPr>
            </w:pPr>
            <w:r w:rsidRPr="00D64BA6">
              <w:rPr>
                <w:rFonts w:ascii="GHEA Grapalat" w:hAnsi="GHEA Grapalat"/>
                <w:b/>
                <w:sz w:val="20"/>
                <w:szCs w:val="20"/>
                <w:lang w:val="hy-AM" w:eastAsia="ru-RU"/>
              </w:rPr>
              <w:t>Режиссер:</w:t>
            </w:r>
          </w:p>
          <w:p w:rsidR="00221AA4" w:rsidRPr="00B31C5B" w:rsidRDefault="00221AA4" w:rsidP="00FC36EC">
            <w:pPr>
              <w:rPr>
                <w:rFonts w:ascii="GHEA Grapalat" w:hAnsi="GHEA Grapalat"/>
                <w:sz w:val="20"/>
                <w:lang w:val="pt-BR"/>
              </w:rPr>
            </w:pPr>
          </w:p>
          <w:p w:rsidR="00221AA4" w:rsidRPr="00B31C5B" w:rsidRDefault="00221AA4" w:rsidP="00FC36EC">
            <w:pPr>
              <w:rPr>
                <w:rFonts w:ascii="GHEA Grapalat" w:hAnsi="GHEA Grapalat"/>
                <w:sz w:val="20"/>
                <w:lang w:val="pt-BR"/>
              </w:rPr>
            </w:pPr>
            <w:r w:rsidRPr="00B31C5B">
              <w:rPr>
                <w:rFonts w:ascii="GHEA Grapalat" w:hAnsi="GHEA Grapalat"/>
                <w:sz w:val="20"/>
                <w:lang w:val="pt-BR"/>
              </w:rPr>
              <w:t>--------------------------------------------</w:t>
            </w:r>
          </w:p>
          <w:p w:rsidR="00221AA4" w:rsidRPr="00B31C5B" w:rsidRDefault="00221AA4" w:rsidP="00FC36EC">
            <w:pPr>
              <w:rPr>
                <w:rFonts w:ascii="GHEA Grapalat" w:hAnsi="GHEA Grapalat"/>
                <w:sz w:val="16"/>
                <w:szCs w:val="16"/>
                <w:lang w:val="pt-BR"/>
              </w:rPr>
            </w:pPr>
            <w:r w:rsidRPr="00B31C5B">
              <w:rPr>
                <w:rFonts w:ascii="GHEA Grapalat" w:hAnsi="GHEA Grapalat"/>
                <w:sz w:val="20"/>
                <w:lang w:val="pt-BR"/>
              </w:rPr>
              <w:t xml:space="preserve">                       </w:t>
            </w:r>
            <w:r w:rsidRPr="00B31C5B">
              <w:rPr>
                <w:rFonts w:ascii="GHEA Grapalat" w:hAnsi="GHEA Grapalat"/>
                <w:sz w:val="16"/>
                <w:szCs w:val="16"/>
                <w:lang w:val="pt-BR"/>
              </w:rPr>
              <w:t>(подпись)</w:t>
            </w:r>
          </w:p>
          <w:p w:rsidR="00221AA4" w:rsidRPr="00B31C5B" w:rsidRDefault="00221AA4" w:rsidP="00FC36EC">
            <w:pPr>
              <w:rPr>
                <w:rFonts w:ascii="GHEA Grapalat" w:hAnsi="GHEA Grapalat"/>
                <w:sz w:val="16"/>
                <w:szCs w:val="16"/>
                <w:lang w:val="pt-BR"/>
              </w:rPr>
            </w:pPr>
            <w:r w:rsidRPr="00B31C5B">
              <w:rPr>
                <w:rFonts w:ascii="GHEA Grapalat" w:hAnsi="GHEA Grapalat"/>
                <w:sz w:val="16"/>
                <w:szCs w:val="16"/>
                <w:lang w:val="pt-BR"/>
              </w:rPr>
              <w:t xml:space="preserve">                                  </w:t>
            </w:r>
          </w:p>
          <w:p w:rsidR="00221AA4" w:rsidRPr="00B31C5B" w:rsidRDefault="00221AA4" w:rsidP="00FC36EC">
            <w:pPr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B31C5B">
              <w:rPr>
                <w:rFonts w:ascii="GHEA Grapalat" w:hAnsi="GHEA Grapalat"/>
                <w:sz w:val="16"/>
                <w:szCs w:val="16"/>
                <w:lang w:val="pt-BR"/>
              </w:rPr>
              <w:t>К.Т.</w:t>
            </w:r>
          </w:p>
        </w:tc>
      </w:tr>
    </w:tbl>
    <w:p w:rsidR="00221AA4" w:rsidRDefault="00221AA4" w:rsidP="00EF3662">
      <w:pPr>
        <w:rPr>
          <w:rFonts w:ascii="GHEA Grapalat" w:hAnsi="GHEA Grapalat"/>
          <w:sz w:val="20"/>
          <w:lang w:val="hy-AM"/>
        </w:rPr>
      </w:pPr>
    </w:p>
    <w:p w:rsidR="00221AA4" w:rsidRDefault="00221AA4" w:rsidP="00EF3662">
      <w:pPr>
        <w:rPr>
          <w:rFonts w:ascii="GHEA Grapalat" w:hAnsi="GHEA Grapalat"/>
          <w:sz w:val="20"/>
          <w:lang w:val="hy-AM"/>
        </w:rPr>
      </w:pPr>
    </w:p>
    <w:p w:rsidR="00221AA4" w:rsidRPr="005E1F72" w:rsidRDefault="00221AA4" w:rsidP="00EF3662">
      <w:pPr>
        <w:rPr>
          <w:rFonts w:ascii="GHEA Grapalat" w:hAnsi="GHEA Grapalat"/>
          <w:sz w:val="20"/>
          <w:lang w:val="hy-AM"/>
        </w:rPr>
      </w:pPr>
    </w:p>
    <w:p w:rsidR="00071D1C" w:rsidRPr="005E1F72" w:rsidRDefault="00071D1C" w:rsidP="00EF3662">
      <w:pPr>
        <w:ind w:firstLine="720"/>
        <w:jc w:val="both"/>
        <w:rPr>
          <w:rFonts w:ascii="GHEA Grapalat" w:hAnsi="GHEA Grapalat"/>
          <w:sz w:val="20"/>
          <w:lang w:val="hy-AM"/>
        </w:rPr>
      </w:pPr>
      <w:r w:rsidRPr="005E1F72">
        <w:rPr>
          <w:rFonts w:ascii="GHEA Grapalat" w:hAnsi="GHEA Grapalat" w:cs="Sylfaen"/>
          <w:i/>
          <w:sz w:val="20"/>
          <w:lang w:val="hy-AM"/>
        </w:rPr>
        <w:t>При необходимости в договор могут быть включены положения, не противоречащие законодательству РА.</w:t>
      </w:r>
    </w:p>
    <w:p w:rsidR="00071D1C" w:rsidRPr="005E1F72" w:rsidRDefault="00071D1C" w:rsidP="00EF3662">
      <w:pPr>
        <w:tabs>
          <w:tab w:val="left" w:pos="1276"/>
        </w:tabs>
        <w:ind w:firstLine="720"/>
        <w:jc w:val="both"/>
        <w:rPr>
          <w:rFonts w:ascii="GHEA Grapalat" w:hAnsi="GHEA Grapalat" w:cs="Sylfaen"/>
          <w:sz w:val="20"/>
          <w:u w:val="single"/>
          <w:lang w:val="hy-AM"/>
        </w:rPr>
      </w:pPr>
    </w:p>
    <w:p w:rsidR="00071D1C" w:rsidRPr="005E1F72" w:rsidRDefault="00071D1C" w:rsidP="00EF3662">
      <w:pPr>
        <w:rPr>
          <w:rFonts w:ascii="GHEA Grapalat" w:hAnsi="GHEA Grapalat"/>
          <w:sz w:val="20"/>
          <w:lang w:val="hy-AM"/>
        </w:rPr>
      </w:pPr>
    </w:p>
    <w:p w:rsidR="00071D1C" w:rsidRPr="005E1F72" w:rsidRDefault="00071D1C" w:rsidP="00EF3662">
      <w:pPr>
        <w:rPr>
          <w:rFonts w:ascii="GHEA Grapalat" w:hAnsi="GHEA Grapalat"/>
          <w:sz w:val="20"/>
          <w:lang w:val="hy-AM"/>
        </w:rPr>
      </w:pPr>
    </w:p>
    <w:p w:rsidR="00071D1C" w:rsidRPr="005E1F72" w:rsidRDefault="00071D1C" w:rsidP="00EF3662">
      <w:pPr>
        <w:rPr>
          <w:rFonts w:ascii="GHEA Grapalat" w:hAnsi="GHEA Grapalat"/>
          <w:sz w:val="20"/>
          <w:lang w:val="hy-AM"/>
        </w:rPr>
      </w:pPr>
    </w:p>
    <w:p w:rsidR="00071D1C" w:rsidRPr="005E1F72" w:rsidRDefault="00071D1C" w:rsidP="00EF3662">
      <w:pPr>
        <w:rPr>
          <w:rFonts w:ascii="GHEA Grapalat" w:hAnsi="GHEA Grapalat"/>
          <w:sz w:val="20"/>
          <w:lang w:val="hy-AM"/>
        </w:rPr>
      </w:pPr>
    </w:p>
    <w:p w:rsidR="00071D1C" w:rsidRPr="005E1F72" w:rsidRDefault="00071D1C" w:rsidP="00EF3662">
      <w:pPr>
        <w:jc w:val="right"/>
        <w:rPr>
          <w:rFonts w:ascii="GHEA Grapalat" w:hAnsi="GHEA Grapalat"/>
          <w:sz w:val="20"/>
          <w:lang w:val="hy-AM"/>
        </w:rPr>
        <w:sectPr w:rsidR="00071D1C" w:rsidRPr="005E1F72" w:rsidSect="009E7BBE">
          <w:pgSz w:w="11906" w:h="16838" w:code="9"/>
          <w:pgMar w:top="540" w:right="476" w:bottom="360" w:left="720" w:header="562" w:footer="562" w:gutter="0"/>
          <w:cols w:space="720"/>
        </w:sectPr>
      </w:pPr>
    </w:p>
    <w:p w:rsidR="00E01F91" w:rsidRPr="00E6597C" w:rsidRDefault="00E01F91" w:rsidP="00E01F91">
      <w:pPr>
        <w:ind w:firstLine="567"/>
        <w:jc w:val="right"/>
        <w:rPr>
          <w:rFonts w:ascii="GHEA Grapalat" w:hAnsi="GHEA Grapalat"/>
          <w:i/>
          <w:lang w:val="hy-AM"/>
        </w:rPr>
      </w:pPr>
    </w:p>
    <w:p w:rsidR="00E01F91" w:rsidRPr="00E6597C" w:rsidRDefault="00E01F91" w:rsidP="00E01F91">
      <w:pPr>
        <w:ind w:firstLine="567"/>
        <w:jc w:val="right"/>
        <w:rPr>
          <w:rFonts w:ascii="GHEA Grapalat" w:hAnsi="GHEA Grapalat" w:cs="Arial"/>
          <w:i/>
          <w:sz w:val="20"/>
          <w:szCs w:val="20"/>
          <w:lang w:val="hy-AM"/>
        </w:rPr>
      </w:pPr>
      <w:r w:rsidRPr="00E6597C">
        <w:rPr>
          <w:rFonts w:ascii="GHEA Grapalat" w:hAnsi="GHEA Grapalat" w:cs="Sylfaen"/>
          <w:i/>
          <w:sz w:val="20"/>
          <w:szCs w:val="20"/>
          <w:lang w:val="hy-AM"/>
        </w:rPr>
        <w:t>Приложение:</w:t>
      </w:r>
      <w:r w:rsidRPr="00E6597C">
        <w:rPr>
          <w:rFonts w:ascii="GHEA Grapalat" w:hAnsi="GHEA Grapalat" w:cs="Arial"/>
          <w:i/>
          <w:sz w:val="20"/>
          <w:szCs w:val="20"/>
          <w:lang w:val="hy-AM"/>
        </w:rPr>
        <w:t xml:space="preserve"> </w:t>
      </w:r>
      <w:r w:rsidRPr="00E6597C">
        <w:rPr>
          <w:rFonts w:ascii="GHEA Grapalat" w:hAnsi="GHEA Grapalat" w:cs="Sylfaen"/>
          <w:i/>
          <w:sz w:val="20"/>
          <w:szCs w:val="20"/>
          <w:lang w:val="hy-AM"/>
        </w:rPr>
        <w:t xml:space="preserve">номер </w:t>
      </w:r>
      <w:r w:rsidRPr="00E6597C">
        <w:rPr>
          <w:rFonts w:ascii="GHEA Grapalat" w:hAnsi="GHEA Grapalat" w:cs="Arial"/>
          <w:i/>
          <w:sz w:val="20"/>
          <w:szCs w:val="20"/>
          <w:lang w:val="hy-AM"/>
        </w:rPr>
        <w:t>1</w:t>
      </w:r>
    </w:p>
    <w:p w:rsidR="00E01F91" w:rsidRPr="00E6597C" w:rsidRDefault="00E01F91" w:rsidP="00E01F91">
      <w:pPr>
        <w:ind w:firstLine="567"/>
        <w:jc w:val="right"/>
        <w:rPr>
          <w:rFonts w:ascii="GHEA Grapalat" w:hAnsi="GHEA Grapalat" w:cs="Arial"/>
          <w:i/>
          <w:sz w:val="20"/>
          <w:szCs w:val="20"/>
          <w:lang w:val="pt-BR"/>
        </w:rPr>
      </w:pPr>
      <w:r w:rsidRPr="00E6597C">
        <w:rPr>
          <w:rFonts w:ascii="GHEA Grapalat" w:hAnsi="GHEA Grapalat"/>
          <w:sz w:val="20"/>
          <w:szCs w:val="20"/>
          <w:lang w:val="hy-AM"/>
        </w:rPr>
        <w:t>"</w:t>
      </w:r>
      <w:r w:rsidRPr="00E6597C">
        <w:rPr>
          <w:rFonts w:ascii="GHEA Grapalat" w:hAnsi="GHEA Grapalat"/>
          <w:i/>
          <w:sz w:val="20"/>
          <w:szCs w:val="20"/>
          <w:lang w:val="pt-BR"/>
        </w:rPr>
        <w:t xml:space="preserve">           </w:t>
      </w:r>
      <w:r w:rsidRPr="00E6597C">
        <w:rPr>
          <w:rFonts w:ascii="GHEA Grapalat" w:hAnsi="GHEA Grapalat"/>
          <w:sz w:val="20"/>
          <w:szCs w:val="20"/>
          <w:lang w:val="hy-AM"/>
        </w:rPr>
        <w:t xml:space="preserve">20 </w:t>
      </w:r>
      <w:r w:rsidRPr="00E6597C">
        <w:rPr>
          <w:rFonts w:ascii="GHEA Grapalat" w:hAnsi="GHEA Grapalat"/>
          <w:i/>
          <w:sz w:val="20"/>
          <w:szCs w:val="20"/>
          <w:lang w:val="pt-BR"/>
        </w:rPr>
        <w:t xml:space="preserve">лет </w:t>
      </w:r>
      <w:r w:rsidRPr="00E6597C">
        <w:rPr>
          <w:rFonts w:ascii="GHEA Grapalat" w:hAnsi="GHEA Grapalat" w:cs="Sylfaen"/>
          <w:i/>
          <w:sz w:val="20"/>
          <w:szCs w:val="20"/>
          <w:lang w:val="pt-BR"/>
        </w:rPr>
        <w:t>запечатанный</w:t>
      </w:r>
      <w:r w:rsidRPr="00E6597C">
        <w:rPr>
          <w:rFonts w:ascii="GHEA Grapalat" w:hAnsi="GHEA Grapalat" w:cs="Arial"/>
          <w:i/>
          <w:sz w:val="20"/>
          <w:szCs w:val="20"/>
          <w:lang w:val="pt-BR"/>
        </w:rPr>
        <w:t xml:space="preserve"> </w:t>
      </w:r>
    </w:p>
    <w:p w:rsidR="00E01F91" w:rsidRPr="00E6597C" w:rsidRDefault="00E01F91" w:rsidP="00E01F91">
      <w:pPr>
        <w:jc w:val="right"/>
        <w:rPr>
          <w:rFonts w:ascii="GHEA Grapalat" w:hAnsi="GHEA Grapalat" w:cs="Arial"/>
          <w:i/>
          <w:sz w:val="20"/>
          <w:szCs w:val="20"/>
          <w:lang w:val="pt-BR"/>
        </w:rPr>
      </w:pPr>
      <w:r w:rsidRPr="00E6597C">
        <w:rPr>
          <w:rFonts w:ascii="GHEA Grapalat" w:hAnsi="GHEA Grapalat" w:cs="Sylfaen"/>
          <w:i/>
          <w:sz w:val="20"/>
          <w:szCs w:val="20"/>
          <w:lang w:val="pt-BR"/>
        </w:rPr>
        <w:t>код контракта</w:t>
      </w:r>
    </w:p>
    <w:p w:rsidR="00E01F91" w:rsidRPr="00E6597C" w:rsidRDefault="00E01F91" w:rsidP="00E01F91">
      <w:pPr>
        <w:jc w:val="center"/>
        <w:rPr>
          <w:rFonts w:ascii="GHEA Grapalat" w:hAnsi="GHEA Grapalat" w:cs="Sylfaen"/>
          <w:b/>
          <w:lang w:val="hy-AM"/>
        </w:rPr>
      </w:pPr>
    </w:p>
    <w:p w:rsidR="00E01F91" w:rsidRPr="00E6597C" w:rsidRDefault="00E01F91" w:rsidP="00E01F91">
      <w:pPr>
        <w:jc w:val="center"/>
        <w:rPr>
          <w:rFonts w:ascii="GHEA Grapalat" w:hAnsi="GHEA Grapalat"/>
          <w:b/>
          <w:lang w:val="hy-AM"/>
        </w:rPr>
      </w:pPr>
    </w:p>
    <w:p w:rsidR="00E01F91" w:rsidRPr="00E6597C" w:rsidRDefault="00E01F91" w:rsidP="00E01F91">
      <w:pPr>
        <w:jc w:val="center"/>
        <w:rPr>
          <w:rFonts w:ascii="GHEA Grapalat" w:hAnsi="GHEA Grapalat"/>
          <w:b/>
          <w:lang w:val="hy-AM"/>
        </w:rPr>
      </w:pPr>
    </w:p>
    <w:p w:rsidR="00E01F91" w:rsidRPr="00E6597C" w:rsidRDefault="00E01F91" w:rsidP="00E01F91">
      <w:pPr>
        <w:jc w:val="center"/>
        <w:rPr>
          <w:rFonts w:ascii="GHEA Grapalat" w:hAnsi="GHEA Grapalat"/>
          <w:b/>
          <w:lang w:val="hy-AM"/>
        </w:rPr>
      </w:pPr>
    </w:p>
    <w:p w:rsidR="00E01F91" w:rsidRPr="00E6597C" w:rsidRDefault="00E01F91" w:rsidP="00E01F91">
      <w:pPr>
        <w:jc w:val="center"/>
        <w:rPr>
          <w:rFonts w:ascii="GHEA Grapalat" w:hAnsi="GHEA Grapalat" w:cs="Arial"/>
          <w:b/>
          <w:lang w:val="hy-AM"/>
        </w:rPr>
      </w:pPr>
      <w:r w:rsidRPr="00E6597C">
        <w:rPr>
          <w:rFonts w:ascii="GHEA Grapalat" w:hAnsi="GHEA Grapalat" w:cs="Sylfaen"/>
          <w:b/>
          <w:lang w:val="hy-AM"/>
        </w:rPr>
        <w:t xml:space="preserve">ОБЪЕМНЫЙ ЛИСТ </w:t>
      </w:r>
      <w:r w:rsidRPr="00E6597C">
        <w:rPr>
          <w:rFonts w:ascii="GHEA Grapalat" w:hAnsi="GHEA Grapalat" w:cs="Arial"/>
          <w:b/>
          <w:lang w:val="hy-AM"/>
        </w:rPr>
        <w:t xml:space="preserve">- </w:t>
      </w:r>
      <w:r w:rsidRPr="00E6597C">
        <w:rPr>
          <w:rFonts w:ascii="GHEA Grapalat" w:hAnsi="GHEA Grapalat" w:cs="Sylfaen"/>
          <w:b/>
          <w:lang w:val="hy-AM"/>
        </w:rPr>
        <w:t>СЧЕТ*</w:t>
      </w:r>
    </w:p>
    <w:p w:rsidR="00E01F91" w:rsidRPr="00E6597C" w:rsidRDefault="00E01F91" w:rsidP="00E01F91">
      <w:pPr>
        <w:ind w:firstLine="567"/>
        <w:jc w:val="right"/>
        <w:rPr>
          <w:rFonts w:ascii="GHEA Grapalat" w:hAnsi="GHEA Grapalat"/>
          <w:i/>
          <w:lang w:val="hy-AM"/>
        </w:rPr>
      </w:pPr>
    </w:p>
    <w:p w:rsidR="00E01F91" w:rsidRPr="007D1D9C" w:rsidRDefault="00E01F91" w:rsidP="00E01F91">
      <w:pPr>
        <w:ind w:firstLine="567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  <w:r w:rsidRPr="00E01F91">
        <w:rPr>
          <w:rFonts w:ascii="GHEA Grapalat" w:hAnsi="GHEA Grapalat"/>
          <w:b/>
          <w:i/>
          <w:lang w:val="hy-AM"/>
        </w:rPr>
        <w:t>"РА</w:t>
      </w:r>
      <w:r w:rsidRPr="00E01F91">
        <w:rPr>
          <w:rFonts w:ascii="GHEA Grapalat" w:hAnsi="GHEA Grapalat"/>
          <w:b/>
          <w:i/>
          <w:lang w:val="nb-NO"/>
        </w:rPr>
        <w:t xml:space="preserve"> </w:t>
      </w:r>
      <w:r w:rsidRPr="00E01F91">
        <w:rPr>
          <w:rFonts w:ascii="GHEA Grapalat" w:hAnsi="GHEA Grapalat"/>
          <w:b/>
          <w:lang w:val="hy-AM"/>
        </w:rPr>
        <w:t xml:space="preserve">Х. Дзорагиге Гегаркуникского марза. Работы «Лаборатория ремонта </w:t>
      </w:r>
      <w:r w:rsidR="00D4188C" w:rsidRPr="00E01F91">
        <w:rPr>
          <w:rFonts w:ascii="GHEA Grapalat" w:hAnsi="GHEA Grapalat"/>
          <w:b/>
          <w:i/>
          <w:lang w:val="hy-AM"/>
        </w:rPr>
        <w:t xml:space="preserve">» </w:t>
      </w:r>
      <w:r>
        <w:rPr>
          <w:rFonts w:ascii="GHEA Grapalat" w:hAnsi="GHEA Grapalat"/>
          <w:lang w:val="hy-AM"/>
        </w:rPr>
        <w:t xml:space="preserve">для нужд </w:t>
      </w:r>
      <w:r w:rsidRPr="00E01F91">
        <w:rPr>
          <w:rFonts w:ascii="GHEA Grapalat" w:hAnsi="GHEA Grapalat"/>
          <w:b/>
          <w:lang w:val="hy-AM"/>
        </w:rPr>
        <w:t xml:space="preserve">Казарянской начальной школы </w:t>
      </w:r>
      <w:r w:rsidR="00D4188C">
        <w:rPr>
          <w:rFonts w:ascii="GHEA Grapalat" w:hAnsi="GHEA Grapalat" w:cs="Arial Armenian"/>
          <w:b/>
          <w:lang w:val="nb-NO"/>
        </w:rPr>
        <w:t xml:space="preserve">для нужд </w:t>
      </w:r>
      <w:r w:rsidRPr="00E01F91">
        <w:rPr>
          <w:rFonts w:ascii="GHEA Grapalat" w:hAnsi="GHEA Grapalat" w:cs="Arial Armenian"/>
          <w:b/>
          <w:lang w:val="fr-FR"/>
        </w:rPr>
        <w:t>СНОК</w:t>
      </w:r>
    </w:p>
    <w:p w:rsidR="00E01F91" w:rsidRPr="007D1D9C" w:rsidRDefault="00E01F91" w:rsidP="00E01F91">
      <w:pPr>
        <w:ind w:firstLine="567"/>
        <w:jc w:val="center"/>
        <w:rPr>
          <w:rFonts w:ascii="GHEA Grapalat" w:hAnsi="GHEA Grapalat"/>
          <w:b/>
          <w:sz w:val="20"/>
          <w:lang w:val="hy-AM"/>
        </w:rPr>
      </w:pPr>
    </w:p>
    <w:p w:rsidR="00E01F91" w:rsidRDefault="00E01F91" w:rsidP="00E01F91">
      <w:pPr>
        <w:ind w:firstLine="567"/>
        <w:jc w:val="center"/>
        <w:rPr>
          <w:rFonts w:ascii="GHEA Grapalat" w:hAnsi="GHEA Grapalat"/>
          <w:i/>
          <w:lang w:val="hy-AM"/>
        </w:rPr>
      </w:pPr>
    </w:p>
    <w:p w:rsidR="00E01F91" w:rsidRDefault="00E01F91" w:rsidP="00E01F91">
      <w:pPr>
        <w:ind w:firstLine="567"/>
        <w:jc w:val="center"/>
        <w:rPr>
          <w:rFonts w:ascii="GHEA Grapalat" w:hAnsi="GHEA Grapalat"/>
          <w:i/>
          <w:lang w:val="hy-AM"/>
        </w:rPr>
      </w:pPr>
    </w:p>
    <w:p w:rsidR="00E01F91" w:rsidRDefault="00E01F91" w:rsidP="00E01F91">
      <w:pPr>
        <w:ind w:firstLine="567"/>
        <w:jc w:val="center"/>
        <w:rPr>
          <w:rFonts w:ascii="GHEA Grapalat" w:hAnsi="GHEA Grapalat"/>
          <w:i/>
          <w:lang w:val="hy-AM"/>
        </w:rPr>
      </w:pPr>
    </w:p>
    <w:p w:rsidR="00E01F91" w:rsidRPr="00AD4E67" w:rsidRDefault="00E01F91" w:rsidP="00E01F91">
      <w:pPr>
        <w:ind w:firstLine="567"/>
        <w:jc w:val="center"/>
        <w:rPr>
          <w:rFonts w:ascii="GHEA Grapalat" w:hAnsi="GHEA Grapalat"/>
          <w:i/>
          <w:lang w:val="hy-AM"/>
        </w:rPr>
      </w:pPr>
      <w:r>
        <w:rPr>
          <w:rFonts w:ascii="GHEA Grapalat" w:hAnsi="GHEA Grapalat"/>
          <w:i/>
          <w:lang w:val="hy-AM"/>
        </w:rPr>
        <w:t>ПРИКРЕПЛЕНИЕ</w:t>
      </w:r>
    </w:p>
    <w:p w:rsidR="00E01F91" w:rsidRPr="00E6597C" w:rsidRDefault="00E01F91" w:rsidP="00E01F91">
      <w:pPr>
        <w:ind w:firstLine="567"/>
        <w:jc w:val="center"/>
        <w:rPr>
          <w:rFonts w:ascii="GHEA Grapalat" w:hAnsi="GHEA Grapalat"/>
          <w:i/>
          <w:lang w:val="pt-BR"/>
        </w:rPr>
      </w:pPr>
    </w:p>
    <w:p w:rsidR="00E01F91" w:rsidRPr="00E6597C" w:rsidRDefault="00E01F91" w:rsidP="00E01F91">
      <w:pPr>
        <w:ind w:firstLine="567"/>
        <w:jc w:val="right"/>
        <w:rPr>
          <w:rFonts w:ascii="GHEA Grapalat" w:hAnsi="GHEA Grapalat"/>
          <w:i/>
          <w:lang w:val="pt-BR"/>
        </w:rPr>
      </w:pPr>
    </w:p>
    <w:p w:rsidR="00E01F91" w:rsidRPr="00E6597C" w:rsidRDefault="00E01F91" w:rsidP="00E01F91">
      <w:pPr>
        <w:ind w:firstLine="567"/>
        <w:jc w:val="right"/>
        <w:rPr>
          <w:rFonts w:ascii="GHEA Grapalat" w:hAnsi="GHEA Grapalat"/>
          <w:i/>
          <w:lang w:val="pt-BR"/>
        </w:rPr>
      </w:pPr>
    </w:p>
    <w:p w:rsidR="00E01F91" w:rsidRPr="00E6597C" w:rsidRDefault="00E01F91" w:rsidP="00E01F91">
      <w:pPr>
        <w:ind w:firstLine="567"/>
        <w:jc w:val="right"/>
        <w:rPr>
          <w:rFonts w:ascii="GHEA Grapalat" w:hAnsi="GHEA Grapalat"/>
          <w:i/>
          <w:lang w:val="pt-BR"/>
        </w:rPr>
      </w:pPr>
    </w:p>
    <w:p w:rsidR="00E01F91" w:rsidRPr="00E6597C" w:rsidRDefault="00E01F91" w:rsidP="00E01F91">
      <w:pPr>
        <w:ind w:firstLine="567"/>
        <w:jc w:val="right"/>
        <w:rPr>
          <w:rFonts w:ascii="GHEA Grapalat" w:hAnsi="GHEA Grapalat"/>
          <w:i/>
          <w:lang w:val="pt-BR"/>
        </w:rPr>
      </w:pPr>
    </w:p>
    <w:p w:rsidR="00E01F91" w:rsidRPr="00E6597C" w:rsidRDefault="00E01F91" w:rsidP="00E01F91">
      <w:pPr>
        <w:ind w:firstLine="567"/>
        <w:jc w:val="right"/>
        <w:rPr>
          <w:rFonts w:ascii="GHEA Grapalat" w:hAnsi="GHEA Grapalat"/>
          <w:i/>
          <w:lang w:val="pt-BR"/>
        </w:rPr>
      </w:pPr>
    </w:p>
    <w:p w:rsidR="00E01F91" w:rsidRPr="00E6597C" w:rsidRDefault="00E01F91" w:rsidP="00E01F91">
      <w:pPr>
        <w:ind w:firstLine="567"/>
        <w:jc w:val="right"/>
        <w:rPr>
          <w:rFonts w:ascii="GHEA Grapalat" w:hAnsi="GHEA Grapalat"/>
          <w:i/>
          <w:lang w:val="pt-BR"/>
        </w:rPr>
      </w:pPr>
    </w:p>
    <w:p w:rsidR="00E01F91" w:rsidRPr="00E6597C" w:rsidRDefault="00E01F91" w:rsidP="00E01F91">
      <w:pPr>
        <w:ind w:firstLine="567"/>
        <w:jc w:val="right"/>
        <w:rPr>
          <w:rFonts w:ascii="GHEA Grapalat" w:hAnsi="GHEA Grapalat"/>
          <w:i/>
          <w:lang w:val="pt-BR"/>
        </w:rPr>
      </w:pPr>
    </w:p>
    <w:p w:rsidR="00E01F91" w:rsidRPr="00E6597C" w:rsidRDefault="00E01F91" w:rsidP="00E01F91">
      <w:pPr>
        <w:ind w:firstLine="567"/>
        <w:jc w:val="right"/>
        <w:rPr>
          <w:rFonts w:ascii="GHEA Grapalat" w:hAnsi="GHEA Grapalat"/>
          <w:i/>
          <w:lang w:val="pt-BR"/>
        </w:rPr>
      </w:pPr>
    </w:p>
    <w:p w:rsidR="00472776" w:rsidRPr="00D55871" w:rsidRDefault="00E01F91" w:rsidP="00472776">
      <w:pPr>
        <w:tabs>
          <w:tab w:val="left" w:pos="7410"/>
        </w:tabs>
        <w:rPr>
          <w:rFonts w:ascii="GHEA Grapalat" w:hAnsi="GHEA Grapalat" w:cs="Arial Armenian"/>
          <w:b/>
          <w:sz w:val="20"/>
          <w:szCs w:val="20"/>
          <w:lang w:val="fr-FR"/>
        </w:rPr>
      </w:pPr>
      <w:r w:rsidRPr="00E6597C">
        <w:rPr>
          <w:rFonts w:ascii="GHEA Grapalat" w:hAnsi="GHEA Grapalat" w:cs="Sylfaen"/>
          <w:sz w:val="22"/>
          <w:szCs w:val="22"/>
          <w:lang w:val="af-ZA"/>
        </w:rPr>
        <w:t xml:space="preserve">*Работы выполняет подрядчик </w:t>
      </w:r>
      <w:r>
        <w:rPr>
          <w:rFonts w:ascii="GHEA Grapalat" w:hAnsi="GHEA Grapalat" w:cs="Sylfaen"/>
          <w:sz w:val="22"/>
          <w:szCs w:val="22"/>
          <w:lang w:val="hy-AM"/>
        </w:rPr>
        <w:t xml:space="preserve">, Гегаркуникский марз, Дзорагигу </w:t>
      </w:r>
      <w:r w:rsidR="00472776" w:rsidRPr="00472776">
        <w:rPr>
          <w:rFonts w:ascii="GHEA Grapalat" w:hAnsi="GHEA Grapalat" w:cs="Sylfaen"/>
          <w:sz w:val="22"/>
          <w:szCs w:val="22"/>
          <w:lang w:val="pt-BR"/>
        </w:rPr>
        <w:t>, РА.</w:t>
      </w:r>
      <w:r w:rsidR="00472776" w:rsidRPr="00472776">
        <w:rPr>
          <w:rFonts w:ascii="GHEA Grapalat" w:hAnsi="GHEA Grapalat" w:cs="Arial Armenian"/>
          <w:b/>
          <w:sz w:val="20"/>
          <w:szCs w:val="20"/>
          <w:lang w:val="fr-FR"/>
        </w:rPr>
        <w:t xml:space="preserve"> </w:t>
      </w:r>
      <w:r w:rsidR="00A674AB" w:rsidRPr="00A674AB">
        <w:rPr>
          <w:rFonts w:ascii="GHEA Grapalat" w:hAnsi="GHEA Grapalat" w:cs="Arial Armenian"/>
          <w:b/>
          <w:sz w:val="20"/>
          <w:szCs w:val="20"/>
          <w:lang w:val="pt-BR"/>
        </w:rPr>
        <w:t xml:space="preserve">12 </w:t>
      </w:r>
      <w:r w:rsidR="00A674AB">
        <w:rPr>
          <w:rFonts w:ascii="GHEA Grapalat" w:hAnsi="GHEA Grapalat" w:cs="Arial Armenian"/>
          <w:b/>
          <w:sz w:val="20"/>
          <w:szCs w:val="20"/>
          <w:lang w:val="fr-FR"/>
        </w:rPr>
        <w:t xml:space="preserve">ул. </w:t>
      </w:r>
      <w:r w:rsidR="00A674AB" w:rsidRPr="00A674AB">
        <w:rPr>
          <w:rFonts w:ascii="GHEA Grapalat" w:hAnsi="GHEA Grapalat" w:cs="Arial Armenian"/>
          <w:b/>
          <w:sz w:val="20"/>
          <w:szCs w:val="20"/>
          <w:lang w:val="pt-BR"/>
        </w:rPr>
        <w:t xml:space="preserve">26 </w:t>
      </w:r>
      <w:r w:rsidR="00472776">
        <w:rPr>
          <w:rFonts w:ascii="GHEA Grapalat" w:hAnsi="GHEA Grapalat" w:cs="Arial Armenian"/>
          <w:b/>
          <w:sz w:val="20"/>
          <w:szCs w:val="20"/>
          <w:lang w:val="fr-FR"/>
        </w:rPr>
        <w:t>зданий</w:t>
      </w:r>
      <w:r w:rsidR="00472776">
        <w:rPr>
          <w:rFonts w:ascii="GHEA Grapalat" w:hAnsi="GHEA Grapalat" w:cs="Sylfaen"/>
          <w:sz w:val="22"/>
          <w:szCs w:val="22"/>
          <w:lang w:val="hy-AM"/>
        </w:rPr>
        <w:t xml:space="preserve">  </w:t>
      </w:r>
      <w:r w:rsidR="00472776" w:rsidRPr="00E6597C">
        <w:rPr>
          <w:rFonts w:ascii="GHEA Grapalat" w:hAnsi="GHEA Grapalat" w:cs="Sylfaen"/>
          <w:sz w:val="22"/>
          <w:szCs w:val="22"/>
          <w:lang w:val="af-ZA"/>
        </w:rPr>
        <w:t>по адресу</w:t>
      </w:r>
    </w:p>
    <w:p w:rsidR="00E01F91" w:rsidRPr="00E6597C" w:rsidRDefault="00E01F91" w:rsidP="00E01F91">
      <w:pPr>
        <w:ind w:firstLine="567"/>
        <w:jc w:val="right"/>
        <w:rPr>
          <w:rFonts w:ascii="GHEA Grapalat" w:hAnsi="GHEA Grapalat"/>
          <w:i/>
          <w:lang w:val="pt-BR"/>
        </w:rPr>
      </w:pPr>
    </w:p>
    <w:p w:rsidR="00E01F91" w:rsidRPr="00E6597C" w:rsidRDefault="00E01F91" w:rsidP="00E01F91">
      <w:pPr>
        <w:ind w:firstLine="567"/>
        <w:jc w:val="right"/>
        <w:rPr>
          <w:rFonts w:ascii="GHEA Grapalat" w:hAnsi="GHEA Grapalat"/>
          <w:i/>
          <w:lang w:val="pt-BR"/>
        </w:rPr>
      </w:pPr>
    </w:p>
    <w:p w:rsidR="00E01F91" w:rsidRPr="00E6597C" w:rsidRDefault="00E01F91" w:rsidP="00E01F91">
      <w:pPr>
        <w:ind w:firstLine="567"/>
        <w:jc w:val="right"/>
        <w:rPr>
          <w:rFonts w:ascii="GHEA Grapalat" w:hAnsi="GHEA Grapalat"/>
          <w:i/>
          <w:lang w:val="pt-BR"/>
        </w:rPr>
      </w:pPr>
    </w:p>
    <w:p w:rsidR="00E01F91" w:rsidRPr="00E6597C" w:rsidRDefault="00E01F91" w:rsidP="00E01F91">
      <w:pPr>
        <w:ind w:firstLine="567"/>
        <w:jc w:val="right"/>
        <w:rPr>
          <w:rFonts w:ascii="GHEA Grapalat" w:hAnsi="GHEA Grapalat"/>
          <w:i/>
          <w:lang w:val="pt-BR"/>
        </w:rPr>
      </w:pPr>
    </w:p>
    <w:tbl>
      <w:tblPr>
        <w:tblW w:w="9639" w:type="dxa"/>
        <w:jc w:val="center"/>
        <w:tblLayout w:type="fixed"/>
        <w:tblLook w:val="0000" w:firstRow="0" w:lastRow="0" w:firstColumn="0" w:lastColumn="0" w:noHBand="0" w:noVBand="0"/>
      </w:tblPr>
      <w:tblGrid>
        <w:gridCol w:w="4536"/>
        <w:gridCol w:w="760"/>
        <w:gridCol w:w="4343"/>
      </w:tblGrid>
      <w:tr w:rsidR="00E01F91" w:rsidRPr="00E6597C" w:rsidTr="00F563AB">
        <w:trPr>
          <w:jc w:val="center"/>
        </w:trPr>
        <w:tc>
          <w:tcPr>
            <w:tcW w:w="4536" w:type="dxa"/>
          </w:tcPr>
          <w:p w:rsidR="00E01F91" w:rsidRPr="00E6597C" w:rsidRDefault="00E01F91" w:rsidP="00F563AB">
            <w:pPr>
              <w:spacing w:line="360" w:lineRule="auto"/>
              <w:jc w:val="center"/>
              <w:rPr>
                <w:rFonts w:ascii="GHEA Grapalat" w:hAnsi="GHEA Grapalat" w:cs="Sylfaen"/>
                <w:b/>
                <w:bCs/>
                <w:lang w:val="nb-NO"/>
              </w:rPr>
            </w:pPr>
            <w:r w:rsidRPr="00E6597C">
              <w:rPr>
                <w:rFonts w:ascii="GHEA Grapalat" w:hAnsi="GHEA Grapalat" w:cs="Sylfaen"/>
                <w:b/>
                <w:bCs/>
                <w:lang w:val="nb-NO"/>
              </w:rPr>
              <w:lastRenderedPageBreak/>
              <w:t>КОМИССАР:</w:t>
            </w:r>
          </w:p>
          <w:p w:rsidR="00E01F91" w:rsidRPr="00E6597C" w:rsidRDefault="00E01F91" w:rsidP="00F563AB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  <w:p w:rsidR="00E01F91" w:rsidRPr="00E6597C" w:rsidRDefault="00E01F91" w:rsidP="00F563AB">
            <w:pPr>
              <w:rPr>
                <w:rFonts w:ascii="GHEA Grapalat" w:hAnsi="GHEA Grapalat"/>
                <w:lang w:val="ru-RU"/>
              </w:rPr>
            </w:pPr>
          </w:p>
          <w:p w:rsidR="00E01F91" w:rsidRPr="00E6597C" w:rsidRDefault="00E01F91" w:rsidP="00F563AB">
            <w:pPr>
              <w:jc w:val="center"/>
              <w:rPr>
                <w:rFonts w:ascii="GHEA Grapalat" w:hAnsi="GHEA Grapalat"/>
                <w:lang w:val="ru-RU"/>
              </w:rPr>
            </w:pPr>
            <w:r w:rsidRPr="00E6597C">
              <w:rPr>
                <w:rFonts w:ascii="GHEA Grapalat" w:hAnsi="GHEA Grapalat"/>
                <w:lang w:val="ru-RU"/>
              </w:rPr>
              <w:t>-------------------------------------</w:t>
            </w:r>
          </w:p>
          <w:p w:rsidR="00E01F91" w:rsidRPr="00E6597C" w:rsidRDefault="00E01F91" w:rsidP="00F563A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6597C">
              <w:rPr>
                <w:rFonts w:ascii="GHEA Grapalat" w:hAnsi="GHEA Grapalat"/>
                <w:sz w:val="18"/>
                <w:szCs w:val="18"/>
              </w:rPr>
              <w:t xml:space="preserve">/ </w:t>
            </w:r>
            <w:r w:rsidRPr="00E6597C"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подпись </w:t>
            </w:r>
            <w:r w:rsidRPr="00E6597C">
              <w:rPr>
                <w:rFonts w:ascii="GHEA Grapalat" w:hAnsi="GHEA Grapalat"/>
                <w:sz w:val="18"/>
                <w:szCs w:val="18"/>
              </w:rPr>
              <w:t>/</w:t>
            </w:r>
          </w:p>
          <w:p w:rsidR="00E01F91" w:rsidRPr="00E6597C" w:rsidRDefault="00E01F91" w:rsidP="00F563AB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E6597C">
              <w:rPr>
                <w:rFonts w:ascii="GHEA Grapalat" w:hAnsi="GHEA Grapalat" w:cs="Sylfaen"/>
                <w:sz w:val="18"/>
                <w:szCs w:val="18"/>
                <w:lang w:val="ru-RU"/>
              </w:rPr>
              <w:t>К. Т:</w:t>
            </w:r>
          </w:p>
        </w:tc>
        <w:tc>
          <w:tcPr>
            <w:tcW w:w="760" w:type="dxa"/>
          </w:tcPr>
          <w:p w:rsidR="00E01F91" w:rsidRPr="00E6597C" w:rsidRDefault="00E01F91" w:rsidP="00F563AB">
            <w:pPr>
              <w:spacing w:line="360" w:lineRule="auto"/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4343" w:type="dxa"/>
          </w:tcPr>
          <w:p w:rsidR="00E01F91" w:rsidRPr="00E6597C" w:rsidRDefault="00E01F91" w:rsidP="00F563AB">
            <w:pPr>
              <w:spacing w:line="360" w:lineRule="auto"/>
              <w:jc w:val="center"/>
              <w:rPr>
                <w:rFonts w:ascii="GHEA Grapalat" w:hAnsi="GHEA Grapalat" w:cs="Sylfaen"/>
                <w:b/>
                <w:bCs/>
                <w:lang w:val="ru-RU"/>
              </w:rPr>
            </w:pPr>
            <w:r w:rsidRPr="00E6597C">
              <w:rPr>
                <w:rFonts w:ascii="GHEA Grapalat" w:hAnsi="GHEA Grapalat" w:cs="Sylfaen"/>
                <w:b/>
                <w:bCs/>
                <w:lang w:val="pt-BR"/>
              </w:rPr>
              <w:t>ПОДРЯДЧИК:</w:t>
            </w:r>
          </w:p>
          <w:p w:rsidR="00E01F91" w:rsidRPr="00E6597C" w:rsidRDefault="00E01F91" w:rsidP="00F563AB">
            <w:pPr>
              <w:jc w:val="center"/>
              <w:rPr>
                <w:rFonts w:ascii="GHEA Grapalat" w:hAnsi="GHEA Grapalat"/>
                <w:lang w:val="ru-RU"/>
              </w:rPr>
            </w:pPr>
          </w:p>
          <w:p w:rsidR="00E01F91" w:rsidRPr="00E6597C" w:rsidRDefault="00E01F91" w:rsidP="00F563AB">
            <w:pPr>
              <w:jc w:val="center"/>
              <w:rPr>
                <w:rFonts w:ascii="GHEA Grapalat" w:hAnsi="GHEA Grapalat"/>
                <w:lang w:val="ru-RU"/>
              </w:rPr>
            </w:pPr>
          </w:p>
          <w:p w:rsidR="00E01F91" w:rsidRPr="00E6597C" w:rsidRDefault="00E01F91" w:rsidP="00F563AB">
            <w:pPr>
              <w:jc w:val="center"/>
              <w:rPr>
                <w:rFonts w:ascii="GHEA Grapalat" w:hAnsi="GHEA Grapalat"/>
                <w:lang w:val="ru-RU"/>
              </w:rPr>
            </w:pPr>
            <w:r w:rsidRPr="00E6597C">
              <w:rPr>
                <w:rFonts w:ascii="GHEA Grapalat" w:hAnsi="GHEA Grapalat"/>
                <w:lang w:val="ru-RU"/>
              </w:rPr>
              <w:t>-------------------------------------</w:t>
            </w:r>
          </w:p>
          <w:p w:rsidR="00E01F91" w:rsidRPr="00E6597C" w:rsidRDefault="00E01F91" w:rsidP="00F563A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6597C">
              <w:rPr>
                <w:rFonts w:ascii="GHEA Grapalat" w:hAnsi="GHEA Grapalat"/>
                <w:sz w:val="18"/>
                <w:szCs w:val="18"/>
              </w:rPr>
              <w:t xml:space="preserve">/ </w:t>
            </w:r>
            <w:r w:rsidRPr="00E6597C"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подпись </w:t>
            </w:r>
            <w:r w:rsidRPr="00E6597C">
              <w:rPr>
                <w:rFonts w:ascii="GHEA Grapalat" w:hAnsi="GHEA Grapalat"/>
                <w:sz w:val="18"/>
                <w:szCs w:val="18"/>
              </w:rPr>
              <w:t>/</w:t>
            </w:r>
          </w:p>
          <w:p w:rsidR="00E01F91" w:rsidRPr="00E6597C" w:rsidRDefault="00E01F91" w:rsidP="00F563AB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E6597C">
              <w:rPr>
                <w:rFonts w:ascii="GHEA Grapalat" w:hAnsi="GHEA Grapalat" w:cs="Sylfaen"/>
                <w:sz w:val="18"/>
                <w:szCs w:val="18"/>
                <w:lang w:val="ru-RU"/>
              </w:rPr>
              <w:t>К. Т:</w:t>
            </w:r>
          </w:p>
        </w:tc>
      </w:tr>
    </w:tbl>
    <w:p w:rsidR="006510E7" w:rsidRPr="00E6597C" w:rsidRDefault="006510E7" w:rsidP="006510E7">
      <w:pPr>
        <w:ind w:firstLine="567"/>
        <w:jc w:val="right"/>
        <w:rPr>
          <w:rFonts w:ascii="GHEA Grapalat" w:hAnsi="GHEA Grapalat"/>
          <w:i/>
          <w:lang w:val="pt-BR"/>
        </w:rPr>
      </w:pPr>
    </w:p>
    <w:p w:rsidR="006510E7" w:rsidRPr="00E6597C" w:rsidRDefault="006510E7" w:rsidP="006510E7">
      <w:pPr>
        <w:ind w:firstLine="567"/>
        <w:jc w:val="right"/>
        <w:rPr>
          <w:rFonts w:ascii="GHEA Grapalat" w:hAnsi="GHEA Grapalat" w:cs="Arial"/>
          <w:i/>
          <w:sz w:val="20"/>
          <w:szCs w:val="20"/>
          <w:lang w:val="pt-BR"/>
        </w:rPr>
      </w:pPr>
      <w:r w:rsidRPr="00E6597C">
        <w:rPr>
          <w:rFonts w:ascii="GHEA Grapalat" w:hAnsi="GHEA Grapalat" w:cs="Sylfaen"/>
          <w:i/>
          <w:sz w:val="20"/>
          <w:szCs w:val="20"/>
          <w:lang w:val="pt-BR"/>
        </w:rPr>
        <w:t>Приложение:</w:t>
      </w:r>
      <w:r w:rsidRPr="00E6597C">
        <w:rPr>
          <w:rFonts w:ascii="GHEA Grapalat" w:hAnsi="GHEA Grapalat" w:cs="Arial"/>
          <w:i/>
          <w:sz w:val="20"/>
          <w:szCs w:val="20"/>
          <w:lang w:val="pt-BR"/>
        </w:rPr>
        <w:t xml:space="preserve"> </w:t>
      </w:r>
      <w:r w:rsidRPr="00E6597C">
        <w:rPr>
          <w:rFonts w:ascii="GHEA Grapalat" w:hAnsi="GHEA Grapalat" w:cs="Sylfaen"/>
          <w:i/>
          <w:sz w:val="20"/>
          <w:szCs w:val="20"/>
          <w:lang w:val="pt-BR"/>
        </w:rPr>
        <w:t xml:space="preserve">номер </w:t>
      </w:r>
      <w:r w:rsidRPr="00E6597C">
        <w:rPr>
          <w:rFonts w:ascii="GHEA Grapalat" w:hAnsi="GHEA Grapalat" w:cs="Arial"/>
          <w:i/>
          <w:sz w:val="20"/>
          <w:szCs w:val="20"/>
          <w:lang w:val="pt-BR"/>
        </w:rPr>
        <w:t>2</w:t>
      </w:r>
    </w:p>
    <w:p w:rsidR="006510E7" w:rsidRPr="00E6597C" w:rsidRDefault="006510E7" w:rsidP="006510E7">
      <w:pPr>
        <w:ind w:firstLine="567"/>
        <w:jc w:val="right"/>
        <w:rPr>
          <w:rFonts w:ascii="GHEA Grapalat" w:hAnsi="GHEA Grapalat" w:cs="Arial"/>
          <w:i/>
          <w:sz w:val="20"/>
          <w:szCs w:val="20"/>
          <w:lang w:val="pt-BR"/>
        </w:rPr>
      </w:pPr>
      <w:r w:rsidRPr="00AD3483">
        <w:rPr>
          <w:rFonts w:ascii="GHEA Grapalat" w:hAnsi="GHEA Grapalat"/>
          <w:i/>
          <w:sz w:val="20"/>
          <w:szCs w:val="20"/>
          <w:lang w:val="pt-BR"/>
        </w:rPr>
        <w:t xml:space="preserve">«» </w:t>
      </w:r>
      <w:r w:rsidRPr="00E6597C">
        <w:rPr>
          <w:rFonts w:ascii="GHEA Grapalat" w:hAnsi="GHEA Grapalat" w:cs="Arial"/>
          <w:i/>
          <w:sz w:val="20"/>
          <w:szCs w:val="20"/>
          <w:lang w:val="pt-BR"/>
        </w:rPr>
        <w:t xml:space="preserve">20 </w:t>
      </w:r>
      <w:r w:rsidRPr="00E6597C">
        <w:rPr>
          <w:rFonts w:ascii="GHEA Grapalat" w:hAnsi="GHEA Grapalat" w:cs="Sylfaen"/>
          <w:i/>
          <w:sz w:val="20"/>
          <w:szCs w:val="20"/>
          <w:lang w:val="pt-BR"/>
        </w:rPr>
        <w:t>лет</w:t>
      </w:r>
      <w:r w:rsidRPr="00E6597C">
        <w:rPr>
          <w:rFonts w:ascii="GHEA Grapalat" w:hAnsi="GHEA Grapalat"/>
          <w:i/>
          <w:sz w:val="20"/>
          <w:szCs w:val="20"/>
          <w:lang w:val="pt-BR"/>
        </w:rPr>
        <w:t xml:space="preserve"> </w:t>
      </w:r>
      <w:r w:rsidRPr="00E6597C">
        <w:rPr>
          <w:rFonts w:ascii="GHEA Grapalat" w:hAnsi="GHEA Grapalat" w:cs="Sylfaen"/>
          <w:i/>
          <w:sz w:val="20"/>
          <w:szCs w:val="20"/>
          <w:lang w:val="pt-BR"/>
        </w:rPr>
        <w:t>запечатанный</w:t>
      </w:r>
      <w:r w:rsidRPr="00E6597C">
        <w:rPr>
          <w:rFonts w:ascii="GHEA Grapalat" w:hAnsi="GHEA Grapalat" w:cs="Arial"/>
          <w:i/>
          <w:sz w:val="20"/>
          <w:szCs w:val="20"/>
          <w:lang w:val="pt-BR"/>
        </w:rPr>
        <w:t xml:space="preserve"> </w:t>
      </w:r>
    </w:p>
    <w:p w:rsidR="006510E7" w:rsidRPr="00E6597C" w:rsidRDefault="006510E7" w:rsidP="006510E7">
      <w:pPr>
        <w:jc w:val="right"/>
        <w:rPr>
          <w:rFonts w:ascii="GHEA Grapalat" w:hAnsi="GHEA Grapalat" w:cs="Arial"/>
          <w:i/>
          <w:sz w:val="20"/>
          <w:szCs w:val="20"/>
          <w:lang w:val="pt-BR"/>
        </w:rPr>
      </w:pPr>
      <w:r w:rsidRPr="00E6597C">
        <w:rPr>
          <w:rFonts w:ascii="GHEA Grapalat" w:hAnsi="GHEA Grapalat" w:cs="Sylfaen"/>
          <w:i/>
          <w:sz w:val="20"/>
          <w:szCs w:val="20"/>
          <w:lang w:val="pt-BR"/>
        </w:rPr>
        <w:t>код контракта</w:t>
      </w:r>
    </w:p>
    <w:p w:rsidR="006510E7" w:rsidRPr="00E6597C" w:rsidRDefault="006510E7" w:rsidP="006510E7">
      <w:pPr>
        <w:jc w:val="center"/>
        <w:rPr>
          <w:rFonts w:ascii="GHEA Grapalat" w:hAnsi="GHEA Grapalat" w:cs="Sylfaen"/>
          <w:b/>
          <w:lang w:val="pt-BR"/>
        </w:rPr>
      </w:pPr>
    </w:p>
    <w:p w:rsidR="006510E7" w:rsidRPr="00E6597C" w:rsidRDefault="006510E7" w:rsidP="006510E7">
      <w:pPr>
        <w:jc w:val="center"/>
        <w:rPr>
          <w:rFonts w:ascii="GHEA Grapalat" w:hAnsi="GHEA Grapalat" w:cs="Sylfaen"/>
          <w:b/>
          <w:lang w:val="pt-BR"/>
        </w:rPr>
      </w:pPr>
    </w:p>
    <w:p w:rsidR="006510E7" w:rsidRPr="000117CC" w:rsidRDefault="006510E7" w:rsidP="006510E7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E6597C">
        <w:rPr>
          <w:rFonts w:ascii="GHEA Grapalat" w:hAnsi="GHEA Grapalat" w:cs="Sylfaen"/>
          <w:b/>
          <w:sz w:val="20"/>
          <w:szCs w:val="20"/>
          <w:lang w:val="pt-BR"/>
        </w:rPr>
        <w:t>КАЛЕНДАРЬ</w:t>
      </w:r>
      <w:r w:rsidRPr="00E6597C">
        <w:rPr>
          <w:rFonts w:ascii="GHEA Grapalat" w:hAnsi="GHEA Grapalat" w:cs="Times Armenian"/>
          <w:b/>
          <w:sz w:val="20"/>
          <w:szCs w:val="20"/>
          <w:lang w:val="pt-BR"/>
        </w:rPr>
        <w:t xml:space="preserve"> </w:t>
      </w:r>
      <w:r w:rsidRPr="00E6597C">
        <w:rPr>
          <w:rFonts w:ascii="GHEA Grapalat" w:hAnsi="GHEA Grapalat" w:cs="Sylfaen"/>
          <w:b/>
          <w:sz w:val="20"/>
          <w:szCs w:val="20"/>
          <w:lang w:val="pt-BR"/>
        </w:rPr>
        <w:t xml:space="preserve">ДИАГРАММА </w:t>
      </w:r>
      <w:r>
        <w:rPr>
          <w:rFonts w:ascii="GHEA Grapalat" w:hAnsi="GHEA Grapalat" w:cs="Sylfaen"/>
          <w:b/>
          <w:sz w:val="20"/>
          <w:szCs w:val="20"/>
          <w:lang w:val="hy-AM"/>
        </w:rPr>
        <w:t>*</w:t>
      </w:r>
    </w:p>
    <w:p w:rsidR="006510E7" w:rsidRDefault="006510E7" w:rsidP="006510E7">
      <w:pPr>
        <w:ind w:firstLine="567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  <w:r w:rsidRPr="00E01F91">
        <w:rPr>
          <w:rFonts w:ascii="GHEA Grapalat" w:hAnsi="GHEA Grapalat"/>
          <w:b/>
          <w:i/>
          <w:lang w:val="hy-AM"/>
        </w:rPr>
        <w:t>"РА</w:t>
      </w:r>
      <w:r w:rsidRPr="00E01F91">
        <w:rPr>
          <w:rFonts w:ascii="GHEA Grapalat" w:hAnsi="GHEA Grapalat"/>
          <w:b/>
          <w:i/>
          <w:lang w:val="nb-NO"/>
        </w:rPr>
        <w:t xml:space="preserve"> </w:t>
      </w:r>
      <w:r w:rsidRPr="00E01F91">
        <w:rPr>
          <w:rFonts w:ascii="GHEA Grapalat" w:hAnsi="GHEA Grapalat"/>
          <w:b/>
          <w:lang w:val="hy-AM"/>
        </w:rPr>
        <w:t xml:space="preserve">Х. Дзорагиге Гегаркуникского марза. Начальная </w:t>
      </w:r>
      <w:r w:rsidR="00472776">
        <w:rPr>
          <w:rFonts w:ascii="GHEA Grapalat" w:hAnsi="GHEA Grapalat" w:cs="Arial Armenian"/>
          <w:b/>
          <w:lang w:val="nb-NO"/>
        </w:rPr>
        <w:t xml:space="preserve">школа </w:t>
      </w:r>
      <w:r w:rsidRPr="00E01F91">
        <w:rPr>
          <w:rFonts w:ascii="GHEA Grapalat" w:hAnsi="GHEA Grapalat"/>
          <w:b/>
          <w:lang w:val="hy-AM"/>
        </w:rPr>
        <w:t xml:space="preserve">имени Казаряна </w:t>
      </w:r>
      <w:r w:rsidRPr="00E01F91">
        <w:rPr>
          <w:rFonts w:ascii="GHEA Grapalat" w:hAnsi="GHEA Grapalat"/>
          <w:b/>
          <w:i/>
          <w:lang w:val="hy-AM"/>
        </w:rPr>
        <w:t xml:space="preserve">» </w:t>
      </w:r>
      <w:r w:rsidRPr="00E01F91">
        <w:rPr>
          <w:rFonts w:ascii="GHEA Grapalat" w:hAnsi="GHEA Grapalat" w:cs="Arial Armenian"/>
          <w:b/>
          <w:lang w:val="fr-FR"/>
        </w:rPr>
        <w:t>SNOC</w:t>
      </w:r>
      <w:r>
        <w:rPr>
          <w:rFonts w:ascii="GHEA Grapalat" w:hAnsi="GHEA Grapalat"/>
          <w:lang w:val="hy-AM"/>
        </w:rPr>
        <w:t xml:space="preserve"> </w:t>
      </w:r>
      <w:r w:rsidRPr="00DD3585">
        <w:rPr>
          <w:rFonts w:ascii="GHEA Grapalat" w:hAnsi="GHEA Grapalat" w:cs="Sylfaen"/>
          <w:b/>
          <w:sz w:val="20"/>
          <w:szCs w:val="20"/>
          <w:lang w:val="pt-BR"/>
        </w:rPr>
        <w:t xml:space="preserve">для нужд «Лабораторных ремонтных </w:t>
      </w:r>
      <w:r>
        <w:rPr>
          <w:rFonts w:ascii="GHEA Grapalat" w:hAnsi="GHEA Grapalat" w:cs="Sylfaen"/>
          <w:b/>
          <w:sz w:val="20"/>
          <w:szCs w:val="20"/>
          <w:lang w:val="hy-AM"/>
        </w:rPr>
        <w:t>работ »</w:t>
      </w:r>
    </w:p>
    <w:p w:rsidR="006510E7" w:rsidRPr="007D1D9C" w:rsidRDefault="006510E7" w:rsidP="006510E7">
      <w:pPr>
        <w:ind w:firstLine="567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</w:p>
    <w:tbl>
      <w:tblPr>
        <w:tblW w:w="1085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0"/>
        <w:gridCol w:w="2901"/>
        <w:gridCol w:w="3655"/>
        <w:gridCol w:w="3696"/>
      </w:tblGrid>
      <w:tr w:rsidR="006510E7" w:rsidRPr="00860AB0" w:rsidTr="00F563AB">
        <w:trPr>
          <w:trHeight w:val="20"/>
        </w:trPr>
        <w:tc>
          <w:tcPr>
            <w:tcW w:w="443" w:type="dxa"/>
            <w:vMerge w:val="restart"/>
            <w:vAlign w:val="center"/>
            <w:hideMark/>
          </w:tcPr>
          <w:p w:rsidR="006510E7" w:rsidRPr="002E0326" w:rsidRDefault="006510E7" w:rsidP="00F563AB">
            <w:pPr>
              <w:jc w:val="center"/>
              <w:rPr>
                <w:rFonts w:ascii="GHEA Grapalat" w:hAnsi="GHEA Grapalat"/>
                <w:b/>
                <w:bCs/>
                <w:i/>
                <w:color w:val="000000"/>
                <w:sz w:val="18"/>
                <w:szCs w:val="18"/>
                <w:lang w:val="es-ES"/>
              </w:rPr>
            </w:pPr>
            <w:r w:rsidRPr="002E0326">
              <w:rPr>
                <w:rFonts w:ascii="GHEA Grapalat" w:hAnsi="GHEA Grapalat"/>
                <w:b/>
                <w:bCs/>
                <w:i/>
                <w:color w:val="000000"/>
                <w:sz w:val="18"/>
                <w:szCs w:val="18"/>
                <w:lang w:val="es-ES"/>
              </w:rPr>
              <w:t>Нет</w:t>
            </w:r>
          </w:p>
        </w:tc>
        <w:tc>
          <w:tcPr>
            <w:tcW w:w="2937" w:type="dxa"/>
            <w:vMerge w:val="restart"/>
            <w:vAlign w:val="center"/>
            <w:hideMark/>
          </w:tcPr>
          <w:p w:rsidR="006510E7" w:rsidRPr="002E0326" w:rsidRDefault="006510E7" w:rsidP="00F563AB">
            <w:pPr>
              <w:jc w:val="center"/>
              <w:rPr>
                <w:rFonts w:ascii="GHEA Grapalat" w:hAnsi="GHEA Grapalat"/>
                <w:b/>
                <w:bCs/>
                <w:i/>
                <w:color w:val="000000"/>
                <w:sz w:val="18"/>
                <w:szCs w:val="18"/>
                <w:lang w:val="es-ES"/>
              </w:rPr>
            </w:pPr>
            <w:r w:rsidRPr="00860AB0">
              <w:rPr>
                <w:rFonts w:ascii="GHEA Grapalat" w:hAnsi="GHEA Grapalat"/>
                <w:b/>
                <w:bCs/>
                <w:i/>
                <w:color w:val="000000"/>
                <w:sz w:val="18"/>
                <w:szCs w:val="18"/>
                <w:lang w:val="hy-AM"/>
              </w:rPr>
              <w:t>подрядчика</w:t>
            </w:r>
            <w:r w:rsidRPr="002E0326">
              <w:rPr>
                <w:rFonts w:ascii="GHEA Grapalat" w:hAnsi="GHEA Grapalat"/>
                <w:b/>
                <w:bCs/>
                <w:i/>
                <w:color w:val="000000"/>
                <w:sz w:val="18"/>
                <w:szCs w:val="18"/>
                <w:lang w:val="es-ES"/>
              </w:rPr>
              <w:t xml:space="preserve"> </w:t>
            </w:r>
            <w:r w:rsidRPr="00860AB0">
              <w:rPr>
                <w:rFonts w:ascii="GHEA Grapalat" w:hAnsi="GHEA Grapalat"/>
                <w:b/>
                <w:bCs/>
                <w:i/>
                <w:color w:val="000000"/>
                <w:sz w:val="18"/>
                <w:szCs w:val="18"/>
                <w:lang w:val="hy-AM"/>
              </w:rPr>
              <w:t>к</w:t>
            </w:r>
            <w:r w:rsidRPr="002E0326">
              <w:rPr>
                <w:rFonts w:ascii="GHEA Grapalat" w:hAnsi="GHEA Grapalat"/>
                <w:b/>
                <w:bCs/>
                <w:i/>
                <w:color w:val="000000"/>
                <w:sz w:val="18"/>
                <w:szCs w:val="18"/>
                <w:lang w:val="es-ES"/>
              </w:rPr>
              <w:t xml:space="preserve"> </w:t>
            </w:r>
            <w:r w:rsidRPr="00860AB0">
              <w:rPr>
                <w:rFonts w:ascii="GHEA Grapalat" w:hAnsi="GHEA Grapalat"/>
                <w:b/>
                <w:bCs/>
                <w:i/>
                <w:color w:val="000000"/>
                <w:sz w:val="18"/>
                <w:szCs w:val="18"/>
                <w:lang w:val="hy-AM"/>
              </w:rPr>
              <w:t>нужно сделать</w:t>
            </w:r>
            <w:r w:rsidRPr="002E0326">
              <w:rPr>
                <w:rFonts w:ascii="GHEA Grapalat" w:hAnsi="GHEA Grapalat"/>
                <w:b/>
                <w:bCs/>
                <w:i/>
                <w:color w:val="000000"/>
                <w:sz w:val="18"/>
                <w:szCs w:val="18"/>
                <w:lang w:val="es-ES"/>
              </w:rPr>
              <w:t xml:space="preserve"> </w:t>
            </w:r>
            <w:r w:rsidRPr="00860AB0">
              <w:rPr>
                <w:rFonts w:ascii="GHEA Grapalat" w:hAnsi="GHEA Grapalat"/>
                <w:b/>
                <w:bCs/>
                <w:i/>
                <w:color w:val="000000"/>
                <w:sz w:val="18"/>
                <w:szCs w:val="18"/>
                <w:lang w:val="hy-AM"/>
              </w:rPr>
              <w:t>работ</w:t>
            </w:r>
            <w:r w:rsidRPr="002E0326">
              <w:rPr>
                <w:rFonts w:ascii="GHEA Grapalat" w:hAnsi="GHEA Grapalat"/>
                <w:b/>
                <w:bCs/>
                <w:i/>
                <w:color w:val="000000"/>
                <w:sz w:val="18"/>
                <w:szCs w:val="18"/>
                <w:lang w:val="es-ES"/>
              </w:rPr>
              <w:t xml:space="preserve"> </w:t>
            </w:r>
            <w:r w:rsidRPr="00860AB0">
              <w:rPr>
                <w:rFonts w:ascii="GHEA Grapalat" w:hAnsi="GHEA Grapalat"/>
                <w:b/>
                <w:bCs/>
                <w:i/>
                <w:color w:val="000000"/>
                <w:sz w:val="18"/>
                <w:szCs w:val="18"/>
                <w:lang w:val="hy-AM"/>
              </w:rPr>
              <w:t>отдельно</w:t>
            </w:r>
            <w:r w:rsidRPr="002E0326">
              <w:rPr>
                <w:rFonts w:ascii="GHEA Grapalat" w:hAnsi="GHEA Grapalat"/>
                <w:b/>
                <w:bCs/>
                <w:i/>
                <w:color w:val="000000"/>
                <w:sz w:val="18"/>
                <w:szCs w:val="18"/>
                <w:lang w:val="es-ES"/>
              </w:rPr>
              <w:t xml:space="preserve"> </w:t>
            </w:r>
            <w:r w:rsidRPr="00860AB0">
              <w:rPr>
                <w:rFonts w:ascii="GHEA Grapalat" w:hAnsi="GHEA Grapalat"/>
                <w:b/>
                <w:bCs/>
                <w:i/>
                <w:color w:val="000000"/>
                <w:sz w:val="18"/>
                <w:szCs w:val="18"/>
                <w:lang w:val="hy-AM"/>
              </w:rPr>
              <w:t>типы</w:t>
            </w:r>
            <w:r w:rsidRPr="002E0326">
              <w:rPr>
                <w:rFonts w:ascii="GHEA Grapalat" w:hAnsi="GHEA Grapalat"/>
                <w:b/>
                <w:bCs/>
                <w:i/>
                <w:color w:val="000000"/>
                <w:sz w:val="18"/>
                <w:szCs w:val="18"/>
                <w:lang w:val="es-ES"/>
              </w:rPr>
              <w:t xml:space="preserve"> </w:t>
            </w:r>
            <w:r w:rsidRPr="00860AB0">
              <w:rPr>
                <w:rFonts w:ascii="GHEA Grapalat" w:hAnsi="GHEA Grapalat"/>
                <w:b/>
                <w:bCs/>
                <w:i/>
                <w:color w:val="000000"/>
                <w:sz w:val="18"/>
                <w:szCs w:val="18"/>
                <w:lang w:val="hy-AM"/>
              </w:rPr>
              <w:t>имена</w:t>
            </w:r>
          </w:p>
        </w:tc>
        <w:tc>
          <w:tcPr>
            <w:tcW w:w="7472" w:type="dxa"/>
            <w:gridSpan w:val="2"/>
            <w:vAlign w:val="center"/>
            <w:hideMark/>
          </w:tcPr>
          <w:p w:rsidR="006510E7" w:rsidRPr="002E0326" w:rsidRDefault="006510E7" w:rsidP="00F563AB">
            <w:pPr>
              <w:jc w:val="center"/>
              <w:rPr>
                <w:rFonts w:ascii="GHEA Grapalat" w:hAnsi="GHEA Grapalat"/>
                <w:b/>
                <w:bCs/>
                <w:i/>
                <w:color w:val="000000"/>
                <w:sz w:val="18"/>
                <w:szCs w:val="18"/>
                <w:lang w:val="es-ES"/>
              </w:rPr>
            </w:pPr>
            <w:r w:rsidRPr="00860AB0">
              <w:rPr>
                <w:rFonts w:ascii="GHEA Grapalat" w:hAnsi="GHEA Grapalat"/>
                <w:b/>
                <w:bCs/>
                <w:i/>
                <w:color w:val="000000"/>
                <w:sz w:val="18"/>
                <w:szCs w:val="18"/>
                <w:lang w:val="hy-AM"/>
              </w:rPr>
              <w:t>Работает</w:t>
            </w:r>
            <w:r w:rsidRPr="002E0326">
              <w:rPr>
                <w:rFonts w:ascii="GHEA Grapalat" w:hAnsi="GHEA Grapalat"/>
                <w:b/>
                <w:bCs/>
                <w:i/>
                <w:color w:val="000000"/>
                <w:sz w:val="18"/>
                <w:szCs w:val="18"/>
                <w:lang w:val="es-ES"/>
              </w:rPr>
              <w:t xml:space="preserve"> </w:t>
            </w:r>
            <w:r w:rsidRPr="00860AB0">
              <w:rPr>
                <w:rFonts w:ascii="GHEA Grapalat" w:hAnsi="GHEA Grapalat"/>
                <w:b/>
                <w:bCs/>
                <w:i/>
                <w:color w:val="000000"/>
                <w:sz w:val="18"/>
                <w:szCs w:val="18"/>
                <w:lang w:val="hy-AM"/>
              </w:rPr>
              <w:t>производительность</w:t>
            </w:r>
            <w:r w:rsidRPr="002E0326">
              <w:rPr>
                <w:rFonts w:ascii="GHEA Grapalat" w:hAnsi="GHEA Grapalat"/>
                <w:b/>
                <w:bCs/>
                <w:i/>
                <w:color w:val="000000"/>
                <w:sz w:val="18"/>
                <w:szCs w:val="18"/>
                <w:lang w:val="es-ES"/>
              </w:rPr>
              <w:t xml:space="preserve"> </w:t>
            </w:r>
            <w:r w:rsidRPr="00860AB0">
              <w:rPr>
                <w:rFonts w:ascii="GHEA Grapalat" w:hAnsi="GHEA Grapalat"/>
                <w:b/>
                <w:bCs/>
                <w:i/>
                <w:color w:val="000000"/>
                <w:sz w:val="18"/>
                <w:szCs w:val="18"/>
                <w:lang w:val="hy-AM"/>
              </w:rPr>
              <w:t>период</w:t>
            </w:r>
          </w:p>
        </w:tc>
      </w:tr>
      <w:tr w:rsidR="006510E7" w:rsidRPr="00860AB0" w:rsidTr="00F563AB">
        <w:trPr>
          <w:trHeight w:val="20"/>
        </w:trPr>
        <w:tc>
          <w:tcPr>
            <w:tcW w:w="443" w:type="dxa"/>
            <w:vMerge/>
            <w:vAlign w:val="center"/>
            <w:hideMark/>
          </w:tcPr>
          <w:p w:rsidR="006510E7" w:rsidRPr="002E0326" w:rsidRDefault="006510E7" w:rsidP="00F563AB">
            <w:pPr>
              <w:rPr>
                <w:rFonts w:ascii="GHEA Grapalat" w:hAnsi="GHEA Grapalat"/>
                <w:b/>
                <w:bCs/>
                <w:i/>
                <w:color w:val="000000"/>
                <w:sz w:val="18"/>
                <w:szCs w:val="18"/>
                <w:lang w:val="es-ES"/>
              </w:rPr>
            </w:pPr>
          </w:p>
        </w:tc>
        <w:tc>
          <w:tcPr>
            <w:tcW w:w="2937" w:type="dxa"/>
            <w:vMerge/>
            <w:vAlign w:val="center"/>
            <w:hideMark/>
          </w:tcPr>
          <w:p w:rsidR="006510E7" w:rsidRPr="002E0326" w:rsidRDefault="006510E7" w:rsidP="00F563AB">
            <w:pPr>
              <w:rPr>
                <w:rFonts w:ascii="GHEA Grapalat" w:hAnsi="GHEA Grapalat"/>
                <w:b/>
                <w:bCs/>
                <w:i/>
                <w:color w:val="000000"/>
                <w:sz w:val="18"/>
                <w:szCs w:val="18"/>
                <w:lang w:val="es-ES"/>
              </w:rPr>
            </w:pPr>
          </w:p>
        </w:tc>
        <w:tc>
          <w:tcPr>
            <w:tcW w:w="3712" w:type="dxa"/>
            <w:vAlign w:val="center"/>
            <w:hideMark/>
          </w:tcPr>
          <w:p w:rsidR="006510E7" w:rsidRPr="002E0326" w:rsidRDefault="006510E7" w:rsidP="00F563AB">
            <w:pPr>
              <w:jc w:val="center"/>
              <w:rPr>
                <w:rFonts w:ascii="GHEA Grapalat" w:hAnsi="GHEA Grapalat"/>
                <w:b/>
                <w:bCs/>
                <w:i/>
                <w:color w:val="000000"/>
                <w:sz w:val="18"/>
                <w:szCs w:val="18"/>
                <w:lang w:val="es-ES"/>
              </w:rPr>
            </w:pPr>
            <w:r w:rsidRPr="00860AB0">
              <w:rPr>
                <w:rFonts w:ascii="GHEA Grapalat" w:hAnsi="GHEA Grapalat"/>
                <w:b/>
                <w:bCs/>
                <w:i/>
                <w:color w:val="000000"/>
                <w:sz w:val="18"/>
                <w:szCs w:val="18"/>
                <w:lang w:val="hy-AM"/>
              </w:rPr>
              <w:t>начало</w:t>
            </w:r>
          </w:p>
        </w:tc>
        <w:tc>
          <w:tcPr>
            <w:tcW w:w="3760" w:type="dxa"/>
            <w:vAlign w:val="center"/>
            <w:hideMark/>
          </w:tcPr>
          <w:p w:rsidR="006510E7" w:rsidRPr="002E0326" w:rsidRDefault="006510E7" w:rsidP="00F563AB">
            <w:pPr>
              <w:jc w:val="center"/>
              <w:rPr>
                <w:rFonts w:ascii="GHEA Grapalat" w:hAnsi="GHEA Grapalat"/>
                <w:b/>
                <w:bCs/>
                <w:i/>
                <w:color w:val="000000"/>
                <w:sz w:val="18"/>
                <w:szCs w:val="18"/>
                <w:lang w:val="es-ES"/>
              </w:rPr>
            </w:pPr>
            <w:r w:rsidRPr="00860AB0">
              <w:rPr>
                <w:rFonts w:ascii="GHEA Grapalat" w:hAnsi="GHEA Grapalat"/>
                <w:b/>
                <w:bCs/>
                <w:i/>
                <w:color w:val="000000"/>
                <w:sz w:val="18"/>
                <w:szCs w:val="18"/>
                <w:lang w:val="hy-AM"/>
              </w:rPr>
              <w:t>конец</w:t>
            </w:r>
          </w:p>
        </w:tc>
      </w:tr>
      <w:tr w:rsidR="006510E7" w:rsidRPr="00F91C77" w:rsidTr="00F563AB">
        <w:trPr>
          <w:trHeight w:val="20"/>
        </w:trPr>
        <w:tc>
          <w:tcPr>
            <w:tcW w:w="443" w:type="dxa"/>
            <w:vAlign w:val="center"/>
            <w:hideMark/>
          </w:tcPr>
          <w:p w:rsidR="006510E7" w:rsidRPr="00860AB0" w:rsidRDefault="006510E7" w:rsidP="00F563AB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  <w:r w:rsidRPr="00860AB0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1:</w:t>
            </w:r>
          </w:p>
        </w:tc>
        <w:tc>
          <w:tcPr>
            <w:tcW w:w="2937" w:type="dxa"/>
            <w:vAlign w:val="center"/>
            <w:hideMark/>
          </w:tcPr>
          <w:p w:rsidR="006510E7" w:rsidRPr="006510E7" w:rsidRDefault="006510E7" w:rsidP="00472776">
            <w:pPr>
              <w:pStyle w:val="23"/>
              <w:spacing w:line="240" w:lineRule="auto"/>
              <w:ind w:firstLine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6510E7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"РА</w:t>
            </w:r>
            <w:r w:rsidRPr="006510E7">
              <w:rPr>
                <w:rFonts w:ascii="GHEA Grapalat" w:hAnsi="GHEA Grapalat"/>
                <w:b/>
                <w:i/>
                <w:sz w:val="18"/>
                <w:szCs w:val="18"/>
                <w:lang w:val="nb-NO"/>
              </w:rPr>
              <w:t xml:space="preserve"> </w:t>
            </w:r>
            <w:r w:rsidRPr="006510E7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Х. Дзорагиге Гегаркуникского марза. Начальная </w:t>
            </w:r>
            <w:r w:rsidR="00472776">
              <w:rPr>
                <w:rFonts w:ascii="GHEA Grapalat" w:hAnsi="GHEA Grapalat" w:cs="Arial Armenian"/>
                <w:b/>
                <w:sz w:val="18"/>
                <w:szCs w:val="18"/>
                <w:lang w:val="nb-NO"/>
              </w:rPr>
              <w:t xml:space="preserve">школа </w:t>
            </w:r>
            <w:r w:rsidRPr="006510E7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имени Казаряна </w:t>
            </w:r>
            <w:r w:rsidRPr="006510E7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 xml:space="preserve">» </w:t>
            </w:r>
            <w:r w:rsidRPr="006510E7">
              <w:rPr>
                <w:rFonts w:ascii="GHEA Grapalat" w:hAnsi="GHEA Grapalat" w:cs="Arial Armenian"/>
                <w:b/>
                <w:sz w:val="18"/>
                <w:szCs w:val="18"/>
                <w:lang w:val="fr-FR"/>
              </w:rPr>
              <w:t>SNOC</w:t>
            </w:r>
            <w:r w:rsidRPr="006510E7">
              <w:rPr>
                <w:rFonts w:ascii="GHEA Grapalat" w:hAnsi="GHEA Grapalat"/>
                <w:sz w:val="18"/>
                <w:szCs w:val="18"/>
                <w:lang w:val="hy-AM"/>
              </w:rPr>
              <w:t xml:space="preserve"> «Лаборатория ремонта» </w:t>
            </w:r>
            <w:r w:rsidRPr="006510E7"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  <w:t xml:space="preserve">работает </w:t>
            </w:r>
            <w:r w:rsidRPr="006510E7">
              <w:rPr>
                <w:rFonts w:ascii="GHEA Grapalat" w:hAnsi="GHEA Grapalat" w:cs="Sylfaen"/>
                <w:b/>
                <w:sz w:val="18"/>
                <w:szCs w:val="18"/>
                <w:lang w:val="pt-BR"/>
              </w:rPr>
              <w:t>для нужд</w:t>
            </w:r>
          </w:p>
        </w:tc>
        <w:tc>
          <w:tcPr>
            <w:tcW w:w="3712" w:type="dxa"/>
            <w:vAlign w:val="center"/>
            <w:hideMark/>
          </w:tcPr>
          <w:p w:rsidR="006510E7" w:rsidRPr="002E0326" w:rsidRDefault="006510E7" w:rsidP="00F563AB">
            <w:pPr>
              <w:jc w:val="center"/>
              <w:rPr>
                <w:sz w:val="18"/>
                <w:szCs w:val="18"/>
                <w:lang w:val="hy-AM"/>
              </w:rPr>
            </w:pPr>
            <w:r w:rsidRPr="002E0326">
              <w:rPr>
                <w:rFonts w:ascii="GHEA Grapalat" w:hAnsi="GHEA Grapalat" w:cs="Sylfaen"/>
                <w:bCs/>
                <w:sz w:val="18"/>
                <w:szCs w:val="18"/>
                <w:lang w:val="hy-AM"/>
              </w:rPr>
              <w:t>При предоставлении финансовых средств после вступления соглашения между сторонами в силу</w:t>
            </w:r>
          </w:p>
        </w:tc>
        <w:tc>
          <w:tcPr>
            <w:tcW w:w="3760" w:type="dxa"/>
            <w:vAlign w:val="center"/>
            <w:hideMark/>
          </w:tcPr>
          <w:p w:rsidR="006510E7" w:rsidRPr="002E0326" w:rsidRDefault="006510E7" w:rsidP="00F563AB">
            <w:pPr>
              <w:jc w:val="center"/>
              <w:rPr>
                <w:rFonts w:ascii="GHEA Grapalat" w:hAnsi="GHEA Grapalat" w:cs="Sylfaen"/>
                <w:bCs/>
                <w:sz w:val="18"/>
                <w:szCs w:val="18"/>
                <w:lang w:val="hy-AM"/>
              </w:rPr>
            </w:pPr>
            <w:r w:rsidRPr="002E0326">
              <w:rPr>
                <w:rFonts w:ascii="GHEA Grapalat" w:hAnsi="GHEA Grapalat" w:cs="Sylfaen"/>
                <w:bCs/>
                <w:sz w:val="18"/>
                <w:szCs w:val="18"/>
                <w:lang w:val="hy-AM"/>
              </w:rPr>
              <w:t>30 дней после вступления в силу договора, заключаемого между сторонами в случае финансовых средств</w:t>
            </w:r>
          </w:p>
        </w:tc>
      </w:tr>
      <w:tr w:rsidR="006510E7" w:rsidRPr="00F91C77" w:rsidTr="00F563AB">
        <w:trPr>
          <w:trHeight w:val="20"/>
        </w:trPr>
        <w:tc>
          <w:tcPr>
            <w:tcW w:w="3380" w:type="dxa"/>
            <w:gridSpan w:val="2"/>
            <w:vAlign w:val="center"/>
            <w:hideMark/>
          </w:tcPr>
          <w:p w:rsidR="006510E7" w:rsidRPr="00A708DC" w:rsidRDefault="006510E7" w:rsidP="00F563AB">
            <w:pPr>
              <w:jc w:val="center"/>
              <w:rPr>
                <w:rFonts w:ascii="GHEA Grapalat" w:hAnsi="GHEA Grapalat"/>
                <w:b/>
                <w:iCs/>
                <w:color w:val="000000"/>
                <w:sz w:val="18"/>
                <w:szCs w:val="18"/>
                <w:lang w:val="hy-AM"/>
              </w:rPr>
            </w:pPr>
            <w:r w:rsidRPr="00A708DC">
              <w:rPr>
                <w:rFonts w:ascii="GHEA Grapalat" w:hAnsi="GHEA Grapalat" w:cs="Sylfaen"/>
                <w:b/>
                <w:iCs/>
                <w:sz w:val="18"/>
                <w:szCs w:val="18"/>
                <w:lang w:val="hy-AM"/>
              </w:rPr>
              <w:t>Общие работы</w:t>
            </w:r>
          </w:p>
        </w:tc>
        <w:tc>
          <w:tcPr>
            <w:tcW w:w="3712" w:type="dxa"/>
            <w:hideMark/>
          </w:tcPr>
          <w:p w:rsidR="006510E7" w:rsidRPr="00A708DC" w:rsidRDefault="006510E7" w:rsidP="00F563AB">
            <w:pPr>
              <w:jc w:val="center"/>
              <w:rPr>
                <w:rFonts w:ascii="GHEA Grapalat" w:hAnsi="GHEA Grapalat" w:cs="Sylfaen"/>
                <w:b/>
                <w:bCs/>
                <w:iCs/>
                <w:sz w:val="18"/>
                <w:szCs w:val="18"/>
                <w:lang w:val="hy-AM"/>
              </w:rPr>
            </w:pPr>
            <w:r w:rsidRPr="00A708DC">
              <w:rPr>
                <w:rFonts w:ascii="GHEA Grapalat" w:hAnsi="GHEA Grapalat" w:cs="Sylfaen"/>
                <w:b/>
                <w:bCs/>
                <w:iCs/>
                <w:sz w:val="18"/>
                <w:szCs w:val="18"/>
                <w:lang w:val="hy-AM"/>
              </w:rPr>
              <w:t>При предоставлении финансовых средств после вступления соглашения между сторонами в силу</w:t>
            </w:r>
          </w:p>
        </w:tc>
        <w:tc>
          <w:tcPr>
            <w:tcW w:w="3760" w:type="dxa"/>
            <w:vAlign w:val="center"/>
            <w:hideMark/>
          </w:tcPr>
          <w:p w:rsidR="006510E7" w:rsidRPr="00A708DC" w:rsidRDefault="006510E7" w:rsidP="00F563AB">
            <w:pPr>
              <w:jc w:val="center"/>
              <w:rPr>
                <w:rFonts w:ascii="GHEA Grapalat" w:hAnsi="GHEA Grapalat" w:cs="Sylfaen"/>
                <w:b/>
                <w:bCs/>
                <w:iCs/>
                <w:sz w:val="18"/>
                <w:szCs w:val="18"/>
                <w:lang w:val="hy-AM"/>
              </w:rPr>
            </w:pPr>
            <w:r w:rsidRPr="00A708DC">
              <w:rPr>
                <w:rFonts w:ascii="GHEA Grapalat" w:hAnsi="GHEA Grapalat" w:cs="Sylfaen"/>
                <w:b/>
                <w:bCs/>
                <w:iCs/>
                <w:sz w:val="18"/>
                <w:szCs w:val="18"/>
                <w:lang w:val="hy-AM"/>
              </w:rPr>
              <w:t>30 дней после вступления в силу договора, заключаемого между сторонами в случае финансовых средств</w:t>
            </w:r>
          </w:p>
        </w:tc>
      </w:tr>
    </w:tbl>
    <w:p w:rsidR="006510E7" w:rsidRPr="00E6597C" w:rsidRDefault="006510E7" w:rsidP="006510E7">
      <w:pPr>
        <w:keepNext/>
        <w:jc w:val="both"/>
        <w:outlineLvl w:val="3"/>
        <w:rPr>
          <w:rFonts w:ascii="GHEA Grapalat" w:hAnsi="GHEA Grapalat"/>
          <w:i/>
          <w:sz w:val="32"/>
          <w:lang w:val="pt-BR"/>
        </w:rPr>
      </w:pPr>
    </w:p>
    <w:p w:rsidR="006510E7" w:rsidRPr="000117CC" w:rsidRDefault="006510E7" w:rsidP="006510E7">
      <w:pPr>
        <w:keepNext/>
        <w:jc w:val="both"/>
        <w:outlineLvl w:val="3"/>
        <w:rPr>
          <w:rFonts w:ascii="GHEA Grapalat" w:hAnsi="GHEA Grapalat"/>
          <w:i/>
          <w:sz w:val="32"/>
          <w:lang w:val="hy-AM"/>
        </w:rPr>
      </w:pPr>
    </w:p>
    <w:tbl>
      <w:tblPr>
        <w:tblW w:w="9639" w:type="dxa"/>
        <w:jc w:val="center"/>
        <w:tblLayout w:type="fixed"/>
        <w:tblLook w:val="0000" w:firstRow="0" w:lastRow="0" w:firstColumn="0" w:lastColumn="0" w:noHBand="0" w:noVBand="0"/>
      </w:tblPr>
      <w:tblGrid>
        <w:gridCol w:w="4536"/>
        <w:gridCol w:w="760"/>
        <w:gridCol w:w="4343"/>
      </w:tblGrid>
      <w:tr w:rsidR="006510E7" w:rsidRPr="00E6597C" w:rsidTr="00F563AB">
        <w:trPr>
          <w:jc w:val="center"/>
        </w:trPr>
        <w:tc>
          <w:tcPr>
            <w:tcW w:w="4536" w:type="dxa"/>
          </w:tcPr>
          <w:p w:rsidR="006510E7" w:rsidRPr="00E6597C" w:rsidRDefault="006510E7" w:rsidP="00F563AB">
            <w:pPr>
              <w:spacing w:line="360" w:lineRule="auto"/>
              <w:jc w:val="center"/>
              <w:rPr>
                <w:rFonts w:ascii="GHEA Grapalat" w:hAnsi="GHEA Grapalat" w:cs="Sylfaen"/>
                <w:b/>
                <w:bCs/>
                <w:lang w:val="nb-NO"/>
              </w:rPr>
            </w:pPr>
            <w:r w:rsidRPr="00E6597C">
              <w:rPr>
                <w:rFonts w:ascii="GHEA Grapalat" w:hAnsi="GHEA Grapalat" w:cs="Sylfaen"/>
                <w:b/>
                <w:bCs/>
                <w:lang w:val="nb-NO"/>
              </w:rPr>
              <w:t>КОМИССАР:</w:t>
            </w:r>
          </w:p>
          <w:p w:rsidR="006510E7" w:rsidRPr="00E6597C" w:rsidRDefault="006510E7" w:rsidP="00F563AB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  <w:p w:rsidR="006510E7" w:rsidRPr="00E6597C" w:rsidRDefault="006510E7" w:rsidP="00F563AB">
            <w:pPr>
              <w:rPr>
                <w:rFonts w:ascii="GHEA Grapalat" w:hAnsi="GHEA Grapalat"/>
                <w:lang w:val="ru-RU"/>
              </w:rPr>
            </w:pPr>
          </w:p>
          <w:p w:rsidR="006510E7" w:rsidRPr="00E6597C" w:rsidRDefault="006510E7" w:rsidP="00F563AB">
            <w:pPr>
              <w:jc w:val="center"/>
              <w:rPr>
                <w:rFonts w:ascii="GHEA Grapalat" w:hAnsi="GHEA Grapalat"/>
                <w:lang w:val="ru-RU"/>
              </w:rPr>
            </w:pPr>
            <w:r w:rsidRPr="00E6597C">
              <w:rPr>
                <w:rFonts w:ascii="GHEA Grapalat" w:hAnsi="GHEA Grapalat"/>
                <w:lang w:val="ru-RU"/>
              </w:rPr>
              <w:t>-------------------------------------</w:t>
            </w:r>
          </w:p>
          <w:p w:rsidR="006510E7" w:rsidRPr="00E6597C" w:rsidRDefault="006510E7" w:rsidP="00F563A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6597C">
              <w:rPr>
                <w:rFonts w:ascii="GHEA Grapalat" w:hAnsi="GHEA Grapalat"/>
                <w:sz w:val="18"/>
                <w:szCs w:val="18"/>
              </w:rPr>
              <w:lastRenderedPageBreak/>
              <w:t xml:space="preserve">/ </w:t>
            </w:r>
            <w:r w:rsidRPr="00E6597C"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подпись </w:t>
            </w:r>
            <w:r w:rsidRPr="00E6597C">
              <w:rPr>
                <w:rFonts w:ascii="GHEA Grapalat" w:hAnsi="GHEA Grapalat"/>
                <w:sz w:val="18"/>
                <w:szCs w:val="18"/>
              </w:rPr>
              <w:t>/</w:t>
            </w:r>
          </w:p>
          <w:p w:rsidR="006510E7" w:rsidRPr="00E6597C" w:rsidRDefault="006510E7" w:rsidP="00F563AB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E6597C">
              <w:rPr>
                <w:rFonts w:ascii="GHEA Grapalat" w:hAnsi="GHEA Grapalat" w:cs="Sylfaen"/>
                <w:sz w:val="18"/>
                <w:szCs w:val="18"/>
                <w:lang w:val="ru-RU"/>
              </w:rPr>
              <w:t>К. Т:</w:t>
            </w:r>
          </w:p>
        </w:tc>
        <w:tc>
          <w:tcPr>
            <w:tcW w:w="760" w:type="dxa"/>
          </w:tcPr>
          <w:p w:rsidR="006510E7" w:rsidRPr="00E6597C" w:rsidRDefault="006510E7" w:rsidP="00F563AB">
            <w:pPr>
              <w:spacing w:line="360" w:lineRule="auto"/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4343" w:type="dxa"/>
          </w:tcPr>
          <w:p w:rsidR="006510E7" w:rsidRPr="00E6597C" w:rsidRDefault="006510E7" w:rsidP="00F563AB">
            <w:pPr>
              <w:spacing w:line="360" w:lineRule="auto"/>
              <w:jc w:val="center"/>
              <w:rPr>
                <w:rFonts w:ascii="GHEA Grapalat" w:hAnsi="GHEA Grapalat" w:cs="Sylfaen"/>
                <w:b/>
                <w:bCs/>
                <w:lang w:val="ru-RU"/>
              </w:rPr>
            </w:pPr>
            <w:r w:rsidRPr="00E6597C">
              <w:rPr>
                <w:rFonts w:ascii="GHEA Grapalat" w:hAnsi="GHEA Grapalat" w:cs="Sylfaen"/>
                <w:b/>
                <w:bCs/>
                <w:lang w:val="pt-BR"/>
              </w:rPr>
              <w:t>ПОДРЯДЧИК:</w:t>
            </w:r>
          </w:p>
          <w:p w:rsidR="006510E7" w:rsidRPr="00E6597C" w:rsidRDefault="006510E7" w:rsidP="00F563AB">
            <w:pPr>
              <w:jc w:val="center"/>
              <w:rPr>
                <w:rFonts w:ascii="GHEA Grapalat" w:hAnsi="GHEA Grapalat"/>
                <w:lang w:val="ru-RU"/>
              </w:rPr>
            </w:pPr>
          </w:p>
          <w:p w:rsidR="006510E7" w:rsidRPr="00E6597C" w:rsidRDefault="006510E7" w:rsidP="00F563AB">
            <w:pPr>
              <w:jc w:val="center"/>
              <w:rPr>
                <w:rFonts w:ascii="GHEA Grapalat" w:hAnsi="GHEA Grapalat"/>
                <w:lang w:val="ru-RU"/>
              </w:rPr>
            </w:pPr>
          </w:p>
          <w:p w:rsidR="006510E7" w:rsidRPr="00E6597C" w:rsidRDefault="006510E7" w:rsidP="00F563AB">
            <w:pPr>
              <w:jc w:val="center"/>
              <w:rPr>
                <w:rFonts w:ascii="GHEA Grapalat" w:hAnsi="GHEA Grapalat"/>
                <w:lang w:val="ru-RU"/>
              </w:rPr>
            </w:pPr>
            <w:r w:rsidRPr="00E6597C">
              <w:rPr>
                <w:rFonts w:ascii="GHEA Grapalat" w:hAnsi="GHEA Grapalat"/>
                <w:lang w:val="ru-RU"/>
              </w:rPr>
              <w:t>-------------------------------------</w:t>
            </w:r>
          </w:p>
          <w:p w:rsidR="006510E7" w:rsidRPr="00E6597C" w:rsidRDefault="006510E7" w:rsidP="00F563A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6597C">
              <w:rPr>
                <w:rFonts w:ascii="GHEA Grapalat" w:hAnsi="GHEA Grapalat"/>
                <w:sz w:val="18"/>
                <w:szCs w:val="18"/>
              </w:rPr>
              <w:lastRenderedPageBreak/>
              <w:t xml:space="preserve">/ </w:t>
            </w:r>
            <w:r w:rsidRPr="00E6597C"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подпись </w:t>
            </w:r>
            <w:r w:rsidRPr="00E6597C">
              <w:rPr>
                <w:rFonts w:ascii="GHEA Grapalat" w:hAnsi="GHEA Grapalat"/>
                <w:sz w:val="18"/>
                <w:szCs w:val="18"/>
              </w:rPr>
              <w:t>/</w:t>
            </w:r>
          </w:p>
          <w:p w:rsidR="006510E7" w:rsidRPr="00E6597C" w:rsidRDefault="006510E7" w:rsidP="00F563AB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E6597C">
              <w:rPr>
                <w:rFonts w:ascii="GHEA Grapalat" w:hAnsi="GHEA Grapalat" w:cs="Sylfaen"/>
                <w:sz w:val="18"/>
                <w:szCs w:val="18"/>
                <w:lang w:val="ru-RU"/>
              </w:rPr>
              <w:t>К. Т:</w:t>
            </w:r>
          </w:p>
        </w:tc>
      </w:tr>
    </w:tbl>
    <w:p w:rsidR="006510E7" w:rsidRPr="00E6597C" w:rsidRDefault="006510E7" w:rsidP="006510E7">
      <w:pPr>
        <w:jc w:val="both"/>
        <w:rPr>
          <w:rFonts w:ascii="GHEA Grapalat" w:hAnsi="GHEA Grapalat"/>
          <w:lang w:val="pt-BR"/>
        </w:rPr>
      </w:pPr>
    </w:p>
    <w:p w:rsidR="005A394C" w:rsidRDefault="005A394C" w:rsidP="00EF3662">
      <w:pPr>
        <w:jc w:val="right"/>
        <w:rPr>
          <w:rFonts w:ascii="GHEA Grapalat" w:hAnsi="GHEA Grapalat"/>
          <w:sz w:val="20"/>
          <w:lang w:val="pt-BR"/>
        </w:rPr>
      </w:pPr>
    </w:p>
    <w:p w:rsidR="005A394C" w:rsidRDefault="005A394C" w:rsidP="00EF3662">
      <w:pPr>
        <w:jc w:val="right"/>
        <w:rPr>
          <w:rFonts w:ascii="GHEA Grapalat" w:hAnsi="GHEA Grapalat"/>
          <w:sz w:val="20"/>
          <w:lang w:val="pt-BR"/>
        </w:rPr>
      </w:pPr>
    </w:p>
    <w:p w:rsidR="005A394C" w:rsidRDefault="005A394C" w:rsidP="00EF3662">
      <w:pPr>
        <w:jc w:val="right"/>
        <w:rPr>
          <w:rFonts w:ascii="GHEA Grapalat" w:hAnsi="GHEA Grapalat"/>
          <w:sz w:val="20"/>
          <w:lang w:val="pt-BR"/>
        </w:rPr>
      </w:pPr>
    </w:p>
    <w:p w:rsidR="005A394C" w:rsidRDefault="005A394C" w:rsidP="00EF3662">
      <w:pPr>
        <w:jc w:val="right"/>
        <w:rPr>
          <w:rFonts w:ascii="GHEA Grapalat" w:hAnsi="GHEA Grapalat"/>
          <w:sz w:val="20"/>
          <w:lang w:val="pt-BR"/>
        </w:rPr>
      </w:pPr>
    </w:p>
    <w:p w:rsidR="005A394C" w:rsidRDefault="005A394C" w:rsidP="00EF3662">
      <w:pPr>
        <w:jc w:val="right"/>
        <w:rPr>
          <w:rFonts w:ascii="GHEA Grapalat" w:hAnsi="GHEA Grapalat"/>
          <w:sz w:val="20"/>
          <w:lang w:val="pt-BR"/>
        </w:rPr>
      </w:pPr>
    </w:p>
    <w:p w:rsidR="005A394C" w:rsidRDefault="005A394C" w:rsidP="00EF3662">
      <w:pPr>
        <w:jc w:val="right"/>
        <w:rPr>
          <w:rFonts w:ascii="GHEA Grapalat" w:hAnsi="GHEA Grapalat"/>
          <w:sz w:val="20"/>
          <w:lang w:val="pt-BR"/>
        </w:rPr>
      </w:pPr>
    </w:p>
    <w:p w:rsidR="005A394C" w:rsidRDefault="005A394C" w:rsidP="00EF3662">
      <w:pPr>
        <w:jc w:val="right"/>
        <w:rPr>
          <w:rFonts w:ascii="GHEA Grapalat" w:hAnsi="GHEA Grapalat"/>
          <w:sz w:val="20"/>
          <w:lang w:val="pt-BR"/>
        </w:rPr>
      </w:pPr>
    </w:p>
    <w:p w:rsidR="005A394C" w:rsidRDefault="005A394C" w:rsidP="00EF3662">
      <w:pPr>
        <w:jc w:val="right"/>
        <w:rPr>
          <w:rFonts w:ascii="GHEA Grapalat" w:hAnsi="GHEA Grapalat"/>
          <w:sz w:val="20"/>
          <w:lang w:val="pt-BR"/>
        </w:rPr>
      </w:pPr>
    </w:p>
    <w:p w:rsidR="005A394C" w:rsidRDefault="005A394C" w:rsidP="00EF3662">
      <w:pPr>
        <w:jc w:val="right"/>
        <w:rPr>
          <w:rFonts w:ascii="GHEA Grapalat" w:hAnsi="GHEA Grapalat"/>
          <w:sz w:val="20"/>
          <w:lang w:val="pt-BR"/>
        </w:rPr>
      </w:pPr>
    </w:p>
    <w:p w:rsidR="005A394C" w:rsidRDefault="005A394C" w:rsidP="00EF3662">
      <w:pPr>
        <w:jc w:val="right"/>
        <w:rPr>
          <w:rFonts w:ascii="GHEA Grapalat" w:hAnsi="GHEA Grapalat"/>
          <w:sz w:val="20"/>
          <w:lang w:val="pt-BR"/>
        </w:rPr>
      </w:pPr>
    </w:p>
    <w:p w:rsidR="006510E7" w:rsidRPr="00E6597C" w:rsidRDefault="006510E7" w:rsidP="006510E7">
      <w:pPr>
        <w:jc w:val="both"/>
        <w:rPr>
          <w:rFonts w:ascii="GHEA Grapalat" w:hAnsi="GHEA Grapalat"/>
          <w:i/>
          <w:sz w:val="18"/>
          <w:szCs w:val="18"/>
          <w:lang w:val="pt-BR"/>
        </w:rPr>
      </w:pPr>
      <w:r w:rsidRPr="00E6597C">
        <w:rPr>
          <w:rFonts w:ascii="GHEA Grapalat" w:hAnsi="GHEA Grapalat"/>
          <w:i/>
          <w:sz w:val="18"/>
          <w:szCs w:val="18"/>
          <w:lang w:val="pt-BR"/>
        </w:rPr>
        <w:t xml:space="preserve">** </w:t>
      </w:r>
      <w:r w:rsidRPr="00E6597C">
        <w:rPr>
          <w:rFonts w:ascii="GHEA Grapalat" w:hAnsi="GHEA Grapalat" w:cs="Sylfaen"/>
          <w:i/>
          <w:sz w:val="18"/>
          <w:szCs w:val="18"/>
          <w:lang w:val="pt-BR"/>
        </w:rPr>
        <w:t xml:space="preserve">Если договор заключен на основании статьи 15 части 6 Закона РА «О закупках», то начало срока указывается в графе &lt;&lt;Начало&gt;&gt; в день вступления договора в силу. соглашения между сторонами в случае финансовых средств </w:t>
      </w:r>
      <w:r w:rsidRPr="005D36B1">
        <w:rPr>
          <w:rFonts w:ascii="GHEA Grapalat" w:hAnsi="GHEA Grapalat" w:cs="Sylfaen"/>
          <w:i/>
          <w:sz w:val="18"/>
          <w:szCs w:val="18"/>
          <w:lang w:val="hy-AM"/>
        </w:rPr>
        <w:t xml:space="preserve">и «Окончание». В </w:t>
      </w:r>
      <w:r w:rsidRPr="000973A2">
        <w:rPr>
          <w:rFonts w:ascii="GHEA Grapalat" w:hAnsi="GHEA Grapalat" w:cs="Sylfaen"/>
          <w:i/>
          <w:sz w:val="18"/>
          <w:szCs w:val="18"/>
          <w:lang w:val="pt-BR"/>
        </w:rPr>
        <w:t xml:space="preserve">графе » </w:t>
      </w:r>
      <w:r w:rsidRPr="00BA7559">
        <w:rPr>
          <w:rFonts w:ascii="GHEA Grapalat" w:hAnsi="GHEA Grapalat" w:cs="Sylfaen"/>
          <w:i/>
          <w:sz w:val="18"/>
          <w:szCs w:val="18"/>
          <w:lang w:val="hy-AM"/>
        </w:rPr>
        <w:t xml:space="preserve">срок исполнения </w:t>
      </w:r>
      <w:r w:rsidRPr="00BA7559">
        <w:rPr>
          <w:rFonts w:ascii="GHEA Grapalat" w:hAnsi="GHEA Grapalat" w:cs="Sylfaen"/>
          <w:i/>
          <w:sz w:val="18"/>
          <w:szCs w:val="18"/>
          <w:lang w:val="pt-BR"/>
        </w:rPr>
        <w:t>определяется в календарных днях.</w:t>
      </w:r>
    </w:p>
    <w:p w:rsidR="006510E7" w:rsidRPr="00E6597C" w:rsidRDefault="006510E7" w:rsidP="006510E7">
      <w:pPr>
        <w:rPr>
          <w:rFonts w:ascii="GHEA Grapalat" w:hAnsi="GHEA Grapalat"/>
          <w:lang w:val="pt-BR"/>
        </w:rPr>
      </w:pPr>
    </w:p>
    <w:p w:rsidR="005A394C" w:rsidRDefault="005A394C" w:rsidP="00EF3662">
      <w:pPr>
        <w:jc w:val="right"/>
        <w:rPr>
          <w:rFonts w:ascii="GHEA Grapalat" w:hAnsi="GHEA Grapalat"/>
          <w:sz w:val="20"/>
          <w:lang w:val="pt-BR"/>
        </w:rPr>
      </w:pPr>
    </w:p>
    <w:p w:rsidR="005A394C" w:rsidRDefault="005A394C" w:rsidP="00EF3662">
      <w:pPr>
        <w:jc w:val="right"/>
        <w:rPr>
          <w:rFonts w:ascii="GHEA Grapalat" w:hAnsi="GHEA Grapalat"/>
          <w:sz w:val="20"/>
          <w:lang w:val="pt-BR"/>
        </w:rPr>
      </w:pPr>
    </w:p>
    <w:p w:rsidR="005A394C" w:rsidRDefault="005A394C" w:rsidP="00EF3662">
      <w:pPr>
        <w:jc w:val="right"/>
        <w:rPr>
          <w:rFonts w:ascii="GHEA Grapalat" w:hAnsi="GHEA Grapalat"/>
          <w:sz w:val="20"/>
          <w:lang w:val="pt-BR"/>
        </w:rPr>
      </w:pPr>
    </w:p>
    <w:p w:rsidR="005A394C" w:rsidRDefault="005A394C" w:rsidP="00EF3662">
      <w:pPr>
        <w:jc w:val="right"/>
        <w:rPr>
          <w:rFonts w:ascii="GHEA Grapalat" w:hAnsi="GHEA Grapalat"/>
          <w:sz w:val="20"/>
          <w:lang w:val="pt-BR"/>
        </w:rPr>
      </w:pPr>
    </w:p>
    <w:p w:rsidR="005A394C" w:rsidRDefault="005A394C" w:rsidP="00EF3662">
      <w:pPr>
        <w:jc w:val="right"/>
        <w:rPr>
          <w:rFonts w:ascii="GHEA Grapalat" w:hAnsi="GHEA Grapalat"/>
          <w:sz w:val="20"/>
          <w:lang w:val="pt-BR"/>
        </w:rPr>
      </w:pPr>
    </w:p>
    <w:p w:rsidR="005A394C" w:rsidRDefault="005A394C" w:rsidP="00EF3662">
      <w:pPr>
        <w:jc w:val="right"/>
        <w:rPr>
          <w:rFonts w:ascii="GHEA Grapalat" w:hAnsi="GHEA Grapalat"/>
          <w:sz w:val="20"/>
          <w:lang w:val="pt-BR"/>
        </w:rPr>
      </w:pPr>
    </w:p>
    <w:p w:rsidR="005A394C" w:rsidRDefault="005A394C" w:rsidP="00EF3662">
      <w:pPr>
        <w:jc w:val="right"/>
        <w:rPr>
          <w:rFonts w:ascii="GHEA Grapalat" w:hAnsi="GHEA Grapalat"/>
          <w:sz w:val="20"/>
          <w:lang w:val="pt-BR"/>
        </w:rPr>
      </w:pPr>
    </w:p>
    <w:p w:rsidR="005A394C" w:rsidRDefault="005A394C" w:rsidP="00EF3662">
      <w:pPr>
        <w:jc w:val="right"/>
        <w:rPr>
          <w:rFonts w:ascii="GHEA Grapalat" w:hAnsi="GHEA Grapalat"/>
          <w:sz w:val="20"/>
          <w:lang w:val="pt-BR"/>
        </w:rPr>
      </w:pPr>
    </w:p>
    <w:p w:rsidR="005A394C" w:rsidRDefault="005A394C" w:rsidP="00EF3662">
      <w:pPr>
        <w:jc w:val="right"/>
        <w:rPr>
          <w:rFonts w:ascii="GHEA Grapalat" w:hAnsi="GHEA Grapalat"/>
          <w:sz w:val="20"/>
          <w:lang w:val="pt-BR"/>
        </w:rPr>
      </w:pPr>
    </w:p>
    <w:p w:rsidR="005A394C" w:rsidRDefault="005A394C" w:rsidP="00EF3662">
      <w:pPr>
        <w:jc w:val="right"/>
        <w:rPr>
          <w:rFonts w:ascii="GHEA Grapalat" w:hAnsi="GHEA Grapalat"/>
          <w:sz w:val="20"/>
          <w:lang w:val="pt-BR"/>
        </w:rPr>
      </w:pPr>
    </w:p>
    <w:p w:rsidR="005A394C" w:rsidRDefault="005A394C" w:rsidP="00EF3662">
      <w:pPr>
        <w:jc w:val="right"/>
        <w:rPr>
          <w:rFonts w:ascii="GHEA Grapalat" w:hAnsi="GHEA Grapalat"/>
          <w:sz w:val="20"/>
          <w:lang w:val="pt-BR"/>
        </w:rPr>
      </w:pPr>
    </w:p>
    <w:p w:rsidR="005A394C" w:rsidRDefault="005A394C" w:rsidP="00EF3662">
      <w:pPr>
        <w:jc w:val="right"/>
        <w:rPr>
          <w:rFonts w:ascii="GHEA Grapalat" w:hAnsi="GHEA Grapalat"/>
          <w:sz w:val="20"/>
          <w:lang w:val="pt-BR"/>
        </w:rPr>
      </w:pPr>
    </w:p>
    <w:p w:rsidR="005A394C" w:rsidRDefault="005A394C" w:rsidP="00EF3662">
      <w:pPr>
        <w:jc w:val="right"/>
        <w:rPr>
          <w:rFonts w:ascii="GHEA Grapalat" w:hAnsi="GHEA Grapalat"/>
          <w:sz w:val="20"/>
          <w:lang w:val="pt-BR"/>
        </w:rPr>
      </w:pPr>
    </w:p>
    <w:p w:rsidR="005A394C" w:rsidRDefault="005A394C" w:rsidP="00EF3662">
      <w:pPr>
        <w:jc w:val="right"/>
        <w:rPr>
          <w:rFonts w:ascii="GHEA Grapalat" w:hAnsi="GHEA Grapalat"/>
          <w:sz w:val="20"/>
          <w:lang w:val="pt-BR"/>
        </w:rPr>
      </w:pPr>
    </w:p>
    <w:p w:rsidR="005A394C" w:rsidRDefault="005A394C" w:rsidP="00EF3662">
      <w:pPr>
        <w:jc w:val="right"/>
        <w:rPr>
          <w:rFonts w:ascii="GHEA Grapalat" w:hAnsi="GHEA Grapalat"/>
          <w:sz w:val="20"/>
          <w:lang w:val="pt-BR"/>
        </w:rPr>
      </w:pPr>
    </w:p>
    <w:p w:rsidR="005A394C" w:rsidRDefault="005A394C" w:rsidP="00EF3662">
      <w:pPr>
        <w:jc w:val="right"/>
        <w:rPr>
          <w:rFonts w:ascii="GHEA Grapalat" w:hAnsi="GHEA Grapalat"/>
          <w:sz w:val="20"/>
          <w:lang w:val="pt-BR"/>
        </w:rPr>
      </w:pPr>
    </w:p>
    <w:p w:rsidR="005A394C" w:rsidRDefault="005A394C" w:rsidP="00EF3662">
      <w:pPr>
        <w:jc w:val="right"/>
        <w:rPr>
          <w:rFonts w:ascii="GHEA Grapalat" w:hAnsi="GHEA Grapalat"/>
          <w:sz w:val="20"/>
          <w:lang w:val="pt-BR"/>
        </w:rPr>
      </w:pPr>
    </w:p>
    <w:p w:rsidR="005A394C" w:rsidRDefault="005A394C" w:rsidP="00EF3662">
      <w:pPr>
        <w:jc w:val="right"/>
        <w:rPr>
          <w:rFonts w:ascii="GHEA Grapalat" w:hAnsi="GHEA Grapalat"/>
          <w:sz w:val="20"/>
          <w:lang w:val="pt-BR"/>
        </w:rPr>
      </w:pPr>
    </w:p>
    <w:p w:rsidR="005A394C" w:rsidRDefault="005A394C" w:rsidP="00EF3662">
      <w:pPr>
        <w:jc w:val="right"/>
        <w:rPr>
          <w:rFonts w:ascii="GHEA Grapalat" w:hAnsi="GHEA Grapalat"/>
          <w:sz w:val="20"/>
          <w:lang w:val="pt-BR"/>
        </w:rPr>
      </w:pPr>
    </w:p>
    <w:p w:rsidR="005A394C" w:rsidRDefault="005A394C" w:rsidP="00EF3662">
      <w:pPr>
        <w:jc w:val="right"/>
        <w:rPr>
          <w:rFonts w:ascii="GHEA Grapalat" w:hAnsi="GHEA Grapalat"/>
          <w:sz w:val="20"/>
          <w:lang w:val="pt-BR"/>
        </w:rPr>
      </w:pPr>
    </w:p>
    <w:p w:rsidR="006510E7" w:rsidRDefault="006510E7" w:rsidP="00EF3662">
      <w:pPr>
        <w:jc w:val="right"/>
        <w:rPr>
          <w:rFonts w:ascii="GHEA Grapalat" w:hAnsi="GHEA Grapalat"/>
          <w:sz w:val="20"/>
          <w:lang w:val="pt-BR"/>
        </w:rPr>
      </w:pPr>
    </w:p>
    <w:p w:rsidR="006510E7" w:rsidRDefault="006510E7" w:rsidP="00EF3662">
      <w:pPr>
        <w:jc w:val="right"/>
        <w:rPr>
          <w:rFonts w:ascii="GHEA Grapalat" w:hAnsi="GHEA Grapalat"/>
          <w:sz w:val="20"/>
          <w:lang w:val="pt-BR"/>
        </w:rPr>
      </w:pPr>
    </w:p>
    <w:p w:rsidR="006510E7" w:rsidRDefault="006510E7" w:rsidP="00EF3662">
      <w:pPr>
        <w:jc w:val="right"/>
        <w:rPr>
          <w:rFonts w:ascii="GHEA Grapalat" w:hAnsi="GHEA Grapalat"/>
          <w:sz w:val="20"/>
          <w:lang w:val="pt-BR"/>
        </w:rPr>
      </w:pPr>
    </w:p>
    <w:p w:rsidR="006510E7" w:rsidRDefault="006510E7" w:rsidP="00EF3662">
      <w:pPr>
        <w:jc w:val="right"/>
        <w:rPr>
          <w:rFonts w:ascii="GHEA Grapalat" w:hAnsi="GHEA Grapalat"/>
          <w:sz w:val="20"/>
          <w:lang w:val="pt-BR"/>
        </w:rPr>
      </w:pPr>
    </w:p>
    <w:p w:rsidR="006510E7" w:rsidRDefault="006510E7" w:rsidP="00EF3662">
      <w:pPr>
        <w:jc w:val="right"/>
        <w:rPr>
          <w:rFonts w:ascii="GHEA Grapalat" w:hAnsi="GHEA Grapalat"/>
          <w:sz w:val="20"/>
          <w:lang w:val="pt-BR"/>
        </w:rPr>
      </w:pPr>
    </w:p>
    <w:p w:rsidR="006510E7" w:rsidRDefault="006510E7" w:rsidP="00EF3662">
      <w:pPr>
        <w:jc w:val="right"/>
        <w:rPr>
          <w:rFonts w:ascii="GHEA Grapalat" w:hAnsi="GHEA Grapalat"/>
          <w:sz w:val="20"/>
          <w:lang w:val="pt-BR"/>
        </w:rPr>
      </w:pPr>
    </w:p>
    <w:p w:rsidR="006510E7" w:rsidRDefault="006510E7" w:rsidP="00EF3662">
      <w:pPr>
        <w:jc w:val="right"/>
        <w:rPr>
          <w:rFonts w:ascii="GHEA Grapalat" w:hAnsi="GHEA Grapalat"/>
          <w:sz w:val="20"/>
          <w:lang w:val="pt-BR"/>
        </w:rPr>
      </w:pPr>
    </w:p>
    <w:p w:rsidR="006510E7" w:rsidRDefault="006510E7" w:rsidP="00EF3662">
      <w:pPr>
        <w:jc w:val="right"/>
        <w:rPr>
          <w:rFonts w:ascii="GHEA Grapalat" w:hAnsi="GHEA Grapalat"/>
          <w:sz w:val="20"/>
          <w:lang w:val="pt-BR"/>
        </w:rPr>
      </w:pPr>
    </w:p>
    <w:p w:rsidR="006510E7" w:rsidRDefault="006510E7" w:rsidP="00EF3662">
      <w:pPr>
        <w:jc w:val="right"/>
        <w:rPr>
          <w:rFonts w:ascii="GHEA Grapalat" w:hAnsi="GHEA Grapalat"/>
          <w:sz w:val="20"/>
          <w:lang w:val="pt-BR"/>
        </w:rPr>
      </w:pPr>
    </w:p>
    <w:p w:rsidR="006510E7" w:rsidRDefault="006510E7" w:rsidP="00EF3662">
      <w:pPr>
        <w:jc w:val="right"/>
        <w:rPr>
          <w:rFonts w:ascii="GHEA Grapalat" w:hAnsi="GHEA Grapalat"/>
          <w:sz w:val="20"/>
          <w:lang w:val="pt-BR"/>
        </w:rPr>
      </w:pPr>
    </w:p>
    <w:p w:rsidR="006510E7" w:rsidRDefault="006510E7" w:rsidP="00EF3662">
      <w:pPr>
        <w:jc w:val="right"/>
        <w:rPr>
          <w:rFonts w:ascii="GHEA Grapalat" w:hAnsi="GHEA Grapalat"/>
          <w:sz w:val="20"/>
          <w:lang w:val="pt-BR"/>
        </w:rPr>
      </w:pPr>
    </w:p>
    <w:p w:rsidR="005A394C" w:rsidRDefault="005A394C" w:rsidP="00EF3662">
      <w:pPr>
        <w:jc w:val="right"/>
        <w:rPr>
          <w:rFonts w:ascii="GHEA Grapalat" w:hAnsi="GHEA Grapalat"/>
          <w:sz w:val="20"/>
          <w:lang w:val="pt-BR"/>
        </w:rPr>
      </w:pPr>
    </w:p>
    <w:p w:rsidR="00A04207" w:rsidRDefault="00A04207" w:rsidP="00EF3662">
      <w:pPr>
        <w:jc w:val="right"/>
        <w:rPr>
          <w:rFonts w:ascii="GHEA Grapalat" w:hAnsi="GHEA Grapalat"/>
          <w:sz w:val="20"/>
          <w:lang w:val="pt-BR"/>
        </w:rPr>
      </w:pPr>
    </w:p>
    <w:p w:rsidR="00A04207" w:rsidRDefault="00A04207" w:rsidP="00EF3662">
      <w:pPr>
        <w:jc w:val="right"/>
        <w:rPr>
          <w:rFonts w:ascii="GHEA Grapalat" w:hAnsi="GHEA Grapalat"/>
          <w:sz w:val="20"/>
          <w:lang w:val="pt-BR"/>
        </w:rPr>
      </w:pPr>
    </w:p>
    <w:p w:rsidR="00472776" w:rsidRDefault="00472776" w:rsidP="00EF3662">
      <w:pPr>
        <w:jc w:val="right"/>
        <w:rPr>
          <w:rFonts w:ascii="GHEA Grapalat" w:hAnsi="GHEA Grapalat"/>
          <w:sz w:val="20"/>
          <w:lang w:val="pt-BR"/>
        </w:rPr>
      </w:pPr>
    </w:p>
    <w:p w:rsidR="00A04207" w:rsidRDefault="00A04207" w:rsidP="00EF3662">
      <w:pPr>
        <w:jc w:val="right"/>
        <w:rPr>
          <w:rFonts w:ascii="GHEA Grapalat" w:hAnsi="GHEA Grapalat"/>
          <w:sz w:val="20"/>
          <w:lang w:val="pt-BR"/>
        </w:rPr>
      </w:pPr>
    </w:p>
    <w:p w:rsidR="00566A84" w:rsidRPr="006510E7" w:rsidRDefault="00566A84" w:rsidP="00D6204C">
      <w:pPr>
        <w:jc w:val="right"/>
        <w:rPr>
          <w:rFonts w:ascii="GHEA Grapalat" w:hAnsi="GHEA Grapalat"/>
          <w:i/>
          <w:color w:val="000000" w:themeColor="text1"/>
          <w:sz w:val="20"/>
          <w:szCs w:val="20"/>
          <w:lang w:val="pt-BR"/>
        </w:rPr>
      </w:pPr>
    </w:p>
    <w:p w:rsidR="00D6204C" w:rsidRPr="00A04207" w:rsidRDefault="00D6204C" w:rsidP="00D6204C">
      <w:pPr>
        <w:jc w:val="right"/>
        <w:rPr>
          <w:rFonts w:ascii="GHEA Grapalat" w:hAnsi="GHEA Grapalat"/>
          <w:i/>
          <w:color w:val="000000" w:themeColor="text1"/>
          <w:sz w:val="20"/>
          <w:szCs w:val="20"/>
          <w:lang w:val="hy-AM"/>
        </w:rPr>
      </w:pPr>
      <w:r w:rsidRPr="00A04207">
        <w:rPr>
          <w:rFonts w:ascii="GHEA Grapalat" w:hAnsi="GHEA Grapalat"/>
          <w:i/>
          <w:color w:val="000000" w:themeColor="text1"/>
          <w:sz w:val="20"/>
          <w:szCs w:val="20"/>
          <w:lang w:val="hy-AM"/>
        </w:rPr>
        <w:t>Приложение N 2</w:t>
      </w:r>
    </w:p>
    <w:p w:rsidR="00D6204C" w:rsidRPr="00A04207" w:rsidRDefault="000850B1" w:rsidP="00D6204C">
      <w:pPr>
        <w:jc w:val="right"/>
        <w:rPr>
          <w:rFonts w:ascii="GHEA Grapalat" w:hAnsi="GHEA Grapalat"/>
          <w:i/>
          <w:color w:val="000000" w:themeColor="text1"/>
          <w:sz w:val="20"/>
          <w:szCs w:val="20"/>
          <w:lang w:val="hy-AM"/>
        </w:rPr>
      </w:pPr>
      <w:r>
        <w:rPr>
          <w:rFonts w:ascii="GHEA Grapalat" w:hAnsi="GHEA Grapalat"/>
          <w:i/>
          <w:color w:val="000000" w:themeColor="text1"/>
          <w:sz w:val="20"/>
          <w:szCs w:val="20"/>
          <w:lang w:val="hy-AM"/>
        </w:rPr>
        <w:t xml:space="preserve">" " </w:t>
      </w:r>
      <w:r w:rsidR="00D6204C" w:rsidRPr="00A04207">
        <w:rPr>
          <w:rFonts w:ascii="GHEA Grapalat" w:hAnsi="GHEA Grapalat"/>
          <w:i/>
          <w:color w:val="000000" w:themeColor="text1"/>
          <w:sz w:val="20"/>
          <w:szCs w:val="20"/>
          <w:lang w:val="hy-AM"/>
        </w:rPr>
        <w:t xml:space="preserve">202 </w:t>
      </w:r>
      <w:r w:rsidRPr="00445C91">
        <w:rPr>
          <w:rFonts w:ascii="GHEA Grapalat" w:hAnsi="GHEA Grapalat"/>
          <w:i/>
          <w:color w:val="000000" w:themeColor="text1"/>
          <w:sz w:val="20"/>
          <w:szCs w:val="20"/>
          <w:lang w:val="pt-BR"/>
        </w:rPr>
        <w:t xml:space="preserve">4 </w:t>
      </w:r>
      <w:r w:rsidR="00D6204C" w:rsidRPr="00A04207">
        <w:rPr>
          <w:rFonts w:ascii="GHEA Grapalat" w:hAnsi="GHEA Grapalat"/>
          <w:i/>
          <w:color w:val="000000" w:themeColor="text1"/>
          <w:sz w:val="20"/>
          <w:szCs w:val="20"/>
          <w:lang w:val="hy-AM"/>
        </w:rPr>
        <w:t>запечатанный</w:t>
      </w:r>
    </w:p>
    <w:p w:rsidR="00D6204C" w:rsidRPr="00A04207" w:rsidRDefault="00472776" w:rsidP="00D6204C">
      <w:pPr>
        <w:jc w:val="right"/>
        <w:rPr>
          <w:rFonts w:ascii="GHEA Grapalat" w:hAnsi="GHEA Grapalat"/>
          <w:i/>
          <w:color w:val="000000" w:themeColor="text1"/>
          <w:sz w:val="20"/>
          <w:szCs w:val="20"/>
          <w:lang w:val="hy-AM"/>
        </w:rPr>
      </w:pPr>
      <w:r w:rsidRPr="00E65E2E">
        <w:rPr>
          <w:rFonts w:ascii="GHEA Grapalat" w:hAnsi="GHEA Grapalat"/>
          <w:b/>
          <w:i/>
          <w:sz w:val="22"/>
          <w:szCs w:val="22"/>
          <w:lang w:val="hy-AM"/>
        </w:rPr>
        <w:t xml:space="preserve">« </w:t>
      </w:r>
      <w:r w:rsidR="00905369">
        <w:rPr>
          <w:rFonts w:ascii="GHEA Grapalat" w:hAnsi="GHEA Grapalat" w:cs="Sylfaen"/>
          <w:b/>
          <w:i/>
          <w:sz w:val="22"/>
          <w:szCs w:val="22"/>
          <w:lang w:val="es-ES"/>
        </w:rPr>
        <w:t xml:space="preserve">РАГМ </w:t>
      </w:r>
      <w:r w:rsidR="00905369">
        <w:rPr>
          <w:rFonts w:ascii="GHEA Grapalat" w:hAnsi="GHEA Grapalat" w:cs="Sylfaen"/>
          <w:b/>
          <w:i/>
          <w:sz w:val="22"/>
          <w:szCs w:val="22"/>
          <w:lang w:val="ru-RU"/>
        </w:rPr>
        <w:t xml:space="preserve">ДЖД- </w:t>
      </w:r>
      <w:r>
        <w:rPr>
          <w:rFonts w:ascii="GHEA Grapalat" w:hAnsi="GHEA Grapalat" w:cs="Sylfaen"/>
          <w:b/>
          <w:i/>
          <w:sz w:val="22"/>
          <w:szCs w:val="22"/>
          <w:lang w:val="es-ES"/>
        </w:rPr>
        <w:t xml:space="preserve">ГАШЗБ-2024/01 </w:t>
      </w:r>
      <w:r w:rsidRPr="00E65E2E">
        <w:rPr>
          <w:rFonts w:ascii="GHEA Grapalat" w:hAnsi="GHEA Grapalat"/>
          <w:b/>
          <w:i/>
          <w:sz w:val="22"/>
          <w:szCs w:val="22"/>
          <w:lang w:val="hy-AM"/>
        </w:rPr>
        <w:t>»</w:t>
      </w:r>
      <w:r w:rsidRPr="004B1AE3">
        <w:rPr>
          <w:rFonts w:ascii="GHEA Grapalat" w:hAnsi="GHEA Grapalat" w:cs="Sylfaen"/>
          <w:b/>
          <w:i/>
          <w:sz w:val="22"/>
          <w:szCs w:val="22"/>
          <w:lang w:val="hy-AM"/>
        </w:rPr>
        <w:t xml:space="preserve">  </w:t>
      </w:r>
      <w:r w:rsidR="00D6204C" w:rsidRPr="00A04207">
        <w:rPr>
          <w:rFonts w:ascii="GHEA Grapalat" w:hAnsi="GHEA Grapalat"/>
          <w:i/>
          <w:color w:val="000000" w:themeColor="text1"/>
          <w:sz w:val="20"/>
          <w:szCs w:val="20"/>
          <w:lang w:val="hy-AM"/>
        </w:rPr>
        <w:t>код контракта</w:t>
      </w:r>
    </w:p>
    <w:p w:rsidR="00071D1C" w:rsidRPr="00A04207" w:rsidRDefault="00071D1C" w:rsidP="00EF3662">
      <w:pPr>
        <w:jc w:val="right"/>
        <w:rPr>
          <w:rFonts w:ascii="GHEA Grapalat" w:hAnsi="GHEA Grapalat"/>
          <w:i/>
          <w:sz w:val="20"/>
          <w:szCs w:val="20"/>
          <w:lang w:val="hy-AM"/>
        </w:rPr>
      </w:pPr>
    </w:p>
    <w:p w:rsidR="00071D1C" w:rsidRPr="00445C91" w:rsidRDefault="00071D1C" w:rsidP="00EF3662">
      <w:pPr>
        <w:tabs>
          <w:tab w:val="left" w:pos="9540"/>
        </w:tabs>
        <w:rPr>
          <w:rFonts w:ascii="GHEA Grapalat" w:hAnsi="GHEA Grapalat"/>
          <w:sz w:val="20"/>
          <w:szCs w:val="20"/>
          <w:lang w:val="pt-BR"/>
        </w:rPr>
      </w:pPr>
    </w:p>
    <w:p w:rsidR="00071D1C" w:rsidRPr="00445C91" w:rsidRDefault="00071D1C" w:rsidP="00EF3662">
      <w:pPr>
        <w:tabs>
          <w:tab w:val="left" w:pos="9540"/>
        </w:tabs>
        <w:rPr>
          <w:rFonts w:ascii="GHEA Grapalat" w:hAnsi="GHEA Grapalat"/>
          <w:sz w:val="20"/>
          <w:szCs w:val="20"/>
          <w:lang w:val="pt-BR"/>
        </w:rPr>
      </w:pPr>
    </w:p>
    <w:p w:rsidR="00071D1C" w:rsidRPr="00A04207" w:rsidRDefault="00071D1C" w:rsidP="00EF3662">
      <w:pPr>
        <w:jc w:val="center"/>
        <w:rPr>
          <w:rFonts w:ascii="GHEA Grapalat" w:hAnsi="GHEA Grapalat"/>
          <w:sz w:val="20"/>
          <w:szCs w:val="20"/>
        </w:rPr>
      </w:pPr>
      <w:r w:rsidRPr="00A04207">
        <w:rPr>
          <w:rFonts w:ascii="GHEA Grapalat" w:hAnsi="GHEA Grapalat" w:cs="Sylfaen"/>
          <w:b/>
          <w:sz w:val="20"/>
          <w:szCs w:val="20"/>
        </w:rPr>
        <w:softHyphen/>
      </w:r>
      <w:r w:rsidRPr="00A04207">
        <w:rPr>
          <w:rFonts w:ascii="GHEA Grapalat" w:hAnsi="GHEA Grapalat" w:cs="Sylfaen"/>
          <w:b/>
          <w:sz w:val="20"/>
          <w:szCs w:val="20"/>
        </w:rPr>
        <w:softHyphen/>
      </w:r>
      <w:r w:rsidRPr="00A04207">
        <w:rPr>
          <w:rFonts w:ascii="GHEA Grapalat" w:hAnsi="GHEA Grapalat" w:cs="Sylfaen"/>
          <w:b/>
          <w:sz w:val="20"/>
          <w:szCs w:val="20"/>
        </w:rPr>
        <w:softHyphen/>
      </w:r>
      <w:r w:rsidRPr="00A04207">
        <w:rPr>
          <w:rFonts w:ascii="GHEA Grapalat" w:hAnsi="GHEA Grapalat" w:cs="Sylfaen"/>
          <w:b/>
          <w:sz w:val="20"/>
          <w:szCs w:val="20"/>
        </w:rPr>
        <w:softHyphen/>
      </w:r>
      <w:r w:rsidRPr="00A04207">
        <w:rPr>
          <w:rFonts w:ascii="GHEA Grapalat" w:hAnsi="GHEA Grapalat" w:cs="Sylfaen"/>
          <w:b/>
          <w:sz w:val="20"/>
          <w:szCs w:val="20"/>
        </w:rPr>
        <w:softHyphen/>
      </w:r>
      <w:r w:rsidRPr="00A04207">
        <w:rPr>
          <w:rFonts w:ascii="GHEA Grapalat" w:hAnsi="GHEA Grapalat" w:cs="Sylfaen"/>
          <w:b/>
          <w:sz w:val="20"/>
          <w:szCs w:val="20"/>
        </w:rPr>
        <w:softHyphen/>
      </w:r>
      <w:r w:rsidRPr="00A04207">
        <w:rPr>
          <w:rFonts w:ascii="GHEA Grapalat" w:hAnsi="GHEA Grapalat" w:cs="Sylfaen"/>
          <w:b/>
          <w:sz w:val="20"/>
          <w:szCs w:val="20"/>
        </w:rPr>
        <w:softHyphen/>
      </w:r>
      <w:r w:rsidRPr="00A04207">
        <w:rPr>
          <w:rFonts w:ascii="GHEA Grapalat" w:hAnsi="GHEA Grapalat" w:cs="Sylfaen"/>
          <w:b/>
          <w:sz w:val="20"/>
          <w:szCs w:val="20"/>
        </w:rPr>
        <w:softHyphen/>
      </w:r>
      <w:r w:rsidRPr="00A04207">
        <w:rPr>
          <w:rFonts w:ascii="GHEA Grapalat" w:hAnsi="GHEA Grapalat" w:cs="Sylfaen"/>
          <w:b/>
          <w:sz w:val="20"/>
          <w:szCs w:val="20"/>
        </w:rPr>
        <w:softHyphen/>
      </w:r>
      <w:r w:rsidRPr="00A04207">
        <w:rPr>
          <w:rFonts w:ascii="GHEA Grapalat" w:hAnsi="GHEA Grapalat" w:cs="Sylfaen"/>
          <w:b/>
          <w:sz w:val="20"/>
          <w:szCs w:val="20"/>
        </w:rPr>
        <w:softHyphen/>
      </w:r>
      <w:r w:rsidRPr="00A04207">
        <w:rPr>
          <w:rFonts w:ascii="GHEA Grapalat" w:hAnsi="GHEA Grapalat" w:cs="Sylfaen"/>
          <w:b/>
          <w:sz w:val="20"/>
          <w:szCs w:val="20"/>
        </w:rPr>
        <w:softHyphen/>
      </w:r>
      <w:r w:rsidRPr="00A04207">
        <w:rPr>
          <w:rFonts w:ascii="GHEA Grapalat" w:hAnsi="GHEA Grapalat" w:cs="Sylfaen"/>
          <w:b/>
          <w:sz w:val="20"/>
          <w:szCs w:val="20"/>
        </w:rPr>
        <w:softHyphen/>
      </w:r>
      <w:r w:rsidRPr="00A04207">
        <w:rPr>
          <w:rFonts w:ascii="GHEA Grapalat" w:hAnsi="GHEA Grapalat" w:cs="Sylfaen"/>
          <w:b/>
          <w:sz w:val="20"/>
          <w:szCs w:val="20"/>
        </w:rPr>
        <w:softHyphen/>
      </w:r>
      <w:r w:rsidRPr="00A04207">
        <w:rPr>
          <w:rFonts w:ascii="GHEA Grapalat" w:hAnsi="GHEA Grapalat" w:cs="Sylfaen"/>
          <w:b/>
          <w:sz w:val="20"/>
          <w:szCs w:val="20"/>
        </w:rPr>
        <w:softHyphen/>
      </w:r>
      <w:r w:rsidRPr="00A04207">
        <w:rPr>
          <w:rFonts w:ascii="GHEA Grapalat" w:hAnsi="GHEA Grapalat"/>
          <w:sz w:val="20"/>
          <w:szCs w:val="20"/>
        </w:rPr>
        <w:t>ГРАФИК ОПЛАТЫ*</w:t>
      </w:r>
    </w:p>
    <w:p w:rsidR="00071D1C" w:rsidRPr="00A04207" w:rsidRDefault="00071D1C" w:rsidP="00A04207">
      <w:pPr>
        <w:jc w:val="right"/>
        <w:rPr>
          <w:rFonts w:ascii="GHEA Grapalat" w:hAnsi="GHEA Grapalat"/>
          <w:sz w:val="20"/>
          <w:szCs w:val="20"/>
        </w:rPr>
      </w:pPr>
      <w:r w:rsidRPr="00A04207">
        <w:rPr>
          <w:rFonts w:ascii="GHEA Grapalat" w:hAnsi="GHEA Grapalat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</w:t>
      </w:r>
      <w:r w:rsidRPr="00A04207">
        <w:rPr>
          <w:rFonts w:ascii="GHEA Grapalat" w:hAnsi="GHEA Grapalat" w:cs="Sylfaen"/>
          <w:sz w:val="20"/>
          <w:szCs w:val="20"/>
        </w:rPr>
        <w:t>РА:</w:t>
      </w:r>
      <w:r w:rsidRPr="00A04207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A04207">
        <w:rPr>
          <w:rFonts w:ascii="GHEA Grapalat" w:hAnsi="GHEA Grapalat" w:cs="Sylfaen"/>
          <w:sz w:val="20"/>
          <w:szCs w:val="20"/>
        </w:rPr>
        <w:t>драм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2700"/>
        <w:gridCol w:w="2520"/>
        <w:gridCol w:w="523"/>
        <w:gridCol w:w="523"/>
        <w:gridCol w:w="523"/>
        <w:gridCol w:w="523"/>
        <w:gridCol w:w="523"/>
        <w:gridCol w:w="523"/>
        <w:gridCol w:w="523"/>
        <w:gridCol w:w="523"/>
        <w:gridCol w:w="523"/>
        <w:gridCol w:w="523"/>
        <w:gridCol w:w="523"/>
        <w:gridCol w:w="524"/>
        <w:gridCol w:w="1963"/>
      </w:tblGrid>
      <w:tr w:rsidR="00071D1C" w:rsidRPr="00587FFE" w:rsidTr="00A04207">
        <w:trPr>
          <w:trHeight w:val="453"/>
        </w:trPr>
        <w:tc>
          <w:tcPr>
            <w:tcW w:w="15440" w:type="dxa"/>
            <w:gridSpan w:val="16"/>
            <w:vAlign w:val="center"/>
          </w:tcPr>
          <w:p w:rsidR="00071D1C" w:rsidRPr="00A04207" w:rsidRDefault="00071D1C" w:rsidP="00A04207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es-ES"/>
              </w:rPr>
            </w:pPr>
            <w:r w:rsidRPr="00A04207">
              <w:rPr>
                <w:rFonts w:ascii="GHEA Grapalat" w:hAnsi="GHEA Grapalat"/>
                <w:b/>
                <w:sz w:val="20"/>
                <w:szCs w:val="20"/>
                <w:lang w:val="es-ES"/>
              </w:rPr>
              <w:t>Продукт:</w:t>
            </w:r>
          </w:p>
        </w:tc>
      </w:tr>
      <w:tr w:rsidR="00587FFE" w:rsidRPr="00F91C77" w:rsidTr="00A04207">
        <w:tc>
          <w:tcPr>
            <w:tcW w:w="1980" w:type="dxa"/>
            <w:vMerge w:val="restart"/>
            <w:vAlign w:val="center"/>
          </w:tcPr>
          <w:p w:rsidR="00587FFE" w:rsidRPr="00587FFE" w:rsidRDefault="00587FFE" w:rsidP="00D6204C">
            <w:pPr>
              <w:jc w:val="center"/>
              <w:rPr>
                <w:rFonts w:ascii="GHEA Grapalat" w:hAnsi="GHEA Grapalat"/>
                <w:sz w:val="20"/>
                <w:szCs w:val="20"/>
                <w:lang w:val="es-ES"/>
              </w:rPr>
            </w:pPr>
            <w:r w:rsidRPr="00587FFE">
              <w:rPr>
                <w:rFonts w:ascii="GHEA Grapalat" w:hAnsi="GHEA Grapalat"/>
                <w:color w:val="000000" w:themeColor="text1"/>
                <w:sz w:val="20"/>
                <w:szCs w:val="20"/>
              </w:rPr>
              <w:t>номер дозы в приглашении</w:t>
            </w:r>
          </w:p>
        </w:tc>
        <w:tc>
          <w:tcPr>
            <w:tcW w:w="2700" w:type="dxa"/>
            <w:vMerge w:val="restart"/>
            <w:vAlign w:val="center"/>
          </w:tcPr>
          <w:p w:rsidR="00587FFE" w:rsidRPr="00587FFE" w:rsidRDefault="00587FFE" w:rsidP="00D6204C">
            <w:pPr>
              <w:jc w:val="center"/>
              <w:rPr>
                <w:rFonts w:ascii="GHEA Grapalat" w:hAnsi="GHEA Grapalat"/>
                <w:sz w:val="20"/>
                <w:szCs w:val="20"/>
                <w:lang w:val="es-ES"/>
              </w:rPr>
            </w:pPr>
            <w:r w:rsidRPr="00587FFE">
              <w:rPr>
                <w:rFonts w:ascii="GHEA Grapalat" w:hAnsi="GHEA Grapalat"/>
                <w:color w:val="000000" w:themeColor="text1"/>
                <w:sz w:val="20"/>
                <w:szCs w:val="20"/>
              </w:rPr>
              <w:t>шоппинг</w:t>
            </w:r>
            <w:r w:rsidRPr="00587FFE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 xml:space="preserve"> </w:t>
            </w:r>
            <w:r w:rsidRPr="00587FFE">
              <w:rPr>
                <w:rFonts w:ascii="GHEA Grapalat" w:hAnsi="GHEA Grapalat"/>
                <w:color w:val="000000" w:themeColor="text1"/>
                <w:sz w:val="20"/>
                <w:szCs w:val="20"/>
              </w:rPr>
              <w:t>с планом</w:t>
            </w:r>
            <w:r w:rsidRPr="00587FFE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 xml:space="preserve"> </w:t>
            </w:r>
            <w:r w:rsidRPr="00587FFE">
              <w:rPr>
                <w:rFonts w:ascii="GHEA Grapalat" w:hAnsi="GHEA Grapalat"/>
                <w:color w:val="000000" w:themeColor="text1"/>
                <w:sz w:val="20"/>
                <w:szCs w:val="20"/>
              </w:rPr>
              <w:t>запланировано</w:t>
            </w:r>
            <w:r w:rsidRPr="00587FFE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 xml:space="preserve"> </w:t>
            </w:r>
            <w:r w:rsidRPr="00587FFE">
              <w:rPr>
                <w:rFonts w:ascii="GHEA Grapalat" w:hAnsi="GHEA Grapalat"/>
                <w:color w:val="000000" w:themeColor="text1"/>
                <w:sz w:val="20"/>
                <w:szCs w:val="20"/>
              </w:rPr>
              <w:t>через</w:t>
            </w:r>
            <w:r w:rsidRPr="00587FFE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 xml:space="preserve"> </w:t>
            </w:r>
            <w:r w:rsidRPr="00587FFE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код </w:t>
            </w:r>
            <w:r w:rsidRPr="00587FFE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 xml:space="preserve">: </w:t>
            </w:r>
            <w:r w:rsidRPr="00587FFE">
              <w:rPr>
                <w:rFonts w:ascii="GHEA Grapalat" w:hAnsi="GHEA Grapalat"/>
                <w:color w:val="000000" w:themeColor="text1"/>
                <w:sz w:val="20"/>
                <w:szCs w:val="20"/>
              </w:rPr>
              <w:t>согласно</w:t>
            </w:r>
            <w:r w:rsidRPr="00587FFE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 xml:space="preserve"> </w:t>
            </w:r>
            <w:r w:rsidRPr="00587FFE">
              <w:rPr>
                <w:rFonts w:ascii="GHEA Grapalat" w:hAnsi="GHEA Grapalat"/>
                <w:color w:val="000000" w:themeColor="text1"/>
                <w:sz w:val="20"/>
                <w:szCs w:val="20"/>
              </w:rPr>
              <w:t>ГМА:</w:t>
            </w:r>
            <w:r w:rsidRPr="00587FFE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 xml:space="preserve"> </w:t>
            </w:r>
            <w:r w:rsidRPr="00587FFE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классификация </w:t>
            </w:r>
            <w:r w:rsidRPr="00587FFE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>(CPV)</w:t>
            </w:r>
          </w:p>
        </w:tc>
        <w:tc>
          <w:tcPr>
            <w:tcW w:w="2520" w:type="dxa"/>
            <w:vMerge w:val="restart"/>
            <w:vAlign w:val="center"/>
          </w:tcPr>
          <w:p w:rsidR="00587FFE" w:rsidRPr="00587FFE" w:rsidRDefault="00587FFE" w:rsidP="00D6204C">
            <w:pPr>
              <w:jc w:val="center"/>
              <w:rPr>
                <w:rFonts w:ascii="GHEA Grapalat" w:hAnsi="GHEA Grapalat"/>
                <w:sz w:val="20"/>
                <w:szCs w:val="20"/>
                <w:lang w:val="es-ES"/>
              </w:rPr>
            </w:pPr>
            <w:r w:rsidRPr="00587FFE">
              <w:rPr>
                <w:rFonts w:ascii="GHEA Grapalat" w:hAnsi="GHEA Grapalat"/>
                <w:color w:val="000000" w:themeColor="text1"/>
                <w:sz w:val="20"/>
                <w:szCs w:val="20"/>
              </w:rPr>
              <w:t>имя:</w:t>
            </w:r>
          </w:p>
        </w:tc>
        <w:tc>
          <w:tcPr>
            <w:tcW w:w="8240" w:type="dxa"/>
            <w:gridSpan w:val="13"/>
            <w:vAlign w:val="center"/>
          </w:tcPr>
          <w:p w:rsidR="00587FFE" w:rsidRPr="00587FFE" w:rsidRDefault="00587FFE" w:rsidP="00D6204C">
            <w:pPr>
              <w:jc w:val="both"/>
              <w:rPr>
                <w:rFonts w:ascii="GHEA Grapalat" w:hAnsi="GHEA Grapalat"/>
                <w:sz w:val="20"/>
                <w:szCs w:val="20"/>
                <w:lang w:val="es-ES"/>
              </w:rPr>
            </w:pPr>
            <w:r w:rsidRPr="00587FFE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 xml:space="preserve">Выплаты планируется производить </w:t>
            </w:r>
            <w:r w:rsidR="006F7BB1" w:rsidRPr="006F7BB1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softHyphen/>
              <w:t xml:space="preserve">при наличии финансовых ресурсов </w:t>
            </w:r>
            <w:r w:rsidR="006F7BB1" w:rsidRPr="00587FFE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>по месяцам, в том числе**</w:t>
            </w:r>
          </w:p>
        </w:tc>
      </w:tr>
      <w:tr w:rsidR="00587FFE" w:rsidRPr="00587FFE" w:rsidTr="00A04207">
        <w:trPr>
          <w:trHeight w:val="1538"/>
        </w:trPr>
        <w:tc>
          <w:tcPr>
            <w:tcW w:w="1980" w:type="dxa"/>
            <w:vMerge/>
          </w:tcPr>
          <w:p w:rsidR="00587FFE" w:rsidRPr="00587FFE" w:rsidRDefault="00587FFE" w:rsidP="00D6204C">
            <w:pPr>
              <w:jc w:val="center"/>
              <w:rPr>
                <w:rFonts w:ascii="GHEA Grapalat" w:hAnsi="GHEA Grapalat"/>
                <w:sz w:val="20"/>
                <w:szCs w:val="20"/>
                <w:lang w:val="es-ES"/>
              </w:rPr>
            </w:pPr>
          </w:p>
        </w:tc>
        <w:tc>
          <w:tcPr>
            <w:tcW w:w="2700" w:type="dxa"/>
            <w:vMerge/>
          </w:tcPr>
          <w:p w:rsidR="00587FFE" w:rsidRPr="00587FFE" w:rsidRDefault="00587FFE" w:rsidP="00D6204C">
            <w:pPr>
              <w:jc w:val="center"/>
              <w:rPr>
                <w:rFonts w:ascii="GHEA Grapalat" w:hAnsi="GHEA Grapalat"/>
                <w:sz w:val="20"/>
                <w:szCs w:val="20"/>
                <w:lang w:val="es-ES"/>
              </w:rPr>
            </w:pPr>
          </w:p>
        </w:tc>
        <w:tc>
          <w:tcPr>
            <w:tcW w:w="2520" w:type="dxa"/>
            <w:vMerge/>
          </w:tcPr>
          <w:p w:rsidR="00587FFE" w:rsidRPr="00587FFE" w:rsidRDefault="00587FFE" w:rsidP="00D6204C">
            <w:pPr>
              <w:jc w:val="center"/>
              <w:rPr>
                <w:rFonts w:ascii="GHEA Grapalat" w:hAnsi="GHEA Grapalat"/>
                <w:sz w:val="20"/>
                <w:szCs w:val="20"/>
                <w:lang w:val="es-ES"/>
              </w:rPr>
            </w:pPr>
          </w:p>
        </w:tc>
        <w:tc>
          <w:tcPr>
            <w:tcW w:w="523" w:type="dxa"/>
            <w:textDirection w:val="btLr"/>
            <w:vAlign w:val="center"/>
          </w:tcPr>
          <w:p w:rsidR="00587FFE" w:rsidRPr="00587FFE" w:rsidRDefault="00587FFE" w:rsidP="00A04207">
            <w:pPr>
              <w:ind w:left="113" w:right="-7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  <w:r w:rsidRPr="00587FFE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pt-BR"/>
              </w:rPr>
              <w:t>январь</w:t>
            </w:r>
          </w:p>
        </w:tc>
        <w:tc>
          <w:tcPr>
            <w:tcW w:w="523" w:type="dxa"/>
            <w:textDirection w:val="btLr"/>
            <w:vAlign w:val="center"/>
          </w:tcPr>
          <w:p w:rsidR="00587FFE" w:rsidRPr="00587FFE" w:rsidRDefault="00587FFE" w:rsidP="00A04207">
            <w:pPr>
              <w:ind w:left="113" w:right="-7"/>
              <w:jc w:val="center"/>
              <w:rPr>
                <w:rFonts w:ascii="GHEA Grapalat" w:hAnsi="GHEA Grapalat" w:cs="Sylfaen"/>
                <w:sz w:val="20"/>
                <w:szCs w:val="20"/>
                <w:lang w:val="pt-BR"/>
              </w:rPr>
            </w:pPr>
            <w:r w:rsidRPr="00587FFE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pt-BR"/>
              </w:rPr>
              <w:t>февраль</w:t>
            </w:r>
          </w:p>
        </w:tc>
        <w:tc>
          <w:tcPr>
            <w:tcW w:w="523" w:type="dxa"/>
            <w:textDirection w:val="btLr"/>
            <w:vAlign w:val="center"/>
          </w:tcPr>
          <w:p w:rsidR="00587FFE" w:rsidRPr="00587FFE" w:rsidRDefault="00587FFE" w:rsidP="00A04207">
            <w:pPr>
              <w:ind w:left="113" w:right="-7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  <w:r w:rsidRPr="00587FFE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pt-BR"/>
              </w:rPr>
              <w:t>маршировать</w:t>
            </w:r>
          </w:p>
        </w:tc>
        <w:tc>
          <w:tcPr>
            <w:tcW w:w="523" w:type="dxa"/>
            <w:textDirection w:val="btLr"/>
            <w:vAlign w:val="center"/>
          </w:tcPr>
          <w:p w:rsidR="00587FFE" w:rsidRPr="00587FFE" w:rsidRDefault="00587FFE" w:rsidP="00A04207">
            <w:pPr>
              <w:ind w:left="113" w:right="-7"/>
              <w:jc w:val="center"/>
              <w:rPr>
                <w:rFonts w:ascii="GHEA Grapalat" w:hAnsi="GHEA Grapalat" w:cs="Sylfaen"/>
                <w:sz w:val="20"/>
                <w:szCs w:val="20"/>
                <w:lang w:val="pt-BR"/>
              </w:rPr>
            </w:pPr>
            <w:r w:rsidRPr="00587FFE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pt-BR"/>
              </w:rPr>
              <w:t>апрель</w:t>
            </w:r>
          </w:p>
        </w:tc>
        <w:tc>
          <w:tcPr>
            <w:tcW w:w="523" w:type="dxa"/>
            <w:textDirection w:val="btLr"/>
            <w:vAlign w:val="center"/>
          </w:tcPr>
          <w:p w:rsidR="00587FFE" w:rsidRPr="00587FFE" w:rsidRDefault="00587FFE" w:rsidP="00A04207">
            <w:pPr>
              <w:ind w:left="113" w:right="-7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  <w:r w:rsidRPr="00587FFE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pt-BR"/>
              </w:rPr>
              <w:t>может</w:t>
            </w:r>
          </w:p>
        </w:tc>
        <w:tc>
          <w:tcPr>
            <w:tcW w:w="523" w:type="dxa"/>
            <w:textDirection w:val="btLr"/>
            <w:vAlign w:val="center"/>
          </w:tcPr>
          <w:p w:rsidR="00587FFE" w:rsidRPr="00587FFE" w:rsidRDefault="00587FFE" w:rsidP="00A04207">
            <w:pPr>
              <w:ind w:left="113" w:right="-7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  <w:r w:rsidRPr="00587FFE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pt-BR"/>
              </w:rPr>
              <w:t>июнь</w:t>
            </w:r>
          </w:p>
        </w:tc>
        <w:tc>
          <w:tcPr>
            <w:tcW w:w="523" w:type="dxa"/>
            <w:textDirection w:val="btLr"/>
            <w:vAlign w:val="center"/>
          </w:tcPr>
          <w:p w:rsidR="00587FFE" w:rsidRPr="00587FFE" w:rsidRDefault="00587FFE" w:rsidP="00A04207">
            <w:pPr>
              <w:ind w:left="113" w:right="-7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  <w:r w:rsidRPr="00587FFE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pt-BR"/>
              </w:rPr>
              <w:t>Июль</w:t>
            </w:r>
          </w:p>
        </w:tc>
        <w:tc>
          <w:tcPr>
            <w:tcW w:w="523" w:type="dxa"/>
            <w:textDirection w:val="btLr"/>
            <w:vAlign w:val="center"/>
          </w:tcPr>
          <w:p w:rsidR="00587FFE" w:rsidRPr="00587FFE" w:rsidRDefault="00587FFE" w:rsidP="00A04207">
            <w:pPr>
              <w:ind w:left="113" w:right="-7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  <w:r w:rsidRPr="00587FFE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pt-BR"/>
              </w:rPr>
              <w:t>август</w:t>
            </w:r>
          </w:p>
        </w:tc>
        <w:tc>
          <w:tcPr>
            <w:tcW w:w="523" w:type="dxa"/>
            <w:textDirection w:val="btLr"/>
            <w:vAlign w:val="center"/>
          </w:tcPr>
          <w:p w:rsidR="00587FFE" w:rsidRPr="00587FFE" w:rsidRDefault="00587FFE" w:rsidP="00A04207">
            <w:pPr>
              <w:ind w:left="113" w:right="-7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  <w:r w:rsidRPr="00587FFE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pt-BR"/>
              </w:rPr>
              <w:t>Сентябрь</w:t>
            </w:r>
          </w:p>
        </w:tc>
        <w:tc>
          <w:tcPr>
            <w:tcW w:w="523" w:type="dxa"/>
            <w:textDirection w:val="btLr"/>
            <w:vAlign w:val="center"/>
          </w:tcPr>
          <w:p w:rsidR="00587FFE" w:rsidRPr="00587FFE" w:rsidRDefault="00587FFE" w:rsidP="00A04207">
            <w:pPr>
              <w:ind w:left="113" w:right="-7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  <w:r w:rsidRPr="00587FFE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pt-BR"/>
              </w:rPr>
              <w:t>Октябрь</w:t>
            </w:r>
          </w:p>
        </w:tc>
        <w:tc>
          <w:tcPr>
            <w:tcW w:w="523" w:type="dxa"/>
            <w:textDirection w:val="btLr"/>
            <w:vAlign w:val="center"/>
          </w:tcPr>
          <w:p w:rsidR="00587FFE" w:rsidRPr="00587FFE" w:rsidRDefault="00587FFE" w:rsidP="00A04207">
            <w:pPr>
              <w:ind w:left="113" w:right="-7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  <w:r w:rsidRPr="00587FFE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pt-BR"/>
              </w:rPr>
              <w:t>ноябрь</w:t>
            </w:r>
          </w:p>
        </w:tc>
        <w:tc>
          <w:tcPr>
            <w:tcW w:w="524" w:type="dxa"/>
            <w:textDirection w:val="btLr"/>
            <w:vAlign w:val="center"/>
          </w:tcPr>
          <w:p w:rsidR="00587FFE" w:rsidRPr="00587FFE" w:rsidRDefault="00587FFE" w:rsidP="00A04207">
            <w:pPr>
              <w:ind w:left="113" w:right="-7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  <w:r w:rsidRPr="00587FFE">
              <w:rPr>
                <w:rFonts w:ascii="GHEA Grapalat" w:eastAsia="Calibri" w:hAnsi="GHEA Grapalat" w:cs="GHEA Grapalat"/>
                <w:bCs/>
                <w:color w:val="000000" w:themeColor="text1"/>
                <w:sz w:val="20"/>
                <w:szCs w:val="20"/>
              </w:rPr>
              <w:t>декабрь</w:t>
            </w:r>
          </w:p>
        </w:tc>
        <w:tc>
          <w:tcPr>
            <w:tcW w:w="1963" w:type="dxa"/>
            <w:vAlign w:val="center"/>
          </w:tcPr>
          <w:p w:rsidR="00587FFE" w:rsidRPr="00587FFE" w:rsidRDefault="00587FFE" w:rsidP="00D6204C">
            <w:pPr>
              <w:ind w:right="-1"/>
              <w:jc w:val="center"/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pt-BR"/>
              </w:rPr>
            </w:pPr>
            <w:r w:rsidRPr="00587FFE">
              <w:rPr>
                <w:rFonts w:ascii="GHEA Grapalat" w:hAnsi="GHEA Grapalat" w:cs="Sylfaen"/>
                <w:b/>
                <w:color w:val="000000" w:themeColor="text1"/>
                <w:sz w:val="20"/>
                <w:szCs w:val="20"/>
                <w:lang w:val="pt-BR"/>
              </w:rPr>
              <w:t>Вот и все</w:t>
            </w:r>
          </w:p>
          <w:p w:rsidR="00587FFE" w:rsidRPr="00587FFE" w:rsidRDefault="00587FFE" w:rsidP="00D6204C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es-ES"/>
              </w:rPr>
            </w:pPr>
          </w:p>
        </w:tc>
      </w:tr>
      <w:tr w:rsidR="00587FFE" w:rsidRPr="00587FFE" w:rsidTr="00A04207">
        <w:trPr>
          <w:trHeight w:val="822"/>
        </w:trPr>
        <w:tc>
          <w:tcPr>
            <w:tcW w:w="1980" w:type="dxa"/>
            <w:vAlign w:val="center"/>
          </w:tcPr>
          <w:p w:rsidR="00587FFE" w:rsidRPr="00587FFE" w:rsidRDefault="00587FFE" w:rsidP="00587FFE">
            <w:pPr>
              <w:jc w:val="center"/>
              <w:rPr>
                <w:rFonts w:ascii="GHEA Grapalat" w:hAnsi="GHEA Grapalat"/>
                <w:sz w:val="20"/>
                <w:szCs w:val="20"/>
                <w:lang w:val="es-ES"/>
              </w:rPr>
            </w:pPr>
            <w:r w:rsidRPr="00587FFE">
              <w:rPr>
                <w:rFonts w:ascii="GHEA Grapalat" w:hAnsi="GHEA Grapalat" w:cs="Calibri"/>
                <w:color w:val="000000"/>
                <w:sz w:val="20"/>
                <w:szCs w:val="20"/>
              </w:rPr>
              <w:lastRenderedPageBreak/>
              <w:t>1:</w:t>
            </w:r>
          </w:p>
        </w:tc>
        <w:tc>
          <w:tcPr>
            <w:tcW w:w="2700" w:type="dxa"/>
            <w:vAlign w:val="center"/>
          </w:tcPr>
          <w:p w:rsidR="006510E7" w:rsidRDefault="006510E7" w:rsidP="006510E7">
            <w:pPr>
              <w:jc w:val="center"/>
              <w:rPr>
                <w:rFonts w:ascii="Arial Armenian" w:hAnsi="Arial Armenian"/>
                <w:sz w:val="20"/>
                <w:szCs w:val="20"/>
              </w:rPr>
            </w:pPr>
            <w:r>
              <w:rPr>
                <w:rFonts w:ascii="Arial Armenian" w:hAnsi="Arial Armenian"/>
                <w:sz w:val="20"/>
                <w:szCs w:val="20"/>
              </w:rPr>
              <w:t>45461100</w:t>
            </w:r>
          </w:p>
          <w:p w:rsidR="00587FFE" w:rsidRPr="00587FFE" w:rsidRDefault="00587FFE" w:rsidP="00587FFE">
            <w:pPr>
              <w:jc w:val="center"/>
              <w:rPr>
                <w:rFonts w:ascii="GHEA Grapalat" w:hAnsi="GHEA Grapalat"/>
                <w:sz w:val="20"/>
                <w:szCs w:val="20"/>
                <w:lang w:val="es-ES"/>
              </w:rPr>
            </w:pPr>
          </w:p>
        </w:tc>
        <w:tc>
          <w:tcPr>
            <w:tcW w:w="2520" w:type="dxa"/>
            <w:vAlign w:val="center"/>
          </w:tcPr>
          <w:p w:rsidR="00587FFE" w:rsidRPr="00587FFE" w:rsidRDefault="005A394C" w:rsidP="00587FFE">
            <w:pPr>
              <w:jc w:val="center"/>
              <w:rPr>
                <w:rFonts w:ascii="GHEA Grapalat" w:hAnsi="GHEA Grapalat"/>
                <w:sz w:val="20"/>
                <w:szCs w:val="20"/>
                <w:lang w:val="es-ES"/>
              </w:rPr>
            </w:pPr>
            <w:r>
              <w:rPr>
                <w:rFonts w:ascii="GHEA Grapalat" w:hAnsi="GHEA Grapalat"/>
                <w:sz w:val="20"/>
                <w:szCs w:val="20"/>
                <w:lang w:val="es-ES"/>
              </w:rPr>
              <w:t>Лабораторно-строительные работы</w:t>
            </w:r>
          </w:p>
        </w:tc>
        <w:tc>
          <w:tcPr>
            <w:tcW w:w="523" w:type="dxa"/>
            <w:textDirection w:val="btLr"/>
            <w:vAlign w:val="center"/>
          </w:tcPr>
          <w:p w:rsidR="00587FFE" w:rsidRPr="00587FFE" w:rsidRDefault="00587FFE" w:rsidP="00A04207">
            <w:pPr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523" w:type="dxa"/>
            <w:textDirection w:val="btLr"/>
            <w:vAlign w:val="center"/>
          </w:tcPr>
          <w:p w:rsidR="00587FFE" w:rsidRPr="00587FFE" w:rsidRDefault="00587FFE" w:rsidP="00A04207">
            <w:pPr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523" w:type="dxa"/>
            <w:textDirection w:val="btLr"/>
            <w:vAlign w:val="center"/>
          </w:tcPr>
          <w:p w:rsidR="00587FFE" w:rsidRPr="00587FFE" w:rsidRDefault="00587FFE" w:rsidP="00A04207">
            <w:pPr>
              <w:jc w:val="center"/>
              <w:rPr>
                <w:rFonts w:ascii="GHEA Grapalat" w:hAnsi="GHEA Grapalat" w:cs="Arial"/>
                <w:sz w:val="20"/>
                <w:szCs w:val="20"/>
                <w:lang w:val="pt-BR"/>
              </w:rPr>
            </w:pPr>
          </w:p>
        </w:tc>
        <w:tc>
          <w:tcPr>
            <w:tcW w:w="523" w:type="dxa"/>
            <w:textDirection w:val="btLr"/>
            <w:vAlign w:val="center"/>
          </w:tcPr>
          <w:p w:rsidR="00587FFE" w:rsidRPr="00587FFE" w:rsidRDefault="00587FFE" w:rsidP="00A04207">
            <w:pPr>
              <w:jc w:val="center"/>
              <w:rPr>
                <w:rFonts w:ascii="GHEA Grapalat" w:hAnsi="GHEA Grapalat" w:cs="Arial"/>
                <w:sz w:val="20"/>
                <w:szCs w:val="20"/>
                <w:lang w:val="pt-BR"/>
              </w:rPr>
            </w:pPr>
          </w:p>
        </w:tc>
        <w:tc>
          <w:tcPr>
            <w:tcW w:w="523" w:type="dxa"/>
            <w:textDirection w:val="btLr"/>
            <w:vAlign w:val="center"/>
          </w:tcPr>
          <w:p w:rsidR="00587FFE" w:rsidRPr="00587FFE" w:rsidRDefault="00587FFE" w:rsidP="00A04207">
            <w:pPr>
              <w:jc w:val="center"/>
              <w:rPr>
                <w:rFonts w:ascii="GHEA Grapalat" w:hAnsi="GHEA Grapalat" w:cs="Arial"/>
                <w:sz w:val="20"/>
                <w:szCs w:val="20"/>
                <w:lang w:val="pt-BR"/>
              </w:rPr>
            </w:pPr>
          </w:p>
        </w:tc>
        <w:tc>
          <w:tcPr>
            <w:tcW w:w="523" w:type="dxa"/>
            <w:textDirection w:val="btLr"/>
            <w:vAlign w:val="center"/>
          </w:tcPr>
          <w:p w:rsidR="00587FFE" w:rsidRPr="00587FFE" w:rsidRDefault="00587FFE" w:rsidP="00A04207">
            <w:pPr>
              <w:jc w:val="center"/>
              <w:rPr>
                <w:rFonts w:ascii="GHEA Grapalat" w:hAnsi="GHEA Grapalat" w:cs="Arial"/>
                <w:sz w:val="20"/>
                <w:szCs w:val="20"/>
                <w:lang w:val="pt-BR"/>
              </w:rPr>
            </w:pPr>
          </w:p>
        </w:tc>
        <w:tc>
          <w:tcPr>
            <w:tcW w:w="523" w:type="dxa"/>
            <w:textDirection w:val="btLr"/>
            <w:vAlign w:val="center"/>
          </w:tcPr>
          <w:p w:rsidR="00587FFE" w:rsidRPr="00587FFE" w:rsidRDefault="00587FFE" w:rsidP="00A04207">
            <w:pPr>
              <w:jc w:val="center"/>
              <w:rPr>
                <w:rFonts w:ascii="GHEA Grapalat" w:hAnsi="GHEA Grapalat" w:cs="Arial"/>
                <w:sz w:val="20"/>
                <w:szCs w:val="20"/>
                <w:lang w:val="pt-BR"/>
              </w:rPr>
            </w:pPr>
          </w:p>
        </w:tc>
        <w:tc>
          <w:tcPr>
            <w:tcW w:w="523" w:type="dxa"/>
            <w:textDirection w:val="btLr"/>
            <w:vAlign w:val="center"/>
          </w:tcPr>
          <w:p w:rsidR="00587FFE" w:rsidRPr="00587FFE" w:rsidRDefault="00587FFE" w:rsidP="00A04207">
            <w:pPr>
              <w:jc w:val="center"/>
              <w:rPr>
                <w:rFonts w:ascii="GHEA Grapalat" w:hAnsi="GHEA Grapalat" w:cs="Arial"/>
                <w:sz w:val="20"/>
                <w:szCs w:val="20"/>
                <w:lang w:val="pt-BR"/>
              </w:rPr>
            </w:pPr>
          </w:p>
        </w:tc>
        <w:tc>
          <w:tcPr>
            <w:tcW w:w="523" w:type="dxa"/>
            <w:textDirection w:val="btLr"/>
            <w:vAlign w:val="center"/>
          </w:tcPr>
          <w:p w:rsidR="00587FFE" w:rsidRPr="00587FFE" w:rsidRDefault="00587FFE" w:rsidP="00A04207">
            <w:pPr>
              <w:jc w:val="center"/>
              <w:rPr>
                <w:rFonts w:ascii="GHEA Grapalat" w:hAnsi="GHEA Grapalat" w:cs="Arial"/>
                <w:sz w:val="20"/>
                <w:szCs w:val="20"/>
                <w:lang w:val="pt-BR"/>
              </w:rPr>
            </w:pPr>
          </w:p>
        </w:tc>
        <w:tc>
          <w:tcPr>
            <w:tcW w:w="523" w:type="dxa"/>
            <w:textDirection w:val="btLr"/>
            <w:vAlign w:val="center"/>
          </w:tcPr>
          <w:p w:rsidR="00587FFE" w:rsidRPr="00587FFE" w:rsidRDefault="00587FFE" w:rsidP="00A0420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523" w:type="dxa"/>
            <w:textDirection w:val="btLr"/>
            <w:vAlign w:val="center"/>
          </w:tcPr>
          <w:p w:rsidR="00587FFE" w:rsidRPr="00587FFE" w:rsidRDefault="00587FFE" w:rsidP="00A0420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524" w:type="dxa"/>
            <w:textDirection w:val="btLr"/>
            <w:vAlign w:val="center"/>
          </w:tcPr>
          <w:p w:rsidR="00587FFE" w:rsidRPr="00587FFE" w:rsidRDefault="00587FFE" w:rsidP="00A04207">
            <w:pPr>
              <w:jc w:val="center"/>
              <w:rPr>
                <w:rFonts w:ascii="GHEA Grapalat" w:hAnsi="GHEA Grapalat" w:cs="Arial"/>
                <w:sz w:val="20"/>
                <w:szCs w:val="20"/>
                <w:lang w:val="pt-BR"/>
              </w:rPr>
            </w:pPr>
          </w:p>
        </w:tc>
        <w:tc>
          <w:tcPr>
            <w:tcW w:w="1963" w:type="dxa"/>
            <w:vAlign w:val="center"/>
          </w:tcPr>
          <w:p w:rsidR="00587FFE" w:rsidRPr="00587FFE" w:rsidRDefault="00587FFE" w:rsidP="00587F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pt-BR"/>
              </w:rPr>
            </w:pPr>
            <w:r w:rsidRPr="00587FFE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>100%</w:t>
            </w:r>
          </w:p>
        </w:tc>
      </w:tr>
    </w:tbl>
    <w:p w:rsidR="00071D1C" w:rsidRPr="0027235A" w:rsidRDefault="00071D1C" w:rsidP="00EF3662">
      <w:pPr>
        <w:rPr>
          <w:rFonts w:ascii="GHEA Grapalat" w:hAnsi="GHEA Grapalat"/>
          <w:i/>
          <w:sz w:val="18"/>
          <w:szCs w:val="18"/>
        </w:rPr>
      </w:pPr>
    </w:p>
    <w:p w:rsidR="006F7BB1" w:rsidRPr="0027235A" w:rsidRDefault="006F7BB1" w:rsidP="006F7BB1">
      <w:pPr>
        <w:rPr>
          <w:rFonts w:ascii="GHEA Grapalat" w:hAnsi="GHEA Grapalat" w:cs="Sylfaen"/>
          <w:i/>
          <w:sz w:val="18"/>
          <w:szCs w:val="18"/>
          <w:lang w:val="pt-BR"/>
        </w:rPr>
      </w:pPr>
      <w:r w:rsidRPr="0027235A">
        <w:rPr>
          <w:rFonts w:ascii="GHEA Grapalat" w:hAnsi="GHEA Grapalat"/>
          <w:i/>
          <w:sz w:val="18"/>
          <w:szCs w:val="18"/>
        </w:rPr>
        <w:t xml:space="preserve">* </w:t>
      </w:r>
      <w:r w:rsidRPr="0027235A">
        <w:rPr>
          <w:rFonts w:ascii="GHEA Grapalat" w:hAnsi="GHEA Grapalat" w:cs="Sylfaen"/>
          <w:i/>
          <w:sz w:val="18"/>
          <w:szCs w:val="18"/>
          <w:lang w:val="pt-BR"/>
        </w:rPr>
        <w:t>Оплата:</w:t>
      </w:r>
      <w:r w:rsidRPr="0027235A">
        <w:rPr>
          <w:rFonts w:ascii="GHEA Grapalat" w:hAnsi="GHEA Grapalat" w:cs="Times Armenian"/>
          <w:i/>
          <w:sz w:val="18"/>
          <w:szCs w:val="18"/>
        </w:rPr>
        <w:t xml:space="preserve"> </w:t>
      </w:r>
      <w:r w:rsidRPr="0027235A">
        <w:rPr>
          <w:rFonts w:ascii="GHEA Grapalat" w:hAnsi="GHEA Grapalat" w:cs="Sylfaen"/>
          <w:i/>
          <w:sz w:val="18"/>
          <w:szCs w:val="18"/>
          <w:lang w:val="pt-BR"/>
        </w:rPr>
        <w:t>при условии</w:t>
      </w:r>
      <w:r w:rsidRPr="0027235A">
        <w:rPr>
          <w:rFonts w:ascii="GHEA Grapalat" w:hAnsi="GHEA Grapalat" w:cs="Times Armenian"/>
          <w:i/>
          <w:sz w:val="18"/>
          <w:szCs w:val="18"/>
        </w:rPr>
        <w:t xml:space="preserve"> </w:t>
      </w:r>
      <w:r w:rsidRPr="0027235A">
        <w:rPr>
          <w:rFonts w:ascii="GHEA Grapalat" w:hAnsi="GHEA Grapalat" w:cs="Sylfaen"/>
          <w:i/>
          <w:sz w:val="18"/>
          <w:szCs w:val="18"/>
          <w:lang w:val="pt-BR"/>
        </w:rPr>
        <w:t>суммы</w:t>
      </w:r>
      <w:r w:rsidRPr="0027235A">
        <w:rPr>
          <w:rFonts w:ascii="GHEA Grapalat" w:hAnsi="GHEA Grapalat" w:cs="Times Armenian"/>
          <w:i/>
          <w:sz w:val="18"/>
          <w:szCs w:val="18"/>
        </w:rPr>
        <w:t xml:space="preserve"> </w:t>
      </w:r>
      <w:r w:rsidRPr="0027235A">
        <w:rPr>
          <w:rFonts w:ascii="GHEA Grapalat" w:hAnsi="GHEA Grapalat" w:cs="Sylfaen"/>
          <w:i/>
          <w:sz w:val="18"/>
          <w:szCs w:val="18"/>
          <w:lang w:val="pt-BR"/>
        </w:rPr>
        <w:t>представлены в порядке возрастания</w:t>
      </w:r>
      <w:r w:rsidRPr="0027235A">
        <w:rPr>
          <w:rFonts w:ascii="GHEA Grapalat" w:hAnsi="GHEA Grapalat" w:cs="Times Armenian"/>
          <w:i/>
          <w:sz w:val="18"/>
          <w:szCs w:val="18"/>
        </w:rPr>
        <w:t xml:space="preserve"> </w:t>
      </w:r>
      <w:r w:rsidRPr="0027235A">
        <w:rPr>
          <w:rFonts w:ascii="GHEA Grapalat" w:hAnsi="GHEA Grapalat" w:cs="Sylfaen"/>
          <w:i/>
          <w:sz w:val="18"/>
          <w:szCs w:val="18"/>
          <w:lang w:val="pt-BR"/>
        </w:rPr>
        <w:t>чтобы. Если договор заключен на основании статьи 15 части 6 Закона РА «О закупках», данный график заполняется и подписывается одновременно с соглашением между сторонами, как неотъемлемая его часть.</w:t>
      </w:r>
    </w:p>
    <w:p w:rsidR="006F7BB1" w:rsidRPr="0027235A" w:rsidRDefault="006F7BB1" w:rsidP="006F7BB1">
      <w:pPr>
        <w:rPr>
          <w:rFonts w:ascii="GHEA Grapalat" w:hAnsi="GHEA Grapalat"/>
          <w:i/>
          <w:sz w:val="18"/>
          <w:szCs w:val="18"/>
          <w:lang w:val="pt-BR"/>
        </w:rPr>
      </w:pPr>
      <w:r w:rsidRPr="0027235A">
        <w:rPr>
          <w:rFonts w:ascii="GHEA Grapalat" w:hAnsi="GHEA Grapalat" w:cs="Sylfaen"/>
          <w:i/>
          <w:sz w:val="18"/>
          <w:szCs w:val="18"/>
          <w:lang w:val="pt-BR"/>
        </w:rPr>
        <w:t>** в приглашении суммы указываются в процентах, а при подписании договора вместо процентов указывается конкретная сумма</w:t>
      </w:r>
    </w:p>
    <w:p w:rsidR="00071D1C" w:rsidRPr="006F7BB1" w:rsidRDefault="00071D1C" w:rsidP="00EF3662">
      <w:pPr>
        <w:jc w:val="center"/>
        <w:rPr>
          <w:rFonts w:ascii="GHEA Grapalat" w:hAnsi="GHEA Grapalat"/>
          <w:sz w:val="20"/>
          <w:lang w:val="pt-BR"/>
        </w:rPr>
      </w:pPr>
    </w:p>
    <w:tbl>
      <w:tblPr>
        <w:tblW w:w="9639" w:type="dxa"/>
        <w:jc w:val="center"/>
        <w:tblLayout w:type="fixed"/>
        <w:tblLook w:val="0000" w:firstRow="0" w:lastRow="0" w:firstColumn="0" w:lastColumn="0" w:noHBand="0" w:noVBand="0"/>
      </w:tblPr>
      <w:tblGrid>
        <w:gridCol w:w="4536"/>
        <w:gridCol w:w="760"/>
        <w:gridCol w:w="4343"/>
      </w:tblGrid>
      <w:tr w:rsidR="00587FFE" w:rsidRPr="00B9433E" w:rsidTr="00FC36EC">
        <w:trPr>
          <w:jc w:val="center"/>
        </w:trPr>
        <w:tc>
          <w:tcPr>
            <w:tcW w:w="4536" w:type="dxa"/>
          </w:tcPr>
          <w:p w:rsidR="00587FFE" w:rsidRDefault="00587FFE" w:rsidP="00FC36EC">
            <w:pPr>
              <w:spacing w:line="360" w:lineRule="auto"/>
              <w:jc w:val="center"/>
              <w:rPr>
                <w:rFonts w:ascii="GHEA Grapalat" w:hAnsi="GHEA Grapalat" w:cs="Sylfaen"/>
                <w:b/>
                <w:bCs/>
                <w:sz w:val="20"/>
                <w:szCs w:val="20"/>
                <w:lang w:val="nb-NO"/>
              </w:rPr>
            </w:pPr>
            <w:r w:rsidRPr="00236781">
              <w:rPr>
                <w:rFonts w:ascii="GHEA Grapalat" w:hAnsi="GHEA Grapalat" w:cs="Sylfaen"/>
                <w:b/>
                <w:bCs/>
                <w:color w:val="000000" w:themeColor="text1"/>
                <w:lang w:val="nb-NO"/>
              </w:rPr>
              <w:t>С:</w:t>
            </w:r>
            <w:r>
              <w:rPr>
                <w:rFonts w:ascii="GHEA Grapalat" w:hAnsi="GHEA Grapalat" w:cs="Sylfaen"/>
                <w:b/>
                <w:bCs/>
                <w:color w:val="000000" w:themeColor="text1"/>
                <w:lang w:val="hy-AM"/>
              </w:rPr>
              <w:t xml:space="preserve"> </w:t>
            </w:r>
            <w:r w:rsidRPr="00236781">
              <w:rPr>
                <w:rFonts w:ascii="GHEA Grapalat" w:hAnsi="GHEA Grapalat" w:cs="Sylfaen"/>
                <w:b/>
                <w:bCs/>
                <w:color w:val="000000" w:themeColor="text1"/>
                <w:lang w:val="nb-NO"/>
              </w:rPr>
              <w:t>Н:</w:t>
            </w:r>
            <w:r>
              <w:rPr>
                <w:rFonts w:ascii="GHEA Grapalat" w:hAnsi="GHEA Grapalat" w:cs="Sylfaen"/>
                <w:b/>
                <w:bCs/>
                <w:color w:val="000000" w:themeColor="text1"/>
                <w:lang w:val="hy-AM"/>
              </w:rPr>
              <w:t xml:space="preserve"> </w:t>
            </w:r>
            <w:r w:rsidRPr="00236781">
              <w:rPr>
                <w:rFonts w:ascii="GHEA Grapalat" w:hAnsi="GHEA Grapalat" w:cs="Sylfaen"/>
                <w:b/>
                <w:bCs/>
                <w:color w:val="000000" w:themeColor="text1"/>
                <w:lang w:val="nb-NO"/>
              </w:rPr>
              <w:t>О</w:t>
            </w:r>
            <w:r>
              <w:rPr>
                <w:rFonts w:ascii="GHEA Grapalat" w:hAnsi="GHEA Grapalat" w:cs="Sylfaen"/>
                <w:b/>
                <w:bCs/>
                <w:color w:val="000000" w:themeColor="text1"/>
                <w:lang w:val="hy-AM"/>
              </w:rPr>
              <w:t xml:space="preserve"> </w:t>
            </w:r>
            <w:r w:rsidRPr="00236781">
              <w:rPr>
                <w:rFonts w:ascii="GHEA Grapalat" w:hAnsi="GHEA Grapalat" w:cs="Sylfaen"/>
                <w:b/>
                <w:bCs/>
                <w:color w:val="000000" w:themeColor="text1"/>
                <w:lang w:val="nb-NO"/>
              </w:rPr>
              <w:t>Р:</w:t>
            </w:r>
            <w:r>
              <w:rPr>
                <w:rFonts w:ascii="GHEA Grapalat" w:hAnsi="GHEA Grapalat" w:cs="Sylfaen"/>
                <w:b/>
                <w:bCs/>
                <w:color w:val="000000" w:themeColor="text1"/>
                <w:lang w:val="hy-AM"/>
              </w:rPr>
              <w:t xml:space="preserve"> </w:t>
            </w:r>
            <w:r w:rsidRPr="00236781">
              <w:rPr>
                <w:rFonts w:ascii="GHEA Grapalat" w:hAnsi="GHEA Grapalat" w:cs="Sylfaen"/>
                <w:b/>
                <w:bCs/>
                <w:color w:val="000000" w:themeColor="text1"/>
                <w:lang w:val="nb-NO"/>
              </w:rPr>
              <w:t>Д:</w:t>
            </w:r>
          </w:p>
          <w:p w:rsidR="00587FFE" w:rsidRPr="00B31C5B" w:rsidRDefault="00587FFE" w:rsidP="00FC36EC">
            <w:pPr>
              <w:spacing w:line="360" w:lineRule="auto"/>
              <w:jc w:val="center"/>
              <w:rPr>
                <w:rFonts w:ascii="GHEA Grapalat" w:hAnsi="GHEA Grapalat" w:cs="Sylfaen"/>
                <w:b/>
                <w:bCs/>
                <w:sz w:val="20"/>
                <w:szCs w:val="20"/>
                <w:lang w:val="nb-NO"/>
              </w:rPr>
            </w:pPr>
          </w:p>
          <w:p w:rsidR="00587FFE" w:rsidRPr="00B31C5B" w:rsidRDefault="00587FFE" w:rsidP="00FC36EC">
            <w:pPr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  <w:p w:rsidR="00587FFE" w:rsidRPr="0033063A" w:rsidRDefault="00587FFE" w:rsidP="00FC36EC">
            <w:pPr>
              <w:jc w:val="center"/>
              <w:rPr>
                <w:rFonts w:ascii="Cambria Math" w:hAnsi="Cambria Math"/>
                <w:sz w:val="22"/>
                <w:szCs w:val="22"/>
                <w:lang w:val="hy-AM"/>
              </w:rPr>
            </w:pPr>
            <w:r w:rsidRPr="00B31C5B">
              <w:rPr>
                <w:rFonts w:ascii="GHEA Grapalat" w:hAnsi="GHEA Grapalat"/>
                <w:sz w:val="20"/>
                <w:szCs w:val="20"/>
                <w:lang w:val="hy-AM"/>
              </w:rPr>
              <w:t>-------------------------------------</w:t>
            </w:r>
            <w:r w:rsidRPr="00B31C5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</w:p>
          <w:p w:rsidR="00587FFE" w:rsidRPr="00B31C5B" w:rsidRDefault="00587FFE" w:rsidP="00FC36EC">
            <w:pPr>
              <w:rPr>
                <w:rFonts w:ascii="GHEA Grapalat" w:hAnsi="GHEA Grapalat"/>
                <w:sz w:val="16"/>
                <w:szCs w:val="16"/>
                <w:lang w:val="pt-BR"/>
              </w:rPr>
            </w:pPr>
            <w:r w:rsidRPr="00B31C5B">
              <w:rPr>
                <w:rFonts w:ascii="GHEA Grapalat" w:hAnsi="GHEA Grapalat"/>
                <w:sz w:val="16"/>
                <w:szCs w:val="16"/>
                <w:lang w:val="pt-BR"/>
              </w:rPr>
              <w:t>(подпись)</w:t>
            </w:r>
          </w:p>
          <w:p w:rsidR="00587FFE" w:rsidRPr="00B31C5B" w:rsidRDefault="00587FFE" w:rsidP="00FC36EC">
            <w:pPr>
              <w:rPr>
                <w:rFonts w:ascii="GHEA Grapalat" w:hAnsi="GHEA Grapalat"/>
                <w:sz w:val="20"/>
                <w:szCs w:val="20"/>
                <w:lang w:val="pt-BR"/>
              </w:rPr>
            </w:pPr>
            <w:r w:rsidRPr="00B31C5B">
              <w:rPr>
                <w:rFonts w:ascii="GHEA Grapalat" w:hAnsi="GHEA Grapalat"/>
                <w:sz w:val="16"/>
                <w:szCs w:val="16"/>
                <w:lang w:val="pt-BR"/>
              </w:rPr>
              <w:t>К.Т.</w:t>
            </w:r>
          </w:p>
        </w:tc>
        <w:tc>
          <w:tcPr>
            <w:tcW w:w="760" w:type="dxa"/>
          </w:tcPr>
          <w:p w:rsidR="00587FFE" w:rsidRPr="00B31C5B" w:rsidRDefault="00587FFE" w:rsidP="00FC36EC">
            <w:pPr>
              <w:spacing w:line="360" w:lineRule="auto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4343" w:type="dxa"/>
          </w:tcPr>
          <w:p w:rsidR="00587FFE" w:rsidRDefault="00587FFE" w:rsidP="00FC36EC">
            <w:pPr>
              <w:spacing w:line="360" w:lineRule="auto"/>
              <w:jc w:val="center"/>
              <w:rPr>
                <w:rFonts w:ascii="GHEA Grapalat" w:hAnsi="GHEA Grapalat" w:cs="Sylfaen"/>
                <w:b/>
                <w:bCs/>
                <w:sz w:val="20"/>
                <w:szCs w:val="20"/>
                <w:lang w:val="pt-BR"/>
              </w:rPr>
            </w:pPr>
            <w:r w:rsidRPr="0027235A">
              <w:rPr>
                <w:rFonts w:ascii="GHEA Grapalat" w:hAnsi="GHEA Grapalat" w:cs="Sylfaen"/>
                <w:b/>
                <w:bCs/>
                <w:lang w:val="pt-BR"/>
              </w:rPr>
              <w:t>В:</w:t>
            </w:r>
            <w:r>
              <w:rPr>
                <w:rFonts w:ascii="GHEA Grapalat" w:hAnsi="GHEA Grapalat" w:cs="Sylfaen"/>
                <w:b/>
                <w:bCs/>
                <w:lang w:val="hy-AM"/>
              </w:rPr>
              <w:t xml:space="preserve"> </w:t>
            </w:r>
            <w:r w:rsidRPr="0027235A">
              <w:rPr>
                <w:rFonts w:ascii="GHEA Grapalat" w:hAnsi="GHEA Grapalat" w:cs="Sylfaen"/>
                <w:b/>
                <w:bCs/>
                <w:lang w:val="pt-BR"/>
              </w:rPr>
              <w:t>А:</w:t>
            </w:r>
            <w:r>
              <w:rPr>
                <w:rFonts w:ascii="GHEA Grapalat" w:hAnsi="GHEA Grapalat" w:cs="Sylfaen"/>
                <w:b/>
                <w:bCs/>
                <w:lang w:val="hy-AM"/>
              </w:rPr>
              <w:t xml:space="preserve"> </w:t>
            </w:r>
            <w:r w:rsidRPr="0027235A">
              <w:rPr>
                <w:rFonts w:ascii="GHEA Grapalat" w:hAnsi="GHEA Grapalat" w:cs="Sylfaen"/>
                <w:b/>
                <w:bCs/>
                <w:lang w:val="pt-BR"/>
              </w:rPr>
              <w:t>С:</w:t>
            </w:r>
            <w:r>
              <w:rPr>
                <w:rFonts w:ascii="GHEA Grapalat" w:hAnsi="GHEA Grapalat" w:cs="Sylfaen"/>
                <w:b/>
                <w:bCs/>
                <w:lang w:val="hy-AM"/>
              </w:rPr>
              <w:t xml:space="preserve"> </w:t>
            </w:r>
            <w:r w:rsidRPr="0027235A">
              <w:rPr>
                <w:rFonts w:ascii="GHEA Grapalat" w:hAnsi="GHEA Grapalat" w:cs="Sylfaen"/>
                <w:b/>
                <w:bCs/>
                <w:lang w:val="pt-BR"/>
              </w:rPr>
              <w:t>А:</w:t>
            </w:r>
            <w:r>
              <w:rPr>
                <w:rFonts w:ascii="GHEA Grapalat" w:hAnsi="GHEA Grapalat" w:cs="Sylfaen"/>
                <w:b/>
                <w:bCs/>
                <w:lang w:val="hy-AM"/>
              </w:rPr>
              <w:t xml:space="preserve"> </w:t>
            </w:r>
            <w:r w:rsidRPr="0027235A">
              <w:rPr>
                <w:rFonts w:ascii="GHEA Grapalat" w:hAnsi="GHEA Grapalat" w:cs="Sylfaen"/>
                <w:b/>
                <w:bCs/>
                <w:lang w:val="pt-BR"/>
              </w:rPr>
              <w:t>Р:</w:t>
            </w:r>
            <w:r>
              <w:rPr>
                <w:rFonts w:ascii="GHEA Grapalat" w:hAnsi="GHEA Grapalat" w:cs="Sylfaen"/>
                <w:b/>
                <w:bCs/>
                <w:lang w:val="hy-AM"/>
              </w:rPr>
              <w:t xml:space="preserve"> </w:t>
            </w:r>
            <w:r w:rsidRPr="0027235A">
              <w:rPr>
                <w:rFonts w:ascii="GHEA Grapalat" w:hAnsi="GHEA Grapalat" w:cs="Sylfaen"/>
                <w:b/>
                <w:bCs/>
                <w:lang w:val="pt-BR"/>
              </w:rPr>
              <w:t>О</w:t>
            </w:r>
            <w:r>
              <w:rPr>
                <w:rFonts w:ascii="GHEA Grapalat" w:hAnsi="GHEA Grapalat" w:cs="Sylfaen"/>
                <w:b/>
                <w:bCs/>
                <w:lang w:val="hy-AM"/>
              </w:rPr>
              <w:t xml:space="preserve"> </w:t>
            </w:r>
            <w:r w:rsidRPr="0027235A">
              <w:rPr>
                <w:rFonts w:ascii="GHEA Grapalat" w:hAnsi="GHEA Grapalat" w:cs="Sylfaen"/>
                <w:b/>
                <w:bCs/>
                <w:lang w:val="pt-BR"/>
              </w:rPr>
              <w:t>Г:</w:t>
            </w:r>
          </w:p>
          <w:p w:rsidR="00587FFE" w:rsidRPr="00B9433E" w:rsidRDefault="00587FFE" w:rsidP="00FC36EC">
            <w:pPr>
              <w:spacing w:line="360" w:lineRule="auto"/>
              <w:jc w:val="center"/>
              <w:rPr>
                <w:rFonts w:ascii="GHEA Grapalat" w:hAnsi="GHEA Grapalat" w:cs="Sylfaen"/>
                <w:b/>
                <w:bCs/>
                <w:sz w:val="20"/>
                <w:szCs w:val="20"/>
                <w:lang w:val="pt-BR"/>
              </w:rPr>
            </w:pPr>
          </w:p>
          <w:p w:rsidR="00587FFE" w:rsidRPr="00B9433E" w:rsidRDefault="00587FFE" w:rsidP="00FC36EC">
            <w:pPr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  <w:p w:rsidR="00587FFE" w:rsidRPr="00B9433E" w:rsidRDefault="00587FFE" w:rsidP="00FC36EC">
            <w:pPr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  <w:r w:rsidRPr="00B9433E">
              <w:rPr>
                <w:rFonts w:ascii="GHEA Grapalat" w:hAnsi="GHEA Grapalat"/>
                <w:sz w:val="20"/>
                <w:szCs w:val="20"/>
                <w:lang w:val="pt-BR"/>
              </w:rPr>
              <w:t>-------------------------------------</w:t>
            </w:r>
          </w:p>
          <w:p w:rsidR="00587FFE" w:rsidRPr="00B31C5B" w:rsidRDefault="00587FFE" w:rsidP="00FC36EC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  <w:r w:rsidRPr="00B31C5B">
              <w:rPr>
                <w:rFonts w:ascii="GHEA Grapalat" w:hAnsi="GHEA Grapalat"/>
                <w:sz w:val="16"/>
                <w:szCs w:val="16"/>
                <w:lang w:val="pt-BR"/>
              </w:rPr>
              <w:t>(подпись)</w:t>
            </w:r>
          </w:p>
          <w:p w:rsidR="00587FFE" w:rsidRPr="00B9433E" w:rsidRDefault="00587FFE" w:rsidP="00FC36EC">
            <w:pPr>
              <w:rPr>
                <w:rFonts w:ascii="GHEA Grapalat" w:hAnsi="GHEA Grapalat"/>
                <w:sz w:val="20"/>
                <w:szCs w:val="20"/>
                <w:lang w:val="pt-BR"/>
              </w:rPr>
            </w:pPr>
            <w:r w:rsidRPr="00B31C5B">
              <w:rPr>
                <w:rFonts w:ascii="GHEA Grapalat" w:hAnsi="GHEA Grapalat"/>
                <w:sz w:val="16"/>
                <w:szCs w:val="16"/>
                <w:lang w:val="pt-BR"/>
              </w:rPr>
              <w:t>К.Т.</w:t>
            </w:r>
          </w:p>
        </w:tc>
      </w:tr>
    </w:tbl>
    <w:p w:rsidR="00587FFE" w:rsidRDefault="00587FFE" w:rsidP="00EF3662">
      <w:pPr>
        <w:jc w:val="center"/>
        <w:rPr>
          <w:rFonts w:ascii="GHEA Grapalat" w:hAnsi="GHEA Grapalat"/>
          <w:sz w:val="20"/>
          <w:lang w:val="es-ES"/>
        </w:rPr>
      </w:pPr>
    </w:p>
    <w:p w:rsidR="00071D1C" w:rsidRPr="0027235A" w:rsidRDefault="00071D1C" w:rsidP="00EF3662">
      <w:pPr>
        <w:jc w:val="right"/>
        <w:rPr>
          <w:rFonts w:ascii="GHEA Grapalat" w:hAnsi="GHEA Grapalat"/>
          <w:sz w:val="20"/>
          <w:lang w:val="es-ES"/>
        </w:rPr>
      </w:pPr>
    </w:p>
    <w:p w:rsidR="00071D1C" w:rsidRPr="005E1F72" w:rsidRDefault="00071D1C" w:rsidP="00EF3662">
      <w:pPr>
        <w:rPr>
          <w:rFonts w:ascii="GHEA Grapalat" w:hAnsi="GHEA Grapalat"/>
          <w:sz w:val="20"/>
          <w:lang w:val="ru-RU"/>
        </w:rPr>
        <w:sectPr w:rsidR="00071D1C" w:rsidRPr="005E1F72" w:rsidSect="009E7BBE">
          <w:footnotePr>
            <w:pos w:val="beneathText"/>
          </w:footnotePr>
          <w:pgSz w:w="16838" w:h="11906" w:orient="landscape" w:code="9"/>
          <w:pgMar w:top="662" w:right="533" w:bottom="1138" w:left="720" w:header="562" w:footer="562" w:gutter="0"/>
          <w:cols w:space="720"/>
        </w:sectPr>
      </w:pPr>
    </w:p>
    <w:p w:rsidR="00071D1C" w:rsidRPr="005E1F72" w:rsidRDefault="00071D1C" w:rsidP="00EF3662">
      <w:pPr>
        <w:rPr>
          <w:rFonts w:ascii="GHEA Grapalat" w:hAnsi="GHEA Grapalat"/>
          <w:sz w:val="20"/>
          <w:lang w:val="ru-RU"/>
        </w:rPr>
      </w:pPr>
    </w:p>
    <w:p w:rsidR="00071D1C" w:rsidRPr="00F32F71" w:rsidRDefault="00071D1C" w:rsidP="00EF3662">
      <w:pPr>
        <w:jc w:val="right"/>
        <w:rPr>
          <w:rFonts w:ascii="GHEA Grapalat" w:hAnsi="GHEA Grapalat"/>
          <w:i/>
          <w:sz w:val="18"/>
          <w:lang w:val="ru-RU"/>
        </w:rPr>
      </w:pPr>
      <w:r w:rsidRPr="005E1F72">
        <w:rPr>
          <w:rFonts w:ascii="GHEA Grapalat" w:hAnsi="GHEA Grapalat"/>
          <w:i/>
          <w:sz w:val="18"/>
          <w:lang w:val="hy-AM"/>
        </w:rPr>
        <w:t xml:space="preserve">Приложение № </w:t>
      </w:r>
      <w:r w:rsidRPr="00F32F71">
        <w:rPr>
          <w:rFonts w:ascii="GHEA Grapalat" w:hAnsi="GHEA Grapalat"/>
          <w:i/>
          <w:sz w:val="18"/>
          <w:lang w:val="ru-RU"/>
        </w:rPr>
        <w:t>3</w:t>
      </w:r>
    </w:p>
    <w:p w:rsidR="00071D1C" w:rsidRPr="005E1F72" w:rsidRDefault="00071D1C" w:rsidP="00EF3662">
      <w:pPr>
        <w:jc w:val="right"/>
        <w:rPr>
          <w:rFonts w:ascii="GHEA Grapalat" w:hAnsi="GHEA Grapalat"/>
          <w:i/>
          <w:sz w:val="18"/>
          <w:lang w:val="hy-AM"/>
        </w:rPr>
      </w:pPr>
      <w:r w:rsidRPr="005E1F72">
        <w:rPr>
          <w:rFonts w:ascii="GHEA Grapalat" w:hAnsi="GHEA Grapalat"/>
          <w:i/>
          <w:sz w:val="18"/>
          <w:lang w:val="hy-AM"/>
        </w:rPr>
        <w:t>«» 20 лет запечатанный</w:t>
      </w:r>
    </w:p>
    <w:p w:rsidR="00071D1C" w:rsidRPr="005E1F72" w:rsidRDefault="00071D1C" w:rsidP="00EF3662">
      <w:pPr>
        <w:jc w:val="right"/>
        <w:rPr>
          <w:rFonts w:ascii="GHEA Grapalat" w:hAnsi="GHEA Grapalat"/>
          <w:i/>
          <w:sz w:val="18"/>
          <w:lang w:val="hy-AM"/>
        </w:rPr>
      </w:pPr>
      <w:r w:rsidRPr="005E1F72">
        <w:rPr>
          <w:rFonts w:ascii="GHEA Grapalat" w:hAnsi="GHEA Grapalat"/>
          <w:i/>
          <w:sz w:val="18"/>
          <w:lang w:val="hy-AM"/>
        </w:rPr>
        <w:t>код контракта</w:t>
      </w:r>
    </w:p>
    <w:p w:rsidR="00071D1C" w:rsidRPr="00F32F71" w:rsidRDefault="00071D1C" w:rsidP="00EF3662">
      <w:pPr>
        <w:ind w:left="-142" w:firstLine="142"/>
        <w:jc w:val="center"/>
        <w:rPr>
          <w:rFonts w:ascii="GHEA Grapalat" w:hAnsi="GHEA Grapalat" w:cs="Sylfaen"/>
          <w:b/>
          <w:lang w:val="ru-RU"/>
        </w:rPr>
      </w:pPr>
    </w:p>
    <w:p w:rsidR="0038400D" w:rsidRPr="00F32F71" w:rsidRDefault="0038400D" w:rsidP="00EF3662">
      <w:pPr>
        <w:ind w:left="-142" w:firstLine="142"/>
        <w:jc w:val="center"/>
        <w:rPr>
          <w:rFonts w:ascii="GHEA Grapalat" w:hAnsi="GHEA Grapalat" w:cs="Sylfaen"/>
          <w:b/>
          <w:lang w:val="ru-RU"/>
        </w:rPr>
      </w:pPr>
    </w:p>
    <w:tbl>
      <w:tblPr>
        <w:tblW w:w="9750" w:type="dxa"/>
        <w:jc w:val="center"/>
        <w:tblCellSpacing w:w="7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44"/>
        <w:gridCol w:w="5606"/>
      </w:tblGrid>
      <w:tr w:rsidR="0038400D" w:rsidRPr="00F91C77" w:rsidTr="007A2020">
        <w:trPr>
          <w:tblCellSpacing w:w="7" w:type="dxa"/>
          <w:jc w:val="center"/>
        </w:trPr>
        <w:tc>
          <w:tcPr>
            <w:tcW w:w="0" w:type="auto"/>
            <w:vAlign w:val="center"/>
          </w:tcPr>
          <w:p w:rsidR="0038400D" w:rsidRPr="005E1F72" w:rsidRDefault="00971216" w:rsidP="007A2020">
            <w:pPr>
              <w:jc w:val="center"/>
              <w:rPr>
                <w:rFonts w:ascii="GHEA Grapalat" w:hAnsi="GHEA Grapalat"/>
                <w:iCs/>
                <w:color w:val="000000"/>
                <w:sz w:val="21"/>
                <w:szCs w:val="21"/>
                <w:lang w:val="pt-BR"/>
              </w:rPr>
            </w:pPr>
            <w:r>
              <w:rPr>
                <w:noProof/>
              </w:rPr>
              <w:pict>
                <v:rect id="Rectangle 100" o:spid="_x0000_s1026" style="position:absolute;left:0;text-align:left;margin-left:189pt;margin-top:13.2pt;width:9pt;height:81pt;flip:x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" stroked="f"/>
              </w:pict>
            </w:r>
            <w:r w:rsidR="0038400D" w:rsidRPr="005E1F72">
              <w:rPr>
                <w:rFonts w:ascii="GHEA Grapalat" w:hAnsi="GHEA Grapalat"/>
                <w:iCs/>
                <w:color w:val="000000"/>
                <w:sz w:val="21"/>
                <w:szCs w:val="21"/>
              </w:rPr>
              <w:t>контракта</w:t>
            </w:r>
            <w:r w:rsidR="0038400D" w:rsidRPr="005E1F72">
              <w:rPr>
                <w:rFonts w:ascii="GHEA Grapalat" w:hAnsi="GHEA Grapalat"/>
                <w:iCs/>
                <w:color w:val="000000"/>
                <w:sz w:val="21"/>
                <w:szCs w:val="21"/>
                <w:lang w:val="pt-BR"/>
              </w:rPr>
              <w:t xml:space="preserve"> </w:t>
            </w:r>
            <w:r w:rsidR="0038400D" w:rsidRPr="005E1F72">
              <w:rPr>
                <w:rFonts w:ascii="GHEA Grapalat" w:hAnsi="GHEA Grapalat"/>
                <w:iCs/>
                <w:color w:val="000000"/>
                <w:sz w:val="21"/>
                <w:szCs w:val="21"/>
              </w:rPr>
              <w:t>сторона</w:t>
            </w:r>
            <w:r w:rsidR="0038400D" w:rsidRPr="005E1F72">
              <w:rPr>
                <w:rFonts w:ascii="GHEA Grapalat" w:hAnsi="GHEA Grapalat"/>
                <w:iCs/>
                <w:color w:val="000000"/>
                <w:sz w:val="21"/>
                <w:szCs w:val="21"/>
                <w:lang w:val="pt-BR"/>
              </w:rPr>
              <w:t xml:space="preserve"> </w:t>
            </w:r>
          </w:p>
          <w:p w:rsidR="0038400D" w:rsidRPr="005E1F72" w:rsidRDefault="0038400D" w:rsidP="007A2020">
            <w:pPr>
              <w:jc w:val="center"/>
              <w:rPr>
                <w:rFonts w:ascii="GHEA Grapalat" w:hAnsi="GHEA Grapalat"/>
                <w:iCs/>
                <w:color w:val="000000"/>
                <w:sz w:val="21"/>
                <w:szCs w:val="21"/>
                <w:lang w:val="pt-BR"/>
              </w:rPr>
            </w:pPr>
            <w:r w:rsidRPr="005E1F72">
              <w:rPr>
                <w:rFonts w:ascii="GHEA Grapalat" w:hAnsi="GHEA Grapalat"/>
                <w:iCs/>
                <w:color w:val="000000"/>
                <w:sz w:val="21"/>
                <w:szCs w:val="21"/>
                <w:lang w:val="pt-BR"/>
              </w:rPr>
              <w:t>___________________________</w:t>
            </w:r>
          </w:p>
          <w:p w:rsidR="0038400D" w:rsidRPr="005E1F72" w:rsidRDefault="0038400D" w:rsidP="007A2020">
            <w:pPr>
              <w:jc w:val="center"/>
              <w:rPr>
                <w:rFonts w:ascii="GHEA Grapalat" w:hAnsi="GHEA Grapalat"/>
                <w:iCs/>
                <w:color w:val="000000"/>
                <w:sz w:val="21"/>
                <w:szCs w:val="21"/>
                <w:lang w:val="pt-BR"/>
              </w:rPr>
            </w:pPr>
            <w:r w:rsidRPr="005E1F72">
              <w:rPr>
                <w:rFonts w:ascii="GHEA Grapalat" w:hAnsi="GHEA Grapalat"/>
                <w:iCs/>
                <w:color w:val="000000"/>
                <w:sz w:val="21"/>
                <w:szCs w:val="21"/>
                <w:lang w:val="pt-BR"/>
              </w:rPr>
              <w:t>___________________________</w:t>
            </w:r>
          </w:p>
          <w:p w:rsidR="0038400D" w:rsidRPr="005E1F72" w:rsidRDefault="0038400D" w:rsidP="007A2020">
            <w:pPr>
              <w:jc w:val="center"/>
              <w:rPr>
                <w:rFonts w:ascii="GHEA Grapalat" w:hAnsi="GHEA Grapalat"/>
                <w:iCs/>
                <w:color w:val="000000"/>
                <w:sz w:val="21"/>
                <w:szCs w:val="21"/>
                <w:lang w:val="pt-BR"/>
              </w:rPr>
            </w:pPr>
            <w:r w:rsidRPr="005E1F72">
              <w:rPr>
                <w:rFonts w:ascii="GHEA Grapalat" w:hAnsi="GHEA Grapalat"/>
                <w:iCs/>
                <w:color w:val="000000"/>
                <w:sz w:val="21"/>
                <w:szCs w:val="21"/>
              </w:rPr>
              <w:t>расположение</w:t>
            </w:r>
            <w:r w:rsidRPr="005E1F72">
              <w:rPr>
                <w:rFonts w:ascii="GHEA Grapalat" w:hAnsi="GHEA Grapalat"/>
                <w:iCs/>
                <w:color w:val="000000"/>
                <w:sz w:val="21"/>
                <w:szCs w:val="21"/>
                <w:lang w:val="pt-BR"/>
              </w:rPr>
              <w:t xml:space="preserve"> </w:t>
            </w:r>
            <w:r w:rsidRPr="005E1F72">
              <w:rPr>
                <w:rFonts w:ascii="GHEA Grapalat" w:hAnsi="GHEA Grapalat"/>
                <w:iCs/>
                <w:color w:val="000000"/>
                <w:sz w:val="21"/>
                <w:szCs w:val="21"/>
              </w:rPr>
              <w:t xml:space="preserve">место </w:t>
            </w:r>
            <w:r w:rsidRPr="005E1F72">
              <w:rPr>
                <w:rFonts w:ascii="GHEA Grapalat" w:hAnsi="GHEA Grapalat"/>
                <w:iCs/>
                <w:color w:val="000000"/>
                <w:sz w:val="21"/>
                <w:szCs w:val="21"/>
                <w:lang w:val="pt-BR"/>
              </w:rPr>
              <w:t>______________</w:t>
            </w:r>
          </w:p>
          <w:p w:rsidR="0038400D" w:rsidRPr="005E1F72" w:rsidRDefault="0038400D" w:rsidP="007A2020">
            <w:pPr>
              <w:jc w:val="center"/>
              <w:rPr>
                <w:rFonts w:ascii="GHEA Grapalat" w:hAnsi="GHEA Grapalat"/>
                <w:iCs/>
                <w:color w:val="000000"/>
                <w:sz w:val="21"/>
                <w:szCs w:val="21"/>
                <w:lang w:val="pt-BR"/>
              </w:rPr>
            </w:pPr>
            <w:r w:rsidRPr="005E1F72">
              <w:rPr>
                <w:rFonts w:ascii="GHEA Grapalat" w:hAnsi="GHEA Grapalat"/>
                <w:iCs/>
                <w:color w:val="000000"/>
                <w:sz w:val="21"/>
                <w:szCs w:val="21"/>
              </w:rPr>
              <w:t xml:space="preserve">хх </w:t>
            </w:r>
            <w:r w:rsidRPr="005E1F72">
              <w:rPr>
                <w:rFonts w:ascii="GHEA Grapalat" w:hAnsi="GHEA Grapalat"/>
                <w:iCs/>
                <w:color w:val="000000"/>
                <w:sz w:val="21"/>
                <w:szCs w:val="21"/>
                <w:lang w:val="pt-BR"/>
              </w:rPr>
              <w:t>_________________________</w:t>
            </w:r>
          </w:p>
          <w:p w:rsidR="0038400D" w:rsidRPr="005E1F72" w:rsidRDefault="0038400D" w:rsidP="007A2020">
            <w:pPr>
              <w:jc w:val="center"/>
              <w:rPr>
                <w:rFonts w:ascii="GHEA Grapalat" w:hAnsi="GHEA Grapalat"/>
                <w:iCs/>
                <w:color w:val="000000"/>
                <w:sz w:val="21"/>
                <w:szCs w:val="21"/>
                <w:lang w:val="pt-BR"/>
              </w:rPr>
            </w:pPr>
            <w:r w:rsidRPr="005E1F72">
              <w:rPr>
                <w:rFonts w:ascii="GHEA Grapalat" w:hAnsi="GHEA Grapalat"/>
                <w:iCs/>
                <w:color w:val="000000"/>
                <w:sz w:val="21"/>
                <w:szCs w:val="21"/>
              </w:rPr>
              <w:t xml:space="preserve">ххх </w:t>
            </w:r>
            <w:r w:rsidRPr="005E1F72">
              <w:rPr>
                <w:rFonts w:ascii="GHEA Grapalat" w:hAnsi="GHEA Grapalat"/>
                <w:iCs/>
                <w:color w:val="000000"/>
                <w:sz w:val="21"/>
                <w:szCs w:val="21"/>
                <w:lang w:val="pt-BR"/>
              </w:rPr>
              <w:t>_______________________</w:t>
            </w:r>
          </w:p>
        </w:tc>
        <w:tc>
          <w:tcPr>
            <w:tcW w:w="0" w:type="auto"/>
            <w:vAlign w:val="center"/>
          </w:tcPr>
          <w:p w:rsidR="0038400D" w:rsidRPr="005E1F72" w:rsidRDefault="0038400D" w:rsidP="007A2020">
            <w:pPr>
              <w:jc w:val="center"/>
              <w:rPr>
                <w:rFonts w:ascii="GHEA Grapalat" w:hAnsi="GHEA Grapalat"/>
                <w:iCs/>
                <w:color w:val="000000"/>
                <w:sz w:val="21"/>
                <w:szCs w:val="21"/>
                <w:lang w:val="pt-BR"/>
              </w:rPr>
            </w:pPr>
            <w:r w:rsidRPr="005E1F72">
              <w:rPr>
                <w:rFonts w:ascii="GHEA Grapalat" w:hAnsi="GHEA Grapalat"/>
                <w:iCs/>
                <w:color w:val="000000"/>
                <w:sz w:val="21"/>
                <w:szCs w:val="21"/>
              </w:rPr>
              <w:t>Клиент:</w:t>
            </w:r>
          </w:p>
          <w:p w:rsidR="0038400D" w:rsidRPr="005E1F72" w:rsidRDefault="0038400D" w:rsidP="007A2020">
            <w:pPr>
              <w:jc w:val="center"/>
              <w:rPr>
                <w:rFonts w:ascii="GHEA Grapalat" w:hAnsi="GHEA Grapalat"/>
                <w:iCs/>
                <w:color w:val="000000"/>
                <w:sz w:val="21"/>
                <w:szCs w:val="21"/>
                <w:lang w:val="pt-BR"/>
              </w:rPr>
            </w:pPr>
            <w:r w:rsidRPr="005E1F72">
              <w:rPr>
                <w:rFonts w:ascii="GHEA Grapalat" w:hAnsi="GHEA Grapalat"/>
                <w:iCs/>
                <w:color w:val="000000"/>
                <w:sz w:val="21"/>
                <w:szCs w:val="21"/>
                <w:lang w:val="pt-BR"/>
              </w:rPr>
              <w:t>________________________________</w:t>
            </w:r>
          </w:p>
          <w:p w:rsidR="0038400D" w:rsidRPr="005E1F72" w:rsidRDefault="0038400D" w:rsidP="007A2020">
            <w:pPr>
              <w:jc w:val="center"/>
              <w:rPr>
                <w:rFonts w:ascii="GHEA Grapalat" w:hAnsi="GHEA Grapalat"/>
                <w:iCs/>
                <w:color w:val="000000"/>
                <w:sz w:val="21"/>
                <w:szCs w:val="21"/>
                <w:lang w:val="pt-BR"/>
              </w:rPr>
            </w:pPr>
            <w:r w:rsidRPr="005E1F72">
              <w:rPr>
                <w:rFonts w:ascii="GHEA Grapalat" w:hAnsi="GHEA Grapalat"/>
                <w:iCs/>
                <w:color w:val="000000"/>
                <w:sz w:val="21"/>
                <w:szCs w:val="21"/>
                <w:lang w:val="pt-BR"/>
              </w:rPr>
              <w:t>________________________________</w:t>
            </w:r>
          </w:p>
          <w:p w:rsidR="0038400D" w:rsidRPr="005E1F72" w:rsidRDefault="0038400D" w:rsidP="007A2020">
            <w:pPr>
              <w:jc w:val="center"/>
              <w:rPr>
                <w:rFonts w:ascii="GHEA Grapalat" w:hAnsi="GHEA Grapalat"/>
                <w:iCs/>
                <w:color w:val="000000"/>
                <w:sz w:val="21"/>
                <w:szCs w:val="21"/>
                <w:lang w:val="pt-BR"/>
              </w:rPr>
            </w:pPr>
            <w:r w:rsidRPr="005E1F72">
              <w:rPr>
                <w:rFonts w:ascii="GHEA Grapalat" w:hAnsi="GHEA Grapalat"/>
                <w:iCs/>
                <w:color w:val="000000"/>
                <w:sz w:val="21"/>
                <w:szCs w:val="21"/>
              </w:rPr>
              <w:t>расположение</w:t>
            </w:r>
            <w:r w:rsidRPr="005E1F72">
              <w:rPr>
                <w:rFonts w:ascii="GHEA Grapalat" w:hAnsi="GHEA Grapalat"/>
                <w:iCs/>
                <w:color w:val="000000"/>
                <w:sz w:val="21"/>
                <w:szCs w:val="21"/>
                <w:lang w:val="pt-BR"/>
              </w:rPr>
              <w:t xml:space="preserve"> </w:t>
            </w:r>
            <w:r w:rsidRPr="005E1F72">
              <w:rPr>
                <w:rFonts w:ascii="GHEA Grapalat" w:hAnsi="GHEA Grapalat"/>
                <w:iCs/>
                <w:color w:val="000000"/>
                <w:sz w:val="21"/>
                <w:szCs w:val="21"/>
              </w:rPr>
              <w:t xml:space="preserve">место </w:t>
            </w:r>
            <w:r w:rsidRPr="005E1F72">
              <w:rPr>
                <w:rFonts w:ascii="GHEA Grapalat" w:hAnsi="GHEA Grapalat"/>
                <w:iCs/>
                <w:color w:val="000000"/>
                <w:sz w:val="21"/>
                <w:szCs w:val="21"/>
                <w:lang w:val="pt-BR"/>
              </w:rPr>
              <w:t>_________________</w:t>
            </w:r>
          </w:p>
          <w:p w:rsidR="0038400D" w:rsidRPr="005E1F72" w:rsidRDefault="0038400D" w:rsidP="007A2020">
            <w:pPr>
              <w:jc w:val="center"/>
              <w:rPr>
                <w:rFonts w:ascii="GHEA Grapalat" w:hAnsi="GHEA Grapalat"/>
                <w:iCs/>
                <w:color w:val="000000"/>
                <w:sz w:val="21"/>
                <w:szCs w:val="21"/>
                <w:lang w:val="pt-BR"/>
              </w:rPr>
            </w:pPr>
            <w:r w:rsidRPr="005E1F72">
              <w:rPr>
                <w:rFonts w:ascii="GHEA Grapalat" w:hAnsi="GHEA Grapalat"/>
                <w:iCs/>
                <w:color w:val="000000"/>
                <w:sz w:val="21"/>
                <w:szCs w:val="21"/>
              </w:rPr>
              <w:t xml:space="preserve">хх </w:t>
            </w:r>
            <w:r w:rsidRPr="005E1F72">
              <w:rPr>
                <w:rFonts w:ascii="GHEA Grapalat" w:hAnsi="GHEA Grapalat"/>
                <w:iCs/>
                <w:color w:val="000000"/>
                <w:sz w:val="21"/>
                <w:szCs w:val="21"/>
                <w:lang w:val="pt-BR"/>
              </w:rPr>
              <w:t>____________________________</w:t>
            </w:r>
          </w:p>
          <w:p w:rsidR="0038400D" w:rsidRPr="005E1F72" w:rsidRDefault="0038400D" w:rsidP="007A2020">
            <w:pPr>
              <w:jc w:val="center"/>
              <w:rPr>
                <w:rFonts w:ascii="GHEA Grapalat" w:hAnsi="GHEA Grapalat"/>
                <w:iCs/>
                <w:color w:val="000000"/>
                <w:sz w:val="21"/>
                <w:szCs w:val="21"/>
                <w:lang w:val="pt-BR"/>
              </w:rPr>
            </w:pPr>
            <w:r w:rsidRPr="005E1F72">
              <w:rPr>
                <w:rFonts w:ascii="GHEA Grapalat" w:hAnsi="GHEA Grapalat"/>
                <w:iCs/>
                <w:color w:val="000000"/>
                <w:sz w:val="21"/>
                <w:szCs w:val="21"/>
              </w:rPr>
              <w:t xml:space="preserve">ххх </w:t>
            </w:r>
            <w:r w:rsidRPr="005E1F72">
              <w:rPr>
                <w:rFonts w:ascii="GHEA Grapalat" w:hAnsi="GHEA Grapalat"/>
                <w:iCs/>
                <w:color w:val="000000"/>
                <w:sz w:val="21"/>
                <w:szCs w:val="21"/>
                <w:lang w:val="pt-BR"/>
              </w:rPr>
              <w:t>_________________________________________</w:t>
            </w:r>
          </w:p>
        </w:tc>
      </w:tr>
    </w:tbl>
    <w:p w:rsidR="0038400D" w:rsidRPr="005E1F72" w:rsidRDefault="0038400D" w:rsidP="0038400D">
      <w:pPr>
        <w:ind w:firstLine="375"/>
        <w:rPr>
          <w:rFonts w:ascii="Arial" w:hAnsi="Arial" w:cs="Arial"/>
          <w:iCs/>
          <w:color w:val="000000"/>
          <w:sz w:val="21"/>
          <w:szCs w:val="21"/>
          <w:lang w:val="pt-BR"/>
        </w:rPr>
      </w:pPr>
      <w:r w:rsidRPr="005E1F72">
        <w:rPr>
          <w:rFonts w:ascii="Arial" w:hAnsi="Arial" w:cs="Arial"/>
          <w:iCs/>
          <w:color w:val="000000"/>
          <w:sz w:val="21"/>
          <w:szCs w:val="21"/>
          <w:lang w:val="pt-BR"/>
        </w:rPr>
        <w:t>  </w:t>
      </w:r>
    </w:p>
    <w:p w:rsidR="0038400D" w:rsidRPr="005E1F72" w:rsidRDefault="0038400D" w:rsidP="0038400D">
      <w:pPr>
        <w:ind w:firstLine="375"/>
        <w:rPr>
          <w:rFonts w:ascii="GHEA Grapalat" w:hAnsi="GHEA Grapalat"/>
          <w:iCs/>
          <w:color w:val="000000"/>
          <w:sz w:val="15"/>
          <w:szCs w:val="21"/>
          <w:lang w:val="pt-BR"/>
        </w:rPr>
      </w:pPr>
    </w:p>
    <w:p w:rsidR="0038400D" w:rsidRPr="005E1F72" w:rsidRDefault="0038400D" w:rsidP="0038400D">
      <w:pPr>
        <w:ind w:firstLine="375"/>
        <w:jc w:val="center"/>
        <w:rPr>
          <w:rFonts w:ascii="GHEA Grapalat" w:hAnsi="GHEA Grapalat"/>
          <w:iCs/>
          <w:color w:val="000000"/>
          <w:sz w:val="22"/>
          <w:szCs w:val="22"/>
          <w:lang w:val="pt-BR"/>
        </w:rPr>
      </w:pPr>
      <w:r w:rsidRPr="005E1F72">
        <w:rPr>
          <w:rFonts w:ascii="GHEA Grapalat" w:hAnsi="GHEA Grapalat"/>
          <w:b/>
          <w:bCs/>
          <w:iCs/>
          <w:color w:val="000000"/>
          <w:sz w:val="22"/>
          <w:szCs w:val="22"/>
        </w:rPr>
        <w:t xml:space="preserve">ПРОТОКОЛ </w:t>
      </w:r>
      <w:r w:rsidRPr="005E1F72">
        <w:rPr>
          <w:rFonts w:ascii="GHEA Grapalat" w:hAnsi="GHEA Grapalat"/>
          <w:b/>
          <w:bCs/>
          <w:iCs/>
          <w:color w:val="000000"/>
          <w:sz w:val="22"/>
          <w:szCs w:val="22"/>
          <w:lang w:val="pt-BR"/>
        </w:rPr>
        <w:t>№:</w:t>
      </w:r>
    </w:p>
    <w:p w:rsidR="0038400D" w:rsidRPr="005E1F72" w:rsidRDefault="0038400D" w:rsidP="0038400D">
      <w:pPr>
        <w:ind w:firstLine="375"/>
        <w:jc w:val="center"/>
        <w:rPr>
          <w:rFonts w:ascii="GHEA Grapalat" w:hAnsi="GHEA Grapalat"/>
          <w:b/>
          <w:bCs/>
          <w:iCs/>
          <w:color w:val="000000"/>
          <w:sz w:val="22"/>
          <w:szCs w:val="22"/>
          <w:lang w:val="pt-BR"/>
        </w:rPr>
      </w:pPr>
      <w:r w:rsidRPr="005E1F72">
        <w:rPr>
          <w:rFonts w:ascii="GHEA Grapalat" w:hAnsi="GHEA Grapalat"/>
          <w:b/>
          <w:bCs/>
          <w:iCs/>
          <w:color w:val="000000"/>
          <w:sz w:val="22"/>
          <w:szCs w:val="22"/>
        </w:rPr>
        <w:t>ДОГОВОР</w:t>
      </w:r>
      <w:r w:rsidRPr="005E1F72">
        <w:rPr>
          <w:rFonts w:ascii="GHEA Grapalat" w:hAnsi="GHEA Grapalat"/>
          <w:b/>
          <w:bCs/>
          <w:iCs/>
          <w:color w:val="000000"/>
          <w:sz w:val="22"/>
          <w:szCs w:val="22"/>
          <w:lang w:val="pt-BR"/>
        </w:rPr>
        <w:t xml:space="preserve"> </w:t>
      </w:r>
      <w:r w:rsidRPr="005E1F72">
        <w:rPr>
          <w:rFonts w:ascii="GHEA Grapalat" w:hAnsi="GHEA Grapalat"/>
          <w:b/>
          <w:bCs/>
          <w:iCs/>
          <w:color w:val="000000"/>
          <w:sz w:val="22"/>
          <w:szCs w:val="22"/>
        </w:rPr>
        <w:t>ИЛИ:</w:t>
      </w:r>
      <w:r w:rsidRPr="005E1F72">
        <w:rPr>
          <w:rFonts w:ascii="GHEA Grapalat" w:hAnsi="GHEA Grapalat"/>
          <w:b/>
          <w:bCs/>
          <w:iCs/>
          <w:color w:val="000000"/>
          <w:sz w:val="22"/>
          <w:szCs w:val="22"/>
          <w:lang w:val="pt-BR"/>
        </w:rPr>
        <w:t xml:space="preserve"> </w:t>
      </w:r>
      <w:r w:rsidRPr="005E1F72">
        <w:rPr>
          <w:rFonts w:ascii="GHEA Grapalat" w:hAnsi="GHEA Grapalat"/>
          <w:b/>
          <w:bCs/>
          <w:iCs/>
          <w:color w:val="000000"/>
          <w:sz w:val="22"/>
          <w:szCs w:val="22"/>
        </w:rPr>
        <w:t>ЧТО</w:t>
      </w:r>
      <w:r w:rsidRPr="005E1F72">
        <w:rPr>
          <w:rFonts w:ascii="GHEA Grapalat" w:hAnsi="GHEA Grapalat"/>
          <w:b/>
          <w:bCs/>
          <w:iCs/>
          <w:color w:val="000000"/>
          <w:sz w:val="22"/>
          <w:szCs w:val="22"/>
          <w:lang w:val="pt-BR"/>
        </w:rPr>
        <w:t xml:space="preserve"> </w:t>
      </w:r>
      <w:r w:rsidRPr="005E1F72">
        <w:rPr>
          <w:rFonts w:ascii="GHEA Grapalat" w:hAnsi="GHEA Grapalat"/>
          <w:b/>
          <w:bCs/>
          <w:iCs/>
          <w:color w:val="000000"/>
          <w:sz w:val="22"/>
          <w:szCs w:val="22"/>
        </w:rPr>
        <w:t>МИ:</w:t>
      </w:r>
      <w:r w:rsidRPr="005E1F72">
        <w:rPr>
          <w:rFonts w:ascii="GHEA Grapalat" w:hAnsi="GHEA Grapalat"/>
          <w:b/>
          <w:bCs/>
          <w:iCs/>
          <w:color w:val="000000"/>
          <w:sz w:val="22"/>
          <w:szCs w:val="22"/>
          <w:lang w:val="pt-BR"/>
        </w:rPr>
        <w:t xml:space="preserve"> РЕЗУЛЬТАТЫ РАБОТЫ </w:t>
      </w:r>
      <w:r w:rsidRPr="005E1F72">
        <w:rPr>
          <w:rFonts w:ascii="GHEA Grapalat" w:hAnsi="GHEA Grapalat"/>
          <w:b/>
          <w:bCs/>
          <w:iCs/>
          <w:color w:val="000000"/>
          <w:sz w:val="22"/>
          <w:szCs w:val="22"/>
        </w:rPr>
        <w:t>ДЕТАЛЕЙ</w:t>
      </w:r>
    </w:p>
    <w:p w:rsidR="0038400D" w:rsidRPr="005E1F72" w:rsidRDefault="0038400D" w:rsidP="0038400D">
      <w:pPr>
        <w:ind w:firstLine="375"/>
        <w:jc w:val="center"/>
        <w:rPr>
          <w:rFonts w:ascii="Arial Unicode" w:hAnsi="Arial Unicode"/>
          <w:iCs/>
          <w:color w:val="000000"/>
          <w:sz w:val="22"/>
          <w:szCs w:val="22"/>
          <w:lang w:val="pt-BR"/>
        </w:rPr>
      </w:pPr>
      <w:r w:rsidRPr="005E1F72">
        <w:rPr>
          <w:rFonts w:ascii="GHEA Grapalat" w:hAnsi="GHEA Grapalat"/>
          <w:b/>
          <w:bCs/>
          <w:iCs/>
          <w:color w:val="000000"/>
          <w:sz w:val="22"/>
          <w:szCs w:val="22"/>
        </w:rPr>
        <w:t xml:space="preserve">ПРИЕМ </w:t>
      </w:r>
      <w:r w:rsidRPr="005E1F72">
        <w:rPr>
          <w:rFonts w:ascii="GHEA Grapalat" w:hAnsi="GHEA Grapalat"/>
          <w:b/>
          <w:bCs/>
          <w:iCs/>
          <w:color w:val="000000"/>
          <w:sz w:val="22"/>
          <w:szCs w:val="22"/>
          <w:lang w:val="pt-BR"/>
        </w:rPr>
        <w:t xml:space="preserve">- </w:t>
      </w:r>
      <w:r w:rsidRPr="005E1F72">
        <w:rPr>
          <w:rFonts w:ascii="GHEA Grapalat" w:hAnsi="GHEA Grapalat"/>
          <w:b/>
          <w:bCs/>
          <w:iCs/>
          <w:color w:val="000000"/>
          <w:sz w:val="22"/>
          <w:szCs w:val="22"/>
        </w:rPr>
        <w:t>ПРИЕМКА</w:t>
      </w:r>
    </w:p>
    <w:p w:rsidR="0038400D" w:rsidRPr="005E1F72" w:rsidRDefault="0038400D" w:rsidP="0038400D">
      <w:pPr>
        <w:pStyle w:val="a3"/>
        <w:spacing w:line="240" w:lineRule="auto"/>
        <w:ind w:firstLine="0"/>
        <w:jc w:val="center"/>
        <w:rPr>
          <w:b/>
          <w:bCs/>
          <w:iCs/>
          <w:lang w:val="es-ES"/>
        </w:rPr>
      </w:pPr>
    </w:p>
    <w:p w:rsidR="0038400D" w:rsidRPr="005E1F72" w:rsidRDefault="0038400D" w:rsidP="0038400D">
      <w:pPr>
        <w:pStyle w:val="a3"/>
        <w:spacing w:line="240" w:lineRule="auto"/>
        <w:ind w:firstLine="540"/>
        <w:rPr>
          <w:iCs/>
          <w:lang w:val="es-ES"/>
        </w:rPr>
      </w:pPr>
      <w:r w:rsidRPr="005E1F72">
        <w:rPr>
          <w:rFonts w:ascii="GHEA Grapalat" w:hAnsi="GHEA Grapalat"/>
          <w:color w:val="000000"/>
          <w:sz w:val="21"/>
          <w:szCs w:val="21"/>
          <w:lang w:val="es-ES" w:eastAsia="ru-RU"/>
        </w:rPr>
        <w:t>" " " "</w:t>
      </w:r>
      <w:r w:rsidRPr="005E1F72">
        <w:rPr>
          <w:iCs/>
          <w:lang w:val="es-ES"/>
        </w:rPr>
        <w:t xml:space="preserve">  </w:t>
      </w:r>
      <w:r w:rsidRPr="005E1F72">
        <w:rPr>
          <w:rFonts w:ascii="GHEA Grapalat" w:hAnsi="GHEA Grapalat"/>
          <w:color w:val="000000"/>
          <w:sz w:val="21"/>
          <w:szCs w:val="21"/>
          <w:lang w:val="es-ES" w:eastAsia="ru-RU"/>
        </w:rPr>
        <w:t xml:space="preserve">20 </w:t>
      </w:r>
      <w:r w:rsidRPr="005E1F72">
        <w:rPr>
          <w:rFonts w:ascii="GHEA Grapalat" w:hAnsi="GHEA Grapalat"/>
          <w:color w:val="000000"/>
          <w:sz w:val="21"/>
          <w:szCs w:val="21"/>
          <w:lang w:eastAsia="ru-RU"/>
        </w:rPr>
        <w:t>лет</w:t>
      </w:r>
    </w:p>
    <w:p w:rsidR="0038400D" w:rsidRPr="005E1F72" w:rsidRDefault="0038400D" w:rsidP="0038400D">
      <w:pPr>
        <w:pStyle w:val="a3"/>
        <w:spacing w:line="240" w:lineRule="auto"/>
        <w:ind w:firstLine="0"/>
        <w:rPr>
          <w:iCs/>
          <w:lang w:val="es-ES"/>
        </w:rPr>
      </w:pPr>
    </w:p>
    <w:p w:rsidR="0038400D" w:rsidRPr="005E1F72" w:rsidRDefault="0038400D" w:rsidP="0038400D">
      <w:pPr>
        <w:pStyle w:val="af4"/>
        <w:spacing w:before="0" w:beforeAutospacing="0" w:after="0" w:afterAutospacing="0"/>
        <w:rPr>
          <w:rFonts w:ascii="GHEA Grapalat" w:hAnsi="GHEA Grapalat"/>
          <w:color w:val="000000"/>
          <w:sz w:val="21"/>
          <w:szCs w:val="21"/>
          <w:lang w:val="es-ES"/>
        </w:rPr>
      </w:pPr>
      <w:r w:rsidRPr="005E1F72">
        <w:rPr>
          <w:rFonts w:ascii="GHEA Grapalat" w:hAnsi="GHEA Grapalat"/>
          <w:color w:val="000000"/>
          <w:sz w:val="21"/>
          <w:szCs w:val="21"/>
        </w:rPr>
        <w:t xml:space="preserve">Название договора </w:t>
      </w:r>
      <w:r w:rsidRPr="005E1F72">
        <w:rPr>
          <w:rFonts w:ascii="GHEA Grapalat" w:hAnsi="GHEA Grapalat"/>
          <w:color w:val="000000"/>
          <w:sz w:val="21"/>
          <w:szCs w:val="21"/>
          <w:lang w:val="es-ES"/>
        </w:rPr>
        <w:t xml:space="preserve">/ </w:t>
      </w:r>
      <w:r w:rsidRPr="005E1F72">
        <w:rPr>
          <w:rFonts w:ascii="GHEA Grapalat" w:hAnsi="GHEA Grapalat"/>
          <w:color w:val="000000"/>
          <w:sz w:val="21"/>
          <w:szCs w:val="21"/>
        </w:rPr>
        <w:t xml:space="preserve">далее </w:t>
      </w:r>
      <w:r w:rsidRPr="005E1F72">
        <w:rPr>
          <w:rFonts w:ascii="GHEA Grapalat" w:hAnsi="GHEA Grapalat"/>
          <w:color w:val="000000"/>
          <w:sz w:val="21"/>
          <w:szCs w:val="21"/>
          <w:lang w:val="es-ES"/>
        </w:rPr>
        <w:t xml:space="preserve">: </w:t>
      </w:r>
      <w:r w:rsidRPr="005E1F72">
        <w:rPr>
          <w:rFonts w:ascii="GHEA Grapalat" w:hAnsi="GHEA Grapalat"/>
          <w:color w:val="000000"/>
          <w:sz w:val="21"/>
          <w:szCs w:val="21"/>
        </w:rPr>
        <w:t xml:space="preserve">Договор </w:t>
      </w:r>
      <w:r w:rsidRPr="005E1F72">
        <w:rPr>
          <w:rFonts w:ascii="GHEA Grapalat" w:hAnsi="GHEA Grapalat"/>
          <w:color w:val="000000"/>
          <w:sz w:val="21"/>
          <w:szCs w:val="21"/>
          <w:lang w:val="es-ES"/>
        </w:rPr>
        <w:t xml:space="preserve">/ </w:t>
      </w:r>
      <w:r w:rsidRPr="005E1F72">
        <w:rPr>
          <w:rFonts w:ascii="GHEA Grapalat" w:hAnsi="GHEA Grapalat"/>
          <w:color w:val="000000"/>
          <w:sz w:val="21"/>
          <w:szCs w:val="21"/>
        </w:rPr>
        <w:t xml:space="preserve">наименование </w:t>
      </w:r>
      <w:r w:rsidRPr="005E1F72">
        <w:rPr>
          <w:rFonts w:ascii="GHEA Grapalat" w:hAnsi="GHEA Grapalat"/>
          <w:color w:val="000000"/>
          <w:sz w:val="21"/>
          <w:szCs w:val="21"/>
          <w:lang w:val="es-ES"/>
        </w:rPr>
        <w:t>: __________________________________________________________________________________________________</w:t>
      </w:r>
    </w:p>
    <w:p w:rsidR="0038400D" w:rsidRPr="005E1F72" w:rsidRDefault="0038400D" w:rsidP="0038400D">
      <w:pPr>
        <w:pStyle w:val="af4"/>
        <w:spacing w:before="0" w:beforeAutospacing="0" w:after="0" w:afterAutospacing="0"/>
        <w:rPr>
          <w:rFonts w:ascii="GHEA Grapalat" w:hAnsi="GHEA Grapalat"/>
          <w:color w:val="000000"/>
          <w:sz w:val="21"/>
          <w:szCs w:val="21"/>
          <w:lang w:val="es-ES"/>
        </w:rPr>
      </w:pPr>
      <w:r w:rsidRPr="005E1F72">
        <w:rPr>
          <w:rFonts w:ascii="GHEA Grapalat" w:hAnsi="GHEA Grapalat"/>
          <w:color w:val="000000"/>
          <w:sz w:val="21"/>
          <w:szCs w:val="21"/>
        </w:rPr>
        <w:t>контракта</w:t>
      </w:r>
      <w:r w:rsidRPr="005E1F72">
        <w:rPr>
          <w:rFonts w:ascii="GHEA Grapalat" w:hAnsi="GHEA Grapalat"/>
          <w:color w:val="000000"/>
          <w:sz w:val="21"/>
          <w:szCs w:val="21"/>
          <w:lang w:val="es-ES"/>
        </w:rPr>
        <w:t xml:space="preserve"> </w:t>
      </w:r>
      <w:r w:rsidRPr="005E1F72">
        <w:rPr>
          <w:rFonts w:ascii="GHEA Grapalat" w:hAnsi="GHEA Grapalat"/>
          <w:color w:val="000000"/>
          <w:sz w:val="21"/>
          <w:szCs w:val="21"/>
        </w:rPr>
        <w:t>уплотнение</w:t>
      </w:r>
      <w:r w:rsidRPr="005E1F72">
        <w:rPr>
          <w:rFonts w:ascii="GHEA Grapalat" w:hAnsi="GHEA Grapalat"/>
          <w:color w:val="000000"/>
          <w:sz w:val="21"/>
          <w:szCs w:val="21"/>
          <w:lang w:val="es-ES"/>
        </w:rPr>
        <w:t xml:space="preserve"> </w:t>
      </w:r>
      <w:r w:rsidRPr="005E1F72">
        <w:rPr>
          <w:rFonts w:ascii="GHEA Grapalat" w:hAnsi="GHEA Grapalat"/>
          <w:color w:val="000000"/>
          <w:sz w:val="21"/>
          <w:szCs w:val="21"/>
        </w:rPr>
        <w:t xml:space="preserve">дата </w:t>
      </w:r>
      <w:r w:rsidRPr="005E1F72">
        <w:rPr>
          <w:rFonts w:ascii="GHEA Grapalat" w:hAnsi="GHEA Grapalat"/>
          <w:color w:val="000000"/>
          <w:sz w:val="21"/>
          <w:szCs w:val="21"/>
          <w:lang w:val="es-ES"/>
        </w:rPr>
        <w:t xml:space="preserve">: "____" "__________________ " </w:t>
      </w:r>
      <w:r w:rsidRPr="005E1F72">
        <w:rPr>
          <w:rFonts w:ascii="GHEA Grapalat" w:hAnsi="GHEA Grapalat"/>
          <w:color w:val="000000"/>
          <w:sz w:val="21"/>
          <w:szCs w:val="21"/>
        </w:rPr>
        <w:t>20</w:t>
      </w:r>
    </w:p>
    <w:p w:rsidR="0038400D" w:rsidRPr="005E1F72" w:rsidRDefault="0038400D" w:rsidP="0038400D">
      <w:pPr>
        <w:pStyle w:val="af4"/>
        <w:spacing w:before="0" w:beforeAutospacing="0" w:after="0" w:afterAutospacing="0"/>
        <w:rPr>
          <w:rFonts w:ascii="GHEA Grapalat" w:hAnsi="GHEA Grapalat"/>
          <w:color w:val="000000"/>
          <w:sz w:val="21"/>
          <w:szCs w:val="21"/>
          <w:lang w:val="es-ES"/>
        </w:rPr>
      </w:pPr>
      <w:r w:rsidRPr="005E1F72">
        <w:rPr>
          <w:rFonts w:ascii="GHEA Grapalat" w:hAnsi="GHEA Grapalat"/>
          <w:color w:val="000000"/>
          <w:sz w:val="21"/>
          <w:szCs w:val="21"/>
        </w:rPr>
        <w:t>контракта</w:t>
      </w:r>
      <w:r w:rsidRPr="005E1F72">
        <w:rPr>
          <w:rFonts w:ascii="GHEA Grapalat" w:hAnsi="GHEA Grapalat"/>
          <w:color w:val="000000"/>
          <w:sz w:val="21"/>
          <w:szCs w:val="21"/>
          <w:lang w:val="es-ES"/>
        </w:rPr>
        <w:t xml:space="preserve"> </w:t>
      </w:r>
      <w:r w:rsidRPr="005E1F72">
        <w:rPr>
          <w:rFonts w:ascii="GHEA Grapalat" w:hAnsi="GHEA Grapalat"/>
          <w:color w:val="000000"/>
          <w:sz w:val="21"/>
          <w:szCs w:val="21"/>
        </w:rPr>
        <w:t xml:space="preserve">число </w:t>
      </w:r>
      <w:r w:rsidRPr="005E1F72">
        <w:rPr>
          <w:rFonts w:ascii="GHEA Grapalat" w:hAnsi="GHEA Grapalat"/>
          <w:color w:val="000000"/>
          <w:sz w:val="21"/>
          <w:szCs w:val="21"/>
          <w:lang w:val="es-ES"/>
        </w:rPr>
        <w:t>: __________</w:t>
      </w:r>
    </w:p>
    <w:p w:rsidR="0038400D" w:rsidRPr="005E1F72" w:rsidRDefault="0038400D" w:rsidP="006C1D25">
      <w:pPr>
        <w:jc w:val="both"/>
        <w:rPr>
          <w:rFonts w:ascii="GHEA Grapalat" w:hAnsi="GHEA Grapalat" w:cs="Sylfaen"/>
          <w:iCs/>
          <w:lang w:val="es-ES"/>
        </w:rPr>
      </w:pPr>
      <w:proofErr w:type="gramStart"/>
      <w:r w:rsidRPr="005E1F72">
        <w:rPr>
          <w:rFonts w:ascii="GHEA Grapalat" w:hAnsi="GHEA Grapalat"/>
          <w:iCs/>
          <w:color w:val="000000"/>
          <w:sz w:val="21"/>
          <w:szCs w:val="21"/>
        </w:rPr>
        <w:t>Клиент:</w:t>
      </w:r>
      <w:r w:rsidRPr="005E1F72">
        <w:rPr>
          <w:rFonts w:ascii="GHEA Grapalat" w:hAnsi="GHEA Grapalat"/>
          <w:iCs/>
          <w:color w:val="000000"/>
          <w:sz w:val="21"/>
          <w:szCs w:val="21"/>
          <w:lang w:val="es-ES"/>
        </w:rPr>
        <w:t xml:space="preserve">  </w:t>
      </w:r>
      <w:r w:rsidRPr="005E1F72">
        <w:rPr>
          <w:rFonts w:ascii="GHEA Grapalat" w:hAnsi="GHEA Grapalat"/>
          <w:iCs/>
          <w:color w:val="000000"/>
          <w:sz w:val="21"/>
          <w:szCs w:val="21"/>
        </w:rPr>
        <w:t>и</w:t>
      </w:r>
      <w:proofErr w:type="gramEnd"/>
      <w:r w:rsidRPr="005E1F72">
        <w:rPr>
          <w:rFonts w:ascii="GHEA Grapalat" w:hAnsi="GHEA Grapalat"/>
          <w:iCs/>
          <w:color w:val="000000"/>
          <w:sz w:val="21"/>
          <w:szCs w:val="21"/>
        </w:rPr>
        <w:t>:</w:t>
      </w:r>
      <w:r w:rsidRPr="005E1F72">
        <w:rPr>
          <w:rFonts w:ascii="GHEA Grapalat" w:hAnsi="GHEA Grapalat"/>
          <w:iCs/>
          <w:color w:val="000000"/>
          <w:sz w:val="21"/>
          <w:szCs w:val="21"/>
          <w:lang w:val="es-ES"/>
        </w:rPr>
        <w:t xml:space="preserve">  </w:t>
      </w:r>
      <w:r w:rsidRPr="005E1F72">
        <w:rPr>
          <w:rFonts w:ascii="GHEA Grapalat" w:hAnsi="GHEA Grapalat"/>
          <w:color w:val="000000"/>
          <w:sz w:val="21"/>
          <w:szCs w:val="21"/>
        </w:rPr>
        <w:t>контракта</w:t>
      </w:r>
      <w:r w:rsidRPr="005E1F72">
        <w:rPr>
          <w:rFonts w:ascii="GHEA Grapalat" w:hAnsi="GHEA Grapalat"/>
          <w:color w:val="000000"/>
          <w:sz w:val="21"/>
          <w:szCs w:val="21"/>
          <w:lang w:val="es-ES"/>
        </w:rPr>
        <w:t xml:space="preserve"> </w:t>
      </w:r>
      <w:r w:rsidRPr="005E1F72">
        <w:rPr>
          <w:rFonts w:ascii="GHEA Grapalat" w:hAnsi="GHEA Grapalat"/>
          <w:color w:val="000000"/>
          <w:sz w:val="21"/>
          <w:szCs w:val="21"/>
        </w:rPr>
        <w:t>сторона</w:t>
      </w:r>
      <w:r w:rsidRPr="005E1F72">
        <w:rPr>
          <w:rFonts w:ascii="GHEA Grapalat" w:hAnsi="GHEA Grapalat"/>
          <w:color w:val="000000"/>
          <w:sz w:val="21"/>
          <w:szCs w:val="21"/>
          <w:lang w:val="es-ES"/>
        </w:rPr>
        <w:t xml:space="preserve">  </w:t>
      </w:r>
      <w:r w:rsidRPr="005E1F72">
        <w:rPr>
          <w:rFonts w:ascii="GHEA Grapalat" w:hAnsi="GHEA Grapalat"/>
          <w:color w:val="000000"/>
          <w:sz w:val="21"/>
          <w:szCs w:val="21"/>
          <w:lang w:val="hy-AM"/>
        </w:rPr>
        <w:t>основа</w:t>
      </w:r>
      <w:r w:rsidRPr="005E1F72">
        <w:rPr>
          <w:rFonts w:ascii="GHEA Grapalat" w:hAnsi="GHEA Grapalat"/>
          <w:color w:val="000000"/>
          <w:sz w:val="21"/>
          <w:szCs w:val="21"/>
          <w:lang w:val="es-ES"/>
        </w:rPr>
        <w:t xml:space="preserve"> </w:t>
      </w:r>
      <w:r w:rsidRPr="005E1F72">
        <w:rPr>
          <w:rFonts w:ascii="GHEA Grapalat" w:hAnsi="GHEA Grapalat"/>
          <w:color w:val="000000"/>
          <w:sz w:val="21"/>
          <w:szCs w:val="21"/>
          <w:lang w:val="hy-AM"/>
        </w:rPr>
        <w:t>принятие</w:t>
      </w:r>
      <w:r w:rsidRPr="005E1F72">
        <w:rPr>
          <w:rFonts w:ascii="GHEA Grapalat" w:hAnsi="GHEA Grapalat"/>
          <w:color w:val="000000"/>
          <w:sz w:val="21"/>
          <w:szCs w:val="21"/>
          <w:lang w:val="es-ES"/>
        </w:rPr>
        <w:t xml:space="preserve">  </w:t>
      </w:r>
      <w:r w:rsidRPr="005E1F72">
        <w:rPr>
          <w:rFonts w:ascii="GHEA Grapalat" w:hAnsi="GHEA Grapalat"/>
          <w:color w:val="000000"/>
          <w:sz w:val="21"/>
          <w:szCs w:val="21"/>
          <w:lang w:val="hy-AM"/>
        </w:rPr>
        <w:t>контракта</w:t>
      </w:r>
      <w:r w:rsidRPr="005E1F72">
        <w:rPr>
          <w:rFonts w:ascii="GHEA Grapalat" w:hAnsi="GHEA Grapalat"/>
          <w:color w:val="000000"/>
          <w:sz w:val="21"/>
          <w:szCs w:val="21"/>
          <w:lang w:val="es-ES"/>
        </w:rPr>
        <w:t xml:space="preserve"> </w:t>
      </w:r>
      <w:r w:rsidRPr="005E1F72">
        <w:rPr>
          <w:rFonts w:ascii="GHEA Grapalat" w:hAnsi="GHEA Grapalat"/>
          <w:color w:val="000000"/>
          <w:sz w:val="21"/>
          <w:szCs w:val="21"/>
          <w:lang w:val="hy-AM"/>
        </w:rPr>
        <w:t>производительность</w:t>
      </w:r>
      <w:r w:rsidRPr="005E1F72">
        <w:rPr>
          <w:rFonts w:ascii="GHEA Grapalat" w:hAnsi="GHEA Grapalat"/>
          <w:color w:val="000000"/>
          <w:sz w:val="21"/>
          <w:szCs w:val="21"/>
          <w:lang w:val="es-ES"/>
        </w:rPr>
        <w:t xml:space="preserve"> </w:t>
      </w:r>
      <w:r w:rsidRPr="005E1F72">
        <w:rPr>
          <w:rFonts w:ascii="GHEA Grapalat" w:hAnsi="GHEA Grapalat"/>
          <w:color w:val="000000"/>
          <w:sz w:val="21"/>
          <w:szCs w:val="21"/>
          <w:lang w:val="hy-AM"/>
        </w:rPr>
        <w:t>касательно</w:t>
      </w:r>
      <w:r w:rsidRPr="005E1F72">
        <w:rPr>
          <w:rFonts w:ascii="GHEA Grapalat" w:hAnsi="GHEA Grapalat"/>
          <w:color w:val="000000"/>
          <w:sz w:val="21"/>
          <w:szCs w:val="21"/>
          <w:lang w:val="es-ES"/>
        </w:rPr>
        <w:t xml:space="preserve">     </w:t>
      </w:r>
      <w:r w:rsidRPr="005E1F72">
        <w:rPr>
          <w:rFonts w:ascii="GHEA Grapalat" w:hAnsi="GHEA Grapalat"/>
          <w:color w:val="000000"/>
          <w:sz w:val="21"/>
          <w:szCs w:val="21"/>
          <w:lang w:val="hy-AM"/>
        </w:rPr>
        <w:t>"</w:t>
      </w:r>
      <w:r w:rsidRPr="005E1F72">
        <w:rPr>
          <w:rFonts w:ascii="GHEA Grapalat" w:hAnsi="GHEA Grapalat"/>
          <w:color w:val="000000"/>
          <w:sz w:val="21"/>
          <w:szCs w:val="21"/>
          <w:lang w:val="es-ES"/>
        </w:rPr>
        <w:t xml:space="preserve">    </w:t>
      </w:r>
      <w:r w:rsidRPr="005E1F72">
        <w:rPr>
          <w:rFonts w:ascii="GHEA Grapalat" w:hAnsi="GHEA Grapalat"/>
          <w:color w:val="000000"/>
          <w:sz w:val="21"/>
          <w:szCs w:val="21"/>
          <w:lang w:val="hy-AM"/>
        </w:rPr>
        <w:t>»</w:t>
      </w:r>
      <w:r w:rsidRPr="005E1F72">
        <w:rPr>
          <w:rFonts w:ascii="GHEA Grapalat" w:hAnsi="GHEA Grapalat"/>
          <w:color w:val="000000"/>
          <w:sz w:val="21"/>
          <w:szCs w:val="21"/>
          <w:lang w:val="es-ES"/>
        </w:rPr>
        <w:t xml:space="preserve">     </w:t>
      </w:r>
      <w:r w:rsidRPr="005E1F72">
        <w:rPr>
          <w:rFonts w:ascii="GHEA Grapalat" w:hAnsi="GHEA Grapalat"/>
          <w:color w:val="000000"/>
          <w:sz w:val="21"/>
          <w:szCs w:val="21"/>
          <w:lang w:val="hy-AM"/>
        </w:rPr>
        <w:t>"</w:t>
      </w:r>
      <w:r w:rsidRPr="005E1F72">
        <w:rPr>
          <w:rFonts w:ascii="GHEA Grapalat" w:hAnsi="GHEA Grapalat"/>
          <w:color w:val="000000"/>
          <w:sz w:val="21"/>
          <w:szCs w:val="21"/>
          <w:lang w:val="es-ES"/>
        </w:rPr>
        <w:t xml:space="preserve">               </w:t>
      </w:r>
      <w:r w:rsidRPr="005E1F72">
        <w:rPr>
          <w:rFonts w:ascii="GHEA Grapalat" w:hAnsi="GHEA Grapalat"/>
          <w:color w:val="000000"/>
          <w:sz w:val="21"/>
          <w:szCs w:val="21"/>
          <w:lang w:val="hy-AM"/>
        </w:rPr>
        <w:t>»</w:t>
      </w:r>
      <w:r w:rsidRPr="005E1F72">
        <w:rPr>
          <w:rFonts w:ascii="GHEA Grapalat" w:hAnsi="GHEA Grapalat"/>
          <w:color w:val="000000"/>
          <w:sz w:val="21"/>
          <w:szCs w:val="21"/>
          <w:lang w:val="es-ES"/>
        </w:rPr>
        <w:t xml:space="preserve"> </w:t>
      </w:r>
      <w:r w:rsidRPr="005E1F72">
        <w:rPr>
          <w:rFonts w:ascii="GHEA Grapalat" w:hAnsi="GHEA Grapalat"/>
          <w:color w:val="000000"/>
          <w:sz w:val="21"/>
          <w:szCs w:val="21"/>
          <w:lang w:val="hy-AM"/>
        </w:rPr>
        <w:t>20:00</w:t>
      </w:r>
      <w:r w:rsidRPr="005E1F72">
        <w:rPr>
          <w:rFonts w:ascii="GHEA Grapalat" w:hAnsi="GHEA Grapalat"/>
          <w:color w:val="000000"/>
          <w:sz w:val="21"/>
          <w:szCs w:val="21"/>
          <w:lang w:val="es-ES"/>
        </w:rPr>
        <w:t xml:space="preserve">  </w:t>
      </w:r>
      <w:r w:rsidRPr="005E1F72">
        <w:rPr>
          <w:rFonts w:ascii="GHEA Grapalat" w:hAnsi="GHEA Grapalat"/>
          <w:color w:val="000000"/>
          <w:sz w:val="21"/>
          <w:szCs w:val="21"/>
          <w:lang w:val="hy-AM"/>
        </w:rPr>
        <w:t xml:space="preserve">год счет-фактура </w:t>
      </w:r>
      <w:r w:rsidRPr="005E1F72">
        <w:rPr>
          <w:rFonts w:ascii="GHEA Grapalat" w:hAnsi="GHEA Grapalat"/>
          <w:color w:val="000000"/>
          <w:sz w:val="21"/>
          <w:szCs w:val="21"/>
          <w:lang w:val="es-ES"/>
        </w:rPr>
        <w:t xml:space="preserve">N ___ </w:t>
      </w:r>
      <w:r w:rsidRPr="005E1F72">
        <w:rPr>
          <w:rFonts w:ascii="GHEA Grapalat" w:hAnsi="GHEA Grapalat"/>
          <w:color w:val="000000"/>
          <w:sz w:val="21"/>
          <w:szCs w:val="21"/>
          <w:lang w:val="hy-AM"/>
        </w:rPr>
        <w:t xml:space="preserve">списана , </w:t>
      </w:r>
      <w:r w:rsidRPr="005E1F72">
        <w:rPr>
          <w:rFonts w:ascii="GHEA Grapalat" w:hAnsi="GHEA Grapalat"/>
          <w:color w:val="000000"/>
          <w:sz w:val="21"/>
          <w:szCs w:val="21"/>
          <w:lang w:val="es-ES"/>
        </w:rPr>
        <w:t>составила настоящий протокол о следующем:</w:t>
      </w:r>
    </w:p>
    <w:p w:rsidR="0038400D" w:rsidRPr="005E1F72" w:rsidRDefault="0038400D" w:rsidP="0038400D">
      <w:pPr>
        <w:jc w:val="both"/>
        <w:rPr>
          <w:rFonts w:ascii="GHEA Grapalat" w:hAnsi="GHEA Grapalat"/>
          <w:iCs/>
          <w:color w:val="000000"/>
          <w:sz w:val="21"/>
          <w:szCs w:val="21"/>
          <w:lang w:val="hy-AM"/>
        </w:rPr>
      </w:pPr>
      <w:r w:rsidRPr="005E1F72">
        <w:rPr>
          <w:rFonts w:ascii="GHEA Grapalat" w:hAnsi="GHEA Grapalat"/>
          <w:iCs/>
          <w:color w:val="000000"/>
          <w:sz w:val="21"/>
          <w:szCs w:val="21"/>
        </w:rPr>
        <w:t>контракта</w:t>
      </w:r>
      <w:r w:rsidRPr="005E1F72">
        <w:rPr>
          <w:rFonts w:ascii="GHEA Grapalat" w:hAnsi="GHEA Grapalat"/>
          <w:iCs/>
          <w:color w:val="000000"/>
          <w:sz w:val="21"/>
          <w:szCs w:val="21"/>
          <w:lang w:val="es-ES"/>
        </w:rPr>
        <w:t xml:space="preserve"> </w:t>
      </w:r>
      <w:r w:rsidRPr="005E1F72">
        <w:rPr>
          <w:rFonts w:ascii="GHEA Grapalat" w:hAnsi="GHEA Grapalat"/>
          <w:iCs/>
          <w:color w:val="000000"/>
          <w:sz w:val="21"/>
          <w:szCs w:val="21"/>
        </w:rPr>
        <w:t>в пределах</w:t>
      </w:r>
      <w:r w:rsidRPr="005E1F72">
        <w:rPr>
          <w:rFonts w:ascii="GHEA Grapalat" w:hAnsi="GHEA Grapalat"/>
          <w:iCs/>
          <w:color w:val="000000"/>
          <w:sz w:val="21"/>
          <w:szCs w:val="21"/>
          <w:lang w:val="es-ES"/>
        </w:rPr>
        <w:t xml:space="preserve"> </w:t>
      </w:r>
      <w:r w:rsidRPr="005E1F72">
        <w:rPr>
          <w:rFonts w:ascii="GHEA Grapalat" w:hAnsi="GHEA Grapalat"/>
          <w:iCs/>
          <w:color w:val="000000"/>
          <w:sz w:val="21"/>
          <w:szCs w:val="21"/>
        </w:rPr>
        <w:t xml:space="preserve">Для поставки </w:t>
      </w:r>
      <w:r w:rsidRPr="005E1F72">
        <w:rPr>
          <w:rFonts w:ascii="GHEA Grapalat" w:hAnsi="GHEA Grapalat"/>
          <w:iCs/>
          <w:snapToGrid w:val="0"/>
          <w:color w:val="000000"/>
          <w:sz w:val="21"/>
          <w:szCs w:val="21"/>
          <w:lang w:val="es-ES"/>
        </w:rPr>
        <w:t>стороне договора</w:t>
      </w:r>
      <w:r w:rsidRPr="005E1F72">
        <w:rPr>
          <w:rFonts w:ascii="GHEA Grapalat" w:hAnsi="GHEA Grapalat"/>
          <w:iCs/>
          <w:color w:val="000000"/>
          <w:sz w:val="21"/>
          <w:szCs w:val="21"/>
          <w:lang w:val="es-ES"/>
        </w:rPr>
        <w:t xml:space="preserve"> </w:t>
      </w:r>
      <w:r w:rsidRPr="005E1F72">
        <w:rPr>
          <w:rFonts w:ascii="GHEA Grapalat" w:hAnsi="GHEA Grapalat"/>
          <w:iCs/>
          <w:color w:val="000000"/>
          <w:sz w:val="21"/>
          <w:szCs w:val="21"/>
        </w:rPr>
        <w:t>является</w:t>
      </w:r>
      <w:r w:rsidRPr="005E1F72">
        <w:rPr>
          <w:rFonts w:ascii="GHEA Grapalat" w:hAnsi="GHEA Grapalat"/>
          <w:iCs/>
          <w:color w:val="000000"/>
          <w:sz w:val="21"/>
          <w:szCs w:val="21"/>
          <w:lang w:val="es-ES"/>
        </w:rPr>
        <w:t xml:space="preserve"> </w:t>
      </w:r>
      <w:r w:rsidRPr="005E1F72">
        <w:rPr>
          <w:rFonts w:ascii="GHEA Grapalat" w:hAnsi="GHEA Grapalat"/>
          <w:iCs/>
          <w:color w:val="000000"/>
          <w:sz w:val="21"/>
          <w:szCs w:val="21"/>
        </w:rPr>
        <w:t>следующее:</w:t>
      </w:r>
      <w:r w:rsidRPr="005E1F72">
        <w:rPr>
          <w:rFonts w:ascii="GHEA Grapalat" w:hAnsi="GHEA Grapalat"/>
          <w:iCs/>
          <w:color w:val="000000"/>
          <w:sz w:val="21"/>
          <w:szCs w:val="21"/>
          <w:lang w:val="es-ES"/>
        </w:rPr>
        <w:t xml:space="preserve"> </w:t>
      </w:r>
      <w:r w:rsidRPr="005E1F72">
        <w:rPr>
          <w:rFonts w:ascii="GHEA Grapalat" w:hAnsi="GHEA Grapalat"/>
          <w:iCs/>
          <w:color w:val="000000"/>
          <w:sz w:val="21"/>
          <w:szCs w:val="21"/>
        </w:rPr>
        <w:t>продукты:</w:t>
      </w:r>
    </w:p>
    <w:p w:rsidR="0038400D" w:rsidRPr="005E1F72" w:rsidRDefault="0038400D" w:rsidP="0038400D">
      <w:pPr>
        <w:jc w:val="both"/>
        <w:rPr>
          <w:rFonts w:ascii="GHEA Grapalat" w:hAnsi="GHEA Grapalat"/>
          <w:iCs/>
          <w:color w:val="000000"/>
          <w:sz w:val="21"/>
          <w:szCs w:val="21"/>
          <w:lang w:val="hy-AM"/>
        </w:rPr>
      </w:pPr>
    </w:p>
    <w:tbl>
      <w:tblPr>
        <w:tblW w:w="10705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7"/>
        <w:gridCol w:w="1173"/>
        <w:gridCol w:w="1440"/>
        <w:gridCol w:w="1800"/>
        <w:gridCol w:w="1116"/>
        <w:gridCol w:w="1842"/>
        <w:gridCol w:w="1134"/>
        <w:gridCol w:w="1168"/>
        <w:gridCol w:w="675"/>
      </w:tblGrid>
      <w:tr w:rsidR="0038400D" w:rsidRPr="005E1F72" w:rsidTr="007A2020">
        <w:trPr>
          <w:jc w:val="right"/>
        </w:trPr>
        <w:tc>
          <w:tcPr>
            <w:tcW w:w="357" w:type="dxa"/>
            <w:vMerge w:val="restart"/>
            <w:shd w:val="clear" w:color="auto" w:fill="auto"/>
            <w:vAlign w:val="center"/>
          </w:tcPr>
          <w:p w:rsidR="0038400D" w:rsidRPr="005E1F72" w:rsidRDefault="0038400D" w:rsidP="007A2020">
            <w:pPr>
              <w:pStyle w:val="af4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E1F72">
              <w:rPr>
                <w:rFonts w:ascii="GHEA Grapalat" w:hAnsi="GHEA Grapalat"/>
                <w:sz w:val="18"/>
                <w:szCs w:val="18"/>
              </w:rPr>
              <w:t>Н:</w:t>
            </w:r>
          </w:p>
        </w:tc>
        <w:tc>
          <w:tcPr>
            <w:tcW w:w="10348" w:type="dxa"/>
            <w:gridSpan w:val="8"/>
            <w:shd w:val="clear" w:color="auto" w:fill="auto"/>
            <w:vAlign w:val="center"/>
          </w:tcPr>
          <w:p w:rsidR="0038400D" w:rsidRPr="005E1F72" w:rsidRDefault="0038400D" w:rsidP="006C1D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E1F72">
              <w:rPr>
                <w:rFonts w:ascii="GHEA Grapalat" w:hAnsi="GHEA Grapalat" w:cs="Sylfaen"/>
                <w:sz w:val="18"/>
                <w:szCs w:val="18"/>
              </w:rPr>
              <w:t>Предоставил</w:t>
            </w:r>
            <w:r w:rsidRPr="005E1F72">
              <w:rPr>
                <w:rFonts w:ascii="GHEA Grapalat" w:hAnsi="GHEA Grapalat" w:cs="Courier New"/>
                <w:sz w:val="18"/>
                <w:szCs w:val="18"/>
              </w:rPr>
              <w:t xml:space="preserve"> </w:t>
            </w:r>
            <w:r w:rsidRPr="005E1F72">
              <w:rPr>
                <w:rFonts w:ascii="GHEA Grapalat" w:hAnsi="GHEA Grapalat" w:cs="Sylfaen"/>
                <w:sz w:val="18"/>
                <w:szCs w:val="18"/>
              </w:rPr>
              <w:t>товаров</w:t>
            </w:r>
          </w:p>
        </w:tc>
      </w:tr>
      <w:tr w:rsidR="0038400D" w:rsidRPr="005E1F72" w:rsidTr="007A2020">
        <w:trPr>
          <w:jc w:val="right"/>
        </w:trPr>
        <w:tc>
          <w:tcPr>
            <w:tcW w:w="357" w:type="dxa"/>
            <w:vMerge/>
            <w:shd w:val="clear" w:color="auto" w:fill="auto"/>
          </w:tcPr>
          <w:p w:rsidR="0038400D" w:rsidRPr="005E1F72" w:rsidRDefault="0038400D" w:rsidP="007A2020">
            <w:pPr>
              <w:pStyle w:val="af4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73" w:type="dxa"/>
            <w:vMerge w:val="restart"/>
            <w:shd w:val="clear" w:color="auto" w:fill="auto"/>
            <w:vAlign w:val="center"/>
          </w:tcPr>
          <w:p w:rsidR="0038400D" w:rsidRPr="005E1F72" w:rsidRDefault="0038400D" w:rsidP="007A2020">
            <w:pPr>
              <w:pStyle w:val="af4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E1F72">
              <w:rPr>
                <w:rFonts w:ascii="GHEA Grapalat" w:hAnsi="GHEA Grapalat"/>
                <w:sz w:val="18"/>
                <w:szCs w:val="18"/>
              </w:rPr>
              <w:t>имя:</w:t>
            </w:r>
          </w:p>
        </w:tc>
        <w:tc>
          <w:tcPr>
            <w:tcW w:w="1440" w:type="dxa"/>
            <w:vMerge w:val="restart"/>
            <w:shd w:val="clear" w:color="auto" w:fill="auto"/>
            <w:vAlign w:val="center"/>
          </w:tcPr>
          <w:p w:rsidR="0038400D" w:rsidRPr="005E1F72" w:rsidRDefault="0038400D" w:rsidP="007A2020">
            <w:pPr>
              <w:pStyle w:val="af4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E1F72">
              <w:rPr>
                <w:rFonts w:ascii="GHEA Grapalat" w:hAnsi="GHEA Grapalat"/>
                <w:sz w:val="18"/>
                <w:szCs w:val="18"/>
              </w:rPr>
              <w:t>краткое описание технической характеристики</w:t>
            </w:r>
          </w:p>
        </w:tc>
        <w:tc>
          <w:tcPr>
            <w:tcW w:w="2916" w:type="dxa"/>
            <w:gridSpan w:val="2"/>
            <w:shd w:val="clear" w:color="auto" w:fill="auto"/>
            <w:vAlign w:val="center"/>
          </w:tcPr>
          <w:p w:rsidR="0038400D" w:rsidRPr="005E1F72" w:rsidRDefault="0038400D" w:rsidP="007A2020">
            <w:pPr>
              <w:pStyle w:val="af4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E1F72">
              <w:rPr>
                <w:rFonts w:ascii="GHEA Grapalat" w:hAnsi="GHEA Grapalat"/>
                <w:sz w:val="18"/>
                <w:szCs w:val="18"/>
              </w:rPr>
              <w:t>количественный показатель</w:t>
            </w:r>
          </w:p>
        </w:tc>
        <w:tc>
          <w:tcPr>
            <w:tcW w:w="2976" w:type="dxa"/>
            <w:gridSpan w:val="2"/>
            <w:shd w:val="clear" w:color="auto" w:fill="auto"/>
            <w:vAlign w:val="center"/>
          </w:tcPr>
          <w:p w:rsidR="0038400D" w:rsidRPr="005E1F72" w:rsidRDefault="0038400D" w:rsidP="007A2020">
            <w:pPr>
              <w:pStyle w:val="af4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E1F72">
              <w:rPr>
                <w:rFonts w:ascii="GHEA Grapalat" w:hAnsi="GHEA Grapalat"/>
                <w:sz w:val="18"/>
                <w:szCs w:val="18"/>
              </w:rPr>
              <w:t>период исполнения</w:t>
            </w:r>
          </w:p>
        </w:tc>
        <w:tc>
          <w:tcPr>
            <w:tcW w:w="1168" w:type="dxa"/>
            <w:vMerge w:val="restart"/>
            <w:shd w:val="clear" w:color="auto" w:fill="auto"/>
            <w:vAlign w:val="center"/>
          </w:tcPr>
          <w:p w:rsidR="0038400D" w:rsidRPr="005E1F72" w:rsidRDefault="0038400D" w:rsidP="007A2020">
            <w:pPr>
              <w:pStyle w:val="af4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E1F72">
              <w:rPr>
                <w:rFonts w:ascii="GHEA Grapalat" w:hAnsi="GHEA Grapalat"/>
                <w:sz w:val="18"/>
                <w:szCs w:val="18"/>
              </w:rPr>
              <w:t>Сумма к оплате /тысяч драм/</w:t>
            </w:r>
          </w:p>
        </w:tc>
        <w:tc>
          <w:tcPr>
            <w:tcW w:w="675" w:type="dxa"/>
            <w:vMerge w:val="restart"/>
            <w:shd w:val="clear" w:color="auto" w:fill="auto"/>
            <w:vAlign w:val="center"/>
          </w:tcPr>
          <w:p w:rsidR="0038400D" w:rsidRPr="005E1F72" w:rsidRDefault="0038400D" w:rsidP="007A2020">
            <w:pPr>
              <w:pStyle w:val="af4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E1F72">
              <w:rPr>
                <w:rFonts w:ascii="GHEA Grapalat" w:hAnsi="GHEA Grapalat"/>
                <w:sz w:val="18"/>
                <w:szCs w:val="18"/>
              </w:rPr>
              <w:t>Срок оплаты /согласно графику платежей/</w:t>
            </w:r>
          </w:p>
        </w:tc>
      </w:tr>
      <w:tr w:rsidR="0038400D" w:rsidRPr="005E1F72" w:rsidTr="007A2020">
        <w:trPr>
          <w:trHeight w:val="1105"/>
          <w:jc w:val="right"/>
        </w:trPr>
        <w:tc>
          <w:tcPr>
            <w:tcW w:w="35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38400D" w:rsidRPr="005E1F72" w:rsidRDefault="0038400D" w:rsidP="007A2020">
            <w:pPr>
              <w:pStyle w:val="af4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7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8400D" w:rsidRPr="005E1F72" w:rsidRDefault="0038400D" w:rsidP="007A2020">
            <w:pPr>
              <w:pStyle w:val="af4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8400D" w:rsidRPr="005E1F72" w:rsidRDefault="0038400D" w:rsidP="007A2020">
            <w:pPr>
              <w:pStyle w:val="af4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8400D" w:rsidRPr="005E1F72" w:rsidRDefault="0038400D" w:rsidP="007A2020">
            <w:pPr>
              <w:pStyle w:val="af4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E1F72">
              <w:rPr>
                <w:rFonts w:ascii="GHEA Grapalat" w:hAnsi="GHEA Grapalat"/>
                <w:sz w:val="18"/>
                <w:szCs w:val="18"/>
              </w:rPr>
              <w:t>согласно графику закупок, утвержденному договором</w:t>
            </w:r>
          </w:p>
        </w:tc>
        <w:tc>
          <w:tcPr>
            <w:tcW w:w="111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8400D" w:rsidRPr="005E1F72" w:rsidRDefault="0038400D" w:rsidP="007A2020">
            <w:pPr>
              <w:pStyle w:val="af4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E1F72">
              <w:rPr>
                <w:rFonts w:ascii="GHEA Grapalat" w:hAnsi="GHEA Grapalat"/>
                <w:sz w:val="18"/>
                <w:szCs w:val="18"/>
              </w:rPr>
              <w:t>на самом деле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8400D" w:rsidRPr="005E1F72" w:rsidRDefault="0038400D" w:rsidP="007A2020">
            <w:pPr>
              <w:pStyle w:val="af4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E1F72">
              <w:rPr>
                <w:rFonts w:ascii="GHEA Grapalat" w:hAnsi="GHEA Grapalat"/>
                <w:sz w:val="18"/>
                <w:szCs w:val="18"/>
              </w:rPr>
              <w:t>согласно графику закупок, утвержденному договором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8400D" w:rsidRPr="005E1F72" w:rsidRDefault="0038400D" w:rsidP="007A2020">
            <w:pPr>
              <w:pStyle w:val="af4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E1F72">
              <w:rPr>
                <w:rFonts w:ascii="GHEA Grapalat" w:hAnsi="GHEA Grapalat"/>
                <w:sz w:val="18"/>
                <w:szCs w:val="18"/>
              </w:rPr>
              <w:t>на самом деле</w:t>
            </w:r>
          </w:p>
        </w:tc>
        <w:tc>
          <w:tcPr>
            <w:tcW w:w="116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8400D" w:rsidRPr="005E1F72" w:rsidRDefault="0038400D" w:rsidP="007A2020">
            <w:pPr>
              <w:pStyle w:val="af4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67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8400D" w:rsidRPr="005E1F72" w:rsidRDefault="0038400D" w:rsidP="007A2020">
            <w:pPr>
              <w:pStyle w:val="af4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38400D" w:rsidRPr="005E1F72" w:rsidTr="007A2020">
        <w:trPr>
          <w:jc w:val="right"/>
        </w:trPr>
        <w:tc>
          <w:tcPr>
            <w:tcW w:w="357" w:type="dxa"/>
            <w:shd w:val="clear" w:color="auto" w:fill="auto"/>
            <w:vAlign w:val="center"/>
          </w:tcPr>
          <w:p w:rsidR="0038400D" w:rsidRPr="005E1F72" w:rsidRDefault="0038400D" w:rsidP="007A2020">
            <w:pPr>
              <w:pStyle w:val="af4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73" w:type="dxa"/>
            <w:shd w:val="clear" w:color="auto" w:fill="auto"/>
            <w:vAlign w:val="center"/>
          </w:tcPr>
          <w:p w:rsidR="0038400D" w:rsidRPr="005E1F72" w:rsidRDefault="0038400D" w:rsidP="007A2020">
            <w:pPr>
              <w:pStyle w:val="af4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38400D" w:rsidRPr="005E1F72" w:rsidRDefault="0038400D" w:rsidP="007A2020">
            <w:pPr>
              <w:pStyle w:val="af4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38400D" w:rsidRPr="005E1F72" w:rsidRDefault="0038400D" w:rsidP="007A2020">
            <w:pPr>
              <w:pStyle w:val="af4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16" w:type="dxa"/>
            <w:shd w:val="clear" w:color="auto" w:fill="auto"/>
            <w:vAlign w:val="center"/>
          </w:tcPr>
          <w:p w:rsidR="0038400D" w:rsidRPr="005E1F72" w:rsidRDefault="0038400D" w:rsidP="007A2020">
            <w:pPr>
              <w:pStyle w:val="af4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38400D" w:rsidRPr="005E1F72" w:rsidRDefault="0038400D" w:rsidP="007A2020">
            <w:pPr>
              <w:pStyle w:val="af4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8400D" w:rsidRPr="005E1F72" w:rsidRDefault="0038400D" w:rsidP="007A2020">
            <w:pPr>
              <w:pStyle w:val="af4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68" w:type="dxa"/>
            <w:shd w:val="clear" w:color="auto" w:fill="auto"/>
            <w:vAlign w:val="center"/>
          </w:tcPr>
          <w:p w:rsidR="0038400D" w:rsidRPr="005E1F72" w:rsidRDefault="0038400D" w:rsidP="007A2020">
            <w:pPr>
              <w:pStyle w:val="af4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675" w:type="dxa"/>
            <w:shd w:val="clear" w:color="auto" w:fill="auto"/>
            <w:vAlign w:val="center"/>
          </w:tcPr>
          <w:p w:rsidR="0038400D" w:rsidRPr="005E1F72" w:rsidRDefault="0038400D" w:rsidP="007A2020">
            <w:pPr>
              <w:pStyle w:val="af4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38400D" w:rsidRPr="005E1F72" w:rsidTr="007A2020">
        <w:trPr>
          <w:jc w:val="right"/>
        </w:trPr>
        <w:tc>
          <w:tcPr>
            <w:tcW w:w="357" w:type="dxa"/>
            <w:shd w:val="clear" w:color="auto" w:fill="auto"/>
          </w:tcPr>
          <w:p w:rsidR="0038400D" w:rsidRPr="005E1F72" w:rsidRDefault="0038400D" w:rsidP="007A2020">
            <w:pPr>
              <w:pStyle w:val="af4"/>
              <w:spacing w:before="0" w:beforeAutospacing="0" w:after="0" w:afterAutospacing="0"/>
              <w:jc w:val="center"/>
              <w:rPr>
                <w:rFonts w:ascii="GHEA Grapalat" w:hAnsi="GHEA Grapalat"/>
              </w:rPr>
            </w:pPr>
          </w:p>
        </w:tc>
        <w:tc>
          <w:tcPr>
            <w:tcW w:w="1173" w:type="dxa"/>
            <w:shd w:val="clear" w:color="auto" w:fill="auto"/>
          </w:tcPr>
          <w:p w:rsidR="0038400D" w:rsidRPr="005E1F72" w:rsidRDefault="0038400D" w:rsidP="007A2020">
            <w:pPr>
              <w:pStyle w:val="af4"/>
              <w:spacing w:before="0" w:beforeAutospacing="0" w:after="0" w:afterAutospacing="0"/>
              <w:jc w:val="center"/>
              <w:rPr>
                <w:rFonts w:ascii="GHEA Grapalat" w:hAnsi="GHEA Grapalat"/>
              </w:rPr>
            </w:pPr>
          </w:p>
        </w:tc>
        <w:tc>
          <w:tcPr>
            <w:tcW w:w="1440" w:type="dxa"/>
            <w:shd w:val="clear" w:color="auto" w:fill="auto"/>
          </w:tcPr>
          <w:p w:rsidR="0038400D" w:rsidRPr="005E1F72" w:rsidRDefault="0038400D" w:rsidP="007A2020">
            <w:pPr>
              <w:pStyle w:val="af4"/>
              <w:spacing w:before="0" w:beforeAutospacing="0" w:after="0" w:afterAutospacing="0"/>
              <w:jc w:val="center"/>
              <w:rPr>
                <w:rFonts w:ascii="GHEA Grapalat" w:hAnsi="GHEA Grapalat"/>
              </w:rPr>
            </w:pPr>
          </w:p>
        </w:tc>
        <w:tc>
          <w:tcPr>
            <w:tcW w:w="1800" w:type="dxa"/>
            <w:shd w:val="clear" w:color="auto" w:fill="auto"/>
          </w:tcPr>
          <w:p w:rsidR="0038400D" w:rsidRPr="005E1F72" w:rsidRDefault="0038400D" w:rsidP="007A2020">
            <w:pPr>
              <w:pStyle w:val="af4"/>
              <w:spacing w:before="0" w:beforeAutospacing="0" w:after="0" w:afterAutospacing="0"/>
              <w:jc w:val="center"/>
              <w:rPr>
                <w:rFonts w:ascii="GHEA Grapalat" w:hAnsi="GHEA Grapalat"/>
              </w:rPr>
            </w:pPr>
          </w:p>
        </w:tc>
        <w:tc>
          <w:tcPr>
            <w:tcW w:w="1116" w:type="dxa"/>
            <w:shd w:val="clear" w:color="auto" w:fill="auto"/>
          </w:tcPr>
          <w:p w:rsidR="0038400D" w:rsidRPr="005E1F72" w:rsidRDefault="0038400D" w:rsidP="007A2020">
            <w:pPr>
              <w:pStyle w:val="af4"/>
              <w:spacing w:before="0" w:beforeAutospacing="0" w:after="0" w:afterAutospacing="0"/>
              <w:jc w:val="center"/>
              <w:rPr>
                <w:rFonts w:ascii="GHEA Grapalat" w:hAnsi="GHEA Grapalat"/>
              </w:rPr>
            </w:pPr>
          </w:p>
        </w:tc>
        <w:tc>
          <w:tcPr>
            <w:tcW w:w="1842" w:type="dxa"/>
            <w:shd w:val="clear" w:color="auto" w:fill="auto"/>
          </w:tcPr>
          <w:p w:rsidR="0038400D" w:rsidRPr="005E1F72" w:rsidRDefault="0038400D" w:rsidP="007A2020">
            <w:pPr>
              <w:pStyle w:val="af4"/>
              <w:spacing w:before="0" w:beforeAutospacing="0" w:after="0" w:afterAutospacing="0"/>
              <w:jc w:val="center"/>
              <w:rPr>
                <w:rFonts w:ascii="GHEA Grapalat" w:hAnsi="GHEA Grapalat"/>
              </w:rPr>
            </w:pPr>
          </w:p>
        </w:tc>
        <w:tc>
          <w:tcPr>
            <w:tcW w:w="1134" w:type="dxa"/>
            <w:shd w:val="clear" w:color="auto" w:fill="auto"/>
          </w:tcPr>
          <w:p w:rsidR="0038400D" w:rsidRPr="005E1F72" w:rsidRDefault="0038400D" w:rsidP="007A2020">
            <w:pPr>
              <w:pStyle w:val="af4"/>
              <w:spacing w:before="0" w:beforeAutospacing="0" w:after="0" w:afterAutospacing="0"/>
              <w:jc w:val="center"/>
              <w:rPr>
                <w:rFonts w:ascii="GHEA Grapalat" w:hAnsi="GHEA Grapalat"/>
              </w:rPr>
            </w:pPr>
          </w:p>
        </w:tc>
        <w:tc>
          <w:tcPr>
            <w:tcW w:w="1168" w:type="dxa"/>
            <w:shd w:val="clear" w:color="auto" w:fill="auto"/>
          </w:tcPr>
          <w:p w:rsidR="0038400D" w:rsidRPr="005E1F72" w:rsidRDefault="0038400D" w:rsidP="007A2020">
            <w:pPr>
              <w:pStyle w:val="af4"/>
              <w:spacing w:before="0" w:beforeAutospacing="0" w:after="0" w:afterAutospacing="0"/>
              <w:jc w:val="center"/>
              <w:rPr>
                <w:rFonts w:ascii="GHEA Grapalat" w:hAnsi="GHEA Grapalat"/>
              </w:rPr>
            </w:pPr>
          </w:p>
        </w:tc>
        <w:tc>
          <w:tcPr>
            <w:tcW w:w="675" w:type="dxa"/>
            <w:shd w:val="clear" w:color="auto" w:fill="auto"/>
          </w:tcPr>
          <w:p w:rsidR="0038400D" w:rsidRPr="005E1F72" w:rsidRDefault="0038400D" w:rsidP="007A2020">
            <w:pPr>
              <w:pStyle w:val="af4"/>
              <w:spacing w:before="0" w:beforeAutospacing="0" w:after="0" w:afterAutospacing="0"/>
              <w:jc w:val="center"/>
              <w:rPr>
                <w:rFonts w:ascii="GHEA Grapalat" w:hAnsi="GHEA Grapalat"/>
              </w:rPr>
            </w:pPr>
          </w:p>
        </w:tc>
      </w:tr>
    </w:tbl>
    <w:p w:rsidR="0038400D" w:rsidRPr="005E1F72" w:rsidRDefault="0038400D" w:rsidP="0038400D">
      <w:pPr>
        <w:ind w:firstLine="375"/>
        <w:jc w:val="both"/>
        <w:rPr>
          <w:rFonts w:ascii="Arial" w:hAnsi="Arial" w:cs="Arial"/>
          <w:iCs/>
          <w:color w:val="000000"/>
          <w:sz w:val="21"/>
          <w:szCs w:val="21"/>
          <w:lang w:val="es-ES"/>
        </w:rPr>
      </w:pPr>
      <w:r w:rsidRPr="005E1F72">
        <w:rPr>
          <w:rFonts w:ascii="Arial" w:hAnsi="Arial" w:cs="Arial"/>
          <w:iCs/>
          <w:color w:val="000000"/>
          <w:sz w:val="21"/>
          <w:szCs w:val="21"/>
          <w:lang w:val="es-ES"/>
        </w:rPr>
        <w:t> </w:t>
      </w:r>
    </w:p>
    <w:p w:rsidR="0038400D" w:rsidRPr="005E1F72" w:rsidRDefault="0038400D" w:rsidP="0038400D">
      <w:pPr>
        <w:ind w:firstLine="375"/>
        <w:jc w:val="both"/>
        <w:rPr>
          <w:rFonts w:ascii="GHEA Grapalat" w:hAnsi="GHEA Grapalat"/>
          <w:iCs/>
          <w:snapToGrid w:val="0"/>
          <w:color w:val="000000"/>
          <w:sz w:val="21"/>
          <w:szCs w:val="21"/>
          <w:lang w:val="es-ES"/>
        </w:rPr>
      </w:pPr>
      <w:r w:rsidRPr="005E1F72">
        <w:rPr>
          <w:rFonts w:ascii="Arial" w:hAnsi="Arial" w:cs="Arial"/>
          <w:iCs/>
          <w:color w:val="000000"/>
          <w:sz w:val="21"/>
          <w:szCs w:val="21"/>
          <w:lang w:val="es-ES"/>
        </w:rPr>
        <w:t> </w:t>
      </w:r>
      <w:r w:rsidRPr="005E1F72">
        <w:rPr>
          <w:rFonts w:ascii="GHEA Grapalat" w:hAnsi="GHEA Grapalat"/>
          <w:iCs/>
          <w:snapToGrid w:val="0"/>
          <w:color w:val="000000"/>
          <w:sz w:val="21"/>
          <w:szCs w:val="21"/>
          <w:lang w:val="hy-AM"/>
        </w:rPr>
        <w:t xml:space="preserve">этого </w:t>
      </w:r>
      <w:r w:rsidRPr="005E1F72">
        <w:rPr>
          <w:rFonts w:ascii="GHEA Grapalat" w:hAnsi="GHEA Grapalat"/>
          <w:iCs/>
          <w:snapToGrid w:val="0"/>
          <w:color w:val="000000"/>
          <w:sz w:val="21"/>
          <w:szCs w:val="21"/>
        </w:rPr>
        <w:t>протокола</w:t>
      </w:r>
      <w:r w:rsidRPr="005E1F72">
        <w:rPr>
          <w:rFonts w:ascii="GHEA Grapalat" w:hAnsi="GHEA Grapalat"/>
          <w:iCs/>
          <w:snapToGrid w:val="0"/>
          <w:color w:val="000000"/>
          <w:sz w:val="21"/>
          <w:szCs w:val="21"/>
          <w:lang w:val="es-ES"/>
        </w:rPr>
        <w:t xml:space="preserve"> </w:t>
      </w:r>
      <w:r w:rsidRPr="005E1F72">
        <w:rPr>
          <w:rFonts w:ascii="GHEA Grapalat" w:hAnsi="GHEA Grapalat"/>
          <w:iCs/>
          <w:snapToGrid w:val="0"/>
          <w:color w:val="000000"/>
          <w:sz w:val="21"/>
          <w:szCs w:val="21"/>
        </w:rPr>
        <w:t>двусторонний</w:t>
      </w:r>
      <w:r w:rsidRPr="005E1F72">
        <w:rPr>
          <w:rFonts w:ascii="GHEA Grapalat" w:hAnsi="GHEA Grapalat"/>
          <w:iCs/>
          <w:snapToGrid w:val="0"/>
          <w:color w:val="000000"/>
          <w:sz w:val="21"/>
          <w:szCs w:val="21"/>
          <w:lang w:val="es-ES"/>
        </w:rPr>
        <w:t xml:space="preserve"> </w:t>
      </w:r>
      <w:r w:rsidRPr="005E1F72">
        <w:rPr>
          <w:rFonts w:ascii="GHEA Grapalat" w:hAnsi="GHEA Grapalat"/>
          <w:iCs/>
          <w:snapToGrid w:val="0"/>
          <w:color w:val="000000"/>
          <w:sz w:val="21"/>
          <w:szCs w:val="21"/>
          <w:lang w:val="hy-AM"/>
        </w:rPr>
        <w:t>основание для утверждения</w:t>
      </w:r>
      <w:r w:rsidRPr="005E1F72">
        <w:rPr>
          <w:rFonts w:ascii="GHEA Grapalat" w:hAnsi="GHEA Grapalat"/>
          <w:iCs/>
          <w:snapToGrid w:val="0"/>
          <w:color w:val="000000"/>
          <w:sz w:val="21"/>
          <w:szCs w:val="21"/>
          <w:lang w:val="es-ES"/>
        </w:rPr>
        <w:t xml:space="preserve"> </w:t>
      </w:r>
      <w:r w:rsidRPr="005E1F72">
        <w:rPr>
          <w:rFonts w:ascii="GHEA Grapalat" w:hAnsi="GHEA Grapalat"/>
          <w:iCs/>
          <w:snapToGrid w:val="0"/>
          <w:color w:val="000000"/>
          <w:sz w:val="21"/>
          <w:szCs w:val="21"/>
        </w:rPr>
        <w:t>счет</w:t>
      </w:r>
      <w:r w:rsidRPr="005E1F72">
        <w:rPr>
          <w:rFonts w:ascii="GHEA Grapalat" w:hAnsi="GHEA Grapalat"/>
          <w:iCs/>
          <w:snapToGrid w:val="0"/>
          <w:color w:val="000000"/>
          <w:sz w:val="21"/>
          <w:szCs w:val="21"/>
          <w:lang w:val="es-ES"/>
        </w:rPr>
        <w:t xml:space="preserve"> </w:t>
      </w:r>
      <w:r w:rsidRPr="005E1F72">
        <w:rPr>
          <w:rFonts w:ascii="GHEA Grapalat" w:hAnsi="GHEA Grapalat"/>
          <w:iCs/>
          <w:snapToGrid w:val="0"/>
          <w:color w:val="000000"/>
          <w:sz w:val="21"/>
          <w:szCs w:val="21"/>
        </w:rPr>
        <w:t>счет-фактура</w:t>
      </w:r>
      <w:r w:rsidRPr="005E1F72">
        <w:rPr>
          <w:rFonts w:ascii="GHEA Grapalat" w:hAnsi="GHEA Grapalat"/>
          <w:iCs/>
          <w:snapToGrid w:val="0"/>
          <w:color w:val="000000"/>
          <w:sz w:val="21"/>
          <w:szCs w:val="21"/>
          <w:lang w:val="es-ES"/>
        </w:rPr>
        <w:t xml:space="preserve"> </w:t>
      </w:r>
      <w:r w:rsidRPr="005E1F72">
        <w:rPr>
          <w:rFonts w:ascii="GHEA Grapalat" w:hAnsi="GHEA Grapalat"/>
          <w:iCs/>
          <w:snapToGrid w:val="0"/>
          <w:color w:val="000000"/>
          <w:sz w:val="21"/>
          <w:szCs w:val="21"/>
        </w:rPr>
        <w:t>и:</w:t>
      </w:r>
      <w:r w:rsidRPr="005E1F72">
        <w:rPr>
          <w:rFonts w:ascii="GHEA Grapalat" w:hAnsi="GHEA Grapalat"/>
          <w:iCs/>
          <w:snapToGrid w:val="0"/>
          <w:color w:val="000000"/>
          <w:sz w:val="21"/>
          <w:szCs w:val="21"/>
          <w:lang w:val="es-ES"/>
        </w:rPr>
        <w:t xml:space="preserve"> </w:t>
      </w:r>
      <w:r w:rsidRPr="005E1F72">
        <w:rPr>
          <w:rFonts w:ascii="GHEA Grapalat" w:hAnsi="GHEA Grapalat"/>
          <w:iCs/>
          <w:snapToGrid w:val="0"/>
          <w:color w:val="000000"/>
          <w:sz w:val="21"/>
          <w:szCs w:val="21"/>
          <w:lang w:val="hy-AM"/>
        </w:rPr>
        <w:t xml:space="preserve">положительное </w:t>
      </w:r>
      <w:r w:rsidRPr="005E1F72">
        <w:rPr>
          <w:rFonts w:ascii="GHEA Grapalat" w:hAnsi="GHEA Grapalat"/>
          <w:color w:val="000000"/>
          <w:sz w:val="21"/>
          <w:szCs w:val="21"/>
          <w:lang w:val="es-ES"/>
        </w:rPr>
        <w:t xml:space="preserve">заключение </w:t>
      </w:r>
      <w:r w:rsidRPr="005E1F72">
        <w:rPr>
          <w:rFonts w:ascii="GHEA Grapalat" w:hAnsi="GHEA Grapalat"/>
          <w:iCs/>
          <w:snapToGrid w:val="0"/>
          <w:color w:val="000000"/>
          <w:sz w:val="21"/>
          <w:szCs w:val="21"/>
          <w:lang w:val="es-ES"/>
        </w:rPr>
        <w:t>являются неотъемлемой частью настоящего протокола и прилагаются.</w:t>
      </w:r>
    </w:p>
    <w:p w:rsidR="0038400D" w:rsidRPr="005E1F72" w:rsidRDefault="0038400D" w:rsidP="0038400D">
      <w:pPr>
        <w:ind w:firstLine="375"/>
        <w:jc w:val="both"/>
        <w:rPr>
          <w:rFonts w:ascii="GHEA Grapalat" w:hAnsi="GHEA Grapalat"/>
          <w:iCs/>
          <w:snapToGrid w:val="0"/>
          <w:color w:val="000000"/>
          <w:sz w:val="21"/>
          <w:szCs w:val="21"/>
          <w:lang w:val="es-ES"/>
        </w:rPr>
      </w:pPr>
    </w:p>
    <w:p w:rsidR="0038400D" w:rsidRPr="005E1F72" w:rsidRDefault="0038400D" w:rsidP="0038400D">
      <w:pPr>
        <w:ind w:firstLine="375"/>
        <w:jc w:val="both"/>
        <w:rPr>
          <w:rFonts w:ascii="GHEA Grapalat" w:hAnsi="GHEA Grapalat"/>
          <w:iCs/>
          <w:snapToGrid w:val="0"/>
          <w:color w:val="000000"/>
          <w:sz w:val="2"/>
          <w:szCs w:val="21"/>
          <w:lang w:val="es-ES"/>
        </w:rPr>
      </w:pPr>
    </w:p>
    <w:p w:rsidR="0038400D" w:rsidRPr="005E1F72" w:rsidRDefault="0038400D" w:rsidP="0038400D">
      <w:pPr>
        <w:ind w:firstLine="375"/>
        <w:rPr>
          <w:rFonts w:ascii="GHEA Grapalat" w:hAnsi="GHEA Grapalat"/>
          <w:iCs/>
          <w:snapToGrid w:val="0"/>
          <w:color w:val="000000"/>
          <w:sz w:val="2"/>
          <w:szCs w:val="21"/>
          <w:lang w:val="es-ES"/>
        </w:rPr>
      </w:pPr>
      <w:r w:rsidRPr="005E1F72">
        <w:rPr>
          <w:rFonts w:ascii="GHEA Grapalat" w:hAnsi="GHEA Grapalat"/>
          <w:iCs/>
          <w:snapToGrid w:val="0"/>
          <w:color w:val="000000"/>
          <w:sz w:val="21"/>
          <w:szCs w:val="21"/>
          <w:lang w:val="es-ES"/>
        </w:rPr>
        <w:t> </w:t>
      </w:r>
    </w:p>
    <w:tbl>
      <w:tblPr>
        <w:tblW w:w="9704" w:type="dxa"/>
        <w:jc w:val="center"/>
        <w:tblCellSpacing w:w="7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52"/>
        <w:gridCol w:w="4852"/>
      </w:tblGrid>
      <w:tr w:rsidR="0038400D" w:rsidRPr="005E1F72" w:rsidTr="007A2020">
        <w:trPr>
          <w:trHeight w:val="266"/>
          <w:tblCellSpacing w:w="7" w:type="dxa"/>
          <w:jc w:val="center"/>
        </w:trPr>
        <w:tc>
          <w:tcPr>
            <w:tcW w:w="0" w:type="auto"/>
            <w:vAlign w:val="center"/>
          </w:tcPr>
          <w:p w:rsidR="0038400D" w:rsidRPr="005E1F72" w:rsidRDefault="0038400D" w:rsidP="0038400D">
            <w:pPr>
              <w:jc w:val="center"/>
              <w:rPr>
                <w:rFonts w:ascii="GHEA Grapalat" w:hAnsi="GHEA Grapalat"/>
                <w:iCs/>
                <w:color w:val="000000"/>
                <w:sz w:val="21"/>
                <w:szCs w:val="21"/>
              </w:rPr>
            </w:pPr>
            <w:r w:rsidRPr="005E1F72">
              <w:rPr>
                <w:rFonts w:ascii="GHEA Grapalat" w:hAnsi="GHEA Grapalat"/>
                <w:iCs/>
                <w:color w:val="000000"/>
                <w:sz w:val="21"/>
                <w:szCs w:val="21"/>
              </w:rPr>
              <w:t>Доставили товар</w:t>
            </w:r>
          </w:p>
        </w:tc>
        <w:tc>
          <w:tcPr>
            <w:tcW w:w="0" w:type="auto"/>
            <w:vAlign w:val="center"/>
          </w:tcPr>
          <w:p w:rsidR="0038400D" w:rsidRPr="005E1F72" w:rsidRDefault="0038400D" w:rsidP="0038400D">
            <w:pPr>
              <w:jc w:val="center"/>
              <w:rPr>
                <w:rFonts w:ascii="GHEA Grapalat" w:hAnsi="GHEA Grapalat"/>
                <w:iCs/>
                <w:color w:val="000000"/>
                <w:sz w:val="21"/>
                <w:szCs w:val="21"/>
              </w:rPr>
            </w:pPr>
            <w:r w:rsidRPr="005E1F72">
              <w:rPr>
                <w:rFonts w:ascii="GHEA Grapalat" w:hAnsi="GHEA Grapalat"/>
                <w:iCs/>
                <w:color w:val="000000"/>
                <w:sz w:val="21"/>
                <w:szCs w:val="21"/>
              </w:rPr>
              <w:t>Товар получен</w:t>
            </w:r>
          </w:p>
        </w:tc>
      </w:tr>
      <w:tr w:rsidR="0038400D" w:rsidRPr="005E1F72" w:rsidTr="007A2020">
        <w:trPr>
          <w:trHeight w:val="473"/>
          <w:tblCellSpacing w:w="7" w:type="dxa"/>
          <w:jc w:val="center"/>
        </w:trPr>
        <w:tc>
          <w:tcPr>
            <w:tcW w:w="0" w:type="auto"/>
            <w:vAlign w:val="center"/>
          </w:tcPr>
          <w:p w:rsidR="0038400D" w:rsidRPr="005E1F72" w:rsidRDefault="0038400D" w:rsidP="007A2020">
            <w:pPr>
              <w:jc w:val="center"/>
              <w:rPr>
                <w:rFonts w:ascii="GHEA Grapalat" w:hAnsi="GHEA Grapalat"/>
                <w:iCs/>
                <w:sz w:val="21"/>
                <w:szCs w:val="21"/>
              </w:rPr>
            </w:pPr>
            <w:r w:rsidRPr="005E1F72">
              <w:rPr>
                <w:rFonts w:ascii="GHEA Grapalat" w:hAnsi="GHEA Grapalat"/>
                <w:iCs/>
                <w:sz w:val="21"/>
                <w:szCs w:val="21"/>
              </w:rPr>
              <w:t>___________________________</w:t>
            </w:r>
          </w:p>
          <w:p w:rsidR="0038400D" w:rsidRPr="005E1F72" w:rsidRDefault="0038400D" w:rsidP="007A2020">
            <w:pPr>
              <w:jc w:val="center"/>
              <w:rPr>
                <w:rFonts w:ascii="GHEA Grapalat" w:hAnsi="GHEA Grapalat"/>
                <w:iCs/>
                <w:sz w:val="21"/>
                <w:szCs w:val="21"/>
              </w:rPr>
            </w:pPr>
            <w:r w:rsidRPr="005E1F72">
              <w:rPr>
                <w:rFonts w:ascii="GHEA Grapalat" w:hAnsi="GHEA Grapalat"/>
                <w:iCs/>
                <w:sz w:val="15"/>
                <w:szCs w:val="15"/>
              </w:rPr>
              <w:t>подпись</w:t>
            </w:r>
          </w:p>
        </w:tc>
        <w:tc>
          <w:tcPr>
            <w:tcW w:w="0" w:type="auto"/>
            <w:vAlign w:val="center"/>
          </w:tcPr>
          <w:p w:rsidR="0038400D" w:rsidRPr="005E1F72" w:rsidRDefault="0038400D" w:rsidP="007A2020">
            <w:pPr>
              <w:jc w:val="center"/>
              <w:rPr>
                <w:rFonts w:ascii="GHEA Grapalat" w:hAnsi="GHEA Grapalat"/>
                <w:iCs/>
                <w:sz w:val="21"/>
                <w:szCs w:val="21"/>
              </w:rPr>
            </w:pPr>
            <w:r w:rsidRPr="005E1F72">
              <w:rPr>
                <w:rFonts w:ascii="GHEA Grapalat" w:hAnsi="GHEA Grapalat"/>
                <w:iCs/>
                <w:sz w:val="21"/>
                <w:szCs w:val="21"/>
              </w:rPr>
              <w:t>___________________________</w:t>
            </w:r>
          </w:p>
          <w:p w:rsidR="0038400D" w:rsidRPr="005E1F72" w:rsidRDefault="0038400D" w:rsidP="007A2020">
            <w:pPr>
              <w:jc w:val="center"/>
              <w:rPr>
                <w:rFonts w:ascii="GHEA Grapalat" w:hAnsi="GHEA Grapalat"/>
                <w:iCs/>
                <w:sz w:val="21"/>
                <w:szCs w:val="21"/>
              </w:rPr>
            </w:pPr>
            <w:r w:rsidRPr="005E1F72">
              <w:rPr>
                <w:rFonts w:ascii="GHEA Grapalat" w:hAnsi="GHEA Grapalat"/>
                <w:iCs/>
                <w:sz w:val="15"/>
                <w:szCs w:val="15"/>
              </w:rPr>
              <w:t>подпись</w:t>
            </w:r>
          </w:p>
        </w:tc>
      </w:tr>
      <w:tr w:rsidR="0038400D" w:rsidRPr="005E1F72" w:rsidTr="007A2020">
        <w:trPr>
          <w:trHeight w:val="503"/>
          <w:tblCellSpacing w:w="7" w:type="dxa"/>
          <w:jc w:val="center"/>
        </w:trPr>
        <w:tc>
          <w:tcPr>
            <w:tcW w:w="0" w:type="auto"/>
            <w:vAlign w:val="center"/>
          </w:tcPr>
          <w:p w:rsidR="0038400D" w:rsidRPr="005E1F72" w:rsidRDefault="0038400D" w:rsidP="007A2020">
            <w:pPr>
              <w:jc w:val="center"/>
              <w:rPr>
                <w:rFonts w:ascii="GHEA Grapalat" w:hAnsi="GHEA Grapalat"/>
                <w:iCs/>
                <w:sz w:val="21"/>
                <w:szCs w:val="21"/>
              </w:rPr>
            </w:pPr>
            <w:r w:rsidRPr="005E1F72">
              <w:rPr>
                <w:rFonts w:ascii="GHEA Grapalat" w:hAnsi="GHEA Grapalat"/>
                <w:iCs/>
                <w:sz w:val="21"/>
                <w:szCs w:val="21"/>
              </w:rPr>
              <w:t>___________________________</w:t>
            </w:r>
          </w:p>
          <w:p w:rsidR="0038400D" w:rsidRPr="005E1F72" w:rsidRDefault="0038400D" w:rsidP="007A2020">
            <w:pPr>
              <w:jc w:val="center"/>
              <w:rPr>
                <w:rFonts w:ascii="GHEA Grapalat" w:hAnsi="GHEA Grapalat"/>
                <w:iCs/>
                <w:sz w:val="21"/>
                <w:szCs w:val="21"/>
              </w:rPr>
            </w:pPr>
            <w:r w:rsidRPr="005E1F72">
              <w:rPr>
                <w:rFonts w:ascii="GHEA Grapalat" w:hAnsi="GHEA Grapalat"/>
                <w:iCs/>
                <w:sz w:val="15"/>
                <w:szCs w:val="15"/>
              </w:rPr>
              <w:t>фамилия, имя</w:t>
            </w:r>
          </w:p>
        </w:tc>
        <w:tc>
          <w:tcPr>
            <w:tcW w:w="0" w:type="auto"/>
            <w:vAlign w:val="center"/>
          </w:tcPr>
          <w:p w:rsidR="0038400D" w:rsidRPr="005E1F72" w:rsidRDefault="0038400D" w:rsidP="007A2020">
            <w:pPr>
              <w:jc w:val="center"/>
              <w:rPr>
                <w:rFonts w:ascii="GHEA Grapalat" w:hAnsi="GHEA Grapalat"/>
                <w:iCs/>
                <w:sz w:val="21"/>
                <w:szCs w:val="21"/>
              </w:rPr>
            </w:pPr>
            <w:r w:rsidRPr="005E1F72">
              <w:rPr>
                <w:rFonts w:ascii="GHEA Grapalat" w:hAnsi="GHEA Grapalat"/>
                <w:iCs/>
                <w:sz w:val="21"/>
                <w:szCs w:val="21"/>
              </w:rPr>
              <w:t>___________________________</w:t>
            </w:r>
          </w:p>
          <w:p w:rsidR="0038400D" w:rsidRPr="005E1F72" w:rsidRDefault="0038400D" w:rsidP="007A2020">
            <w:pPr>
              <w:jc w:val="center"/>
              <w:rPr>
                <w:rFonts w:ascii="GHEA Grapalat" w:hAnsi="GHEA Grapalat"/>
                <w:iCs/>
                <w:sz w:val="21"/>
                <w:szCs w:val="21"/>
              </w:rPr>
            </w:pPr>
            <w:r w:rsidRPr="005E1F72">
              <w:rPr>
                <w:rFonts w:ascii="GHEA Grapalat" w:hAnsi="GHEA Grapalat"/>
                <w:iCs/>
                <w:sz w:val="15"/>
                <w:szCs w:val="15"/>
              </w:rPr>
              <w:t>фамилия, имя</w:t>
            </w:r>
          </w:p>
        </w:tc>
      </w:tr>
      <w:tr w:rsidR="0038400D" w:rsidRPr="005E1F72" w:rsidTr="007A2020">
        <w:trPr>
          <w:trHeight w:val="281"/>
          <w:tblCellSpacing w:w="7" w:type="dxa"/>
          <w:jc w:val="center"/>
        </w:trPr>
        <w:tc>
          <w:tcPr>
            <w:tcW w:w="0" w:type="auto"/>
            <w:vAlign w:val="center"/>
          </w:tcPr>
          <w:p w:rsidR="0038400D" w:rsidRPr="005E1F72" w:rsidRDefault="0038400D" w:rsidP="007A2020">
            <w:pPr>
              <w:rPr>
                <w:rFonts w:ascii="GHEA Grapalat" w:hAnsi="GHEA Grapalat"/>
                <w:iCs/>
                <w:color w:val="000000"/>
                <w:sz w:val="21"/>
                <w:szCs w:val="21"/>
              </w:rPr>
            </w:pPr>
            <w:r w:rsidRPr="005E1F72">
              <w:rPr>
                <w:rFonts w:ascii="GHEA Grapalat" w:hAnsi="GHEA Grapalat"/>
                <w:iCs/>
                <w:color w:val="000000"/>
                <w:sz w:val="21"/>
                <w:szCs w:val="21"/>
              </w:rPr>
              <w:t>К.Т.</w:t>
            </w:r>
            <w:r w:rsidRPr="005E1F72">
              <w:rPr>
                <w:rFonts w:ascii="Arial" w:hAnsi="Arial" w:cs="Arial"/>
                <w:iCs/>
                <w:color w:val="000000"/>
                <w:sz w:val="21"/>
                <w:szCs w:val="21"/>
              </w:rPr>
              <w:t xml:space="preserve">                                                                                 </w:t>
            </w:r>
          </w:p>
        </w:tc>
        <w:tc>
          <w:tcPr>
            <w:tcW w:w="0" w:type="auto"/>
            <w:vAlign w:val="center"/>
          </w:tcPr>
          <w:p w:rsidR="0038400D" w:rsidRPr="005E1F72" w:rsidRDefault="0038400D" w:rsidP="007A2020">
            <w:pPr>
              <w:rPr>
                <w:rFonts w:ascii="GHEA Grapalat" w:hAnsi="GHEA Grapalat"/>
                <w:iCs/>
                <w:color w:val="000000"/>
                <w:sz w:val="21"/>
                <w:szCs w:val="21"/>
              </w:rPr>
            </w:pPr>
            <w:r w:rsidRPr="005E1F72">
              <w:rPr>
                <w:rFonts w:ascii="Arial" w:hAnsi="Arial" w:cs="Arial"/>
                <w:iCs/>
                <w:color w:val="000000"/>
                <w:sz w:val="21"/>
                <w:szCs w:val="21"/>
              </w:rPr>
              <w:t xml:space="preserve">                                     </w:t>
            </w:r>
            <w:r w:rsidRPr="005E1F72">
              <w:rPr>
                <w:rFonts w:ascii="GHEA Grapalat" w:hAnsi="GHEA Grapalat"/>
                <w:iCs/>
                <w:color w:val="000000"/>
                <w:sz w:val="21"/>
                <w:szCs w:val="21"/>
              </w:rPr>
              <w:t>К.Т.</w:t>
            </w:r>
          </w:p>
        </w:tc>
      </w:tr>
    </w:tbl>
    <w:p w:rsidR="00071D1C" w:rsidRPr="005E1F72" w:rsidRDefault="00071D1C" w:rsidP="00EF3662">
      <w:pPr>
        <w:ind w:left="-142" w:firstLine="142"/>
        <w:jc w:val="center"/>
        <w:rPr>
          <w:rFonts w:ascii="GHEA Grapalat" w:hAnsi="GHEA Grapalat" w:cs="Sylfaen"/>
          <w:b/>
        </w:rPr>
      </w:pPr>
    </w:p>
    <w:p w:rsidR="00071D1C" w:rsidRPr="005E1F72" w:rsidRDefault="00071D1C" w:rsidP="00EF3662">
      <w:pPr>
        <w:ind w:left="-142" w:firstLine="142"/>
        <w:jc w:val="center"/>
        <w:rPr>
          <w:rFonts w:ascii="GHEA Grapalat" w:hAnsi="GHEA Grapalat" w:cs="Sylfaen"/>
          <w:b/>
        </w:rPr>
      </w:pPr>
    </w:p>
    <w:p w:rsidR="0038400D" w:rsidRPr="005E1F72" w:rsidRDefault="0038400D" w:rsidP="00EF3662">
      <w:pPr>
        <w:ind w:left="-142" w:firstLine="142"/>
        <w:jc w:val="center"/>
        <w:rPr>
          <w:rFonts w:ascii="GHEA Grapalat" w:hAnsi="GHEA Grapalat" w:cs="Sylfaen"/>
          <w:b/>
        </w:rPr>
      </w:pPr>
    </w:p>
    <w:p w:rsidR="000850B1" w:rsidRDefault="000850B1" w:rsidP="00EF3662">
      <w:pPr>
        <w:jc w:val="right"/>
        <w:rPr>
          <w:rFonts w:ascii="GHEA Grapalat" w:hAnsi="GHEA Grapalat" w:cs="Sylfaen"/>
          <w:i/>
          <w:sz w:val="20"/>
          <w:lang w:val="pt-BR"/>
        </w:rPr>
      </w:pPr>
    </w:p>
    <w:p w:rsidR="000850B1" w:rsidRDefault="000850B1" w:rsidP="00EF3662">
      <w:pPr>
        <w:jc w:val="right"/>
        <w:rPr>
          <w:rFonts w:ascii="GHEA Grapalat" w:hAnsi="GHEA Grapalat" w:cs="Sylfaen"/>
          <w:i/>
          <w:sz w:val="20"/>
          <w:lang w:val="pt-BR"/>
        </w:rPr>
      </w:pPr>
    </w:p>
    <w:p w:rsidR="000850B1" w:rsidRDefault="000850B1" w:rsidP="00EF3662">
      <w:pPr>
        <w:jc w:val="right"/>
        <w:rPr>
          <w:rFonts w:ascii="GHEA Grapalat" w:hAnsi="GHEA Grapalat" w:cs="Sylfaen"/>
          <w:i/>
          <w:sz w:val="20"/>
          <w:lang w:val="pt-BR"/>
        </w:rPr>
      </w:pPr>
    </w:p>
    <w:p w:rsidR="000850B1" w:rsidRDefault="000850B1" w:rsidP="00EF3662">
      <w:pPr>
        <w:jc w:val="right"/>
        <w:rPr>
          <w:rFonts w:ascii="GHEA Grapalat" w:hAnsi="GHEA Grapalat" w:cs="Sylfaen"/>
          <w:i/>
          <w:sz w:val="20"/>
          <w:lang w:val="pt-BR"/>
        </w:rPr>
      </w:pPr>
    </w:p>
    <w:p w:rsidR="000850B1" w:rsidRDefault="000850B1" w:rsidP="00EF3662">
      <w:pPr>
        <w:jc w:val="right"/>
        <w:rPr>
          <w:rFonts w:ascii="GHEA Grapalat" w:hAnsi="GHEA Grapalat" w:cs="Sylfaen"/>
          <w:i/>
          <w:sz w:val="20"/>
          <w:lang w:val="pt-BR"/>
        </w:rPr>
      </w:pPr>
    </w:p>
    <w:p w:rsidR="000850B1" w:rsidRDefault="000850B1" w:rsidP="00EF3662">
      <w:pPr>
        <w:jc w:val="right"/>
        <w:rPr>
          <w:rFonts w:ascii="GHEA Grapalat" w:hAnsi="GHEA Grapalat" w:cs="Sylfaen"/>
          <w:i/>
          <w:sz w:val="20"/>
          <w:lang w:val="pt-BR"/>
        </w:rPr>
      </w:pPr>
    </w:p>
    <w:p w:rsidR="00071D1C" w:rsidRPr="00F32F71" w:rsidRDefault="00071D1C" w:rsidP="00EF3662">
      <w:pPr>
        <w:jc w:val="right"/>
        <w:rPr>
          <w:rFonts w:ascii="GHEA Grapalat" w:hAnsi="GHEA Grapalat" w:cs="Sylfaen"/>
          <w:i/>
          <w:sz w:val="20"/>
          <w:lang w:val="pt-BR"/>
        </w:rPr>
      </w:pPr>
      <w:r w:rsidRPr="005E1F72">
        <w:rPr>
          <w:rFonts w:ascii="GHEA Grapalat" w:hAnsi="GHEA Grapalat" w:cs="Sylfaen"/>
          <w:i/>
          <w:sz w:val="20"/>
          <w:lang w:val="pt-BR"/>
        </w:rPr>
        <w:t xml:space="preserve">Приложение </w:t>
      </w:r>
      <w:r w:rsidRPr="00F32F71">
        <w:rPr>
          <w:rFonts w:ascii="GHEA Grapalat" w:hAnsi="GHEA Grapalat" w:cs="Sylfaen"/>
          <w:i/>
          <w:sz w:val="20"/>
          <w:lang w:val="pt-BR"/>
        </w:rPr>
        <w:t>3.1</w:t>
      </w:r>
    </w:p>
    <w:p w:rsidR="00341A74" w:rsidRPr="005E1F72" w:rsidRDefault="00341A74" w:rsidP="00EF3662">
      <w:pPr>
        <w:jc w:val="right"/>
        <w:rPr>
          <w:rFonts w:ascii="GHEA Grapalat" w:hAnsi="GHEA Grapalat" w:cs="Sylfaen"/>
          <w:i/>
          <w:sz w:val="20"/>
          <w:lang w:val="pt-BR"/>
        </w:rPr>
      </w:pPr>
      <w:r w:rsidRPr="005E1F72">
        <w:rPr>
          <w:rFonts w:ascii="GHEA Grapalat" w:hAnsi="GHEA Grapalat" w:cs="Sylfaen"/>
          <w:i/>
          <w:sz w:val="20"/>
          <w:lang w:val="pt-BR"/>
        </w:rPr>
        <w:t>«» 20 лет запечатанный</w:t>
      </w:r>
    </w:p>
    <w:p w:rsidR="00341A74" w:rsidRPr="005E1F72" w:rsidRDefault="00341A74" w:rsidP="00EF3662">
      <w:pPr>
        <w:jc w:val="right"/>
        <w:rPr>
          <w:rFonts w:ascii="GHEA Grapalat" w:hAnsi="GHEA Grapalat" w:cs="Sylfaen"/>
          <w:i/>
          <w:sz w:val="20"/>
          <w:lang w:val="pt-BR"/>
        </w:rPr>
      </w:pPr>
      <w:r w:rsidRPr="005E1F72">
        <w:rPr>
          <w:rFonts w:ascii="GHEA Grapalat" w:hAnsi="GHEA Grapalat" w:cs="Sylfaen"/>
          <w:i/>
          <w:sz w:val="20"/>
          <w:lang w:val="pt-BR"/>
        </w:rPr>
        <w:t>код контракта</w:t>
      </w:r>
    </w:p>
    <w:p w:rsidR="00071D1C" w:rsidRPr="00F32F71" w:rsidRDefault="00071D1C" w:rsidP="00EF3662">
      <w:pPr>
        <w:tabs>
          <w:tab w:val="left" w:pos="360"/>
          <w:tab w:val="left" w:pos="540"/>
        </w:tabs>
        <w:jc w:val="center"/>
        <w:rPr>
          <w:rFonts w:ascii="Sylfaen" w:hAnsi="Sylfaen" w:cs="Sylfaen"/>
          <w:b/>
          <w:bCs/>
          <w:lang w:val="pt-BR"/>
        </w:rPr>
      </w:pPr>
    </w:p>
    <w:p w:rsidR="00071D1C" w:rsidRPr="00F32F71" w:rsidRDefault="00071D1C" w:rsidP="00EF3662">
      <w:pPr>
        <w:tabs>
          <w:tab w:val="left" w:pos="360"/>
          <w:tab w:val="left" w:pos="540"/>
        </w:tabs>
        <w:jc w:val="center"/>
        <w:rPr>
          <w:rFonts w:ascii="Sylfaen" w:hAnsi="Sylfaen" w:cs="Sylfaen"/>
          <w:b/>
          <w:bCs/>
          <w:lang w:val="pt-BR"/>
        </w:rPr>
      </w:pPr>
    </w:p>
    <w:p w:rsidR="00071D1C" w:rsidRPr="00F32F71" w:rsidRDefault="00071D1C" w:rsidP="00EF3662">
      <w:pPr>
        <w:ind w:left="-142" w:firstLine="142"/>
        <w:jc w:val="center"/>
        <w:rPr>
          <w:rFonts w:ascii="GHEA Grapalat" w:hAnsi="GHEA Grapalat" w:cs="Sylfaen"/>
          <w:lang w:val="pt-BR"/>
        </w:rPr>
      </w:pPr>
    </w:p>
    <w:p w:rsidR="00071D1C" w:rsidRPr="00F32F71" w:rsidRDefault="00071D1C" w:rsidP="00EF3662">
      <w:pPr>
        <w:jc w:val="center"/>
        <w:rPr>
          <w:rFonts w:ascii="GHEA Grapalat" w:hAnsi="GHEA Grapalat" w:cs="Sylfaen"/>
          <w:bCs/>
          <w:sz w:val="18"/>
          <w:szCs w:val="18"/>
          <w:lang w:val="pt-BR"/>
        </w:rPr>
      </w:pPr>
      <w:r w:rsidRPr="005E1F72">
        <w:rPr>
          <w:rFonts w:ascii="GHEA Grapalat" w:hAnsi="GHEA Grapalat" w:cs="Sylfaen"/>
          <w:bCs/>
          <w:sz w:val="18"/>
          <w:szCs w:val="18"/>
        </w:rPr>
        <w:t xml:space="preserve">АКТ </w:t>
      </w:r>
      <w:r w:rsidRPr="00F32F71">
        <w:rPr>
          <w:rFonts w:ascii="GHEA Grapalat" w:hAnsi="GHEA Grapalat" w:cs="Sylfaen"/>
          <w:bCs/>
          <w:sz w:val="18"/>
          <w:szCs w:val="18"/>
          <w:lang w:val="pt-BR"/>
        </w:rPr>
        <w:t>Н:</w:t>
      </w:r>
      <w:r w:rsidR="000F494F" w:rsidRPr="00F32F71">
        <w:rPr>
          <w:rFonts w:ascii="GHEA Grapalat" w:hAnsi="GHEA Grapalat" w:cs="Sylfaen"/>
          <w:bCs/>
          <w:sz w:val="18"/>
          <w:szCs w:val="18"/>
          <w:u w:val="single"/>
          <w:lang w:val="pt-BR"/>
        </w:rPr>
        <w:tab/>
      </w:r>
      <w:r w:rsidRPr="00F32F71">
        <w:rPr>
          <w:rFonts w:ascii="GHEA Grapalat" w:hAnsi="GHEA Grapalat" w:cs="Sylfaen"/>
          <w:bCs/>
          <w:sz w:val="18"/>
          <w:szCs w:val="18"/>
          <w:lang w:val="pt-BR"/>
        </w:rPr>
        <w:t xml:space="preserve">           </w:t>
      </w:r>
    </w:p>
    <w:p w:rsidR="00071D1C" w:rsidRPr="00F32F71" w:rsidRDefault="00071D1C" w:rsidP="00EF3662">
      <w:pPr>
        <w:tabs>
          <w:tab w:val="left" w:pos="360"/>
          <w:tab w:val="left" w:pos="540"/>
          <w:tab w:val="left" w:pos="2250"/>
        </w:tabs>
        <w:jc w:val="center"/>
        <w:rPr>
          <w:rFonts w:ascii="GHEA Grapalat" w:hAnsi="GHEA Grapalat" w:cs="Sylfaen"/>
          <w:bCs/>
          <w:sz w:val="18"/>
          <w:szCs w:val="18"/>
          <w:lang w:val="pt-BR"/>
        </w:rPr>
      </w:pPr>
      <w:r w:rsidRPr="005E1F72">
        <w:rPr>
          <w:rFonts w:ascii="GHEA Grapalat" w:hAnsi="GHEA Grapalat" w:cs="Sylfaen"/>
          <w:bCs/>
          <w:sz w:val="18"/>
          <w:szCs w:val="18"/>
        </w:rPr>
        <w:t>контракта</w:t>
      </w:r>
      <w:r w:rsidRPr="00F32F71">
        <w:rPr>
          <w:rFonts w:ascii="GHEA Grapalat" w:hAnsi="GHEA Grapalat" w:cs="Sylfaen"/>
          <w:bCs/>
          <w:sz w:val="18"/>
          <w:szCs w:val="18"/>
          <w:lang w:val="pt-BR"/>
        </w:rPr>
        <w:t xml:space="preserve"> </w:t>
      </w:r>
      <w:r w:rsidRPr="005E1F72">
        <w:rPr>
          <w:rFonts w:ascii="GHEA Grapalat" w:hAnsi="GHEA Grapalat" w:cs="Sylfaen"/>
          <w:bCs/>
          <w:sz w:val="18"/>
          <w:szCs w:val="18"/>
        </w:rPr>
        <w:t>результат</w:t>
      </w:r>
      <w:r w:rsidRPr="00F32F71">
        <w:rPr>
          <w:rFonts w:ascii="GHEA Grapalat" w:hAnsi="GHEA Grapalat" w:cs="Sylfaen"/>
          <w:bCs/>
          <w:sz w:val="18"/>
          <w:szCs w:val="18"/>
          <w:lang w:val="pt-BR"/>
        </w:rPr>
        <w:t xml:space="preserve"> </w:t>
      </w:r>
      <w:r w:rsidRPr="005E1F72">
        <w:rPr>
          <w:rFonts w:ascii="GHEA Grapalat" w:hAnsi="GHEA Grapalat" w:cs="Sylfaen"/>
          <w:bCs/>
          <w:sz w:val="18"/>
          <w:szCs w:val="18"/>
        </w:rPr>
        <w:t>Покупателю</w:t>
      </w:r>
      <w:r w:rsidRPr="00F32F71">
        <w:rPr>
          <w:rFonts w:ascii="GHEA Grapalat" w:hAnsi="GHEA Grapalat" w:cs="Sylfaen"/>
          <w:bCs/>
          <w:sz w:val="18"/>
          <w:szCs w:val="18"/>
          <w:lang w:val="pt-BR"/>
        </w:rPr>
        <w:t xml:space="preserve"> </w:t>
      </w:r>
      <w:r w:rsidRPr="005E1F72">
        <w:rPr>
          <w:rFonts w:ascii="GHEA Grapalat" w:hAnsi="GHEA Grapalat" w:cs="Sylfaen"/>
          <w:bCs/>
          <w:sz w:val="18"/>
          <w:szCs w:val="18"/>
        </w:rPr>
        <w:t>доставить</w:t>
      </w:r>
      <w:r w:rsidRPr="00F32F71">
        <w:rPr>
          <w:rFonts w:ascii="GHEA Grapalat" w:hAnsi="GHEA Grapalat" w:cs="Sylfaen"/>
          <w:bCs/>
          <w:sz w:val="18"/>
          <w:szCs w:val="18"/>
          <w:lang w:val="pt-BR"/>
        </w:rPr>
        <w:t xml:space="preserve"> </w:t>
      </w:r>
      <w:r w:rsidRPr="005E1F72">
        <w:rPr>
          <w:rFonts w:ascii="GHEA Grapalat" w:hAnsi="GHEA Grapalat" w:cs="Sylfaen"/>
          <w:bCs/>
          <w:sz w:val="18"/>
          <w:szCs w:val="18"/>
        </w:rPr>
        <w:t>факт</w:t>
      </w:r>
      <w:r w:rsidRPr="00F32F71">
        <w:rPr>
          <w:rFonts w:ascii="GHEA Grapalat" w:hAnsi="GHEA Grapalat" w:cs="Sylfaen"/>
          <w:bCs/>
          <w:sz w:val="18"/>
          <w:szCs w:val="18"/>
          <w:lang w:val="pt-BR"/>
        </w:rPr>
        <w:t xml:space="preserve"> </w:t>
      </w:r>
      <w:r w:rsidRPr="005E1F72">
        <w:rPr>
          <w:rFonts w:ascii="GHEA Grapalat" w:hAnsi="GHEA Grapalat" w:cs="Sylfaen"/>
          <w:bCs/>
          <w:sz w:val="18"/>
          <w:szCs w:val="18"/>
        </w:rPr>
        <w:t>исправить</w:t>
      </w:r>
      <w:r w:rsidRPr="00F32F71">
        <w:rPr>
          <w:rFonts w:ascii="GHEA Grapalat" w:hAnsi="GHEA Grapalat" w:cs="Sylfaen"/>
          <w:bCs/>
          <w:sz w:val="18"/>
          <w:szCs w:val="18"/>
          <w:lang w:val="pt-BR"/>
        </w:rPr>
        <w:t xml:space="preserve"> </w:t>
      </w:r>
      <w:r w:rsidRPr="005E1F72">
        <w:rPr>
          <w:rFonts w:ascii="GHEA Grapalat" w:hAnsi="GHEA Grapalat" w:cs="Sylfaen"/>
          <w:bCs/>
          <w:sz w:val="18"/>
          <w:szCs w:val="18"/>
        </w:rPr>
        <w:t>касательно</w:t>
      </w:r>
      <w:r w:rsidRPr="00F32F71">
        <w:rPr>
          <w:rFonts w:ascii="GHEA Grapalat" w:hAnsi="GHEA Grapalat" w:cs="Sylfaen"/>
          <w:bCs/>
          <w:sz w:val="18"/>
          <w:szCs w:val="18"/>
          <w:lang w:val="pt-BR"/>
        </w:rPr>
        <w:t xml:space="preserve">                                                                                                                               </w:t>
      </w:r>
    </w:p>
    <w:p w:rsidR="00071D1C" w:rsidRPr="00F32F71" w:rsidRDefault="00071D1C" w:rsidP="00EF3662">
      <w:pPr>
        <w:jc w:val="center"/>
        <w:rPr>
          <w:rFonts w:ascii="GHEA Grapalat" w:hAnsi="GHEA Grapalat" w:cs="Sylfaen"/>
          <w:b/>
          <w:bCs/>
          <w:sz w:val="18"/>
          <w:szCs w:val="18"/>
          <w:lang w:val="pt-BR"/>
        </w:rPr>
      </w:pPr>
      <w:r w:rsidRPr="00F32F71">
        <w:rPr>
          <w:rFonts w:ascii="GHEA Grapalat" w:hAnsi="GHEA Grapalat" w:cs="Sylfaen"/>
          <w:bCs/>
          <w:sz w:val="18"/>
          <w:szCs w:val="18"/>
          <w:lang w:val="pt-BR"/>
        </w:rPr>
        <w:t xml:space="preserve">                                                                                                                        </w:t>
      </w:r>
    </w:p>
    <w:p w:rsidR="00071D1C" w:rsidRPr="00F32F71" w:rsidRDefault="00071D1C" w:rsidP="00EF3662">
      <w:pPr>
        <w:tabs>
          <w:tab w:val="left" w:pos="360"/>
          <w:tab w:val="left" w:pos="540"/>
        </w:tabs>
        <w:rPr>
          <w:rFonts w:ascii="GHEA Grapalat" w:hAnsi="GHEA Grapalat" w:cs="Sylfaen"/>
          <w:sz w:val="18"/>
          <w:szCs w:val="22"/>
          <w:lang w:val="pt-BR"/>
        </w:rPr>
      </w:pPr>
    </w:p>
    <w:p w:rsidR="000F494F" w:rsidRPr="00F32F71" w:rsidRDefault="00071D1C" w:rsidP="000F494F">
      <w:pPr>
        <w:tabs>
          <w:tab w:val="left" w:pos="360"/>
          <w:tab w:val="left" w:pos="540"/>
        </w:tabs>
        <w:ind w:left="-540" w:firstLine="180"/>
        <w:jc w:val="both"/>
        <w:rPr>
          <w:rFonts w:ascii="GHEA Grapalat" w:hAnsi="GHEA Grapalat" w:cs="Sylfaen"/>
          <w:sz w:val="20"/>
          <w:lang w:val="pt-BR"/>
        </w:rPr>
      </w:pPr>
      <w:r w:rsidRPr="00F32F71">
        <w:rPr>
          <w:rFonts w:ascii="GHEA Grapalat" w:hAnsi="GHEA Grapalat" w:cs="Sylfaen"/>
          <w:sz w:val="20"/>
          <w:lang w:val="pt-BR"/>
        </w:rPr>
        <w:tab/>
      </w:r>
      <w:r w:rsidRPr="005E1F72">
        <w:rPr>
          <w:rFonts w:ascii="GHEA Grapalat" w:hAnsi="GHEA Grapalat" w:cs="Sylfaen"/>
          <w:sz w:val="20"/>
          <w:lang w:val="hy-AM"/>
        </w:rPr>
        <w:t xml:space="preserve">Настоящим </w:t>
      </w:r>
      <w:r w:rsidRPr="005E1F72">
        <w:rPr>
          <w:rFonts w:ascii="GHEA Grapalat" w:hAnsi="GHEA Grapalat" w:cs="Sylfaen"/>
          <w:sz w:val="20"/>
        </w:rPr>
        <w:t>записано</w:t>
      </w:r>
      <w:r w:rsidRPr="00F32F71">
        <w:rPr>
          <w:rFonts w:ascii="GHEA Grapalat" w:hAnsi="GHEA Grapalat" w:cs="Sylfaen"/>
          <w:sz w:val="20"/>
          <w:lang w:val="pt-BR"/>
        </w:rPr>
        <w:t xml:space="preserve"> </w:t>
      </w:r>
      <w:r w:rsidRPr="005E1F72">
        <w:rPr>
          <w:rFonts w:ascii="GHEA Grapalat" w:hAnsi="GHEA Grapalat" w:cs="Sylfaen"/>
          <w:sz w:val="20"/>
        </w:rPr>
        <w:t xml:space="preserve">это </w:t>
      </w:r>
      <w:r w:rsidRPr="005E1F72">
        <w:rPr>
          <w:rFonts w:ascii="GHEA Grapalat" w:hAnsi="GHEA Grapalat" w:cs="Sylfaen"/>
          <w:sz w:val="20"/>
          <w:lang w:val="hy-AM"/>
        </w:rPr>
        <w:t>что</w:t>
      </w:r>
      <w:r w:rsidR="000F494F" w:rsidRPr="00F32F71">
        <w:rPr>
          <w:rFonts w:ascii="GHEA Grapalat" w:hAnsi="GHEA Grapalat" w:cs="Sylfaen"/>
          <w:sz w:val="20"/>
          <w:u w:val="single"/>
          <w:lang w:val="pt-BR"/>
        </w:rPr>
        <w:tab/>
      </w:r>
      <w:r w:rsidR="000F494F" w:rsidRPr="00F32F71">
        <w:rPr>
          <w:rFonts w:ascii="GHEA Grapalat" w:hAnsi="GHEA Grapalat" w:cs="Sylfaen"/>
          <w:sz w:val="20"/>
          <w:u w:val="single"/>
          <w:lang w:val="pt-BR"/>
        </w:rPr>
        <w:tab/>
        <w:t xml:space="preserve">        </w:t>
      </w:r>
      <w:r w:rsidR="000F494F" w:rsidRPr="00F32F71">
        <w:rPr>
          <w:rFonts w:ascii="GHEA Grapalat" w:hAnsi="GHEA Grapalat" w:cs="Sylfaen"/>
          <w:sz w:val="20"/>
          <w:lang w:val="pt-BR"/>
        </w:rPr>
        <w:t xml:space="preserve">( </w:t>
      </w:r>
      <w:r w:rsidRPr="005E1F72">
        <w:rPr>
          <w:rFonts w:ascii="GHEA Grapalat" w:hAnsi="GHEA Grapalat" w:cs="Sylfaen"/>
          <w:sz w:val="20"/>
        </w:rPr>
        <w:t xml:space="preserve">далее </w:t>
      </w:r>
      <w:r w:rsidRPr="00F32F71">
        <w:rPr>
          <w:rFonts w:ascii="GHEA Grapalat" w:hAnsi="GHEA Grapalat" w:cs="Sylfaen"/>
          <w:sz w:val="20"/>
          <w:lang w:val="pt-BR"/>
        </w:rPr>
        <w:t xml:space="preserve">: </w:t>
      </w:r>
      <w:r w:rsidRPr="005E1F72">
        <w:rPr>
          <w:rFonts w:ascii="GHEA Grapalat" w:hAnsi="GHEA Grapalat" w:cs="Sylfaen"/>
          <w:sz w:val="20"/>
        </w:rPr>
        <w:t xml:space="preserve">Покупатель </w:t>
      </w:r>
      <w:r w:rsidRPr="00F32F71">
        <w:rPr>
          <w:rFonts w:ascii="GHEA Grapalat" w:hAnsi="GHEA Grapalat" w:cs="Sylfaen"/>
          <w:sz w:val="20"/>
          <w:lang w:val="pt-BR"/>
        </w:rPr>
        <w:t>) и</w:t>
      </w:r>
      <w:r w:rsidRPr="005E1F72">
        <w:rPr>
          <w:rFonts w:ascii="GHEA Grapalat" w:hAnsi="GHEA Grapalat" w:cs="Sylfaen"/>
          <w:sz w:val="20"/>
        </w:rPr>
        <w:t>​</w:t>
      </w:r>
      <w:r w:rsidR="000F494F" w:rsidRPr="00F32F71">
        <w:rPr>
          <w:rFonts w:ascii="GHEA Grapalat" w:hAnsi="GHEA Grapalat" w:cs="Sylfaen"/>
          <w:sz w:val="20"/>
          <w:lang w:val="pt-BR"/>
        </w:rPr>
        <w:t xml:space="preserve"> </w:t>
      </w:r>
      <w:r w:rsidR="000F494F" w:rsidRPr="00F32F71">
        <w:rPr>
          <w:rFonts w:ascii="GHEA Grapalat" w:hAnsi="GHEA Grapalat" w:cs="Sylfaen"/>
          <w:sz w:val="20"/>
          <w:u w:val="single"/>
          <w:lang w:val="pt-BR"/>
        </w:rPr>
        <w:tab/>
      </w:r>
      <w:r w:rsidR="000F494F" w:rsidRPr="00F32F71">
        <w:rPr>
          <w:rFonts w:ascii="GHEA Grapalat" w:hAnsi="GHEA Grapalat" w:cs="Sylfaen"/>
          <w:sz w:val="20"/>
          <w:u w:val="single"/>
          <w:lang w:val="pt-BR"/>
        </w:rPr>
        <w:tab/>
      </w:r>
      <w:r w:rsidR="000F494F" w:rsidRPr="00F32F71">
        <w:rPr>
          <w:rFonts w:ascii="GHEA Grapalat" w:hAnsi="GHEA Grapalat" w:cs="Sylfaen"/>
          <w:sz w:val="20"/>
          <w:u w:val="single"/>
          <w:lang w:val="pt-BR"/>
        </w:rPr>
        <w:tab/>
      </w:r>
      <w:r w:rsidR="000F494F" w:rsidRPr="00F32F71">
        <w:rPr>
          <w:rFonts w:ascii="GHEA Grapalat" w:hAnsi="GHEA Grapalat" w:cs="Sylfaen"/>
          <w:sz w:val="20"/>
          <w:u w:val="single"/>
          <w:lang w:val="pt-BR"/>
        </w:rPr>
        <w:tab/>
      </w:r>
    </w:p>
    <w:p w:rsidR="00071D1C" w:rsidRPr="00F32F71" w:rsidRDefault="000F494F" w:rsidP="000F494F">
      <w:pPr>
        <w:tabs>
          <w:tab w:val="left" w:pos="360"/>
          <w:tab w:val="left" w:pos="540"/>
        </w:tabs>
        <w:ind w:left="-540" w:firstLine="180"/>
        <w:jc w:val="both"/>
        <w:rPr>
          <w:rFonts w:ascii="GHEA Grapalat" w:hAnsi="GHEA Grapalat" w:cs="Sylfaen"/>
          <w:sz w:val="12"/>
          <w:szCs w:val="16"/>
          <w:lang w:val="pt-BR"/>
        </w:rPr>
      </w:pPr>
      <w:r w:rsidRPr="00F32F71">
        <w:rPr>
          <w:rFonts w:ascii="GHEA Grapalat" w:hAnsi="GHEA Grapalat" w:cs="Sylfaen"/>
          <w:sz w:val="20"/>
          <w:lang w:val="pt-BR"/>
        </w:rPr>
        <w:tab/>
      </w:r>
      <w:r w:rsidRPr="00F32F71">
        <w:rPr>
          <w:rFonts w:ascii="GHEA Grapalat" w:hAnsi="GHEA Grapalat" w:cs="Sylfaen"/>
          <w:sz w:val="20"/>
          <w:lang w:val="pt-BR"/>
        </w:rPr>
        <w:tab/>
      </w:r>
      <w:r w:rsidRPr="00F32F71">
        <w:rPr>
          <w:rFonts w:ascii="GHEA Grapalat" w:hAnsi="GHEA Grapalat" w:cs="Sylfaen"/>
          <w:sz w:val="20"/>
          <w:lang w:val="pt-BR"/>
        </w:rPr>
        <w:tab/>
      </w:r>
      <w:r w:rsidRPr="00F32F71">
        <w:rPr>
          <w:rFonts w:ascii="GHEA Grapalat" w:hAnsi="GHEA Grapalat" w:cs="Sylfaen"/>
          <w:sz w:val="20"/>
          <w:lang w:val="pt-BR"/>
        </w:rPr>
        <w:tab/>
      </w:r>
      <w:r w:rsidRPr="00F32F71">
        <w:rPr>
          <w:rFonts w:ascii="GHEA Grapalat" w:hAnsi="GHEA Grapalat" w:cs="Sylfaen"/>
          <w:sz w:val="20"/>
          <w:lang w:val="pt-BR"/>
        </w:rPr>
        <w:tab/>
      </w:r>
      <w:r w:rsidRPr="00F32F71">
        <w:rPr>
          <w:rFonts w:ascii="GHEA Grapalat" w:hAnsi="GHEA Grapalat" w:cs="Sylfaen"/>
          <w:sz w:val="20"/>
          <w:lang w:val="pt-BR"/>
        </w:rPr>
        <w:tab/>
        <w:t xml:space="preserve">       </w:t>
      </w:r>
      <w:r w:rsidR="00071D1C" w:rsidRPr="00F32F71">
        <w:rPr>
          <w:rFonts w:ascii="GHEA Grapalat" w:hAnsi="GHEA Grapalat" w:cs="Sylfaen"/>
          <w:sz w:val="20"/>
          <w:lang w:val="pt-BR"/>
        </w:rPr>
        <w:t xml:space="preserve"> </w:t>
      </w:r>
      <w:r w:rsidRPr="005E1F72">
        <w:rPr>
          <w:rFonts w:ascii="GHEA Grapalat" w:hAnsi="GHEA Grapalat" w:cs="Sylfaen"/>
          <w:sz w:val="12"/>
          <w:szCs w:val="16"/>
        </w:rPr>
        <w:t>Покупатель:</w:t>
      </w:r>
      <w:r w:rsidRPr="00F32F71">
        <w:rPr>
          <w:rFonts w:ascii="GHEA Grapalat" w:hAnsi="GHEA Grapalat" w:cs="Sylfaen"/>
          <w:sz w:val="12"/>
          <w:szCs w:val="16"/>
          <w:lang w:val="pt-BR"/>
        </w:rPr>
        <w:t xml:space="preserve"> </w:t>
      </w:r>
      <w:r w:rsidRPr="005E1F72">
        <w:rPr>
          <w:rFonts w:ascii="GHEA Grapalat" w:hAnsi="GHEA Grapalat" w:cs="Sylfaen"/>
          <w:sz w:val="12"/>
          <w:szCs w:val="16"/>
        </w:rPr>
        <w:t>имя:</w:t>
      </w:r>
      <w:r w:rsidR="00071D1C" w:rsidRPr="00F32F71">
        <w:rPr>
          <w:rFonts w:ascii="GHEA Grapalat" w:hAnsi="GHEA Grapalat" w:cs="Sylfaen"/>
          <w:sz w:val="12"/>
          <w:szCs w:val="16"/>
          <w:lang w:val="pt-BR"/>
        </w:rPr>
        <w:t xml:space="preserve">     </w:t>
      </w:r>
      <w:r w:rsidRPr="00F32F71">
        <w:rPr>
          <w:rFonts w:ascii="GHEA Grapalat" w:hAnsi="GHEA Grapalat" w:cs="Sylfaen"/>
          <w:sz w:val="12"/>
          <w:szCs w:val="16"/>
          <w:lang w:val="pt-BR"/>
        </w:rPr>
        <w:tab/>
      </w:r>
      <w:r w:rsidRPr="00F32F71">
        <w:rPr>
          <w:rFonts w:ascii="GHEA Grapalat" w:hAnsi="GHEA Grapalat" w:cs="Sylfaen"/>
          <w:sz w:val="12"/>
          <w:szCs w:val="16"/>
          <w:lang w:val="pt-BR"/>
        </w:rPr>
        <w:tab/>
      </w:r>
      <w:r w:rsidRPr="00F32F71">
        <w:rPr>
          <w:rFonts w:ascii="GHEA Grapalat" w:hAnsi="GHEA Grapalat" w:cs="Sylfaen"/>
          <w:sz w:val="12"/>
          <w:szCs w:val="16"/>
          <w:lang w:val="pt-BR"/>
        </w:rPr>
        <w:tab/>
      </w:r>
      <w:r w:rsidRPr="00F32F71">
        <w:rPr>
          <w:rFonts w:ascii="GHEA Grapalat" w:hAnsi="GHEA Grapalat" w:cs="Sylfaen"/>
          <w:sz w:val="12"/>
          <w:szCs w:val="16"/>
          <w:lang w:val="pt-BR"/>
        </w:rPr>
        <w:tab/>
        <w:t xml:space="preserve">            </w:t>
      </w:r>
      <w:r w:rsidRPr="005E1F72">
        <w:rPr>
          <w:rFonts w:ascii="GHEA Grapalat" w:hAnsi="GHEA Grapalat" w:cs="Sylfaen"/>
          <w:sz w:val="12"/>
          <w:szCs w:val="16"/>
        </w:rPr>
        <w:t>Продавец:</w:t>
      </w:r>
      <w:r w:rsidRPr="00F32F71">
        <w:rPr>
          <w:rFonts w:ascii="GHEA Grapalat" w:hAnsi="GHEA Grapalat" w:cs="Sylfaen"/>
          <w:sz w:val="12"/>
          <w:szCs w:val="16"/>
          <w:lang w:val="pt-BR"/>
        </w:rPr>
        <w:t xml:space="preserve"> </w:t>
      </w:r>
      <w:r w:rsidRPr="005E1F72">
        <w:rPr>
          <w:rFonts w:ascii="GHEA Grapalat" w:hAnsi="GHEA Grapalat" w:cs="Sylfaen"/>
          <w:sz w:val="12"/>
          <w:szCs w:val="16"/>
        </w:rPr>
        <w:t>имя:</w:t>
      </w:r>
      <w:r w:rsidRPr="00F32F71">
        <w:rPr>
          <w:rFonts w:ascii="GHEA Grapalat" w:hAnsi="GHEA Grapalat" w:cs="Sylfaen"/>
          <w:sz w:val="12"/>
          <w:szCs w:val="16"/>
          <w:lang w:val="pt-BR"/>
        </w:rPr>
        <w:tab/>
      </w:r>
    </w:p>
    <w:p w:rsidR="00071D1C" w:rsidRPr="005E1F72" w:rsidRDefault="00071D1C" w:rsidP="00EF3662">
      <w:pPr>
        <w:tabs>
          <w:tab w:val="left" w:pos="360"/>
          <w:tab w:val="left" w:pos="540"/>
        </w:tabs>
        <w:ind w:right="-360"/>
        <w:jc w:val="both"/>
        <w:rPr>
          <w:rFonts w:ascii="GHEA Grapalat" w:hAnsi="GHEA Grapalat" w:cs="Sylfaen"/>
          <w:sz w:val="20"/>
          <w:u w:val="single"/>
          <w:lang w:val="hy-AM"/>
        </w:rPr>
      </w:pPr>
      <w:r w:rsidRPr="005E1F72">
        <w:rPr>
          <w:rFonts w:ascii="GHEA Grapalat" w:hAnsi="GHEA Grapalat" w:cs="Sylfaen"/>
          <w:sz w:val="20"/>
          <w:lang w:val="hy-AM"/>
        </w:rPr>
        <w:t xml:space="preserve">(далее: </w:t>
      </w:r>
      <w:r w:rsidRPr="005E1F72">
        <w:rPr>
          <w:rFonts w:ascii="GHEA Grapalat" w:hAnsi="GHEA Grapalat" w:cs="Sylfaen"/>
          <w:sz w:val="20"/>
        </w:rPr>
        <w:t xml:space="preserve">Продавец </w:t>
      </w:r>
      <w:r w:rsidRPr="005E1F72">
        <w:rPr>
          <w:rFonts w:ascii="GHEA Grapalat" w:hAnsi="GHEA Grapalat" w:cs="Sylfaen"/>
          <w:sz w:val="20"/>
          <w:lang w:val="hy-AM"/>
        </w:rPr>
        <w:t>)</w:t>
      </w:r>
      <w:r w:rsidRPr="00F32F71">
        <w:rPr>
          <w:rFonts w:ascii="GHEA Grapalat" w:hAnsi="GHEA Grapalat" w:cs="Sylfaen"/>
          <w:sz w:val="20"/>
          <w:lang w:val="pt-BR"/>
        </w:rPr>
        <w:t xml:space="preserve"> </w:t>
      </w:r>
      <w:r w:rsidRPr="005E1F72">
        <w:rPr>
          <w:rFonts w:ascii="GHEA Grapalat" w:hAnsi="GHEA Grapalat" w:cs="Sylfaen"/>
          <w:sz w:val="20"/>
        </w:rPr>
        <w:t xml:space="preserve">между </w:t>
      </w:r>
      <w:r w:rsidRPr="00F32F71">
        <w:rPr>
          <w:rFonts w:ascii="GHEA Grapalat" w:hAnsi="GHEA Grapalat" w:cs="Sylfaen"/>
          <w:sz w:val="20"/>
          <w:lang w:val="pt-BR"/>
        </w:rPr>
        <w:t xml:space="preserve">20 </w:t>
      </w:r>
      <w:r w:rsidR="000F494F" w:rsidRPr="00F32F71">
        <w:rPr>
          <w:rFonts w:ascii="GHEA Grapalat" w:hAnsi="GHEA Grapalat" w:cs="Sylfaen"/>
          <w:sz w:val="20"/>
          <w:u w:val="single"/>
          <w:lang w:val="pt-BR"/>
        </w:rPr>
        <w:tab/>
      </w:r>
      <w:r w:rsidR="000F494F" w:rsidRPr="00F32F71">
        <w:rPr>
          <w:rFonts w:ascii="GHEA Grapalat" w:hAnsi="GHEA Grapalat" w:cs="Sylfaen"/>
          <w:sz w:val="20"/>
          <w:u w:val="single"/>
          <w:lang w:val="pt-BR"/>
        </w:rPr>
        <w:tab/>
      </w:r>
      <w:r w:rsidR="000F494F" w:rsidRPr="00F32F71">
        <w:rPr>
          <w:rFonts w:ascii="GHEA Grapalat" w:hAnsi="GHEA Grapalat" w:cs="Sylfaen"/>
          <w:sz w:val="20"/>
          <w:u w:val="single"/>
          <w:lang w:val="pt-BR"/>
        </w:rPr>
        <w:tab/>
      </w:r>
      <w:r w:rsidR="000F494F" w:rsidRPr="00F32F71">
        <w:rPr>
          <w:rFonts w:ascii="GHEA Grapalat" w:hAnsi="GHEA Grapalat" w:cs="Sylfaen"/>
          <w:sz w:val="20"/>
          <w:u w:val="single"/>
          <w:lang w:val="pt-BR"/>
        </w:rPr>
        <w:tab/>
      </w:r>
      <w:r w:rsidRPr="005E1F72">
        <w:rPr>
          <w:rFonts w:ascii="GHEA Grapalat" w:hAnsi="GHEA Grapalat" w:cs="Sylfaen"/>
          <w:sz w:val="20"/>
          <w:lang w:val="hy-AM"/>
        </w:rPr>
        <w:t>N запечатан</w:t>
      </w:r>
      <w:r w:rsidR="000F494F" w:rsidRPr="005E1F72">
        <w:rPr>
          <w:rFonts w:ascii="GHEA Grapalat" w:hAnsi="GHEA Grapalat" w:cs="Sylfaen"/>
          <w:sz w:val="20"/>
          <w:u w:val="single"/>
          <w:lang w:val="hy-AM"/>
        </w:rPr>
        <w:tab/>
      </w:r>
      <w:r w:rsidR="000F494F" w:rsidRPr="005E1F72">
        <w:rPr>
          <w:rFonts w:ascii="GHEA Grapalat" w:hAnsi="GHEA Grapalat" w:cs="Sylfaen"/>
          <w:sz w:val="20"/>
          <w:u w:val="single"/>
          <w:lang w:val="hy-AM"/>
        </w:rPr>
        <w:tab/>
      </w:r>
      <w:r w:rsidR="000F494F" w:rsidRPr="005E1F72">
        <w:rPr>
          <w:rFonts w:ascii="GHEA Grapalat" w:hAnsi="GHEA Grapalat" w:cs="Sylfaen"/>
          <w:sz w:val="20"/>
          <w:u w:val="single"/>
          <w:lang w:val="hy-AM"/>
        </w:rPr>
        <w:tab/>
      </w:r>
      <w:r w:rsidR="000F494F" w:rsidRPr="005E1F72">
        <w:rPr>
          <w:rFonts w:ascii="GHEA Grapalat" w:hAnsi="GHEA Grapalat" w:cs="Sylfaen"/>
          <w:sz w:val="20"/>
          <w:u w:val="single"/>
          <w:lang w:val="hy-AM"/>
        </w:rPr>
        <w:tab/>
      </w:r>
    </w:p>
    <w:p w:rsidR="000F494F" w:rsidRPr="005E1F72" w:rsidRDefault="000F494F" w:rsidP="00EF3662">
      <w:pPr>
        <w:tabs>
          <w:tab w:val="left" w:pos="360"/>
          <w:tab w:val="left" w:pos="540"/>
        </w:tabs>
        <w:ind w:right="-360"/>
        <w:jc w:val="both"/>
        <w:rPr>
          <w:rFonts w:ascii="GHEA Grapalat" w:hAnsi="GHEA Grapalat" w:cs="Sylfaen"/>
          <w:sz w:val="12"/>
          <w:szCs w:val="16"/>
          <w:lang w:val="hy-AM"/>
        </w:rPr>
      </w:pPr>
      <w:r w:rsidRPr="005E1F72">
        <w:rPr>
          <w:rFonts w:ascii="GHEA Grapalat" w:hAnsi="GHEA Grapalat" w:cs="Sylfaen"/>
          <w:sz w:val="12"/>
          <w:szCs w:val="16"/>
          <w:lang w:val="hy-AM"/>
        </w:rPr>
        <w:tab/>
      </w:r>
      <w:r w:rsidRPr="005E1F72">
        <w:rPr>
          <w:rFonts w:ascii="GHEA Grapalat" w:hAnsi="GHEA Grapalat" w:cs="Sylfaen"/>
          <w:sz w:val="12"/>
          <w:szCs w:val="16"/>
          <w:lang w:val="hy-AM"/>
        </w:rPr>
        <w:tab/>
      </w:r>
      <w:r w:rsidRPr="005E1F72">
        <w:rPr>
          <w:rFonts w:ascii="GHEA Grapalat" w:hAnsi="GHEA Grapalat" w:cs="Sylfaen"/>
          <w:sz w:val="12"/>
          <w:szCs w:val="16"/>
          <w:lang w:val="hy-AM"/>
        </w:rPr>
        <w:tab/>
      </w:r>
      <w:r w:rsidRPr="005E1F72">
        <w:rPr>
          <w:rFonts w:ascii="GHEA Grapalat" w:hAnsi="GHEA Grapalat" w:cs="Sylfaen"/>
          <w:sz w:val="12"/>
          <w:szCs w:val="16"/>
          <w:lang w:val="hy-AM"/>
        </w:rPr>
        <w:tab/>
      </w:r>
      <w:r w:rsidRPr="005E1F72">
        <w:rPr>
          <w:rFonts w:ascii="GHEA Grapalat" w:hAnsi="GHEA Grapalat" w:cs="Sylfaen"/>
          <w:sz w:val="12"/>
          <w:szCs w:val="16"/>
          <w:lang w:val="hy-AM"/>
        </w:rPr>
        <w:tab/>
      </w:r>
      <w:r w:rsidRPr="005E1F72">
        <w:rPr>
          <w:rFonts w:ascii="GHEA Grapalat" w:hAnsi="GHEA Grapalat" w:cs="Sylfaen"/>
          <w:sz w:val="12"/>
          <w:szCs w:val="16"/>
          <w:lang w:val="hy-AM"/>
        </w:rPr>
        <w:tab/>
      </w:r>
      <w:r w:rsidRPr="005E1F72">
        <w:rPr>
          <w:rFonts w:ascii="GHEA Grapalat" w:hAnsi="GHEA Grapalat" w:cs="Sylfaen"/>
          <w:sz w:val="12"/>
          <w:szCs w:val="16"/>
          <w:lang w:val="hy-AM"/>
        </w:rPr>
        <w:tab/>
        <w:t xml:space="preserve">дата заключения договора, </w:t>
      </w:r>
      <w:r w:rsidRPr="005E1F72">
        <w:rPr>
          <w:rFonts w:ascii="GHEA Grapalat" w:hAnsi="GHEA Grapalat" w:cs="Sylfaen"/>
          <w:sz w:val="12"/>
          <w:szCs w:val="16"/>
          <w:lang w:val="hy-AM"/>
        </w:rPr>
        <w:tab/>
      </w:r>
      <w:r w:rsidRPr="005E1F72">
        <w:rPr>
          <w:rFonts w:ascii="GHEA Grapalat" w:hAnsi="GHEA Grapalat" w:cs="Sylfaen"/>
          <w:sz w:val="12"/>
          <w:szCs w:val="16"/>
          <w:lang w:val="hy-AM"/>
        </w:rPr>
        <w:tab/>
      </w:r>
      <w:r w:rsidRPr="005E1F72">
        <w:rPr>
          <w:rFonts w:ascii="GHEA Grapalat" w:hAnsi="GHEA Grapalat" w:cs="Sylfaen"/>
          <w:sz w:val="12"/>
          <w:szCs w:val="16"/>
          <w:lang w:val="hy-AM"/>
        </w:rPr>
        <w:tab/>
        <w:t>номер договора</w:t>
      </w:r>
      <w:r w:rsidRPr="005E1F72">
        <w:rPr>
          <w:rFonts w:ascii="GHEA Grapalat" w:hAnsi="GHEA Grapalat" w:cs="Sylfaen"/>
          <w:sz w:val="12"/>
          <w:szCs w:val="16"/>
          <w:lang w:val="hy-AM"/>
        </w:rPr>
        <w:tab/>
      </w:r>
      <w:r w:rsidRPr="005E1F72">
        <w:rPr>
          <w:rFonts w:ascii="GHEA Grapalat" w:hAnsi="GHEA Grapalat" w:cs="Sylfaen"/>
          <w:sz w:val="12"/>
          <w:szCs w:val="16"/>
          <w:lang w:val="hy-AM"/>
        </w:rPr>
        <w:tab/>
      </w:r>
    </w:p>
    <w:p w:rsidR="00071D1C" w:rsidRPr="005E1F72" w:rsidRDefault="00071D1C" w:rsidP="00EF3662">
      <w:pPr>
        <w:tabs>
          <w:tab w:val="left" w:pos="360"/>
          <w:tab w:val="left" w:pos="540"/>
        </w:tabs>
        <w:jc w:val="both"/>
        <w:rPr>
          <w:rFonts w:ascii="GHEA Grapalat" w:hAnsi="GHEA Grapalat" w:cs="Sylfaen"/>
          <w:sz w:val="20"/>
          <w:lang w:val="hy-AM"/>
        </w:rPr>
      </w:pPr>
      <w:r w:rsidRPr="005E1F72">
        <w:rPr>
          <w:rFonts w:ascii="GHEA Grapalat" w:hAnsi="GHEA Grapalat" w:cs="Sylfaen"/>
          <w:sz w:val="20"/>
          <w:lang w:val="hy-AM"/>
        </w:rPr>
        <w:t xml:space="preserve">в рамках договора Продавец 20 </w:t>
      </w:r>
      <w:r w:rsidR="000F494F" w:rsidRPr="005E1F72">
        <w:rPr>
          <w:rFonts w:ascii="GHEA Grapalat" w:hAnsi="GHEA Grapalat" w:cs="Sylfaen"/>
          <w:sz w:val="20"/>
          <w:u w:val="single"/>
          <w:lang w:val="hy-AM"/>
        </w:rPr>
        <w:tab/>
      </w:r>
      <w:r w:rsidR="000F494F" w:rsidRPr="005E1F72">
        <w:rPr>
          <w:rFonts w:ascii="GHEA Grapalat" w:hAnsi="GHEA Grapalat" w:cs="Sylfaen"/>
          <w:sz w:val="20"/>
          <w:u w:val="single"/>
          <w:lang w:val="hy-AM"/>
        </w:rPr>
        <w:tab/>
      </w:r>
      <w:r w:rsidR="000F494F" w:rsidRPr="005E1F72">
        <w:rPr>
          <w:rFonts w:ascii="GHEA Grapalat" w:hAnsi="GHEA Grapalat" w:cs="Sylfaen"/>
          <w:sz w:val="20"/>
          <w:u w:val="single"/>
          <w:lang w:val="hy-AM"/>
        </w:rPr>
        <w:tab/>
      </w:r>
      <w:r w:rsidRPr="005E1F72">
        <w:rPr>
          <w:rFonts w:ascii="GHEA Grapalat" w:hAnsi="GHEA Grapalat" w:cs="Sylfaen"/>
          <w:sz w:val="20"/>
          <w:lang w:val="hy-AM"/>
        </w:rPr>
        <w:t>доставил Покупателю в целях сдачи-приемки следующую продукцию.</w:t>
      </w:r>
    </w:p>
    <w:p w:rsidR="00071D1C" w:rsidRPr="005E1F72" w:rsidRDefault="00071D1C" w:rsidP="00EF3662">
      <w:pPr>
        <w:tabs>
          <w:tab w:val="left" w:pos="2972"/>
        </w:tabs>
        <w:jc w:val="both"/>
        <w:rPr>
          <w:rFonts w:ascii="GHEA Grapalat" w:hAnsi="GHEA Grapalat" w:cs="Sylfaen"/>
          <w:sz w:val="20"/>
          <w:lang w:val="hy-AM"/>
        </w:rPr>
      </w:pPr>
      <w:r w:rsidRPr="005E1F72">
        <w:rPr>
          <w:rFonts w:ascii="GHEA Grapalat" w:hAnsi="GHEA Grapalat" w:cs="Sylfaen"/>
          <w:sz w:val="20"/>
          <w:lang w:val="hy-AM"/>
        </w:rPr>
        <w:tab/>
      </w:r>
    </w:p>
    <w:tbl>
      <w:tblPr>
        <w:tblW w:w="7698" w:type="dxa"/>
        <w:tblInd w:w="12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852"/>
        <w:gridCol w:w="2062"/>
        <w:gridCol w:w="1784"/>
      </w:tblGrid>
      <w:tr w:rsidR="00071D1C" w:rsidRPr="005E1F72" w:rsidTr="00E22E51">
        <w:trPr>
          <w:trHeight w:val="273"/>
        </w:trPr>
        <w:tc>
          <w:tcPr>
            <w:tcW w:w="7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D1C" w:rsidRPr="005E1F72" w:rsidRDefault="00071D1C" w:rsidP="00EF3662">
            <w:pPr>
              <w:jc w:val="center"/>
              <w:rPr>
                <w:rFonts w:ascii="GHEA Grapalat" w:hAnsi="GHEA Grapalat" w:cs="Sylfaen"/>
                <w:bCs/>
                <w:sz w:val="18"/>
                <w:szCs w:val="18"/>
                <w:lang w:eastAsia="ru-RU"/>
              </w:rPr>
            </w:pPr>
            <w:r w:rsidRPr="005E1F72">
              <w:rPr>
                <w:rFonts w:ascii="GHEA Grapalat" w:hAnsi="GHEA Grapalat" w:cs="Sylfaen"/>
                <w:bCs/>
                <w:sz w:val="18"/>
                <w:szCs w:val="18"/>
                <w:lang w:eastAsia="ru-RU"/>
              </w:rPr>
              <w:t>Продукт:</w:t>
            </w:r>
          </w:p>
        </w:tc>
      </w:tr>
      <w:tr w:rsidR="00071D1C" w:rsidRPr="005E1F72" w:rsidTr="0016519F">
        <w:trPr>
          <w:trHeight w:val="273"/>
        </w:trPr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D1C" w:rsidRPr="005E1F72" w:rsidRDefault="0016519F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E1F72">
              <w:rPr>
                <w:rFonts w:ascii="GHEA Grapalat" w:hAnsi="GHEA Grapalat" w:cs="Sylfaen"/>
                <w:sz w:val="18"/>
                <w:szCs w:val="18"/>
              </w:rPr>
              <w:t>имя: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71D1C" w:rsidRPr="005E1F72" w:rsidRDefault="000F494F" w:rsidP="000F494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E1F72">
              <w:rPr>
                <w:rFonts w:ascii="GHEA Grapalat" w:hAnsi="GHEA Grapalat" w:cs="Sylfaen"/>
                <w:sz w:val="18"/>
                <w:szCs w:val="18"/>
              </w:rPr>
              <w:t>единица измерения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71D1C" w:rsidRPr="005E1F72" w:rsidRDefault="000F494F" w:rsidP="000F494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E1F72">
              <w:rPr>
                <w:rFonts w:ascii="GHEA Grapalat" w:hAnsi="GHEA Grapalat" w:cs="Sylfaen"/>
                <w:sz w:val="18"/>
                <w:szCs w:val="18"/>
              </w:rPr>
              <w:t xml:space="preserve">сумма </w:t>
            </w:r>
            <w:r w:rsidRPr="005E1F72">
              <w:rPr>
                <w:rFonts w:ascii="GHEA Grapalat" w:hAnsi="GHEA Grapalat"/>
                <w:sz w:val="18"/>
                <w:szCs w:val="18"/>
              </w:rPr>
              <w:t xml:space="preserve">( </w:t>
            </w:r>
            <w:r w:rsidRPr="005E1F72">
              <w:rPr>
                <w:rFonts w:ascii="GHEA Grapalat" w:hAnsi="GHEA Grapalat" w:cs="Sylfaen"/>
                <w:sz w:val="18"/>
                <w:szCs w:val="18"/>
              </w:rPr>
              <w:t xml:space="preserve">фактическая </w:t>
            </w:r>
            <w:r w:rsidRPr="005E1F72">
              <w:rPr>
                <w:rFonts w:ascii="GHEA Grapalat" w:hAnsi="GHEA Grapalat"/>
                <w:sz w:val="18"/>
                <w:szCs w:val="18"/>
              </w:rPr>
              <w:t>)</w:t>
            </w:r>
          </w:p>
        </w:tc>
      </w:tr>
      <w:tr w:rsidR="00071D1C" w:rsidRPr="005E1F72" w:rsidTr="0016519F">
        <w:trPr>
          <w:trHeight w:val="273"/>
        </w:trPr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D1C" w:rsidRPr="005E1F72" w:rsidRDefault="00071D1C" w:rsidP="00EF3662">
            <w:pPr>
              <w:jc w:val="center"/>
              <w:rPr>
                <w:rFonts w:ascii="GHEA Grapalat" w:hAnsi="GHEA Grapalat" w:cs="Sylfaen"/>
                <w:sz w:val="18"/>
                <w:szCs w:val="18"/>
                <w:lang w:val="ru-RU" w:eastAsia="ru-RU"/>
              </w:rPr>
            </w:pP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71D1C" w:rsidRPr="005E1F72" w:rsidRDefault="00071D1C" w:rsidP="00EF3662">
            <w:pPr>
              <w:jc w:val="center"/>
              <w:rPr>
                <w:rFonts w:ascii="GHEA Grapalat" w:hAnsi="GHEA Grapalat" w:cs="Sylfaen"/>
                <w:sz w:val="18"/>
                <w:szCs w:val="18"/>
                <w:lang w:val="ru-RU" w:eastAsia="ru-RU"/>
              </w:rPr>
            </w:pP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71D1C" w:rsidRPr="005E1F72" w:rsidRDefault="00071D1C" w:rsidP="00EF3662">
            <w:pPr>
              <w:jc w:val="center"/>
              <w:rPr>
                <w:rFonts w:ascii="GHEA Grapalat" w:hAnsi="GHEA Grapalat" w:cs="Sylfaen"/>
                <w:sz w:val="18"/>
                <w:szCs w:val="18"/>
                <w:lang w:val="ru-RU" w:eastAsia="ru-RU"/>
              </w:rPr>
            </w:pPr>
          </w:p>
        </w:tc>
      </w:tr>
      <w:tr w:rsidR="00071D1C" w:rsidRPr="005E1F72" w:rsidTr="0016519F">
        <w:trPr>
          <w:trHeight w:val="273"/>
        </w:trPr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D1C" w:rsidRPr="005E1F72" w:rsidRDefault="00071D1C" w:rsidP="00EF3662">
            <w:pPr>
              <w:jc w:val="center"/>
              <w:rPr>
                <w:rFonts w:ascii="GHEA Grapalat" w:hAnsi="GHEA Grapalat" w:cs="Sylfaen"/>
                <w:sz w:val="18"/>
                <w:szCs w:val="18"/>
                <w:lang w:val="ru-RU" w:eastAsia="ru-RU"/>
              </w:rPr>
            </w:pP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71D1C" w:rsidRPr="005E1F72" w:rsidRDefault="00071D1C" w:rsidP="00EF3662">
            <w:pPr>
              <w:jc w:val="center"/>
              <w:rPr>
                <w:rFonts w:ascii="GHEA Grapalat" w:hAnsi="GHEA Grapalat" w:cs="Sylfaen"/>
                <w:sz w:val="18"/>
                <w:szCs w:val="18"/>
                <w:lang w:val="ru-RU" w:eastAsia="ru-RU"/>
              </w:rPr>
            </w:pP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71D1C" w:rsidRPr="005E1F72" w:rsidRDefault="00071D1C" w:rsidP="00EF3662">
            <w:pPr>
              <w:jc w:val="center"/>
              <w:rPr>
                <w:rFonts w:ascii="GHEA Grapalat" w:hAnsi="GHEA Grapalat" w:cs="Sylfaen"/>
                <w:sz w:val="18"/>
                <w:szCs w:val="18"/>
                <w:lang w:val="ru-RU" w:eastAsia="ru-RU"/>
              </w:rPr>
            </w:pPr>
          </w:p>
        </w:tc>
      </w:tr>
    </w:tbl>
    <w:p w:rsidR="00071D1C" w:rsidRPr="005E1F72" w:rsidRDefault="00071D1C" w:rsidP="00EF3662">
      <w:pPr>
        <w:tabs>
          <w:tab w:val="left" w:pos="360"/>
          <w:tab w:val="left" w:pos="540"/>
        </w:tabs>
        <w:jc w:val="both"/>
        <w:rPr>
          <w:rFonts w:ascii="GHEA Grapalat" w:hAnsi="GHEA Grapalat" w:cs="Sylfaen"/>
          <w:lang w:eastAsia="ru-RU"/>
        </w:rPr>
      </w:pPr>
    </w:p>
    <w:p w:rsidR="00071D1C" w:rsidRPr="005E1F72" w:rsidRDefault="00071D1C" w:rsidP="00EF3662">
      <w:pPr>
        <w:tabs>
          <w:tab w:val="left" w:pos="360"/>
          <w:tab w:val="left" w:pos="540"/>
        </w:tabs>
        <w:jc w:val="both"/>
        <w:rPr>
          <w:rFonts w:ascii="GHEA Grapalat" w:hAnsi="GHEA Grapalat" w:cs="Sylfaen"/>
          <w:sz w:val="20"/>
        </w:rPr>
      </w:pPr>
      <w:r w:rsidRPr="005E1F72">
        <w:rPr>
          <w:rFonts w:ascii="GHEA Grapalat" w:hAnsi="GHEA Grapalat" w:cs="Sylfaen"/>
          <w:sz w:val="20"/>
        </w:rPr>
        <w:t>Акт составлен в 2-х экземплярах, по одному экземпляру предоставляется каждой стороне.</w:t>
      </w:r>
    </w:p>
    <w:p w:rsidR="00071D1C" w:rsidRPr="005E1F72" w:rsidRDefault="00071D1C" w:rsidP="00EF3662">
      <w:pPr>
        <w:tabs>
          <w:tab w:val="left" w:pos="360"/>
          <w:tab w:val="left" w:pos="540"/>
        </w:tabs>
        <w:rPr>
          <w:rFonts w:ascii="GHEA Grapalat" w:hAnsi="GHEA Grapalat" w:cs="Sylfaen"/>
          <w:sz w:val="22"/>
          <w:szCs w:val="22"/>
          <w:lang w:val="hy-AM"/>
        </w:rPr>
      </w:pPr>
    </w:p>
    <w:p w:rsidR="00071D1C" w:rsidRPr="005E1F72" w:rsidRDefault="00071D1C" w:rsidP="00EF3662">
      <w:pPr>
        <w:jc w:val="center"/>
        <w:rPr>
          <w:rFonts w:ascii="GHEA Grapalat" w:hAnsi="GHEA Grapalat" w:cs="Sylfaen"/>
          <w:sz w:val="22"/>
          <w:szCs w:val="22"/>
          <w:lang w:val="hy-AM"/>
        </w:rPr>
      </w:pPr>
    </w:p>
    <w:p w:rsidR="00071D1C" w:rsidRPr="005E1F72" w:rsidRDefault="00071D1C" w:rsidP="00EF3662">
      <w:pPr>
        <w:jc w:val="center"/>
        <w:rPr>
          <w:rFonts w:ascii="GHEA Grapalat" w:hAnsi="GHEA Grapalat" w:cs="Sylfaen"/>
          <w:sz w:val="14"/>
          <w:szCs w:val="14"/>
          <w:lang w:val="hy-AM"/>
        </w:rPr>
      </w:pPr>
    </w:p>
    <w:p w:rsidR="00071D1C" w:rsidRPr="005E1F72" w:rsidRDefault="00071D1C" w:rsidP="00EF3662">
      <w:pPr>
        <w:jc w:val="center"/>
        <w:rPr>
          <w:rFonts w:ascii="GHEA Grapalat" w:hAnsi="GHEA Grapalat" w:cs="Sylfaen"/>
          <w:sz w:val="22"/>
          <w:szCs w:val="22"/>
          <w:lang w:val="hy-AM"/>
        </w:rPr>
      </w:pPr>
    </w:p>
    <w:p w:rsidR="00071D1C" w:rsidRPr="005E1F72" w:rsidRDefault="00071D1C" w:rsidP="00EF3662">
      <w:pPr>
        <w:jc w:val="center"/>
        <w:rPr>
          <w:rFonts w:ascii="GHEA Grapalat" w:hAnsi="GHEA Grapalat" w:cs="Sylfaen"/>
          <w:sz w:val="22"/>
          <w:szCs w:val="22"/>
        </w:rPr>
      </w:pPr>
      <w:r w:rsidRPr="005E1F72">
        <w:rPr>
          <w:rFonts w:ascii="GHEA Grapalat" w:hAnsi="GHEA Grapalat" w:cs="Sylfaen"/>
          <w:sz w:val="22"/>
          <w:szCs w:val="22"/>
        </w:rPr>
        <w:t>СТОРОНЫ</w:t>
      </w:r>
    </w:p>
    <w:p w:rsidR="00071D1C" w:rsidRPr="005E1F72" w:rsidRDefault="00071D1C" w:rsidP="00EF3662">
      <w:pPr>
        <w:jc w:val="center"/>
        <w:rPr>
          <w:rFonts w:ascii="GHEA Grapalat" w:hAnsi="GHEA Grapalat" w:cs="Sylfaen"/>
          <w:sz w:val="22"/>
          <w:szCs w:val="22"/>
        </w:rPr>
      </w:pPr>
    </w:p>
    <w:p w:rsidR="00071D1C" w:rsidRPr="005E1F72" w:rsidRDefault="00071D1C" w:rsidP="00EF3662">
      <w:pPr>
        <w:tabs>
          <w:tab w:val="left" w:pos="360"/>
          <w:tab w:val="left" w:pos="540"/>
        </w:tabs>
        <w:rPr>
          <w:rFonts w:ascii="GHEA Grapalat" w:hAnsi="GHEA Grapalat" w:cs="Sylfaen"/>
          <w:sz w:val="22"/>
          <w:szCs w:val="22"/>
        </w:rPr>
      </w:pPr>
    </w:p>
    <w:p w:rsidR="00071D1C" w:rsidRPr="005E1F72" w:rsidRDefault="00071D1C" w:rsidP="00EF3662">
      <w:pPr>
        <w:tabs>
          <w:tab w:val="left" w:pos="360"/>
          <w:tab w:val="left" w:pos="540"/>
        </w:tabs>
        <w:rPr>
          <w:rFonts w:ascii="GHEA Grapalat" w:hAnsi="GHEA Grapalat" w:cs="Sylfaen"/>
          <w:sz w:val="22"/>
          <w:szCs w:val="22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785"/>
        <w:gridCol w:w="5223"/>
      </w:tblGrid>
      <w:tr w:rsidR="00071D1C" w:rsidRPr="005E1F72" w:rsidTr="00E22E51">
        <w:tc>
          <w:tcPr>
            <w:tcW w:w="4785" w:type="dxa"/>
          </w:tcPr>
          <w:p w:rsidR="00071D1C" w:rsidRPr="005E1F72" w:rsidRDefault="00071D1C" w:rsidP="00EF3662">
            <w:pPr>
              <w:tabs>
                <w:tab w:val="left" w:pos="360"/>
                <w:tab w:val="left" w:pos="540"/>
              </w:tabs>
              <w:jc w:val="center"/>
              <w:rPr>
                <w:rFonts w:ascii="GHEA Grapalat" w:hAnsi="GHEA Grapalat" w:cs="Sylfaen"/>
                <w:b/>
                <w:bCs/>
                <w:sz w:val="22"/>
                <w:szCs w:val="22"/>
                <w:lang w:eastAsia="ru-RU"/>
              </w:rPr>
            </w:pPr>
            <w:r w:rsidRPr="005E1F72">
              <w:rPr>
                <w:rFonts w:ascii="GHEA Grapalat" w:hAnsi="GHEA Grapalat" w:cs="Sylfaen"/>
                <w:b/>
                <w:bCs/>
                <w:sz w:val="22"/>
                <w:szCs w:val="22"/>
              </w:rPr>
              <w:t>Доставленный</w:t>
            </w:r>
          </w:p>
        </w:tc>
        <w:tc>
          <w:tcPr>
            <w:tcW w:w="5223" w:type="dxa"/>
          </w:tcPr>
          <w:p w:rsidR="00071D1C" w:rsidRPr="005E1F72" w:rsidRDefault="00071D1C" w:rsidP="00EF3662">
            <w:pPr>
              <w:tabs>
                <w:tab w:val="left" w:pos="360"/>
                <w:tab w:val="left" w:pos="540"/>
              </w:tabs>
              <w:jc w:val="center"/>
              <w:rPr>
                <w:rFonts w:ascii="GHEA Grapalat" w:hAnsi="GHEA Grapalat" w:cs="Sylfaen"/>
                <w:b/>
                <w:bCs/>
                <w:sz w:val="22"/>
                <w:szCs w:val="22"/>
                <w:lang w:eastAsia="ru-RU"/>
              </w:rPr>
            </w:pPr>
            <w:r w:rsidRPr="005E1F72">
              <w:rPr>
                <w:rFonts w:ascii="GHEA Grapalat" w:hAnsi="GHEA Grapalat" w:cs="Sylfaen"/>
                <w:b/>
                <w:bCs/>
                <w:sz w:val="22"/>
                <w:szCs w:val="22"/>
              </w:rPr>
              <w:t>Принял</w:t>
            </w:r>
          </w:p>
        </w:tc>
      </w:tr>
    </w:tbl>
    <w:p w:rsidR="00071D1C" w:rsidRPr="005E1F72" w:rsidRDefault="00071D1C" w:rsidP="00EF3662">
      <w:pPr>
        <w:tabs>
          <w:tab w:val="left" w:pos="360"/>
          <w:tab w:val="left" w:pos="540"/>
        </w:tabs>
        <w:rPr>
          <w:rFonts w:ascii="GHEA Grapalat" w:hAnsi="GHEA Grapalat" w:cs="Sylfaen"/>
          <w:sz w:val="20"/>
          <w:szCs w:val="20"/>
          <w:lang w:eastAsia="ru-RU"/>
        </w:rPr>
      </w:pPr>
      <w:r w:rsidRPr="005E1F72">
        <w:rPr>
          <w:rFonts w:ascii="GHEA Grapalat" w:hAnsi="GHEA Grapalat" w:cs="Sylfaen"/>
          <w:sz w:val="20"/>
          <w:szCs w:val="20"/>
          <w:lang w:eastAsia="ru-RU"/>
        </w:rPr>
        <w:t xml:space="preserve">                                                                                                  Представитель, разработавший </w:t>
      </w:r>
      <w:proofErr w:type="gramStart"/>
      <w:r w:rsidRPr="005E1F72">
        <w:rPr>
          <w:rFonts w:ascii="GHEA Grapalat" w:hAnsi="GHEA Grapalat" w:cs="Sylfaen"/>
          <w:sz w:val="20"/>
          <w:szCs w:val="20"/>
          <w:lang w:eastAsia="ru-RU"/>
        </w:rPr>
        <w:t>приложение :</w:t>
      </w:r>
      <w:proofErr w:type="gramEnd"/>
    </w:p>
    <w:p w:rsidR="00071D1C" w:rsidRPr="005E1F72" w:rsidRDefault="00071D1C" w:rsidP="00EF3662">
      <w:pPr>
        <w:tabs>
          <w:tab w:val="left" w:pos="360"/>
          <w:tab w:val="left" w:pos="540"/>
        </w:tabs>
        <w:rPr>
          <w:rFonts w:ascii="GHEA Grapalat" w:hAnsi="GHEA Grapalat" w:cs="Sylfaen"/>
          <w:sz w:val="20"/>
          <w:szCs w:val="20"/>
          <w:lang w:eastAsia="ru-RU"/>
        </w:rPr>
      </w:pPr>
    </w:p>
    <w:tbl>
      <w:tblPr>
        <w:tblW w:w="9750" w:type="dxa"/>
        <w:jc w:val="center"/>
        <w:tblCellSpacing w:w="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75"/>
        <w:gridCol w:w="4875"/>
      </w:tblGrid>
      <w:tr w:rsidR="00071D1C" w:rsidRPr="005E1F72" w:rsidTr="00E22E51">
        <w:trPr>
          <w:tblCellSpacing w:w="7" w:type="dxa"/>
          <w:jc w:val="center"/>
        </w:trPr>
        <w:tc>
          <w:tcPr>
            <w:tcW w:w="0" w:type="auto"/>
            <w:vAlign w:val="center"/>
          </w:tcPr>
          <w:p w:rsidR="00071D1C" w:rsidRPr="005E1F72" w:rsidRDefault="00071D1C" w:rsidP="00EF3662">
            <w:pPr>
              <w:jc w:val="center"/>
              <w:rPr>
                <w:rFonts w:ascii="GHEA Grapalat" w:hAnsi="GHEA Grapalat" w:cs="GHEA Grapalat"/>
                <w:color w:val="000000"/>
                <w:sz w:val="21"/>
                <w:szCs w:val="21"/>
                <w:lang w:val="ru-RU" w:eastAsia="ru-RU"/>
              </w:rPr>
            </w:pPr>
            <w:r w:rsidRPr="005E1F72">
              <w:rPr>
                <w:rFonts w:ascii="GHEA Grapalat" w:hAnsi="GHEA Grapalat" w:cs="GHEA Grapalat"/>
                <w:color w:val="000000"/>
                <w:sz w:val="21"/>
                <w:szCs w:val="21"/>
              </w:rPr>
              <w:t>___________________________</w:t>
            </w:r>
          </w:p>
          <w:p w:rsidR="00071D1C" w:rsidRPr="005E1F72" w:rsidRDefault="00071D1C" w:rsidP="00EF3662">
            <w:pPr>
              <w:jc w:val="center"/>
              <w:rPr>
                <w:rFonts w:ascii="GHEA Grapalat" w:hAnsi="GHEA Grapalat" w:cs="GHEA Grapalat"/>
                <w:color w:val="000000"/>
                <w:sz w:val="21"/>
                <w:szCs w:val="21"/>
                <w:lang w:val="ru-RU" w:eastAsia="ru-RU"/>
              </w:rPr>
            </w:pPr>
            <w:r w:rsidRPr="005E1F72">
              <w:rPr>
                <w:rFonts w:ascii="GHEA Grapalat" w:hAnsi="GHEA Grapalat" w:cs="GHEA Grapalat"/>
                <w:color w:val="000000"/>
                <w:sz w:val="15"/>
                <w:szCs w:val="15"/>
              </w:rPr>
              <w:t>фамилия, имя</w:t>
            </w:r>
          </w:p>
        </w:tc>
        <w:tc>
          <w:tcPr>
            <w:tcW w:w="0" w:type="auto"/>
            <w:vAlign w:val="center"/>
          </w:tcPr>
          <w:p w:rsidR="00071D1C" w:rsidRPr="005E1F72" w:rsidRDefault="00071D1C" w:rsidP="00EF3662">
            <w:pPr>
              <w:jc w:val="center"/>
              <w:rPr>
                <w:rFonts w:ascii="GHEA Grapalat" w:hAnsi="GHEA Grapalat" w:cs="GHEA Grapalat"/>
                <w:color w:val="000000"/>
                <w:sz w:val="21"/>
                <w:szCs w:val="21"/>
                <w:lang w:val="ru-RU" w:eastAsia="ru-RU"/>
              </w:rPr>
            </w:pPr>
            <w:r w:rsidRPr="005E1F72">
              <w:rPr>
                <w:rFonts w:ascii="GHEA Grapalat" w:hAnsi="GHEA Grapalat" w:cs="GHEA Grapalat"/>
                <w:color w:val="000000"/>
                <w:sz w:val="21"/>
                <w:szCs w:val="21"/>
              </w:rPr>
              <w:t>___________________________</w:t>
            </w:r>
          </w:p>
          <w:p w:rsidR="00071D1C" w:rsidRPr="005E1F72" w:rsidRDefault="00071D1C" w:rsidP="00EF3662">
            <w:pPr>
              <w:jc w:val="center"/>
              <w:rPr>
                <w:rFonts w:ascii="GHEA Grapalat" w:hAnsi="GHEA Grapalat" w:cs="GHEA Grapalat"/>
                <w:color w:val="000000"/>
                <w:sz w:val="21"/>
                <w:szCs w:val="21"/>
                <w:lang w:val="ru-RU" w:eastAsia="ru-RU"/>
              </w:rPr>
            </w:pPr>
            <w:r w:rsidRPr="005E1F72">
              <w:rPr>
                <w:rFonts w:ascii="GHEA Grapalat" w:hAnsi="GHEA Grapalat" w:cs="GHEA Grapalat"/>
                <w:color w:val="000000"/>
                <w:sz w:val="15"/>
                <w:szCs w:val="15"/>
              </w:rPr>
              <w:t>фамилия, имя</w:t>
            </w:r>
          </w:p>
        </w:tc>
      </w:tr>
      <w:tr w:rsidR="00071D1C" w:rsidRPr="005E1F72" w:rsidTr="00E22E51">
        <w:trPr>
          <w:tblCellSpacing w:w="7" w:type="dxa"/>
          <w:jc w:val="center"/>
        </w:trPr>
        <w:tc>
          <w:tcPr>
            <w:tcW w:w="0" w:type="auto"/>
            <w:vAlign w:val="center"/>
          </w:tcPr>
          <w:p w:rsidR="00071D1C" w:rsidRPr="005E1F72" w:rsidRDefault="00071D1C" w:rsidP="00EF3662">
            <w:pPr>
              <w:jc w:val="center"/>
              <w:rPr>
                <w:rFonts w:ascii="GHEA Grapalat" w:hAnsi="GHEA Grapalat" w:cs="GHEA Grapalat"/>
                <w:color w:val="000000"/>
                <w:sz w:val="21"/>
                <w:szCs w:val="21"/>
                <w:lang w:val="ru-RU" w:eastAsia="ru-RU"/>
              </w:rPr>
            </w:pPr>
            <w:r w:rsidRPr="005E1F72">
              <w:rPr>
                <w:rFonts w:ascii="GHEA Grapalat" w:hAnsi="GHEA Grapalat" w:cs="GHEA Grapalat"/>
                <w:color w:val="000000"/>
                <w:sz w:val="21"/>
                <w:szCs w:val="21"/>
              </w:rPr>
              <w:t>___________________________</w:t>
            </w:r>
          </w:p>
          <w:p w:rsidR="00071D1C" w:rsidRPr="005E1F72" w:rsidRDefault="00071D1C" w:rsidP="00EF3662">
            <w:pPr>
              <w:jc w:val="center"/>
              <w:rPr>
                <w:rFonts w:ascii="GHEA Grapalat" w:hAnsi="GHEA Grapalat" w:cs="GHEA Grapalat"/>
                <w:color w:val="000000"/>
                <w:sz w:val="21"/>
                <w:szCs w:val="21"/>
                <w:lang w:val="ru-RU" w:eastAsia="ru-RU"/>
              </w:rPr>
            </w:pPr>
            <w:r w:rsidRPr="005E1F72">
              <w:rPr>
                <w:rFonts w:ascii="GHEA Grapalat" w:hAnsi="GHEA Grapalat" w:cs="GHEA Grapalat"/>
                <w:color w:val="000000"/>
                <w:sz w:val="15"/>
                <w:szCs w:val="15"/>
              </w:rPr>
              <w:t>Подпись:</w:t>
            </w:r>
          </w:p>
        </w:tc>
        <w:tc>
          <w:tcPr>
            <w:tcW w:w="0" w:type="auto"/>
            <w:vAlign w:val="center"/>
          </w:tcPr>
          <w:p w:rsidR="00071D1C" w:rsidRPr="005E1F72" w:rsidRDefault="00071D1C" w:rsidP="00EF3662">
            <w:pPr>
              <w:jc w:val="center"/>
              <w:rPr>
                <w:rFonts w:ascii="GHEA Grapalat" w:hAnsi="GHEA Grapalat" w:cs="GHEA Grapalat"/>
                <w:color w:val="000000"/>
                <w:sz w:val="21"/>
                <w:szCs w:val="21"/>
                <w:lang w:val="ru-RU" w:eastAsia="ru-RU"/>
              </w:rPr>
            </w:pPr>
            <w:r w:rsidRPr="005E1F72">
              <w:rPr>
                <w:rFonts w:ascii="GHEA Grapalat" w:hAnsi="GHEA Grapalat" w:cs="GHEA Grapalat"/>
                <w:color w:val="000000"/>
                <w:sz w:val="21"/>
                <w:szCs w:val="21"/>
              </w:rPr>
              <w:t>___________________________</w:t>
            </w:r>
          </w:p>
          <w:p w:rsidR="00071D1C" w:rsidRPr="005E1F72" w:rsidRDefault="00071D1C" w:rsidP="00EF3662">
            <w:pPr>
              <w:jc w:val="center"/>
              <w:rPr>
                <w:rFonts w:ascii="GHEA Grapalat" w:hAnsi="GHEA Grapalat" w:cs="GHEA Grapalat"/>
                <w:color w:val="000000"/>
                <w:sz w:val="21"/>
                <w:szCs w:val="21"/>
                <w:lang w:val="ru-RU" w:eastAsia="ru-RU"/>
              </w:rPr>
            </w:pPr>
            <w:r w:rsidRPr="005E1F72">
              <w:rPr>
                <w:rFonts w:ascii="GHEA Grapalat" w:hAnsi="GHEA Grapalat" w:cs="GHEA Grapalat"/>
                <w:color w:val="000000"/>
                <w:sz w:val="15"/>
                <w:szCs w:val="15"/>
              </w:rPr>
              <w:t>подпись</w:t>
            </w:r>
          </w:p>
        </w:tc>
      </w:tr>
      <w:tr w:rsidR="00071D1C" w:rsidRPr="005E1F72" w:rsidTr="00E22E51">
        <w:trPr>
          <w:tblCellSpacing w:w="7" w:type="dxa"/>
          <w:jc w:val="center"/>
        </w:trPr>
        <w:tc>
          <w:tcPr>
            <w:tcW w:w="0" w:type="auto"/>
            <w:vAlign w:val="center"/>
          </w:tcPr>
          <w:p w:rsidR="00071D1C" w:rsidRPr="005E1F72" w:rsidRDefault="00071D1C" w:rsidP="00EF3662">
            <w:pPr>
              <w:rPr>
                <w:rFonts w:ascii="GHEA Grapalat" w:hAnsi="GHEA Grapalat" w:cs="GHEA Grapalat"/>
                <w:color w:val="000000"/>
                <w:sz w:val="21"/>
                <w:szCs w:val="21"/>
                <w:lang w:val="ru-RU" w:eastAsia="ru-RU"/>
              </w:rPr>
            </w:pPr>
            <w:r w:rsidRPr="005E1F72">
              <w:rPr>
                <w:rFonts w:ascii="GHEA Grapalat" w:hAnsi="GHEA Grapalat" w:cs="GHEA Grapalat"/>
                <w:color w:val="000000"/>
                <w:sz w:val="21"/>
                <w:szCs w:val="21"/>
              </w:rPr>
              <w:t xml:space="preserve">                              </w:t>
            </w:r>
          </w:p>
        </w:tc>
        <w:tc>
          <w:tcPr>
            <w:tcW w:w="0" w:type="auto"/>
            <w:vAlign w:val="center"/>
          </w:tcPr>
          <w:p w:rsidR="00071D1C" w:rsidRPr="005E1F72" w:rsidRDefault="00071D1C" w:rsidP="00EF3662">
            <w:pPr>
              <w:rPr>
                <w:rFonts w:ascii="GHEA Grapalat" w:hAnsi="GHEA Grapalat" w:cs="GHEA Grapalat"/>
                <w:color w:val="000000"/>
                <w:sz w:val="21"/>
                <w:szCs w:val="21"/>
                <w:lang w:val="ru-RU" w:eastAsia="ru-RU"/>
              </w:rPr>
            </w:pPr>
          </w:p>
        </w:tc>
      </w:tr>
    </w:tbl>
    <w:p w:rsidR="00057264" w:rsidRPr="005E1F72" w:rsidRDefault="00057264" w:rsidP="001F4228">
      <w:pPr>
        <w:rPr>
          <w:rFonts w:ascii="GHEA Grapalat" w:hAnsi="GHEA Grapalat" w:cs="Sylfaen"/>
          <w:b/>
        </w:rPr>
        <w:sectPr w:rsidR="00057264" w:rsidRPr="005E1F72" w:rsidSect="009E7BBE">
          <w:footnotePr>
            <w:pos w:val="beneathText"/>
          </w:footnotePr>
          <w:pgSz w:w="11906" w:h="16838" w:code="9"/>
          <w:pgMar w:top="720" w:right="662" w:bottom="533" w:left="1138" w:header="562" w:footer="562" w:gutter="0"/>
          <w:cols w:space="720"/>
        </w:sectPr>
      </w:pPr>
    </w:p>
    <w:p w:rsidR="00B2572B" w:rsidRPr="00131E9C" w:rsidRDefault="00B2572B" w:rsidP="001F4228">
      <w:pPr>
        <w:rPr>
          <w:rFonts w:ascii="GHEA Grapalat" w:hAnsi="GHEA Grapalat" w:cs="GHEA Grapalat"/>
          <w:sz w:val="22"/>
          <w:szCs w:val="22"/>
          <w:lang w:val="hy-AM"/>
        </w:rPr>
      </w:pPr>
    </w:p>
    <w:sectPr w:rsidR="00B2572B" w:rsidRPr="00131E9C" w:rsidSect="009E7BBE">
      <w:pgSz w:w="11906" w:h="16838" w:code="9"/>
      <w:pgMar w:top="360" w:right="991" w:bottom="539" w:left="1134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1216" w:rsidRDefault="00971216">
      <w:r>
        <w:separator/>
      </w:r>
    </w:p>
  </w:endnote>
  <w:endnote w:type="continuationSeparator" w:id="0">
    <w:p w:rsidR="00971216" w:rsidRDefault="009712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altName w:val="Arial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altName w:val="Arial"/>
    <w:charset w:val="00"/>
    <w:family w:val="swiss"/>
    <w:pitch w:val="variable"/>
    <w:sig w:usb0="00000003" w:usb1="00000000" w:usb2="00000000" w:usb3="00000000" w:csb0="00000001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charset w:val="00"/>
    <w:family w:val="auto"/>
    <w:pitch w:val="variable"/>
    <w:sig w:usb0="00000003" w:usb1="00000000" w:usb2="00000000" w:usb3="00000000" w:csb0="00000001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Arial Unicode">
    <w:altName w:val="Arial"/>
    <w:charset w:val="CC"/>
    <w:family w:val="swiss"/>
    <w:pitch w:val="variable"/>
    <w:sig w:usb0="00000001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LatArm"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HEA Mariam">
    <w:altName w:val="Arial"/>
    <w:panose1 w:val="02000503080000020003"/>
    <w:charset w:val="00"/>
    <w:family w:val="modern"/>
    <w:notTrueType/>
    <w:pitch w:val="variable"/>
    <w:sig w:usb0="A00006AF" w:usb1="5000204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1216" w:rsidRDefault="00971216">
      <w:r>
        <w:separator/>
      </w:r>
    </w:p>
  </w:footnote>
  <w:footnote w:type="continuationSeparator" w:id="0">
    <w:p w:rsidR="00971216" w:rsidRDefault="00971216">
      <w:r>
        <w:continuationSeparator/>
      </w:r>
    </w:p>
  </w:footnote>
  <w:footnote w:id="1">
    <w:p w:rsidR="00F563AB" w:rsidRPr="005E2581" w:rsidRDefault="00F563AB" w:rsidP="0055550A">
      <w:pPr>
        <w:jc w:val="both"/>
        <w:rPr>
          <w:rFonts w:ascii="GHEA Grapalat" w:hAnsi="GHEA Grapalat" w:cs="Sylfaen"/>
          <w:i/>
          <w:sz w:val="16"/>
          <w:szCs w:val="16"/>
          <w:lang w:eastAsia="ru-RU"/>
        </w:rPr>
      </w:pPr>
    </w:p>
    <w:p w:rsidR="00F563AB" w:rsidRPr="005E0E4F" w:rsidRDefault="00F563AB">
      <w:pPr>
        <w:pStyle w:val="af2"/>
      </w:pPr>
      <w:r>
        <w:t xml:space="preserve"> </w:t>
      </w:r>
    </w:p>
  </w:footnote>
  <w:footnote w:id="2">
    <w:p w:rsidR="00F563AB" w:rsidRPr="00962AC7" w:rsidRDefault="00F563AB">
      <w:pPr>
        <w:pStyle w:val="af2"/>
        <w:rPr>
          <w:lang w:val="af-ZA"/>
        </w:rPr>
      </w:pPr>
      <w:r>
        <w:rPr>
          <w:rStyle w:val="af6"/>
        </w:rPr>
        <w:footnoteRef/>
      </w:r>
      <w:r>
        <w:t xml:space="preserve"> </w:t>
      </w:r>
      <w:r w:rsidRPr="00CC3A77">
        <w:rPr>
          <w:rStyle w:val="af6"/>
          <w:i/>
          <w:color w:val="FFFFFF"/>
        </w:rPr>
        <w:footnoteRef/>
      </w:r>
      <w:r w:rsidRPr="003053EF">
        <w:t xml:space="preserve"> </w:t>
      </w:r>
      <w:r w:rsidRPr="003053EF">
        <w:rPr>
          <w:rFonts w:ascii="GHEA Grapalat" w:hAnsi="GHEA Grapalat" w:cs="Sylfaen"/>
          <w:i/>
          <w:sz w:val="16"/>
          <w:szCs w:val="16"/>
        </w:rPr>
        <w:t>Если процедура осуществляется в рассрочку, то первым делом в Системе в поле «Заявка» необходимо указать рассрочку или рассрочку, на которую подает заявку участник, а затем просто заполнить остальные поля, иначе документы заявки не будут оформлены. быть открыты во время оценки. Данное предложение следует исключить из приглашения, если процедура закупки не организована в рассрочку.</w:t>
      </w:r>
    </w:p>
  </w:footnote>
  <w:footnote w:id="3">
    <w:p w:rsidR="00F563AB" w:rsidRPr="00170017" w:rsidRDefault="00F563AB" w:rsidP="00170017">
      <w:pPr>
        <w:jc w:val="both"/>
        <w:rPr>
          <w:rFonts w:asciiTheme="minorHAnsi" w:hAnsiTheme="minorHAnsi"/>
          <w:lang w:val="hy-AM"/>
        </w:rPr>
      </w:pPr>
      <w:r w:rsidRPr="00962AC7">
        <w:rPr>
          <w:rStyle w:val="af6"/>
        </w:rPr>
        <w:footnoteRef/>
      </w:r>
      <w:r w:rsidRPr="00170017">
        <w:rPr>
          <w:lang w:val="af-ZA"/>
        </w:rPr>
        <w:t xml:space="preserve"> В случае участников - резидентов Республики Армения </w:t>
      </w:r>
      <w:r w:rsidRPr="00170017">
        <w:rPr>
          <w:rFonts w:ascii="GHEA Grapalat" w:hAnsi="GHEA Grapalat"/>
          <w:i/>
          <w:sz w:val="16"/>
          <w:szCs w:val="16"/>
          <w:lang w:val="af-ZA"/>
        </w:rPr>
        <w:t xml:space="preserve">публикуется декларация со ссылкой на сайт, содержащий информацию о реальных бенефициарах, </w:t>
      </w:r>
      <w:r w:rsidRPr="00962AC7">
        <w:rPr>
          <w:rFonts w:ascii="GHEA Grapalat" w:hAnsi="GHEA Grapalat"/>
          <w:i/>
          <w:sz w:val="16"/>
          <w:szCs w:val="16"/>
          <w:lang w:val="hy-AM"/>
        </w:rPr>
        <w:t xml:space="preserve">указанных </w:t>
      </w:r>
      <w:r w:rsidRPr="00170017">
        <w:rPr>
          <w:rFonts w:ascii="GHEA Grapalat" w:hAnsi="GHEA Grapalat"/>
          <w:i/>
          <w:sz w:val="16"/>
          <w:szCs w:val="16"/>
          <w:lang w:val="af-ZA"/>
        </w:rPr>
        <w:t>в заявлении .</w:t>
      </w:r>
    </w:p>
  </w:footnote>
  <w:footnote w:id="4">
    <w:p w:rsidR="00F563AB" w:rsidRPr="0080329A" w:rsidRDefault="00F563AB">
      <w:pPr>
        <w:pStyle w:val="af2"/>
        <w:rPr>
          <w:lang w:val="hy-AM"/>
        </w:rPr>
      </w:pPr>
      <w:r>
        <w:rPr>
          <w:rStyle w:val="af6"/>
        </w:rPr>
        <w:footnoteRef/>
      </w:r>
      <w:r w:rsidRPr="004A220D">
        <w:rPr>
          <w:lang w:val="hy-AM"/>
        </w:rPr>
        <w:t xml:space="preserve"> </w:t>
      </w:r>
      <w:r w:rsidRPr="00CC3A77">
        <w:rPr>
          <w:rFonts w:ascii="GHEA Grapalat" w:hAnsi="GHEA Grapalat" w:cs="Sylfaen"/>
          <w:i/>
          <w:color w:val="FFFFFF"/>
          <w:sz w:val="16"/>
          <w:szCs w:val="16"/>
          <w:vertAlign w:val="superscript"/>
        </w:rPr>
        <w:footnoteRef/>
      </w:r>
      <w:r w:rsidRPr="004A220D">
        <w:rPr>
          <w:rFonts w:ascii="GHEA Grapalat" w:hAnsi="GHEA Grapalat" w:cs="Sylfaen"/>
          <w:i/>
          <w:sz w:val="16"/>
          <w:szCs w:val="16"/>
          <w:lang w:val="hy-AM"/>
        </w:rPr>
        <w:t>Данное предложение в приглашении исключается, если процедура закупки не организована в рассрочку.</w:t>
      </w:r>
    </w:p>
  </w:footnote>
  <w:footnote w:id="5">
    <w:p w:rsidR="00F563AB" w:rsidRPr="00471D64" w:rsidRDefault="00F563AB">
      <w:pPr>
        <w:pStyle w:val="af2"/>
        <w:rPr>
          <w:rFonts w:ascii="Sylfaen" w:hAnsi="Sylfaen"/>
          <w:lang w:val="hy-AM"/>
        </w:rPr>
      </w:pPr>
      <w:r>
        <w:rPr>
          <w:rStyle w:val="af6"/>
        </w:rPr>
        <w:footnoteRef/>
      </w:r>
      <w:r w:rsidRPr="004A220D">
        <w:rPr>
          <w:lang w:val="hy-AM"/>
        </w:rPr>
        <w:t xml:space="preserve"> В случае участия в порядке </w:t>
      </w:r>
      <w:r w:rsidRPr="003053EF">
        <w:rPr>
          <w:rFonts w:ascii="GHEA Grapalat" w:hAnsi="GHEA Grapalat" w:cs="Sylfaen"/>
          <w:i/>
          <w:sz w:val="16"/>
          <w:szCs w:val="16"/>
          <w:lang w:val="es-ES" w:eastAsia="en-US"/>
        </w:rPr>
        <w:t xml:space="preserve">совместной </w:t>
      </w:r>
      <w:r w:rsidRPr="004A220D">
        <w:rPr>
          <w:rFonts w:ascii="GHEA Grapalat" w:hAnsi="GHEA Grapalat" w:cs="Sylfaen"/>
          <w:i/>
          <w:sz w:val="16"/>
          <w:szCs w:val="16"/>
          <w:lang w:val="hy-AM"/>
        </w:rPr>
        <w:t>деятельности (консорциума) документы, включенные в заявку и утвержденные участником, должны быть одобрены всеми членами консорциума.</w:t>
      </w:r>
    </w:p>
  </w:footnote>
  <w:footnote w:id="6">
    <w:p w:rsidR="00F563AB" w:rsidRPr="009A5836" w:rsidRDefault="00F563AB" w:rsidP="00F861B3">
      <w:pPr>
        <w:pStyle w:val="af4"/>
        <w:spacing w:before="0" w:beforeAutospacing="0" w:after="0" w:afterAutospacing="0"/>
        <w:ind w:firstLine="708"/>
        <w:jc w:val="both"/>
        <w:rPr>
          <w:rFonts w:ascii="Calibri" w:hAnsi="Calibri"/>
          <w:sz w:val="20"/>
          <w:szCs w:val="20"/>
          <w:lang w:val="hy-AM" w:eastAsia="ru-RU"/>
        </w:rPr>
      </w:pPr>
      <w:r w:rsidRPr="000371F5">
        <w:rPr>
          <w:rStyle w:val="af6"/>
        </w:rPr>
        <w:footnoteRef/>
      </w:r>
      <w:r w:rsidRPr="000371F5">
        <w:rPr>
          <w:lang w:val="af-ZA"/>
        </w:rPr>
        <w:t xml:space="preserve"> </w:t>
      </w:r>
      <w:r w:rsidRPr="000371F5">
        <w:rPr>
          <w:rFonts w:ascii="Calibri" w:hAnsi="Calibri"/>
          <w:sz w:val="16"/>
          <w:szCs w:val="16"/>
          <w:lang w:val="hy-AM" w:eastAsia="ru-RU"/>
        </w:rPr>
        <w:t>В случае применения правила, предусмотренного пунктом 2.4 части 1 настоящего приглашения, слова «обязательство представить квалификационное подтверждение в порядке и сроки, указанные в приглашении, в случае признания отобранным участником» заменяются словами «или в рамках настоящей процедуры» Организация, производящая поставляемую последней продукцию, в качестве официального представителя имеет кредитный рейтинг, присвоенный международными авторитетными организациями (Fitch, Moody's, Standard &amp; Poor's ) на дату вскрытия предложений.</w:t>
      </w:r>
    </w:p>
    <w:p w:rsidR="00F563AB" w:rsidRPr="00B50884" w:rsidRDefault="00F563AB" w:rsidP="00472C69">
      <w:pPr>
        <w:pStyle w:val="af2"/>
        <w:jc w:val="both"/>
        <w:rPr>
          <w:rFonts w:ascii="Sylfaen" w:hAnsi="Sylfaen"/>
          <w:sz w:val="16"/>
          <w:szCs w:val="16"/>
          <w:lang w:val="hy-AM"/>
        </w:rPr>
      </w:pPr>
      <w:r w:rsidRPr="00005E18">
        <w:rPr>
          <w:rFonts w:ascii="Calibri" w:hAnsi="Calibri"/>
          <w:sz w:val="16"/>
          <w:szCs w:val="16"/>
          <w:lang w:val="hy-AM"/>
        </w:rPr>
        <w:t>** - При заполнении заявления участник-резидент РА, протестующий, указывает ссылку на сайт, содержащий информацию о его реальных выгодоприобретателях, зарегистрированных в органе Государственного реестра юридических лиц в соответствии с Законом «О государственной регистрации юридических лиц». , подразделения юридических лиц, учреждений и индивидуальных предпринимателей":</w:t>
      </w:r>
    </w:p>
    <w:p w:rsidR="00F563AB" w:rsidRPr="00005E18" w:rsidRDefault="00F563AB" w:rsidP="00E45ECB">
      <w:pPr>
        <w:pStyle w:val="af2"/>
        <w:jc w:val="both"/>
        <w:rPr>
          <w:rFonts w:ascii="Calibri" w:hAnsi="Calibri"/>
          <w:sz w:val="16"/>
          <w:szCs w:val="16"/>
          <w:lang w:val="hy-AM"/>
        </w:rPr>
      </w:pPr>
      <w:r w:rsidRPr="00976260">
        <w:rPr>
          <w:rFonts w:ascii="Calibri" w:hAnsi="Calibri"/>
          <w:sz w:val="16"/>
          <w:szCs w:val="16"/>
          <w:lang w:val="hy-AM"/>
        </w:rPr>
        <w:t>- Если участник не является резидентом Республики Армения, при заполнении заявки-заявления заменить слова «ссылка на сайт, содержащий информацию» словами «заявление согласно приложению 1.3».</w:t>
      </w:r>
    </w:p>
    <w:p w:rsidR="00F563AB" w:rsidRPr="000371F5" w:rsidRDefault="00F563AB" w:rsidP="009A5836">
      <w:pPr>
        <w:pStyle w:val="af2"/>
        <w:ind w:firstLine="708"/>
        <w:jc w:val="both"/>
        <w:rPr>
          <w:rFonts w:ascii="Calibri" w:hAnsi="Calibri"/>
          <w:sz w:val="16"/>
          <w:szCs w:val="16"/>
          <w:lang w:val="hy-AM"/>
        </w:rPr>
      </w:pPr>
      <w:r w:rsidRPr="00962AC7">
        <w:rPr>
          <w:rFonts w:ascii="Calibri" w:hAnsi="Calibri"/>
          <w:sz w:val="16"/>
          <w:szCs w:val="16"/>
          <w:lang w:val="hy-AM"/>
        </w:rPr>
        <w:t>- если участник является индивидуальным предпринимателем или физическим лицом, он не предоставляет сведения о реальных выгодоприобретателях.</w:t>
      </w:r>
    </w:p>
    <w:p w:rsidR="00F563AB" w:rsidRPr="000371F5" w:rsidRDefault="00F563AB" w:rsidP="009A5836">
      <w:pPr>
        <w:pStyle w:val="af2"/>
        <w:rPr>
          <w:rFonts w:ascii="GHEA Grapalat" w:hAnsi="GHEA Grapalat"/>
          <w:i/>
          <w:sz w:val="16"/>
          <w:szCs w:val="16"/>
          <w:lang w:val="hy-AM"/>
        </w:rPr>
      </w:pPr>
    </w:p>
    <w:p w:rsidR="00F563AB" w:rsidRPr="009A5836" w:rsidRDefault="00F563AB">
      <w:pPr>
        <w:pStyle w:val="af2"/>
        <w:rPr>
          <w:lang w:val="hy-AM"/>
        </w:rPr>
      </w:pPr>
    </w:p>
  </w:footnote>
  <w:footnote w:id="7">
    <w:p w:rsidR="00F563AB" w:rsidRDefault="00F563AB" w:rsidP="00862E38">
      <w:pPr>
        <w:jc w:val="both"/>
        <w:rPr>
          <w:rFonts w:ascii="GHEA Grapalat" w:hAnsi="GHEA Grapalat" w:cs="Sylfaen"/>
          <w:sz w:val="20"/>
          <w:lang w:val="hy-AM"/>
        </w:rPr>
      </w:pPr>
    </w:p>
    <w:p w:rsidR="00F563AB" w:rsidRPr="00063F2C" w:rsidRDefault="00F563AB" w:rsidP="00862E38">
      <w:pPr>
        <w:jc w:val="both"/>
        <w:rPr>
          <w:rFonts w:ascii="GHEA Grapalat" w:hAnsi="GHEA Grapalat" w:cs="Sylfaen"/>
          <w:sz w:val="20"/>
          <w:lang w:val="hy-AM"/>
        </w:rPr>
      </w:pPr>
    </w:p>
  </w:footnote>
  <w:footnote w:id="8">
    <w:p w:rsidR="00F563AB" w:rsidRPr="004A220D" w:rsidRDefault="00F563AB">
      <w:pPr>
        <w:pStyle w:val="af2"/>
        <w:rPr>
          <w:rFonts w:ascii="Sylfaen" w:hAnsi="Sylfaen"/>
          <w:lang w:val="hy-AM"/>
        </w:rPr>
      </w:pPr>
      <w:r>
        <w:rPr>
          <w:rStyle w:val="af6"/>
        </w:rPr>
        <w:footnoteRef/>
      </w:r>
      <w:r w:rsidRPr="004A220D">
        <w:rPr>
          <w:lang w:val="hy-AM"/>
        </w:rPr>
        <w:t xml:space="preserve"> </w:t>
      </w:r>
      <w:r w:rsidRPr="00130202">
        <w:rPr>
          <w:rFonts w:ascii="GHEA Grapalat" w:hAnsi="GHEA Grapalat"/>
          <w:i/>
          <w:sz w:val="16"/>
          <w:szCs w:val="24"/>
          <w:lang w:val="hy-AM" w:eastAsia="en-US"/>
        </w:rPr>
        <w:t>Если ставка Продавца</w:t>
      </w:r>
      <w:r w:rsidRPr="001E7733">
        <w:rPr>
          <w:rFonts w:ascii="GHEA Grapalat" w:hAnsi="GHEA Grapalat"/>
          <w:i/>
          <w:sz w:val="16"/>
          <w:szCs w:val="24"/>
          <w:lang w:val="af-ZA" w:eastAsia="en-US"/>
        </w:rPr>
        <w:t xml:space="preserve"> </w:t>
      </w:r>
      <w:r w:rsidRPr="009A5836">
        <w:rPr>
          <w:rFonts w:ascii="GHEA Grapalat" w:hAnsi="GHEA Grapalat"/>
          <w:i/>
          <w:sz w:val="16"/>
          <w:szCs w:val="24"/>
          <w:lang w:val="hy-AM" w:eastAsia="en-US"/>
        </w:rPr>
        <w:t>представлен</w:t>
      </w:r>
      <w:r w:rsidRPr="001E7733">
        <w:rPr>
          <w:rFonts w:ascii="GHEA Grapalat" w:hAnsi="GHEA Grapalat"/>
          <w:i/>
          <w:sz w:val="16"/>
          <w:szCs w:val="24"/>
          <w:lang w:val="af-ZA" w:eastAsia="en-US"/>
        </w:rPr>
        <w:t xml:space="preserve"> </w:t>
      </w:r>
      <w:r w:rsidRPr="009A5836">
        <w:rPr>
          <w:rFonts w:ascii="GHEA Grapalat" w:hAnsi="GHEA Grapalat"/>
          <w:i/>
          <w:sz w:val="16"/>
          <w:szCs w:val="24"/>
          <w:lang w:val="hy-AM" w:eastAsia="en-US"/>
        </w:rPr>
        <w:t>является</w:t>
      </w:r>
      <w:r w:rsidRPr="001E7733">
        <w:rPr>
          <w:rFonts w:ascii="GHEA Grapalat" w:hAnsi="GHEA Grapalat"/>
          <w:i/>
          <w:sz w:val="16"/>
          <w:szCs w:val="24"/>
          <w:lang w:val="af-ZA" w:eastAsia="en-US"/>
        </w:rPr>
        <w:t xml:space="preserve"> </w:t>
      </w:r>
      <w:r w:rsidRPr="009A5836">
        <w:rPr>
          <w:rFonts w:ascii="GHEA Grapalat" w:hAnsi="GHEA Grapalat"/>
          <w:i/>
          <w:sz w:val="16"/>
          <w:szCs w:val="24"/>
          <w:lang w:val="hy-AM" w:eastAsia="en-US"/>
        </w:rPr>
        <w:t>без</w:t>
      </w:r>
      <w:r w:rsidRPr="001E7733">
        <w:rPr>
          <w:rFonts w:ascii="GHEA Grapalat" w:hAnsi="GHEA Grapalat"/>
          <w:i/>
          <w:sz w:val="16"/>
          <w:szCs w:val="24"/>
          <w:lang w:val="af-ZA" w:eastAsia="en-US"/>
        </w:rPr>
        <w:t xml:space="preserve"> </w:t>
      </w:r>
      <w:r w:rsidRPr="009A5836">
        <w:rPr>
          <w:rFonts w:ascii="GHEA Grapalat" w:hAnsi="GHEA Grapalat"/>
          <w:i/>
          <w:sz w:val="16"/>
          <w:szCs w:val="24"/>
          <w:lang w:val="hy-AM" w:eastAsia="en-US"/>
        </w:rPr>
        <w:t xml:space="preserve">НДС </w:t>
      </w:r>
      <w:r w:rsidRPr="001E7733">
        <w:rPr>
          <w:rFonts w:ascii="GHEA Grapalat" w:hAnsi="GHEA Grapalat"/>
          <w:i/>
          <w:sz w:val="16"/>
          <w:szCs w:val="24"/>
          <w:lang w:val="af-ZA" w:eastAsia="en-US"/>
        </w:rPr>
        <w:t xml:space="preserve">тогда </w:t>
      </w:r>
      <w:r w:rsidRPr="009A5836">
        <w:rPr>
          <w:rFonts w:ascii="GHEA Grapalat" w:hAnsi="GHEA Grapalat"/>
          <w:i/>
          <w:sz w:val="16"/>
          <w:szCs w:val="24"/>
          <w:lang w:val="hy-AM" w:eastAsia="en-US"/>
        </w:rPr>
        <w:t>контракт</w:t>
      </w:r>
      <w:r w:rsidRPr="001E7733">
        <w:rPr>
          <w:rFonts w:ascii="GHEA Grapalat" w:hAnsi="GHEA Grapalat"/>
          <w:i/>
          <w:sz w:val="16"/>
          <w:szCs w:val="24"/>
          <w:lang w:val="af-ZA" w:eastAsia="en-US"/>
        </w:rPr>
        <w:t xml:space="preserve"> </w:t>
      </w:r>
      <w:r w:rsidRPr="009A5836">
        <w:rPr>
          <w:rFonts w:ascii="GHEA Grapalat" w:hAnsi="GHEA Grapalat"/>
          <w:i/>
          <w:sz w:val="16"/>
          <w:szCs w:val="24"/>
          <w:lang w:val="hy-AM" w:eastAsia="en-US"/>
        </w:rPr>
        <w:t xml:space="preserve">при пломбировании </w:t>
      </w:r>
      <w:r w:rsidRPr="001E7733">
        <w:rPr>
          <w:rFonts w:ascii="GHEA Grapalat" w:hAnsi="GHEA Grapalat"/>
          <w:i/>
          <w:sz w:val="16"/>
          <w:szCs w:val="24"/>
          <w:lang w:val="af-ZA" w:eastAsia="en-US"/>
        </w:rPr>
        <w:t xml:space="preserve">» </w:t>
      </w:r>
      <w:r w:rsidRPr="009A5836">
        <w:rPr>
          <w:rFonts w:ascii="GHEA Grapalat" w:hAnsi="GHEA Grapalat"/>
          <w:i/>
          <w:sz w:val="16"/>
          <w:szCs w:val="24"/>
          <w:lang w:val="hy-AM" w:eastAsia="en-US"/>
        </w:rPr>
        <w:t>включительно</w:t>
      </w:r>
      <w:r w:rsidRPr="001E7733">
        <w:rPr>
          <w:rFonts w:ascii="GHEA Grapalat" w:hAnsi="GHEA Grapalat"/>
          <w:i/>
          <w:sz w:val="16"/>
          <w:szCs w:val="24"/>
          <w:lang w:val="af-ZA" w:eastAsia="en-US"/>
        </w:rPr>
        <w:t xml:space="preserve"> Слова « </w:t>
      </w:r>
      <w:r w:rsidRPr="009A5836">
        <w:rPr>
          <w:rFonts w:ascii="GHEA Grapalat" w:hAnsi="GHEA Grapalat"/>
          <w:i/>
          <w:sz w:val="16"/>
          <w:szCs w:val="24"/>
          <w:lang w:val="hy-AM" w:eastAsia="en-US"/>
        </w:rPr>
        <w:t>НДС » .</w:t>
      </w:r>
      <w:r w:rsidRPr="001E7733">
        <w:rPr>
          <w:rFonts w:ascii="GHEA Grapalat" w:hAnsi="GHEA Grapalat"/>
          <w:i/>
          <w:sz w:val="16"/>
          <w:szCs w:val="24"/>
          <w:lang w:val="af-ZA" w:eastAsia="en-US"/>
        </w:rPr>
        <w:t xml:space="preserve"> </w:t>
      </w:r>
      <w:r w:rsidRPr="009A5836">
        <w:rPr>
          <w:rFonts w:ascii="GHEA Grapalat" w:hAnsi="GHEA Grapalat"/>
          <w:i/>
          <w:sz w:val="16"/>
          <w:szCs w:val="24"/>
          <w:lang w:val="hy-AM" w:eastAsia="en-US"/>
        </w:rPr>
        <w:t>удаленный</w:t>
      </w:r>
      <w:r w:rsidRPr="001E7733">
        <w:rPr>
          <w:rFonts w:ascii="GHEA Grapalat" w:hAnsi="GHEA Grapalat"/>
          <w:i/>
          <w:sz w:val="16"/>
          <w:szCs w:val="24"/>
          <w:lang w:val="af-ZA" w:eastAsia="en-US"/>
        </w:rPr>
        <w:t xml:space="preserve"> </w:t>
      </w:r>
      <w:r w:rsidRPr="009A5836">
        <w:rPr>
          <w:rFonts w:ascii="GHEA Grapalat" w:hAnsi="GHEA Grapalat"/>
          <w:i/>
          <w:sz w:val="16"/>
          <w:szCs w:val="24"/>
          <w:lang w:val="hy-AM" w:eastAsia="en-US"/>
        </w:rPr>
        <w:t>являются</w:t>
      </w:r>
    </w:p>
  </w:footnote>
  <w:footnote w:id="9">
    <w:p w:rsidR="00F563AB" w:rsidRPr="005D7B02" w:rsidRDefault="00F563AB" w:rsidP="00E01F91">
      <w:pPr>
        <w:pStyle w:val="af2"/>
        <w:jc w:val="both"/>
        <w:rPr>
          <w:rFonts w:ascii="GHEA Grapalat" w:hAnsi="GHEA Grapalat"/>
          <w:i/>
          <w:sz w:val="16"/>
          <w:szCs w:val="24"/>
          <w:lang w:val="hy-AM" w:eastAsia="en-US"/>
        </w:rPr>
      </w:pPr>
      <w:r>
        <w:rPr>
          <w:rStyle w:val="af6"/>
        </w:rPr>
        <w:footnoteRef/>
      </w:r>
      <w:r w:rsidRPr="00E01F91">
        <w:rPr>
          <w:lang w:val="hy-AM"/>
        </w:rPr>
        <w:t xml:space="preserve"> </w:t>
      </w:r>
      <w:r w:rsidRPr="005D7B02">
        <w:rPr>
          <w:rFonts w:ascii="GHEA Grapalat" w:hAnsi="GHEA Grapalat"/>
          <w:i/>
          <w:sz w:val="16"/>
          <w:szCs w:val="24"/>
          <w:lang w:val="hy-AM" w:eastAsia="en-US"/>
        </w:rPr>
        <w:t>Если договор заключен на основании пункта 6 статьи 15 Закона РА «О закупках», штраф рассчитывается в зависимости от цены договора, в рамках которого обнаружено обстоятельство неисполнения или ненадлежащего исполнения. принятых обязательств зафиксировано.</w:t>
      </w:r>
    </w:p>
    <w:p w:rsidR="00F563AB" w:rsidRPr="00C754B2" w:rsidRDefault="00F563AB" w:rsidP="00E01F91">
      <w:pPr>
        <w:pStyle w:val="af2"/>
        <w:rPr>
          <w:rFonts w:asciiTheme="minorHAnsi" w:hAnsiTheme="minorHAnsi"/>
          <w:lang w:val="hy-AM"/>
        </w:rPr>
      </w:pPr>
      <w:r w:rsidRPr="00E01F91">
        <w:rPr>
          <w:rFonts w:ascii="GHEA Grapalat" w:hAnsi="GHEA Grapalat"/>
          <w:i/>
          <w:sz w:val="16"/>
          <w:lang w:val="hy-AM"/>
        </w:rPr>
        <w:t>Если контракт включает более одной части, штраф рассчитывается исходя из общей цены, указанной в контракте для этой части.</w:t>
      </w:r>
    </w:p>
  </w:footnote>
  <w:footnote w:id="10">
    <w:p w:rsidR="00F563AB" w:rsidRPr="005D7B02" w:rsidRDefault="00F563AB" w:rsidP="00E01F91">
      <w:pPr>
        <w:pStyle w:val="af2"/>
        <w:jc w:val="both"/>
        <w:rPr>
          <w:sz w:val="16"/>
          <w:szCs w:val="16"/>
          <w:lang w:val="hy-AM"/>
        </w:rPr>
      </w:pPr>
      <w:r>
        <w:rPr>
          <w:rStyle w:val="af6"/>
        </w:rPr>
        <w:footnoteRef/>
      </w:r>
      <w:r w:rsidRPr="00E01F91">
        <w:rPr>
          <w:lang w:val="hy-AM"/>
        </w:rPr>
        <w:t xml:space="preserve"> </w:t>
      </w:r>
      <w:r>
        <w:rPr>
          <w:rFonts w:ascii="GHEA Grapalat" w:hAnsi="GHEA Grapalat"/>
          <w:i/>
          <w:sz w:val="16"/>
          <w:lang w:val="hy-AM"/>
        </w:rPr>
        <w:t>Если предметом закупки не является объект строительства, из проекта договора исключить пункт 6.5.1, а из пункта 1.2 исключить слова «и утвержденную проектно-сметную документацию», а также исключить ссылку на пункт 6.5.1. из пункта 6.4.</w:t>
      </w:r>
    </w:p>
    <w:p w:rsidR="00F563AB" w:rsidRPr="00742B5B" w:rsidRDefault="00F563AB" w:rsidP="00E01F91">
      <w:pPr>
        <w:pStyle w:val="af2"/>
        <w:rPr>
          <w:rFonts w:asciiTheme="minorHAnsi" w:hAnsiTheme="minorHAnsi"/>
          <w:lang w:val="hy-AM"/>
        </w:rPr>
      </w:pPr>
    </w:p>
  </w:footnote>
  <w:footnote w:id="11">
    <w:p w:rsidR="00F563AB" w:rsidRPr="004A220D" w:rsidRDefault="00F563AB">
      <w:pPr>
        <w:pStyle w:val="af2"/>
        <w:rPr>
          <w:rFonts w:ascii="Sylfaen" w:hAnsi="Sylfaen"/>
          <w:lang w:val="hy-AM"/>
        </w:rPr>
      </w:pPr>
      <w:r>
        <w:rPr>
          <w:rStyle w:val="af6"/>
        </w:rPr>
        <w:footnoteRef/>
      </w:r>
      <w:r w:rsidRPr="004A220D">
        <w:rPr>
          <w:lang w:val="hy-AM"/>
        </w:rPr>
        <w:t xml:space="preserve"> </w:t>
      </w:r>
      <w:r w:rsidRPr="00B27E91">
        <w:rPr>
          <w:rFonts w:ascii="GHEA Grapalat" w:hAnsi="GHEA Grapalat"/>
          <w:i/>
          <w:sz w:val="16"/>
          <w:szCs w:val="24"/>
          <w:lang w:val="hy-AM" w:eastAsia="en-US"/>
        </w:rPr>
        <w:t>Данный пункт удаляется из договора, если договор не реализуется путем заключения агентского договора.</w:t>
      </w:r>
    </w:p>
  </w:footnote>
  <w:footnote w:id="12">
    <w:p w:rsidR="00F563AB" w:rsidRPr="0027235A" w:rsidRDefault="00F563AB">
      <w:pPr>
        <w:pStyle w:val="af2"/>
        <w:rPr>
          <w:rFonts w:ascii="Sylfaen" w:hAnsi="Sylfaen"/>
          <w:lang w:val="hy-AM"/>
        </w:rPr>
      </w:pPr>
      <w:r>
        <w:rPr>
          <w:rStyle w:val="af6"/>
        </w:rPr>
        <w:footnoteRef/>
      </w:r>
      <w:r w:rsidRPr="004A220D">
        <w:rPr>
          <w:lang w:val="hy-AM"/>
        </w:rPr>
        <w:t xml:space="preserve"> </w:t>
      </w:r>
      <w:r w:rsidRPr="00D818B6">
        <w:rPr>
          <w:rFonts w:ascii="GHEA Grapalat" w:hAnsi="GHEA Grapalat"/>
          <w:i/>
          <w:sz w:val="16"/>
          <w:szCs w:val="24"/>
          <w:lang w:val="hy-AM" w:eastAsia="en-US"/>
        </w:rPr>
        <w:t>Данный пункт исключается из договора, если договор не реализуется путем заключения договора о совместной деятельности (консорциума).</w:t>
      </w:r>
    </w:p>
  </w:footnote>
  <w:footnote w:id="13">
    <w:p w:rsidR="00F563AB" w:rsidRPr="004A220D" w:rsidRDefault="00F563AB" w:rsidP="00FC36EC">
      <w:pPr>
        <w:pStyle w:val="af2"/>
        <w:rPr>
          <w:rFonts w:ascii="Sylfaen" w:hAnsi="Sylfaen"/>
          <w:lang w:val="hy-AM"/>
        </w:rPr>
      </w:pPr>
      <w:r>
        <w:rPr>
          <w:rStyle w:val="af6"/>
        </w:rPr>
        <w:footnoteRef/>
      </w:r>
      <w:r w:rsidRPr="004A220D">
        <w:rPr>
          <w:lang w:val="hy-AM"/>
        </w:rPr>
        <w:t xml:space="preserve"> </w:t>
      </w:r>
      <w:r w:rsidRPr="00FC355B">
        <w:rPr>
          <w:rFonts w:ascii="GHEA Grapalat" w:hAnsi="GHEA Grapalat"/>
          <w:i/>
          <w:sz w:val="16"/>
          <w:lang w:val="hy-AM"/>
        </w:rPr>
        <w:t>Если контракт заключен на основании статьи 15 части 6 Закона РА "О закупках" и цена контракта не превышает в двадцать пять раз основную закупочную единицу, то данный пункт отредактировать путем удаления 4-го предложения. из последнего, а 5-е предложение отредактировать, заменив слова "а в случае замены условия и условий договора, представленных в виде убытков, также новыми положениями" на слово "и".</w:t>
      </w:r>
      <w:r w:rsidRPr="00FC355B">
        <w:rPr>
          <w:rFonts w:ascii="GHEA Grapalat" w:hAnsi="GHEA Grapalat"/>
          <w:lang w:val="hy-AM"/>
        </w:rPr>
        <w:t xml:space="preserve"> </w:t>
      </w:r>
      <w:r w:rsidRPr="00FC355B">
        <w:rPr>
          <w:rFonts w:ascii="GHEA Grapalat" w:hAnsi="GHEA Grapalat"/>
          <w:i/>
          <w:sz w:val="16"/>
          <w:lang w:val="hy-AM"/>
        </w:rPr>
        <w:t>Этот пункт из контракта исключается, если контракт не заключен на основании части 6 статьи 15 Закона РА "О закупках".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B20D3"/>
    <w:multiLevelType w:val="hybridMultilevel"/>
    <w:tmpl w:val="425878D2"/>
    <w:lvl w:ilvl="0" w:tplc="0AD03F28">
      <w:start w:val="1"/>
      <w:numFmt w:val="decimal"/>
      <w:lvlText w:val="%1."/>
      <w:lvlJc w:val="left"/>
      <w:pPr>
        <w:ind w:left="10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6DF5A58"/>
    <w:multiLevelType w:val="hybridMultilevel"/>
    <w:tmpl w:val="8D2A17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61224A"/>
    <w:multiLevelType w:val="hybridMultilevel"/>
    <w:tmpl w:val="4F0ACD1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E825651"/>
    <w:multiLevelType w:val="hybridMultilevel"/>
    <w:tmpl w:val="3E0A8A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7" w15:restartNumberingAfterBreak="0">
    <w:nsid w:val="20290D00"/>
    <w:multiLevelType w:val="hybridMultilevel"/>
    <w:tmpl w:val="F7FC053C"/>
    <w:lvl w:ilvl="0" w:tplc="DC403CA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" w15:restartNumberingAfterBreak="0">
    <w:nsid w:val="24064642"/>
    <w:multiLevelType w:val="multilevel"/>
    <w:tmpl w:val="1CDA4F1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956115A"/>
    <w:multiLevelType w:val="multilevel"/>
    <w:tmpl w:val="A83A42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1" w15:restartNumberingAfterBreak="0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341A7DD3"/>
    <w:multiLevelType w:val="multilevel"/>
    <w:tmpl w:val="8124AB26"/>
    <w:lvl w:ilvl="0">
      <w:start w:val="1"/>
      <w:numFmt w:val="decimal"/>
      <w:lvlText w:val="%1."/>
      <w:lvlJc w:val="right"/>
      <w:pPr>
        <w:ind w:left="36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decimal"/>
      <w:lvlText w:val="%2)"/>
      <w:lvlJc w:val="left"/>
      <w:pPr>
        <w:ind w:left="810" w:hanging="360"/>
      </w:pPr>
    </w:lvl>
    <w:lvl w:ilvl="2">
      <w:start w:val="1"/>
      <w:numFmt w:val="decimal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right"/>
      <w:pPr>
        <w:ind w:left="3229" w:hanging="360"/>
      </w:pPr>
    </w:lvl>
    <w:lvl w:ilvl="4">
      <w:start w:val="1"/>
      <w:numFmt w:val="decimal"/>
      <w:lvlText w:val="%1.%2.%3.%4.%5."/>
      <w:lvlJc w:val="right"/>
      <w:pPr>
        <w:ind w:left="3949" w:hanging="360"/>
      </w:pPr>
    </w:lvl>
    <w:lvl w:ilvl="5">
      <w:start w:val="1"/>
      <w:numFmt w:val="decimal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right"/>
      <w:pPr>
        <w:ind w:left="5389" w:hanging="360"/>
      </w:pPr>
    </w:lvl>
    <w:lvl w:ilvl="7">
      <w:start w:val="1"/>
      <w:numFmt w:val="decimal"/>
      <w:lvlText w:val="%1.%2.%3.%4.%5.%6.%7.%8."/>
      <w:lvlJc w:val="right"/>
      <w:pPr>
        <w:ind w:left="6109" w:hanging="360"/>
      </w:pPr>
    </w:lvl>
    <w:lvl w:ilvl="8">
      <w:start w:val="1"/>
      <w:numFmt w:val="decimal"/>
      <w:lvlText w:val="%1.%2.%3.%4.%5.%6.%7.%8.%9."/>
      <w:lvlJc w:val="right"/>
      <w:pPr>
        <w:ind w:left="6829" w:hanging="180"/>
      </w:pPr>
    </w:lvl>
  </w:abstractNum>
  <w:abstractNum w:abstractNumId="13" w15:restartNumberingAfterBreak="0">
    <w:nsid w:val="35401416"/>
    <w:multiLevelType w:val="multilevel"/>
    <w:tmpl w:val="7DEA0B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4" w15:restartNumberingAfterBreak="0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385F429C"/>
    <w:multiLevelType w:val="hybridMultilevel"/>
    <w:tmpl w:val="35E2A410"/>
    <w:lvl w:ilvl="0" w:tplc="04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6" w15:restartNumberingAfterBreak="0">
    <w:nsid w:val="3A3D66F0"/>
    <w:multiLevelType w:val="multilevel"/>
    <w:tmpl w:val="3A3D66F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8" w15:restartNumberingAfterBreak="0">
    <w:nsid w:val="45FE70BA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55D45D5E"/>
    <w:multiLevelType w:val="multilevel"/>
    <w:tmpl w:val="FEBAA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21" w15:restartNumberingAfterBreak="0">
    <w:nsid w:val="565B3412"/>
    <w:multiLevelType w:val="hybridMultilevel"/>
    <w:tmpl w:val="C60892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F296DA6"/>
    <w:multiLevelType w:val="hybridMultilevel"/>
    <w:tmpl w:val="92F09884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4" w15:restartNumberingAfterBreak="0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7414B2"/>
    <w:multiLevelType w:val="hybridMultilevel"/>
    <w:tmpl w:val="471C7712"/>
    <w:lvl w:ilvl="0" w:tplc="10A28AE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6" w15:restartNumberingAfterBreak="0">
    <w:nsid w:val="65E00F17"/>
    <w:multiLevelType w:val="multilevel"/>
    <w:tmpl w:val="295C2948"/>
    <w:lvl w:ilvl="0">
      <w:start w:val="1"/>
      <w:numFmt w:val="decimal"/>
      <w:lvlText w:val="%1"/>
      <w:lvlJc w:val="left"/>
      <w:pPr>
        <w:ind w:left="360" w:hanging="360"/>
      </w:pPr>
      <w:rPr>
        <w:rFonts w:cs="GHEA Grapalat" w:hint="default"/>
        <w:b w:val="0"/>
        <w:color w:val="000000" w:themeColor="text1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GHEA Grapalat" w:hint="default"/>
        <w:b w:val="0"/>
        <w:color w:val="000000" w:themeColor="text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GHEA Grapalat" w:hint="default"/>
        <w:b w:val="0"/>
        <w:color w:val="000000" w:themeColor="text1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GHEA Grapalat" w:hint="default"/>
        <w:b w:val="0"/>
        <w:color w:val="000000" w:themeColor="text1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GHEA Grapalat" w:hint="default"/>
        <w:b w:val="0"/>
        <w:color w:val="000000" w:themeColor="text1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GHEA Grapalat" w:hint="default"/>
        <w:b w:val="0"/>
        <w:color w:val="000000" w:themeColor="text1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GHEA Grapalat" w:hint="default"/>
        <w:b w:val="0"/>
        <w:color w:val="000000" w:themeColor="text1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GHEA Grapalat" w:hint="default"/>
        <w:b w:val="0"/>
        <w:color w:val="000000" w:themeColor="text1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GHEA Grapalat" w:hint="default"/>
        <w:b w:val="0"/>
        <w:color w:val="000000" w:themeColor="text1"/>
      </w:rPr>
    </w:lvl>
  </w:abstractNum>
  <w:abstractNum w:abstractNumId="27" w15:restartNumberingAfterBreak="0">
    <w:nsid w:val="667F5C3C"/>
    <w:multiLevelType w:val="hybridMultilevel"/>
    <w:tmpl w:val="54DA881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29" w15:restartNumberingAfterBreak="0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790C1AAA"/>
    <w:multiLevelType w:val="hybridMultilevel"/>
    <w:tmpl w:val="EC367380"/>
    <w:lvl w:ilvl="0" w:tplc="74C8951E">
      <w:start w:val="1"/>
      <w:numFmt w:val="decimal"/>
      <w:lvlText w:val="%1)"/>
      <w:lvlJc w:val="left"/>
      <w:pPr>
        <w:ind w:left="1068" w:hanging="360"/>
      </w:pPr>
      <w:rPr>
        <w:rFonts w:ascii="GHEA Grapalat" w:eastAsia="Times New Roman" w:hAnsi="GHEA Grapalat" w:cs="Arial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7B536A0D"/>
    <w:multiLevelType w:val="hybridMultilevel"/>
    <w:tmpl w:val="7DD6F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3" w15:restartNumberingAfterBreak="0">
    <w:nsid w:val="7FCF7376"/>
    <w:multiLevelType w:val="hybridMultilevel"/>
    <w:tmpl w:val="97AAD822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8"/>
  </w:num>
  <w:num w:numId="3">
    <w:abstractNumId w:val="20"/>
  </w:num>
  <w:num w:numId="4">
    <w:abstractNumId w:val="17"/>
  </w:num>
  <w:num w:numId="5">
    <w:abstractNumId w:val="24"/>
  </w:num>
  <w:num w:numId="6">
    <w:abstractNumId w:val="2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9"/>
  </w:num>
  <w:num w:numId="10">
    <w:abstractNumId w:val="4"/>
  </w:num>
  <w:num w:numId="11">
    <w:abstractNumId w:val="6"/>
  </w:num>
  <w:num w:numId="12">
    <w:abstractNumId w:val="32"/>
  </w:num>
  <w:num w:numId="13">
    <w:abstractNumId w:val="28"/>
  </w:num>
  <w:num w:numId="14">
    <w:abstractNumId w:val="11"/>
  </w:num>
  <w:num w:numId="15">
    <w:abstractNumId w:val="29"/>
  </w:num>
  <w:num w:numId="16">
    <w:abstractNumId w:val="14"/>
  </w:num>
  <w:num w:numId="17">
    <w:abstractNumId w:val="5"/>
  </w:num>
  <w:num w:numId="18">
    <w:abstractNumId w:val="1"/>
  </w:num>
  <w:num w:numId="19">
    <w:abstractNumId w:val="3"/>
  </w:num>
  <w:num w:numId="20">
    <w:abstractNumId w:val="2"/>
  </w:num>
  <w:num w:numId="21">
    <w:abstractNumId w:val="33"/>
  </w:num>
  <w:num w:numId="22">
    <w:abstractNumId w:val="31"/>
  </w:num>
  <w:num w:numId="23">
    <w:abstractNumId w:val="23"/>
  </w:num>
  <w:num w:numId="24">
    <w:abstractNumId w:val="0"/>
  </w:num>
  <w:num w:numId="25">
    <w:abstractNumId w:val="13"/>
  </w:num>
  <w:num w:numId="26">
    <w:abstractNumId w:val="18"/>
  </w:num>
  <w:num w:numId="27">
    <w:abstractNumId w:val="15"/>
  </w:num>
  <w:num w:numId="28">
    <w:abstractNumId w:val="9"/>
  </w:num>
  <w:num w:numId="29">
    <w:abstractNumId w:val="12"/>
  </w:num>
  <w:num w:numId="30">
    <w:abstractNumId w:val="21"/>
  </w:num>
  <w:num w:numId="31">
    <w:abstractNumId w:val="7"/>
  </w:num>
  <w:num w:numId="32">
    <w:abstractNumId w:val="30"/>
  </w:num>
  <w:num w:numId="33">
    <w:abstractNumId w:val="25"/>
  </w:num>
  <w:num w:numId="34">
    <w:abstractNumId w:val="10"/>
  </w:num>
  <w:num w:numId="35">
    <w:abstractNumId w:val="27"/>
  </w:num>
  <w:num w:numId="36">
    <w:abstractNumId w:val="26"/>
  </w:num>
  <w:num w:numId="37">
    <w:abstractNumId w:val="1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2"/>
  </w:compat>
  <w:rsids>
    <w:rsidRoot w:val="00615570"/>
    <w:rsid w:val="00000071"/>
    <w:rsid w:val="00000345"/>
    <w:rsid w:val="0000037D"/>
    <w:rsid w:val="00000958"/>
    <w:rsid w:val="000013D6"/>
    <w:rsid w:val="000016BB"/>
    <w:rsid w:val="00002C23"/>
    <w:rsid w:val="000031E3"/>
    <w:rsid w:val="000033BC"/>
    <w:rsid w:val="00003DF0"/>
    <w:rsid w:val="000046F6"/>
    <w:rsid w:val="000058C9"/>
    <w:rsid w:val="000058CF"/>
    <w:rsid w:val="00005D30"/>
    <w:rsid w:val="00005E18"/>
    <w:rsid w:val="000076A1"/>
    <w:rsid w:val="0000776B"/>
    <w:rsid w:val="00010BCA"/>
    <w:rsid w:val="00010E0A"/>
    <w:rsid w:val="00012347"/>
    <w:rsid w:val="00012E2C"/>
    <w:rsid w:val="00013093"/>
    <w:rsid w:val="000132F3"/>
    <w:rsid w:val="000134CA"/>
    <w:rsid w:val="000138C2"/>
    <w:rsid w:val="00013C24"/>
    <w:rsid w:val="000140B5"/>
    <w:rsid w:val="000149F3"/>
    <w:rsid w:val="00017484"/>
    <w:rsid w:val="000206DA"/>
    <w:rsid w:val="00020C83"/>
    <w:rsid w:val="000211FA"/>
    <w:rsid w:val="00021764"/>
    <w:rsid w:val="00021831"/>
    <w:rsid w:val="00021C2E"/>
    <w:rsid w:val="00022DC8"/>
    <w:rsid w:val="00023384"/>
    <w:rsid w:val="000238FE"/>
    <w:rsid w:val="000246E6"/>
    <w:rsid w:val="00024D35"/>
    <w:rsid w:val="00025353"/>
    <w:rsid w:val="00026351"/>
    <w:rsid w:val="00026FA4"/>
    <w:rsid w:val="000271DE"/>
    <w:rsid w:val="000275BF"/>
    <w:rsid w:val="00027944"/>
    <w:rsid w:val="000305A7"/>
    <w:rsid w:val="0003089E"/>
    <w:rsid w:val="00030D40"/>
    <w:rsid w:val="0003123E"/>
    <w:rsid w:val="000312D9"/>
    <w:rsid w:val="000313A6"/>
    <w:rsid w:val="00032791"/>
    <w:rsid w:val="000330A3"/>
    <w:rsid w:val="00033946"/>
    <w:rsid w:val="00033B20"/>
    <w:rsid w:val="00034390"/>
    <w:rsid w:val="0003466E"/>
    <w:rsid w:val="00034CED"/>
    <w:rsid w:val="000356CC"/>
    <w:rsid w:val="0003677C"/>
    <w:rsid w:val="0003687E"/>
    <w:rsid w:val="00036ECC"/>
    <w:rsid w:val="000371F5"/>
    <w:rsid w:val="00037DDE"/>
    <w:rsid w:val="000408D8"/>
    <w:rsid w:val="00043681"/>
    <w:rsid w:val="0004369D"/>
    <w:rsid w:val="0004387F"/>
    <w:rsid w:val="00046BAC"/>
    <w:rsid w:val="00050A22"/>
    <w:rsid w:val="00051490"/>
    <w:rsid w:val="00051B7F"/>
    <w:rsid w:val="00052AF7"/>
    <w:rsid w:val="00052F61"/>
    <w:rsid w:val="000537DC"/>
    <w:rsid w:val="000537FF"/>
    <w:rsid w:val="00053BFB"/>
    <w:rsid w:val="000545B4"/>
    <w:rsid w:val="000550DA"/>
    <w:rsid w:val="00055129"/>
    <w:rsid w:val="00055195"/>
    <w:rsid w:val="00055CC2"/>
    <w:rsid w:val="00056516"/>
    <w:rsid w:val="00056AB4"/>
    <w:rsid w:val="00057264"/>
    <w:rsid w:val="000604CF"/>
    <w:rsid w:val="00060FB1"/>
    <w:rsid w:val="0006220B"/>
    <w:rsid w:val="0006311D"/>
    <w:rsid w:val="0006346D"/>
    <w:rsid w:val="000636FF"/>
    <w:rsid w:val="00065C3B"/>
    <w:rsid w:val="00066AC8"/>
    <w:rsid w:val="0006747A"/>
    <w:rsid w:val="000677B2"/>
    <w:rsid w:val="00067967"/>
    <w:rsid w:val="00067C2E"/>
    <w:rsid w:val="000704B9"/>
    <w:rsid w:val="0007091B"/>
    <w:rsid w:val="00070DBB"/>
    <w:rsid w:val="00071A40"/>
    <w:rsid w:val="00071D1C"/>
    <w:rsid w:val="00071FD8"/>
    <w:rsid w:val="00073430"/>
    <w:rsid w:val="000735B0"/>
    <w:rsid w:val="00073A04"/>
    <w:rsid w:val="00073A09"/>
    <w:rsid w:val="00075997"/>
    <w:rsid w:val="00075FE8"/>
    <w:rsid w:val="00077062"/>
    <w:rsid w:val="00077BB9"/>
    <w:rsid w:val="00080B97"/>
    <w:rsid w:val="00080BE2"/>
    <w:rsid w:val="00080C4E"/>
    <w:rsid w:val="00080E73"/>
    <w:rsid w:val="00081E7C"/>
    <w:rsid w:val="000822C1"/>
    <w:rsid w:val="00082411"/>
    <w:rsid w:val="00082ADC"/>
    <w:rsid w:val="00082DE0"/>
    <w:rsid w:val="00082E96"/>
    <w:rsid w:val="000831B3"/>
    <w:rsid w:val="00083558"/>
    <w:rsid w:val="00083D65"/>
    <w:rsid w:val="000845F6"/>
    <w:rsid w:val="000850B1"/>
    <w:rsid w:val="00085931"/>
    <w:rsid w:val="000878DB"/>
    <w:rsid w:val="00087A30"/>
    <w:rsid w:val="000911CA"/>
    <w:rsid w:val="00091EBC"/>
    <w:rsid w:val="00092D0A"/>
    <w:rsid w:val="0009380C"/>
    <w:rsid w:val="0009449B"/>
    <w:rsid w:val="000946A3"/>
    <w:rsid w:val="00095187"/>
    <w:rsid w:val="000952D8"/>
    <w:rsid w:val="000958B4"/>
    <w:rsid w:val="00095EB1"/>
    <w:rsid w:val="00096865"/>
    <w:rsid w:val="00097DE8"/>
    <w:rsid w:val="000A0950"/>
    <w:rsid w:val="000A0953"/>
    <w:rsid w:val="000A1430"/>
    <w:rsid w:val="000A1464"/>
    <w:rsid w:val="000A1AC0"/>
    <w:rsid w:val="000A1C5A"/>
    <w:rsid w:val="000A37CE"/>
    <w:rsid w:val="000A5B16"/>
    <w:rsid w:val="000A6B75"/>
    <w:rsid w:val="000A72AD"/>
    <w:rsid w:val="000A7528"/>
    <w:rsid w:val="000B033F"/>
    <w:rsid w:val="000B1088"/>
    <w:rsid w:val="000B259E"/>
    <w:rsid w:val="000B4CF4"/>
    <w:rsid w:val="000B5AE5"/>
    <w:rsid w:val="000B700B"/>
    <w:rsid w:val="000B7641"/>
    <w:rsid w:val="000B7C54"/>
    <w:rsid w:val="000B7E09"/>
    <w:rsid w:val="000C0375"/>
    <w:rsid w:val="000C0396"/>
    <w:rsid w:val="000C062F"/>
    <w:rsid w:val="000C0A9D"/>
    <w:rsid w:val="000C165F"/>
    <w:rsid w:val="000C3293"/>
    <w:rsid w:val="000C3508"/>
    <w:rsid w:val="000C36C6"/>
    <w:rsid w:val="000C50BE"/>
    <w:rsid w:val="000C5284"/>
    <w:rsid w:val="000C5A09"/>
    <w:rsid w:val="000C6F81"/>
    <w:rsid w:val="000D07E4"/>
    <w:rsid w:val="000D094F"/>
    <w:rsid w:val="000D10F1"/>
    <w:rsid w:val="000D16B6"/>
    <w:rsid w:val="000D1EF7"/>
    <w:rsid w:val="000D2054"/>
    <w:rsid w:val="000D2527"/>
    <w:rsid w:val="000D30CC"/>
    <w:rsid w:val="000D3188"/>
    <w:rsid w:val="000D34C8"/>
    <w:rsid w:val="000D3B6D"/>
    <w:rsid w:val="000D41A8"/>
    <w:rsid w:val="000D440C"/>
    <w:rsid w:val="000D4471"/>
    <w:rsid w:val="000D52A5"/>
    <w:rsid w:val="000D5766"/>
    <w:rsid w:val="000D590A"/>
    <w:rsid w:val="000D6A89"/>
    <w:rsid w:val="000D6C21"/>
    <w:rsid w:val="000D701E"/>
    <w:rsid w:val="000D77C1"/>
    <w:rsid w:val="000E152F"/>
    <w:rsid w:val="000E195B"/>
    <w:rsid w:val="000E1AF8"/>
    <w:rsid w:val="000E1C31"/>
    <w:rsid w:val="000E21E6"/>
    <w:rsid w:val="000E2416"/>
    <w:rsid w:val="000E2427"/>
    <w:rsid w:val="000E267C"/>
    <w:rsid w:val="000E2D7B"/>
    <w:rsid w:val="000E308B"/>
    <w:rsid w:val="000E3D1E"/>
    <w:rsid w:val="000E3F9A"/>
    <w:rsid w:val="000E41C0"/>
    <w:rsid w:val="000E426E"/>
    <w:rsid w:val="000E491C"/>
    <w:rsid w:val="000E4C35"/>
    <w:rsid w:val="000E5257"/>
    <w:rsid w:val="000E7612"/>
    <w:rsid w:val="000E79BD"/>
    <w:rsid w:val="000F008F"/>
    <w:rsid w:val="000F04A2"/>
    <w:rsid w:val="000F109E"/>
    <w:rsid w:val="000F12D3"/>
    <w:rsid w:val="000F176D"/>
    <w:rsid w:val="000F332D"/>
    <w:rsid w:val="000F338E"/>
    <w:rsid w:val="000F3939"/>
    <w:rsid w:val="000F3B31"/>
    <w:rsid w:val="000F3D76"/>
    <w:rsid w:val="000F494F"/>
    <w:rsid w:val="000F4B86"/>
    <w:rsid w:val="000F4D7B"/>
    <w:rsid w:val="000F5032"/>
    <w:rsid w:val="000F5238"/>
    <w:rsid w:val="000F5900"/>
    <w:rsid w:val="000F5E4B"/>
    <w:rsid w:val="000F628A"/>
    <w:rsid w:val="000F6770"/>
    <w:rsid w:val="000F6E48"/>
    <w:rsid w:val="000F7026"/>
    <w:rsid w:val="000F7AE0"/>
    <w:rsid w:val="0010050E"/>
    <w:rsid w:val="00101445"/>
    <w:rsid w:val="00101C9A"/>
    <w:rsid w:val="00101F06"/>
    <w:rsid w:val="0010208D"/>
    <w:rsid w:val="00102291"/>
    <w:rsid w:val="0010323D"/>
    <w:rsid w:val="00103BDF"/>
    <w:rsid w:val="00104861"/>
    <w:rsid w:val="00105C5A"/>
    <w:rsid w:val="00106365"/>
    <w:rsid w:val="00106D44"/>
    <w:rsid w:val="00106DEE"/>
    <w:rsid w:val="00106F3B"/>
    <w:rsid w:val="0010767A"/>
    <w:rsid w:val="0011077B"/>
    <w:rsid w:val="00110D13"/>
    <w:rsid w:val="00113F0D"/>
    <w:rsid w:val="001146CA"/>
    <w:rsid w:val="00114CA8"/>
    <w:rsid w:val="00115905"/>
    <w:rsid w:val="001159FA"/>
    <w:rsid w:val="0011611E"/>
    <w:rsid w:val="00116E47"/>
    <w:rsid w:val="00117020"/>
    <w:rsid w:val="00117964"/>
    <w:rsid w:val="00117DAA"/>
    <w:rsid w:val="00122A6A"/>
    <w:rsid w:val="001242C4"/>
    <w:rsid w:val="00124461"/>
    <w:rsid w:val="00124FB7"/>
    <w:rsid w:val="001267AE"/>
    <w:rsid w:val="001276C9"/>
    <w:rsid w:val="00127EE1"/>
    <w:rsid w:val="00130202"/>
    <w:rsid w:val="001303E1"/>
    <w:rsid w:val="001305C6"/>
    <w:rsid w:val="00131772"/>
    <w:rsid w:val="00131E9C"/>
    <w:rsid w:val="001325D7"/>
    <w:rsid w:val="001326CE"/>
    <w:rsid w:val="00132745"/>
    <w:rsid w:val="00132FA8"/>
    <w:rsid w:val="00133A5A"/>
    <w:rsid w:val="00133A7E"/>
    <w:rsid w:val="00133CE4"/>
    <w:rsid w:val="00134D6E"/>
    <w:rsid w:val="00134DC5"/>
    <w:rsid w:val="001355F9"/>
    <w:rsid w:val="00135840"/>
    <w:rsid w:val="001369CB"/>
    <w:rsid w:val="001377BA"/>
    <w:rsid w:val="00137A5C"/>
    <w:rsid w:val="00141B7A"/>
    <w:rsid w:val="00142496"/>
    <w:rsid w:val="00142934"/>
    <w:rsid w:val="00143BD7"/>
    <w:rsid w:val="00143E8C"/>
    <w:rsid w:val="0014472E"/>
    <w:rsid w:val="00144F73"/>
    <w:rsid w:val="001458D6"/>
    <w:rsid w:val="00145C96"/>
    <w:rsid w:val="00145CC3"/>
    <w:rsid w:val="00147105"/>
    <w:rsid w:val="00147CD0"/>
    <w:rsid w:val="00147F14"/>
    <w:rsid w:val="00150CBE"/>
    <w:rsid w:val="001514D1"/>
    <w:rsid w:val="001515DE"/>
    <w:rsid w:val="001522CE"/>
    <w:rsid w:val="00152564"/>
    <w:rsid w:val="00152E19"/>
    <w:rsid w:val="0015308F"/>
    <w:rsid w:val="00153A85"/>
    <w:rsid w:val="00153C87"/>
    <w:rsid w:val="00153D81"/>
    <w:rsid w:val="001557AE"/>
    <w:rsid w:val="0015583C"/>
    <w:rsid w:val="0015589E"/>
    <w:rsid w:val="00155C35"/>
    <w:rsid w:val="001561A5"/>
    <w:rsid w:val="001561BB"/>
    <w:rsid w:val="001578A1"/>
    <w:rsid w:val="001578D4"/>
    <w:rsid w:val="001600FF"/>
    <w:rsid w:val="0016055A"/>
    <w:rsid w:val="001609F6"/>
    <w:rsid w:val="00160AE4"/>
    <w:rsid w:val="00160BB4"/>
    <w:rsid w:val="0016111C"/>
    <w:rsid w:val="00161428"/>
    <w:rsid w:val="00161FE4"/>
    <w:rsid w:val="00162944"/>
    <w:rsid w:val="0016311E"/>
    <w:rsid w:val="001635B8"/>
    <w:rsid w:val="00164BBC"/>
    <w:rsid w:val="0016519F"/>
    <w:rsid w:val="001669C1"/>
    <w:rsid w:val="001679A6"/>
    <w:rsid w:val="00170017"/>
    <w:rsid w:val="001724D7"/>
    <w:rsid w:val="00172BD7"/>
    <w:rsid w:val="001732FB"/>
    <w:rsid w:val="00174FE1"/>
    <w:rsid w:val="00175F8F"/>
    <w:rsid w:val="00175FDC"/>
    <w:rsid w:val="001763F5"/>
    <w:rsid w:val="001765B8"/>
    <w:rsid w:val="00176A38"/>
    <w:rsid w:val="00176A92"/>
    <w:rsid w:val="00177245"/>
    <w:rsid w:val="00177A5C"/>
    <w:rsid w:val="00177D71"/>
    <w:rsid w:val="001808AF"/>
    <w:rsid w:val="00180EB9"/>
    <w:rsid w:val="00180EE9"/>
    <w:rsid w:val="00181C60"/>
    <w:rsid w:val="00181F0F"/>
    <w:rsid w:val="00181F75"/>
    <w:rsid w:val="00183004"/>
    <w:rsid w:val="0018301A"/>
    <w:rsid w:val="001830FF"/>
    <w:rsid w:val="00183FEA"/>
    <w:rsid w:val="00184D18"/>
    <w:rsid w:val="00184D86"/>
    <w:rsid w:val="00184F17"/>
    <w:rsid w:val="0018560E"/>
    <w:rsid w:val="00185684"/>
    <w:rsid w:val="0018591C"/>
    <w:rsid w:val="00185DF9"/>
    <w:rsid w:val="00185FCC"/>
    <w:rsid w:val="0018602E"/>
    <w:rsid w:val="00191D5F"/>
    <w:rsid w:val="00192606"/>
    <w:rsid w:val="00192A1F"/>
    <w:rsid w:val="001932A7"/>
    <w:rsid w:val="00193859"/>
    <w:rsid w:val="00193871"/>
    <w:rsid w:val="00194598"/>
    <w:rsid w:val="00194DBD"/>
    <w:rsid w:val="001954E5"/>
    <w:rsid w:val="00195835"/>
    <w:rsid w:val="00195F24"/>
    <w:rsid w:val="00196487"/>
    <w:rsid w:val="001A1713"/>
    <w:rsid w:val="001A2241"/>
    <w:rsid w:val="001A23A6"/>
    <w:rsid w:val="001A2579"/>
    <w:rsid w:val="001A2671"/>
    <w:rsid w:val="001A2F72"/>
    <w:rsid w:val="001A3FEC"/>
    <w:rsid w:val="001A43A4"/>
    <w:rsid w:val="001A46FF"/>
    <w:rsid w:val="001A4EF7"/>
    <w:rsid w:val="001A54DF"/>
    <w:rsid w:val="001A5BC8"/>
    <w:rsid w:val="001A5C02"/>
    <w:rsid w:val="001A5F36"/>
    <w:rsid w:val="001A693B"/>
    <w:rsid w:val="001A79E0"/>
    <w:rsid w:val="001B039F"/>
    <w:rsid w:val="001B0D9A"/>
    <w:rsid w:val="001B131A"/>
    <w:rsid w:val="001B1370"/>
    <w:rsid w:val="001B1476"/>
    <w:rsid w:val="001B159F"/>
    <w:rsid w:val="001B1FC4"/>
    <w:rsid w:val="001B21A3"/>
    <w:rsid w:val="001B365B"/>
    <w:rsid w:val="001B37D2"/>
    <w:rsid w:val="001B3891"/>
    <w:rsid w:val="001B45A9"/>
    <w:rsid w:val="001B478E"/>
    <w:rsid w:val="001B6FCF"/>
    <w:rsid w:val="001B7698"/>
    <w:rsid w:val="001C07C6"/>
    <w:rsid w:val="001C0849"/>
    <w:rsid w:val="001C0B2D"/>
    <w:rsid w:val="001C3D83"/>
    <w:rsid w:val="001C3F6C"/>
    <w:rsid w:val="001C53E8"/>
    <w:rsid w:val="001C60A9"/>
    <w:rsid w:val="001C76F7"/>
    <w:rsid w:val="001C7C1A"/>
    <w:rsid w:val="001D090D"/>
    <w:rsid w:val="001D1139"/>
    <w:rsid w:val="001D173D"/>
    <w:rsid w:val="001D1D00"/>
    <w:rsid w:val="001D2D62"/>
    <w:rsid w:val="001D3B01"/>
    <w:rsid w:val="001D5FF7"/>
    <w:rsid w:val="001D6531"/>
    <w:rsid w:val="001D6AE6"/>
    <w:rsid w:val="001D7228"/>
    <w:rsid w:val="001D74FA"/>
    <w:rsid w:val="001D78C5"/>
    <w:rsid w:val="001E0216"/>
    <w:rsid w:val="001E17BA"/>
    <w:rsid w:val="001E2794"/>
    <w:rsid w:val="001E2814"/>
    <w:rsid w:val="001E3505"/>
    <w:rsid w:val="001E36C8"/>
    <w:rsid w:val="001E3A7F"/>
    <w:rsid w:val="001E3B17"/>
    <w:rsid w:val="001E4348"/>
    <w:rsid w:val="001E55B2"/>
    <w:rsid w:val="001E5866"/>
    <w:rsid w:val="001E7047"/>
    <w:rsid w:val="001E7733"/>
    <w:rsid w:val="001F0335"/>
    <w:rsid w:val="001F0371"/>
    <w:rsid w:val="001F1DF0"/>
    <w:rsid w:val="001F2447"/>
    <w:rsid w:val="001F3237"/>
    <w:rsid w:val="001F330F"/>
    <w:rsid w:val="001F3550"/>
    <w:rsid w:val="001F386B"/>
    <w:rsid w:val="001F39AF"/>
    <w:rsid w:val="001F4228"/>
    <w:rsid w:val="001F4A05"/>
    <w:rsid w:val="001F4F78"/>
    <w:rsid w:val="001F5FDE"/>
    <w:rsid w:val="001F6578"/>
    <w:rsid w:val="001F6E06"/>
    <w:rsid w:val="001F760C"/>
    <w:rsid w:val="001F7DFC"/>
    <w:rsid w:val="002004E1"/>
    <w:rsid w:val="00200F9F"/>
    <w:rsid w:val="00201683"/>
    <w:rsid w:val="002017CB"/>
    <w:rsid w:val="00201DA0"/>
    <w:rsid w:val="00201F2E"/>
    <w:rsid w:val="00202F4D"/>
    <w:rsid w:val="002032CE"/>
    <w:rsid w:val="00203917"/>
    <w:rsid w:val="00204B03"/>
    <w:rsid w:val="00204E53"/>
    <w:rsid w:val="00205689"/>
    <w:rsid w:val="00205750"/>
    <w:rsid w:val="0020701A"/>
    <w:rsid w:val="002073DA"/>
    <w:rsid w:val="00207597"/>
    <w:rsid w:val="00207CF7"/>
    <w:rsid w:val="00207D84"/>
    <w:rsid w:val="002100B3"/>
    <w:rsid w:val="002101F2"/>
    <w:rsid w:val="002106E6"/>
    <w:rsid w:val="00210F0C"/>
    <w:rsid w:val="00211425"/>
    <w:rsid w:val="002115A9"/>
    <w:rsid w:val="002123FA"/>
    <w:rsid w:val="0021339A"/>
    <w:rsid w:val="002137E6"/>
    <w:rsid w:val="00213E8E"/>
    <w:rsid w:val="00213EB8"/>
    <w:rsid w:val="00213F87"/>
    <w:rsid w:val="002164B1"/>
    <w:rsid w:val="00217710"/>
    <w:rsid w:val="00220491"/>
    <w:rsid w:val="00220ACB"/>
    <w:rsid w:val="00220C7C"/>
    <w:rsid w:val="00221888"/>
    <w:rsid w:val="002218FE"/>
    <w:rsid w:val="00221AA4"/>
    <w:rsid w:val="002240AB"/>
    <w:rsid w:val="00224CBF"/>
    <w:rsid w:val="00224D14"/>
    <w:rsid w:val="002250D8"/>
    <w:rsid w:val="0022515E"/>
    <w:rsid w:val="002252CD"/>
    <w:rsid w:val="00226412"/>
    <w:rsid w:val="002273AD"/>
    <w:rsid w:val="0022770A"/>
    <w:rsid w:val="00227C9F"/>
    <w:rsid w:val="00227EF5"/>
    <w:rsid w:val="00230B12"/>
    <w:rsid w:val="00230C8F"/>
    <w:rsid w:val="0023114E"/>
    <w:rsid w:val="002321E1"/>
    <w:rsid w:val="0023282B"/>
    <w:rsid w:val="0023354E"/>
    <w:rsid w:val="00233E3C"/>
    <w:rsid w:val="00234B1A"/>
    <w:rsid w:val="0023537A"/>
    <w:rsid w:val="0023571C"/>
    <w:rsid w:val="00236845"/>
    <w:rsid w:val="00236B75"/>
    <w:rsid w:val="0024027D"/>
    <w:rsid w:val="00240289"/>
    <w:rsid w:val="0024041A"/>
    <w:rsid w:val="0024186B"/>
    <w:rsid w:val="0024205E"/>
    <w:rsid w:val="00242292"/>
    <w:rsid w:val="00244642"/>
    <w:rsid w:val="00244B38"/>
    <w:rsid w:val="0024655B"/>
    <w:rsid w:val="00246F46"/>
    <w:rsid w:val="0024733B"/>
    <w:rsid w:val="00250B99"/>
    <w:rsid w:val="0025145E"/>
    <w:rsid w:val="00251E84"/>
    <w:rsid w:val="00252C9C"/>
    <w:rsid w:val="00252E8F"/>
    <w:rsid w:val="0025350F"/>
    <w:rsid w:val="002542AE"/>
    <w:rsid w:val="00254A36"/>
    <w:rsid w:val="002559B9"/>
    <w:rsid w:val="00257773"/>
    <w:rsid w:val="00260569"/>
    <w:rsid w:val="00260E64"/>
    <w:rsid w:val="00261272"/>
    <w:rsid w:val="0026158D"/>
    <w:rsid w:val="00262696"/>
    <w:rsid w:val="00263035"/>
    <w:rsid w:val="00263094"/>
    <w:rsid w:val="00263244"/>
    <w:rsid w:val="00263C42"/>
    <w:rsid w:val="00263D72"/>
    <w:rsid w:val="00263E28"/>
    <w:rsid w:val="0026426F"/>
    <w:rsid w:val="0026557B"/>
    <w:rsid w:val="00265D18"/>
    <w:rsid w:val="002665A4"/>
    <w:rsid w:val="002671C1"/>
    <w:rsid w:val="00267E41"/>
    <w:rsid w:val="0027052A"/>
    <w:rsid w:val="00270AF6"/>
    <w:rsid w:val="00270D59"/>
    <w:rsid w:val="0027175A"/>
    <w:rsid w:val="00271C52"/>
    <w:rsid w:val="00271DF6"/>
    <w:rsid w:val="0027208C"/>
    <w:rsid w:val="0027235A"/>
    <w:rsid w:val="0027288B"/>
    <w:rsid w:val="00272B9B"/>
    <w:rsid w:val="002737E0"/>
    <w:rsid w:val="002738E8"/>
    <w:rsid w:val="00273A88"/>
    <w:rsid w:val="00273B4F"/>
    <w:rsid w:val="00274353"/>
    <w:rsid w:val="0027499F"/>
    <w:rsid w:val="00274BDF"/>
    <w:rsid w:val="00274F0E"/>
    <w:rsid w:val="002754C4"/>
    <w:rsid w:val="00275EAE"/>
    <w:rsid w:val="00275F06"/>
    <w:rsid w:val="00276398"/>
    <w:rsid w:val="00276441"/>
    <w:rsid w:val="002767A5"/>
    <w:rsid w:val="00276B03"/>
    <w:rsid w:val="00277F14"/>
    <w:rsid w:val="0028014C"/>
    <w:rsid w:val="00280E91"/>
    <w:rsid w:val="00281740"/>
    <w:rsid w:val="00281D16"/>
    <w:rsid w:val="00283198"/>
    <w:rsid w:val="0028362D"/>
    <w:rsid w:val="0028392B"/>
    <w:rsid w:val="00283E26"/>
    <w:rsid w:val="00283F0A"/>
    <w:rsid w:val="002846B1"/>
    <w:rsid w:val="00285D2B"/>
    <w:rsid w:val="00286AD3"/>
    <w:rsid w:val="00286D41"/>
    <w:rsid w:val="00286D98"/>
    <w:rsid w:val="0028726A"/>
    <w:rsid w:val="002877FC"/>
    <w:rsid w:val="00287968"/>
    <w:rsid w:val="00287BCA"/>
    <w:rsid w:val="00290F33"/>
    <w:rsid w:val="00291919"/>
    <w:rsid w:val="00291EFF"/>
    <w:rsid w:val="002926D4"/>
    <w:rsid w:val="00293A25"/>
    <w:rsid w:val="00293A76"/>
    <w:rsid w:val="002941F2"/>
    <w:rsid w:val="00294BD5"/>
    <w:rsid w:val="00294FAF"/>
    <w:rsid w:val="00294FFF"/>
    <w:rsid w:val="0029515A"/>
    <w:rsid w:val="00296466"/>
    <w:rsid w:val="00296A9F"/>
    <w:rsid w:val="00296F9E"/>
    <w:rsid w:val="00297C98"/>
    <w:rsid w:val="002A058F"/>
    <w:rsid w:val="002A0987"/>
    <w:rsid w:val="002A10B2"/>
    <w:rsid w:val="002A1FAC"/>
    <w:rsid w:val="002A1FC4"/>
    <w:rsid w:val="002A2685"/>
    <w:rsid w:val="002A26AE"/>
    <w:rsid w:val="002A2C2E"/>
    <w:rsid w:val="002A3785"/>
    <w:rsid w:val="002A4619"/>
    <w:rsid w:val="002A464D"/>
    <w:rsid w:val="002A5ABB"/>
    <w:rsid w:val="002A6A99"/>
    <w:rsid w:val="002A7108"/>
    <w:rsid w:val="002A7380"/>
    <w:rsid w:val="002A76C6"/>
    <w:rsid w:val="002A773D"/>
    <w:rsid w:val="002A7A40"/>
    <w:rsid w:val="002B01B8"/>
    <w:rsid w:val="002B0631"/>
    <w:rsid w:val="002B0733"/>
    <w:rsid w:val="002B084C"/>
    <w:rsid w:val="002B0AEA"/>
    <w:rsid w:val="002B103D"/>
    <w:rsid w:val="002B121D"/>
    <w:rsid w:val="002B155B"/>
    <w:rsid w:val="002B1ABE"/>
    <w:rsid w:val="002B1FC7"/>
    <w:rsid w:val="002B24A4"/>
    <w:rsid w:val="002B24E8"/>
    <w:rsid w:val="002B2ED0"/>
    <w:rsid w:val="002B32D6"/>
    <w:rsid w:val="002B33CF"/>
    <w:rsid w:val="002B3E53"/>
    <w:rsid w:val="002B4FD9"/>
    <w:rsid w:val="002B5595"/>
    <w:rsid w:val="002B5F87"/>
    <w:rsid w:val="002B6074"/>
    <w:rsid w:val="002B7388"/>
    <w:rsid w:val="002B7594"/>
    <w:rsid w:val="002B7B58"/>
    <w:rsid w:val="002C05AB"/>
    <w:rsid w:val="002C071B"/>
    <w:rsid w:val="002C0D0C"/>
    <w:rsid w:val="002C0D78"/>
    <w:rsid w:val="002C0DD6"/>
    <w:rsid w:val="002C0F6F"/>
    <w:rsid w:val="002C1050"/>
    <w:rsid w:val="002C1AE5"/>
    <w:rsid w:val="002C205F"/>
    <w:rsid w:val="002C27EB"/>
    <w:rsid w:val="002C2AAB"/>
    <w:rsid w:val="002C3CAA"/>
    <w:rsid w:val="002C4DBF"/>
    <w:rsid w:val="002C5EA7"/>
    <w:rsid w:val="002C653D"/>
    <w:rsid w:val="002C6CF7"/>
    <w:rsid w:val="002C7037"/>
    <w:rsid w:val="002D02FE"/>
    <w:rsid w:val="002D0689"/>
    <w:rsid w:val="002D0D5E"/>
    <w:rsid w:val="002D18AC"/>
    <w:rsid w:val="002D1AAA"/>
    <w:rsid w:val="002D20E8"/>
    <w:rsid w:val="002D236D"/>
    <w:rsid w:val="002D30B7"/>
    <w:rsid w:val="002D349C"/>
    <w:rsid w:val="002D3C61"/>
    <w:rsid w:val="002D4250"/>
    <w:rsid w:val="002D4575"/>
    <w:rsid w:val="002D5BB0"/>
    <w:rsid w:val="002D5CF0"/>
    <w:rsid w:val="002D601F"/>
    <w:rsid w:val="002D6B13"/>
    <w:rsid w:val="002E0768"/>
    <w:rsid w:val="002E0877"/>
    <w:rsid w:val="002E0966"/>
    <w:rsid w:val="002E2CA9"/>
    <w:rsid w:val="002E3165"/>
    <w:rsid w:val="002E3B65"/>
    <w:rsid w:val="002E4305"/>
    <w:rsid w:val="002E4D37"/>
    <w:rsid w:val="002E52A2"/>
    <w:rsid w:val="002E530A"/>
    <w:rsid w:val="002E531D"/>
    <w:rsid w:val="002E67D3"/>
    <w:rsid w:val="002E79A1"/>
    <w:rsid w:val="002E7EE1"/>
    <w:rsid w:val="002F0ADE"/>
    <w:rsid w:val="002F0F62"/>
    <w:rsid w:val="002F13C9"/>
    <w:rsid w:val="002F1AB3"/>
    <w:rsid w:val="002F2B23"/>
    <w:rsid w:val="002F2C5F"/>
    <w:rsid w:val="002F2CE0"/>
    <w:rsid w:val="002F35FE"/>
    <w:rsid w:val="002F55B4"/>
    <w:rsid w:val="002F6164"/>
    <w:rsid w:val="002F6283"/>
    <w:rsid w:val="002F69C9"/>
    <w:rsid w:val="002F6FA0"/>
    <w:rsid w:val="002F73BC"/>
    <w:rsid w:val="002F7649"/>
    <w:rsid w:val="002F7A7E"/>
    <w:rsid w:val="00301193"/>
    <w:rsid w:val="0030129D"/>
    <w:rsid w:val="003022F8"/>
    <w:rsid w:val="00302388"/>
    <w:rsid w:val="003029D3"/>
    <w:rsid w:val="00303732"/>
    <w:rsid w:val="00303785"/>
    <w:rsid w:val="003041A8"/>
    <w:rsid w:val="00304436"/>
    <w:rsid w:val="00304D64"/>
    <w:rsid w:val="003053EF"/>
    <w:rsid w:val="00305E59"/>
    <w:rsid w:val="00305F6D"/>
    <w:rsid w:val="003064D4"/>
    <w:rsid w:val="00307011"/>
    <w:rsid w:val="00307F3C"/>
    <w:rsid w:val="003101E4"/>
    <w:rsid w:val="0031093B"/>
    <w:rsid w:val="00310A82"/>
    <w:rsid w:val="00310B63"/>
    <w:rsid w:val="00310B6E"/>
    <w:rsid w:val="00310ED2"/>
    <w:rsid w:val="00311076"/>
    <w:rsid w:val="00313FE4"/>
    <w:rsid w:val="003141B6"/>
    <w:rsid w:val="0031490A"/>
    <w:rsid w:val="00316381"/>
    <w:rsid w:val="003169A4"/>
    <w:rsid w:val="00317A59"/>
    <w:rsid w:val="003206A1"/>
    <w:rsid w:val="0032071C"/>
    <w:rsid w:val="0032187C"/>
    <w:rsid w:val="00321A56"/>
    <w:rsid w:val="00321B20"/>
    <w:rsid w:val="00321F2F"/>
    <w:rsid w:val="00323B33"/>
    <w:rsid w:val="00324445"/>
    <w:rsid w:val="00325546"/>
    <w:rsid w:val="003257F0"/>
    <w:rsid w:val="003259C5"/>
    <w:rsid w:val="00325CC0"/>
    <w:rsid w:val="00326507"/>
    <w:rsid w:val="00327436"/>
    <w:rsid w:val="003275D4"/>
    <w:rsid w:val="0033060E"/>
    <w:rsid w:val="003318D2"/>
    <w:rsid w:val="00332331"/>
    <w:rsid w:val="00332B9A"/>
    <w:rsid w:val="00333314"/>
    <w:rsid w:val="00334564"/>
    <w:rsid w:val="00334B2F"/>
    <w:rsid w:val="0033564D"/>
    <w:rsid w:val="0033571F"/>
    <w:rsid w:val="00335C2A"/>
    <w:rsid w:val="00336F9A"/>
    <w:rsid w:val="00337436"/>
    <w:rsid w:val="00337B83"/>
    <w:rsid w:val="00340083"/>
    <w:rsid w:val="0034032A"/>
    <w:rsid w:val="00341482"/>
    <w:rsid w:val="003414F9"/>
    <w:rsid w:val="00341757"/>
    <w:rsid w:val="00341A74"/>
    <w:rsid w:val="00341D7A"/>
    <w:rsid w:val="00341ED4"/>
    <w:rsid w:val="003427DF"/>
    <w:rsid w:val="00342AC6"/>
    <w:rsid w:val="003430F4"/>
    <w:rsid w:val="0034365D"/>
    <w:rsid w:val="003436A5"/>
    <w:rsid w:val="00345909"/>
    <w:rsid w:val="00345F27"/>
    <w:rsid w:val="003467F7"/>
    <w:rsid w:val="003468B8"/>
    <w:rsid w:val="00347499"/>
    <w:rsid w:val="0034769E"/>
    <w:rsid w:val="0034777A"/>
    <w:rsid w:val="00350018"/>
    <w:rsid w:val="003500D1"/>
    <w:rsid w:val="00350C85"/>
    <w:rsid w:val="0035254C"/>
    <w:rsid w:val="00352DB8"/>
    <w:rsid w:val="00353890"/>
    <w:rsid w:val="00355533"/>
    <w:rsid w:val="0035555B"/>
    <w:rsid w:val="003572A0"/>
    <w:rsid w:val="003579C1"/>
    <w:rsid w:val="00357A33"/>
    <w:rsid w:val="00357AA2"/>
    <w:rsid w:val="00357D48"/>
    <w:rsid w:val="00357E1B"/>
    <w:rsid w:val="00361308"/>
    <w:rsid w:val="00362238"/>
    <w:rsid w:val="0036230B"/>
    <w:rsid w:val="00362638"/>
    <w:rsid w:val="00363298"/>
    <w:rsid w:val="00363335"/>
    <w:rsid w:val="00363627"/>
    <w:rsid w:val="00363E98"/>
    <w:rsid w:val="00364E7A"/>
    <w:rsid w:val="003650C5"/>
    <w:rsid w:val="00365FCC"/>
    <w:rsid w:val="003675B2"/>
    <w:rsid w:val="00370ECD"/>
    <w:rsid w:val="0037177E"/>
    <w:rsid w:val="003717D2"/>
    <w:rsid w:val="003718C1"/>
    <w:rsid w:val="00372C2B"/>
    <w:rsid w:val="00372C67"/>
    <w:rsid w:val="00372FAD"/>
    <w:rsid w:val="0037329F"/>
    <w:rsid w:val="003738F3"/>
    <w:rsid w:val="00373EC9"/>
    <w:rsid w:val="00373EE1"/>
    <w:rsid w:val="003750DF"/>
    <w:rsid w:val="0037527B"/>
    <w:rsid w:val="003755FD"/>
    <w:rsid w:val="00375D38"/>
    <w:rsid w:val="00375FD2"/>
    <w:rsid w:val="003760B7"/>
    <w:rsid w:val="00376D5B"/>
    <w:rsid w:val="00380721"/>
    <w:rsid w:val="00381658"/>
    <w:rsid w:val="00381A2C"/>
    <w:rsid w:val="00381E87"/>
    <w:rsid w:val="0038317B"/>
    <w:rsid w:val="00383931"/>
    <w:rsid w:val="0038400D"/>
    <w:rsid w:val="0038438D"/>
    <w:rsid w:val="003850A0"/>
    <w:rsid w:val="003850CD"/>
    <w:rsid w:val="0038517B"/>
    <w:rsid w:val="0038579B"/>
    <w:rsid w:val="003860B5"/>
    <w:rsid w:val="0038615B"/>
    <w:rsid w:val="003862E0"/>
    <w:rsid w:val="00386369"/>
    <w:rsid w:val="00386E4B"/>
    <w:rsid w:val="003871DA"/>
    <w:rsid w:val="00387F66"/>
    <w:rsid w:val="00391E56"/>
    <w:rsid w:val="00392525"/>
    <w:rsid w:val="0039338D"/>
    <w:rsid w:val="0039420F"/>
    <w:rsid w:val="003946B4"/>
    <w:rsid w:val="003949A5"/>
    <w:rsid w:val="003952EB"/>
    <w:rsid w:val="00395D6D"/>
    <w:rsid w:val="0039646A"/>
    <w:rsid w:val="00396D60"/>
    <w:rsid w:val="003972CC"/>
    <w:rsid w:val="00397DC0"/>
    <w:rsid w:val="003A0A31"/>
    <w:rsid w:val="003A145D"/>
    <w:rsid w:val="003A26B9"/>
    <w:rsid w:val="003A26E6"/>
    <w:rsid w:val="003A2A31"/>
    <w:rsid w:val="003A2BE0"/>
    <w:rsid w:val="003A377C"/>
    <w:rsid w:val="003A3A1F"/>
    <w:rsid w:val="003A5049"/>
    <w:rsid w:val="003A5533"/>
    <w:rsid w:val="003A57F0"/>
    <w:rsid w:val="003A58F9"/>
    <w:rsid w:val="003A62A4"/>
    <w:rsid w:val="003A645E"/>
    <w:rsid w:val="003A7A32"/>
    <w:rsid w:val="003A7B12"/>
    <w:rsid w:val="003A7FC7"/>
    <w:rsid w:val="003B031D"/>
    <w:rsid w:val="003B0939"/>
    <w:rsid w:val="003B0ADF"/>
    <w:rsid w:val="003B0D6E"/>
    <w:rsid w:val="003B135C"/>
    <w:rsid w:val="003B13B8"/>
    <w:rsid w:val="003B1CB7"/>
    <w:rsid w:val="003B1FC0"/>
    <w:rsid w:val="003B2896"/>
    <w:rsid w:val="003B3A13"/>
    <w:rsid w:val="003B4A74"/>
    <w:rsid w:val="003B585C"/>
    <w:rsid w:val="003B5AE9"/>
    <w:rsid w:val="003B60D5"/>
    <w:rsid w:val="003B6791"/>
    <w:rsid w:val="003B681E"/>
    <w:rsid w:val="003B6DC6"/>
    <w:rsid w:val="003B7086"/>
    <w:rsid w:val="003B7CB4"/>
    <w:rsid w:val="003B7D9D"/>
    <w:rsid w:val="003C11FC"/>
    <w:rsid w:val="003C1322"/>
    <w:rsid w:val="003C14BE"/>
    <w:rsid w:val="003C26C2"/>
    <w:rsid w:val="003C2837"/>
    <w:rsid w:val="003C29C6"/>
    <w:rsid w:val="003C2B7E"/>
    <w:rsid w:val="003C2BAE"/>
    <w:rsid w:val="003C2BDB"/>
    <w:rsid w:val="003C2BDC"/>
    <w:rsid w:val="003C3660"/>
    <w:rsid w:val="003C3E7A"/>
    <w:rsid w:val="003C4576"/>
    <w:rsid w:val="003C53D4"/>
    <w:rsid w:val="003C5878"/>
    <w:rsid w:val="003C5AD7"/>
    <w:rsid w:val="003C5E16"/>
    <w:rsid w:val="003C66CF"/>
    <w:rsid w:val="003C6A92"/>
    <w:rsid w:val="003C7160"/>
    <w:rsid w:val="003C75D4"/>
    <w:rsid w:val="003C76CF"/>
    <w:rsid w:val="003C778C"/>
    <w:rsid w:val="003D0075"/>
    <w:rsid w:val="003D0940"/>
    <w:rsid w:val="003D14E9"/>
    <w:rsid w:val="003D1A3B"/>
    <w:rsid w:val="003D1CF4"/>
    <w:rsid w:val="003D1FE3"/>
    <w:rsid w:val="003D39F7"/>
    <w:rsid w:val="003D4374"/>
    <w:rsid w:val="003D4EBF"/>
    <w:rsid w:val="003D56A5"/>
    <w:rsid w:val="003D7720"/>
    <w:rsid w:val="003D7F8E"/>
    <w:rsid w:val="003E01D5"/>
    <w:rsid w:val="003E029A"/>
    <w:rsid w:val="003E093F"/>
    <w:rsid w:val="003E1421"/>
    <w:rsid w:val="003E1BE2"/>
    <w:rsid w:val="003E246C"/>
    <w:rsid w:val="003E2931"/>
    <w:rsid w:val="003E316E"/>
    <w:rsid w:val="003E33C0"/>
    <w:rsid w:val="003E3996"/>
    <w:rsid w:val="003E3B26"/>
    <w:rsid w:val="003E3FD0"/>
    <w:rsid w:val="003E4184"/>
    <w:rsid w:val="003E45EA"/>
    <w:rsid w:val="003E66E3"/>
    <w:rsid w:val="003E6971"/>
    <w:rsid w:val="003E7802"/>
    <w:rsid w:val="003E7941"/>
    <w:rsid w:val="003F174C"/>
    <w:rsid w:val="003F19ED"/>
    <w:rsid w:val="003F1EEA"/>
    <w:rsid w:val="003F208A"/>
    <w:rsid w:val="003F264A"/>
    <w:rsid w:val="003F288F"/>
    <w:rsid w:val="003F2F0D"/>
    <w:rsid w:val="003F300B"/>
    <w:rsid w:val="003F3613"/>
    <w:rsid w:val="003F3AE8"/>
    <w:rsid w:val="003F4011"/>
    <w:rsid w:val="003F4C5E"/>
    <w:rsid w:val="003F6CF8"/>
    <w:rsid w:val="003F7B41"/>
    <w:rsid w:val="003F7E5D"/>
    <w:rsid w:val="0040074F"/>
    <w:rsid w:val="0040112D"/>
    <w:rsid w:val="00401BA5"/>
    <w:rsid w:val="004021AA"/>
    <w:rsid w:val="00402644"/>
    <w:rsid w:val="00402941"/>
    <w:rsid w:val="00402AD9"/>
    <w:rsid w:val="00403109"/>
    <w:rsid w:val="0040491F"/>
    <w:rsid w:val="004055C1"/>
    <w:rsid w:val="00405996"/>
    <w:rsid w:val="004064ED"/>
    <w:rsid w:val="004068F5"/>
    <w:rsid w:val="00406C77"/>
    <w:rsid w:val="004072C8"/>
    <w:rsid w:val="0040761D"/>
    <w:rsid w:val="0040799E"/>
    <w:rsid w:val="00407F37"/>
    <w:rsid w:val="0041038D"/>
    <w:rsid w:val="004107A0"/>
    <w:rsid w:val="00410B68"/>
    <w:rsid w:val="00410FAF"/>
    <w:rsid w:val="004110AC"/>
    <w:rsid w:val="00411D9D"/>
    <w:rsid w:val="00411FA6"/>
    <w:rsid w:val="00412DE4"/>
    <w:rsid w:val="004134BB"/>
    <w:rsid w:val="00413A8A"/>
    <w:rsid w:val="00415616"/>
    <w:rsid w:val="00416F1E"/>
    <w:rsid w:val="00417553"/>
    <w:rsid w:val="004175B6"/>
    <w:rsid w:val="0041798E"/>
    <w:rsid w:val="0042084B"/>
    <w:rsid w:val="00422CA3"/>
    <w:rsid w:val="0042387F"/>
    <w:rsid w:val="00425AA6"/>
    <w:rsid w:val="00427635"/>
    <w:rsid w:val="00427B84"/>
    <w:rsid w:val="00427EAA"/>
    <w:rsid w:val="004306D6"/>
    <w:rsid w:val="00431998"/>
    <w:rsid w:val="00431C72"/>
    <w:rsid w:val="004320F2"/>
    <w:rsid w:val="004325FF"/>
    <w:rsid w:val="004329DF"/>
    <w:rsid w:val="00433F39"/>
    <w:rsid w:val="00434D1C"/>
    <w:rsid w:val="0043558D"/>
    <w:rsid w:val="00435D46"/>
    <w:rsid w:val="004361D6"/>
    <w:rsid w:val="0043641B"/>
    <w:rsid w:val="00436DF8"/>
    <w:rsid w:val="00437537"/>
    <w:rsid w:val="00437CDB"/>
    <w:rsid w:val="00440390"/>
    <w:rsid w:val="004419CB"/>
    <w:rsid w:val="00441C20"/>
    <w:rsid w:val="00441CC1"/>
    <w:rsid w:val="00441D04"/>
    <w:rsid w:val="00442773"/>
    <w:rsid w:val="00443208"/>
    <w:rsid w:val="00443B7A"/>
    <w:rsid w:val="00444069"/>
    <w:rsid w:val="004452A8"/>
    <w:rsid w:val="004454D8"/>
    <w:rsid w:val="0044556F"/>
    <w:rsid w:val="004459DF"/>
    <w:rsid w:val="00445C91"/>
    <w:rsid w:val="004460B1"/>
    <w:rsid w:val="0044660E"/>
    <w:rsid w:val="00446D53"/>
    <w:rsid w:val="00447808"/>
    <w:rsid w:val="00447FFD"/>
    <w:rsid w:val="004504F0"/>
    <w:rsid w:val="00450A23"/>
    <w:rsid w:val="00451441"/>
    <w:rsid w:val="0045190F"/>
    <w:rsid w:val="00452816"/>
    <w:rsid w:val="00452896"/>
    <w:rsid w:val="004542A2"/>
    <w:rsid w:val="00454D73"/>
    <w:rsid w:val="0045525D"/>
    <w:rsid w:val="004553DE"/>
    <w:rsid w:val="00456656"/>
    <w:rsid w:val="00457174"/>
    <w:rsid w:val="00457745"/>
    <w:rsid w:val="00460CA5"/>
    <w:rsid w:val="00460DA9"/>
    <w:rsid w:val="0046188C"/>
    <w:rsid w:val="00463606"/>
    <w:rsid w:val="004636DA"/>
    <w:rsid w:val="00463732"/>
    <w:rsid w:val="00463808"/>
    <w:rsid w:val="00463B0B"/>
    <w:rsid w:val="00464808"/>
    <w:rsid w:val="0046481A"/>
    <w:rsid w:val="004648BD"/>
    <w:rsid w:val="00464BB8"/>
    <w:rsid w:val="00464D3A"/>
    <w:rsid w:val="00464DA7"/>
    <w:rsid w:val="0046522E"/>
    <w:rsid w:val="0046586E"/>
    <w:rsid w:val="00466714"/>
    <w:rsid w:val="00466BE6"/>
    <w:rsid w:val="004672FC"/>
    <w:rsid w:val="00467B47"/>
    <w:rsid w:val="00467B64"/>
    <w:rsid w:val="0047087C"/>
    <w:rsid w:val="0047117B"/>
    <w:rsid w:val="00471867"/>
    <w:rsid w:val="00471D64"/>
    <w:rsid w:val="004722BC"/>
    <w:rsid w:val="00472776"/>
    <w:rsid w:val="00472963"/>
    <w:rsid w:val="00472C41"/>
    <w:rsid w:val="00472C69"/>
    <w:rsid w:val="00472E68"/>
    <w:rsid w:val="00473CF5"/>
    <w:rsid w:val="00474436"/>
    <w:rsid w:val="004744E7"/>
    <w:rsid w:val="004749BD"/>
    <w:rsid w:val="00474B6C"/>
    <w:rsid w:val="00475521"/>
    <w:rsid w:val="00475591"/>
    <w:rsid w:val="00475F3F"/>
    <w:rsid w:val="0047619C"/>
    <w:rsid w:val="00476579"/>
    <w:rsid w:val="0047675D"/>
    <w:rsid w:val="00476A47"/>
    <w:rsid w:val="00476AC4"/>
    <w:rsid w:val="00480162"/>
    <w:rsid w:val="00480FE9"/>
    <w:rsid w:val="004813B3"/>
    <w:rsid w:val="0048293B"/>
    <w:rsid w:val="00483944"/>
    <w:rsid w:val="0048419C"/>
    <w:rsid w:val="00484FED"/>
    <w:rsid w:val="004859E2"/>
    <w:rsid w:val="004863E1"/>
    <w:rsid w:val="00486B55"/>
    <w:rsid w:val="0048749B"/>
    <w:rsid w:val="004874EC"/>
    <w:rsid w:val="00487B60"/>
    <w:rsid w:val="004919D6"/>
    <w:rsid w:val="0049223B"/>
    <w:rsid w:val="004929E4"/>
    <w:rsid w:val="00493AF9"/>
    <w:rsid w:val="0049597C"/>
    <w:rsid w:val="00495DF0"/>
    <w:rsid w:val="00496E18"/>
    <w:rsid w:val="004974D8"/>
    <w:rsid w:val="004A0735"/>
    <w:rsid w:val="004A1734"/>
    <w:rsid w:val="004A1C5D"/>
    <w:rsid w:val="004A220D"/>
    <w:rsid w:val="004A3051"/>
    <w:rsid w:val="004A4501"/>
    <w:rsid w:val="004A712A"/>
    <w:rsid w:val="004A7484"/>
    <w:rsid w:val="004A7722"/>
    <w:rsid w:val="004B0DF7"/>
    <w:rsid w:val="004B2363"/>
    <w:rsid w:val="004B271D"/>
    <w:rsid w:val="004B28E1"/>
    <w:rsid w:val="004B2F56"/>
    <w:rsid w:val="004B383E"/>
    <w:rsid w:val="004B4580"/>
    <w:rsid w:val="004B5522"/>
    <w:rsid w:val="004B5B9C"/>
    <w:rsid w:val="004B61C2"/>
    <w:rsid w:val="004B6D52"/>
    <w:rsid w:val="004B7914"/>
    <w:rsid w:val="004B7B69"/>
    <w:rsid w:val="004B7C9F"/>
    <w:rsid w:val="004C090C"/>
    <w:rsid w:val="004C17D2"/>
    <w:rsid w:val="004C1D9B"/>
    <w:rsid w:val="004C217A"/>
    <w:rsid w:val="004C32F8"/>
    <w:rsid w:val="004C37EE"/>
    <w:rsid w:val="004C3803"/>
    <w:rsid w:val="004C53A6"/>
    <w:rsid w:val="004C548D"/>
    <w:rsid w:val="004C5CF3"/>
    <w:rsid w:val="004C74AE"/>
    <w:rsid w:val="004C75A4"/>
    <w:rsid w:val="004C77DB"/>
    <w:rsid w:val="004D0281"/>
    <w:rsid w:val="004D0AE2"/>
    <w:rsid w:val="004D1C32"/>
    <w:rsid w:val="004D1E87"/>
    <w:rsid w:val="004D2727"/>
    <w:rsid w:val="004D28BA"/>
    <w:rsid w:val="004D2B4B"/>
    <w:rsid w:val="004D2F7F"/>
    <w:rsid w:val="004D304E"/>
    <w:rsid w:val="004D5333"/>
    <w:rsid w:val="004D557A"/>
    <w:rsid w:val="004D5671"/>
    <w:rsid w:val="004D5D9B"/>
    <w:rsid w:val="004D6073"/>
    <w:rsid w:val="004D7784"/>
    <w:rsid w:val="004D77AD"/>
    <w:rsid w:val="004D7D4A"/>
    <w:rsid w:val="004E0603"/>
    <w:rsid w:val="004E144F"/>
    <w:rsid w:val="004E1503"/>
    <w:rsid w:val="004E1977"/>
    <w:rsid w:val="004E1B0A"/>
    <w:rsid w:val="004E1C8E"/>
    <w:rsid w:val="004E27C5"/>
    <w:rsid w:val="004E2B77"/>
    <w:rsid w:val="004E2FC6"/>
    <w:rsid w:val="004E386A"/>
    <w:rsid w:val="004E4706"/>
    <w:rsid w:val="004E52EB"/>
    <w:rsid w:val="004E54F5"/>
    <w:rsid w:val="004E5843"/>
    <w:rsid w:val="004E6A12"/>
    <w:rsid w:val="004E6E9A"/>
    <w:rsid w:val="004F1DB0"/>
    <w:rsid w:val="004F2130"/>
    <w:rsid w:val="004F2639"/>
    <w:rsid w:val="004F2E2A"/>
    <w:rsid w:val="004F30DA"/>
    <w:rsid w:val="004F3B83"/>
    <w:rsid w:val="004F3F9B"/>
    <w:rsid w:val="004F4D14"/>
    <w:rsid w:val="004F5190"/>
    <w:rsid w:val="004F5518"/>
    <w:rsid w:val="004F5616"/>
    <w:rsid w:val="004F78EF"/>
    <w:rsid w:val="00501516"/>
    <w:rsid w:val="0050161D"/>
    <w:rsid w:val="00501A05"/>
    <w:rsid w:val="00502330"/>
    <w:rsid w:val="00502397"/>
    <w:rsid w:val="005024D2"/>
    <w:rsid w:val="00503BFB"/>
    <w:rsid w:val="00503D91"/>
    <w:rsid w:val="00504841"/>
    <w:rsid w:val="00504862"/>
    <w:rsid w:val="00505AD4"/>
    <w:rsid w:val="00505C33"/>
    <w:rsid w:val="00506C14"/>
    <w:rsid w:val="00507FEA"/>
    <w:rsid w:val="00510110"/>
    <w:rsid w:val="00510176"/>
    <w:rsid w:val="005106CC"/>
    <w:rsid w:val="00510CB7"/>
    <w:rsid w:val="005111C3"/>
    <w:rsid w:val="00511CCD"/>
    <w:rsid w:val="00511D8D"/>
    <w:rsid w:val="00512292"/>
    <w:rsid w:val="0051230B"/>
    <w:rsid w:val="0051283A"/>
    <w:rsid w:val="00512D1F"/>
    <w:rsid w:val="0051341E"/>
    <w:rsid w:val="00513BF7"/>
    <w:rsid w:val="00513C9C"/>
    <w:rsid w:val="00514B2A"/>
    <w:rsid w:val="0051520A"/>
    <w:rsid w:val="00515B69"/>
    <w:rsid w:val="005162B1"/>
    <w:rsid w:val="005167C7"/>
    <w:rsid w:val="00516DDC"/>
    <w:rsid w:val="005170F3"/>
    <w:rsid w:val="00520BDB"/>
    <w:rsid w:val="005215E3"/>
    <w:rsid w:val="005216EB"/>
    <w:rsid w:val="0052197C"/>
    <w:rsid w:val="005230A8"/>
    <w:rsid w:val="00523563"/>
    <w:rsid w:val="005236FD"/>
    <w:rsid w:val="00524982"/>
    <w:rsid w:val="00524995"/>
    <w:rsid w:val="00524A23"/>
    <w:rsid w:val="00524DDF"/>
    <w:rsid w:val="00524EFA"/>
    <w:rsid w:val="005250B5"/>
    <w:rsid w:val="0052546C"/>
    <w:rsid w:val="00525BD2"/>
    <w:rsid w:val="00526B0F"/>
    <w:rsid w:val="00527D00"/>
    <w:rsid w:val="0053021B"/>
    <w:rsid w:val="005306F3"/>
    <w:rsid w:val="00530C17"/>
    <w:rsid w:val="00530DA1"/>
    <w:rsid w:val="00530F97"/>
    <w:rsid w:val="0053262C"/>
    <w:rsid w:val="00532641"/>
    <w:rsid w:val="00532E35"/>
    <w:rsid w:val="00533989"/>
    <w:rsid w:val="00534395"/>
    <w:rsid w:val="00534468"/>
    <w:rsid w:val="005353C1"/>
    <w:rsid w:val="005358F5"/>
    <w:rsid w:val="00536021"/>
    <w:rsid w:val="00536BFB"/>
    <w:rsid w:val="00536CCF"/>
    <w:rsid w:val="00536FD1"/>
    <w:rsid w:val="005370DC"/>
    <w:rsid w:val="00537173"/>
    <w:rsid w:val="00537694"/>
    <w:rsid w:val="005378EA"/>
    <w:rsid w:val="00537AFD"/>
    <w:rsid w:val="00537D28"/>
    <w:rsid w:val="00537E15"/>
    <w:rsid w:val="00540468"/>
    <w:rsid w:val="005409F4"/>
    <w:rsid w:val="00540D68"/>
    <w:rsid w:val="005421F0"/>
    <w:rsid w:val="005422AF"/>
    <w:rsid w:val="00542491"/>
    <w:rsid w:val="00542B06"/>
    <w:rsid w:val="00543250"/>
    <w:rsid w:val="00543262"/>
    <w:rsid w:val="00544728"/>
    <w:rsid w:val="005452C5"/>
    <w:rsid w:val="005457B4"/>
    <w:rsid w:val="00545F4E"/>
    <w:rsid w:val="0054752B"/>
    <w:rsid w:val="0055008B"/>
    <w:rsid w:val="0055159F"/>
    <w:rsid w:val="0055186B"/>
    <w:rsid w:val="00551E52"/>
    <w:rsid w:val="005525A4"/>
    <w:rsid w:val="00552D6E"/>
    <w:rsid w:val="00553DFD"/>
    <w:rsid w:val="0055550A"/>
    <w:rsid w:val="00556113"/>
    <w:rsid w:val="0055623A"/>
    <w:rsid w:val="005563D9"/>
    <w:rsid w:val="00557E3D"/>
    <w:rsid w:val="005608B5"/>
    <w:rsid w:val="00560961"/>
    <w:rsid w:val="00561377"/>
    <w:rsid w:val="005628A3"/>
    <w:rsid w:val="00562EB1"/>
    <w:rsid w:val="00563192"/>
    <w:rsid w:val="0056331A"/>
    <w:rsid w:val="0056365E"/>
    <w:rsid w:val="005639B0"/>
    <w:rsid w:val="00564FB7"/>
    <w:rsid w:val="00565307"/>
    <w:rsid w:val="0056571C"/>
    <w:rsid w:val="0056625A"/>
    <w:rsid w:val="00566A84"/>
    <w:rsid w:val="00567040"/>
    <w:rsid w:val="005670AA"/>
    <w:rsid w:val="005716B8"/>
    <w:rsid w:val="00571702"/>
    <w:rsid w:val="00571F29"/>
    <w:rsid w:val="0057239D"/>
    <w:rsid w:val="0057277A"/>
    <w:rsid w:val="005739AB"/>
    <w:rsid w:val="00575481"/>
    <w:rsid w:val="005754F7"/>
    <w:rsid w:val="005759F8"/>
    <w:rsid w:val="00575C75"/>
    <w:rsid w:val="0057607E"/>
    <w:rsid w:val="00577582"/>
    <w:rsid w:val="00577979"/>
    <w:rsid w:val="00580DF0"/>
    <w:rsid w:val="00581057"/>
    <w:rsid w:val="005812BE"/>
    <w:rsid w:val="0058140C"/>
    <w:rsid w:val="00581DC3"/>
    <w:rsid w:val="0058298C"/>
    <w:rsid w:val="00582FEB"/>
    <w:rsid w:val="00583092"/>
    <w:rsid w:val="00583117"/>
    <w:rsid w:val="00583850"/>
    <w:rsid w:val="00584515"/>
    <w:rsid w:val="00584A70"/>
    <w:rsid w:val="005856C5"/>
    <w:rsid w:val="00585DD4"/>
    <w:rsid w:val="00585E16"/>
    <w:rsid w:val="0058649C"/>
    <w:rsid w:val="00586CD2"/>
    <w:rsid w:val="00587072"/>
    <w:rsid w:val="00587BCC"/>
    <w:rsid w:val="00587FFE"/>
    <w:rsid w:val="005900F2"/>
    <w:rsid w:val="005918A4"/>
    <w:rsid w:val="00592A50"/>
    <w:rsid w:val="005939DE"/>
    <w:rsid w:val="0059404D"/>
    <w:rsid w:val="00594FEE"/>
    <w:rsid w:val="00595213"/>
    <w:rsid w:val="005953F4"/>
    <w:rsid w:val="005960B4"/>
    <w:rsid w:val="005962AF"/>
    <w:rsid w:val="0059636E"/>
    <w:rsid w:val="005A0B0C"/>
    <w:rsid w:val="005A1236"/>
    <w:rsid w:val="005A16C6"/>
    <w:rsid w:val="005A1D54"/>
    <w:rsid w:val="005A1F09"/>
    <w:rsid w:val="005A2A29"/>
    <w:rsid w:val="005A394C"/>
    <w:rsid w:val="005A3A35"/>
    <w:rsid w:val="005A3DC6"/>
    <w:rsid w:val="005A3EB8"/>
    <w:rsid w:val="005A3EDC"/>
    <w:rsid w:val="005A51C8"/>
    <w:rsid w:val="005A592C"/>
    <w:rsid w:val="005A5B64"/>
    <w:rsid w:val="005A64FF"/>
    <w:rsid w:val="005A7FD2"/>
    <w:rsid w:val="005B051A"/>
    <w:rsid w:val="005B0DA5"/>
    <w:rsid w:val="005B1797"/>
    <w:rsid w:val="005B18D8"/>
    <w:rsid w:val="005B1CFC"/>
    <w:rsid w:val="005B1DD6"/>
    <w:rsid w:val="005B1E95"/>
    <w:rsid w:val="005B20E7"/>
    <w:rsid w:val="005B2DCB"/>
    <w:rsid w:val="005B598A"/>
    <w:rsid w:val="005B6B3E"/>
    <w:rsid w:val="005B7350"/>
    <w:rsid w:val="005B7C63"/>
    <w:rsid w:val="005C1361"/>
    <w:rsid w:val="005C1C00"/>
    <w:rsid w:val="005C225F"/>
    <w:rsid w:val="005C2F7D"/>
    <w:rsid w:val="005C4C12"/>
    <w:rsid w:val="005C4EBF"/>
    <w:rsid w:val="005C59F6"/>
    <w:rsid w:val="005C6159"/>
    <w:rsid w:val="005C7882"/>
    <w:rsid w:val="005D00A5"/>
    <w:rsid w:val="005D00D6"/>
    <w:rsid w:val="005D07B2"/>
    <w:rsid w:val="005D0D93"/>
    <w:rsid w:val="005D1A14"/>
    <w:rsid w:val="005D26DF"/>
    <w:rsid w:val="005D2EDB"/>
    <w:rsid w:val="005D3674"/>
    <w:rsid w:val="005D4D30"/>
    <w:rsid w:val="005D4D37"/>
    <w:rsid w:val="005D5D7D"/>
    <w:rsid w:val="005D6138"/>
    <w:rsid w:val="005D71EF"/>
    <w:rsid w:val="005D71FD"/>
    <w:rsid w:val="005D7469"/>
    <w:rsid w:val="005E0DA1"/>
    <w:rsid w:val="005E0E4F"/>
    <w:rsid w:val="005E0E50"/>
    <w:rsid w:val="005E1F72"/>
    <w:rsid w:val="005E24FD"/>
    <w:rsid w:val="005E2581"/>
    <w:rsid w:val="005E2F4D"/>
    <w:rsid w:val="005E2FA5"/>
    <w:rsid w:val="005E3097"/>
    <w:rsid w:val="005E3501"/>
    <w:rsid w:val="005E37CF"/>
    <w:rsid w:val="005E3FC4"/>
    <w:rsid w:val="005E4C8D"/>
    <w:rsid w:val="005E573E"/>
    <w:rsid w:val="005E6606"/>
    <w:rsid w:val="005E6D42"/>
    <w:rsid w:val="005F1793"/>
    <w:rsid w:val="005F1873"/>
    <w:rsid w:val="005F1B2A"/>
    <w:rsid w:val="005F1B96"/>
    <w:rsid w:val="005F1DBB"/>
    <w:rsid w:val="005F1F95"/>
    <w:rsid w:val="005F2F9A"/>
    <w:rsid w:val="005F35FC"/>
    <w:rsid w:val="005F4141"/>
    <w:rsid w:val="005F425D"/>
    <w:rsid w:val="005F48F0"/>
    <w:rsid w:val="005F4F3E"/>
    <w:rsid w:val="005F53F2"/>
    <w:rsid w:val="005F7C1D"/>
    <w:rsid w:val="00600DD3"/>
    <w:rsid w:val="0060225D"/>
    <w:rsid w:val="006030D6"/>
    <w:rsid w:val="0060505A"/>
    <w:rsid w:val="0060526C"/>
    <w:rsid w:val="0060613B"/>
    <w:rsid w:val="00606328"/>
    <w:rsid w:val="0060652B"/>
    <w:rsid w:val="00606B84"/>
    <w:rsid w:val="00606C16"/>
    <w:rsid w:val="0060715C"/>
    <w:rsid w:val="00607D6B"/>
    <w:rsid w:val="00614934"/>
    <w:rsid w:val="00614A72"/>
    <w:rsid w:val="00615570"/>
    <w:rsid w:val="006158AD"/>
    <w:rsid w:val="00615B34"/>
    <w:rsid w:val="00616808"/>
    <w:rsid w:val="00616971"/>
    <w:rsid w:val="006175DC"/>
    <w:rsid w:val="00617A6E"/>
    <w:rsid w:val="0062072A"/>
    <w:rsid w:val="00620934"/>
    <w:rsid w:val="00620AB7"/>
    <w:rsid w:val="00621350"/>
    <w:rsid w:val="00621D3B"/>
    <w:rsid w:val="00621FDC"/>
    <w:rsid w:val="006227DA"/>
    <w:rsid w:val="006237BD"/>
    <w:rsid w:val="00623842"/>
    <w:rsid w:val="00623998"/>
    <w:rsid w:val="0062481A"/>
    <w:rsid w:val="0062510C"/>
    <w:rsid w:val="00625234"/>
    <w:rsid w:val="00625AD4"/>
    <w:rsid w:val="00627101"/>
    <w:rsid w:val="0062728A"/>
    <w:rsid w:val="00627976"/>
    <w:rsid w:val="00627E00"/>
    <w:rsid w:val="00630BF1"/>
    <w:rsid w:val="00630CC3"/>
    <w:rsid w:val="00630D75"/>
    <w:rsid w:val="0063101C"/>
    <w:rsid w:val="00631658"/>
    <w:rsid w:val="00631744"/>
    <w:rsid w:val="006322D7"/>
    <w:rsid w:val="00633389"/>
    <w:rsid w:val="0063395A"/>
    <w:rsid w:val="00633E1E"/>
    <w:rsid w:val="006341D0"/>
    <w:rsid w:val="00634DC9"/>
    <w:rsid w:val="00635D52"/>
    <w:rsid w:val="006369C8"/>
    <w:rsid w:val="006379E3"/>
    <w:rsid w:val="00637DAB"/>
    <w:rsid w:val="00640329"/>
    <w:rsid w:val="00641AD5"/>
    <w:rsid w:val="00642EFE"/>
    <w:rsid w:val="00644133"/>
    <w:rsid w:val="00644CE2"/>
    <w:rsid w:val="00646A9A"/>
    <w:rsid w:val="00647B5C"/>
    <w:rsid w:val="00647D0E"/>
    <w:rsid w:val="00650073"/>
    <w:rsid w:val="0065015F"/>
    <w:rsid w:val="00650458"/>
    <w:rsid w:val="006505D2"/>
    <w:rsid w:val="006510E7"/>
    <w:rsid w:val="00651408"/>
    <w:rsid w:val="00651E02"/>
    <w:rsid w:val="006521E5"/>
    <w:rsid w:val="00652818"/>
    <w:rsid w:val="00653219"/>
    <w:rsid w:val="00653E8C"/>
    <w:rsid w:val="006548A2"/>
    <w:rsid w:val="006549C2"/>
    <w:rsid w:val="00654ADD"/>
    <w:rsid w:val="00654D3D"/>
    <w:rsid w:val="006552C1"/>
    <w:rsid w:val="006554B1"/>
    <w:rsid w:val="00655E71"/>
    <w:rsid w:val="00655EBD"/>
    <w:rsid w:val="006568C9"/>
    <w:rsid w:val="00657F32"/>
    <w:rsid w:val="006607D5"/>
    <w:rsid w:val="006608AD"/>
    <w:rsid w:val="006608ED"/>
    <w:rsid w:val="006618DE"/>
    <w:rsid w:val="00662165"/>
    <w:rsid w:val="00662623"/>
    <w:rsid w:val="0066349B"/>
    <w:rsid w:val="00664FD1"/>
    <w:rsid w:val="006657A3"/>
    <w:rsid w:val="006657EE"/>
    <w:rsid w:val="00667A56"/>
    <w:rsid w:val="006704C3"/>
    <w:rsid w:val="0067102D"/>
    <w:rsid w:val="0067116C"/>
    <w:rsid w:val="00671A82"/>
    <w:rsid w:val="00671C3C"/>
    <w:rsid w:val="00671C5B"/>
    <w:rsid w:val="0067229B"/>
    <w:rsid w:val="00672566"/>
    <w:rsid w:val="00672E5B"/>
    <w:rsid w:val="00674827"/>
    <w:rsid w:val="0067562D"/>
    <w:rsid w:val="0067579A"/>
    <w:rsid w:val="00676178"/>
    <w:rsid w:val="00676317"/>
    <w:rsid w:val="0067632B"/>
    <w:rsid w:val="00677658"/>
    <w:rsid w:val="00677C72"/>
    <w:rsid w:val="006818C6"/>
    <w:rsid w:val="00682D5C"/>
    <w:rsid w:val="00685962"/>
    <w:rsid w:val="00685A30"/>
    <w:rsid w:val="00685C48"/>
    <w:rsid w:val="00686A80"/>
    <w:rsid w:val="00691009"/>
    <w:rsid w:val="006912BB"/>
    <w:rsid w:val="0069200A"/>
    <w:rsid w:val="00692C09"/>
    <w:rsid w:val="00692FA3"/>
    <w:rsid w:val="00693C4E"/>
    <w:rsid w:val="00694407"/>
    <w:rsid w:val="006953B6"/>
    <w:rsid w:val="00695507"/>
    <w:rsid w:val="0069568D"/>
    <w:rsid w:val="006960ED"/>
    <w:rsid w:val="006968E8"/>
    <w:rsid w:val="00697C38"/>
    <w:rsid w:val="006A0D8B"/>
    <w:rsid w:val="006A0F27"/>
    <w:rsid w:val="006A134C"/>
    <w:rsid w:val="006A14B3"/>
    <w:rsid w:val="006A1922"/>
    <w:rsid w:val="006A1C97"/>
    <w:rsid w:val="006A1F61"/>
    <w:rsid w:val="006A26BE"/>
    <w:rsid w:val="006A26C5"/>
    <w:rsid w:val="006A2D46"/>
    <w:rsid w:val="006A2FD3"/>
    <w:rsid w:val="006A475C"/>
    <w:rsid w:val="006A4AA8"/>
    <w:rsid w:val="006A626F"/>
    <w:rsid w:val="006A6D19"/>
    <w:rsid w:val="006A79F2"/>
    <w:rsid w:val="006A7D52"/>
    <w:rsid w:val="006B0116"/>
    <w:rsid w:val="006B0566"/>
    <w:rsid w:val="006B12CF"/>
    <w:rsid w:val="006B2148"/>
    <w:rsid w:val="006B21E1"/>
    <w:rsid w:val="006B2824"/>
    <w:rsid w:val="006B2F02"/>
    <w:rsid w:val="006B3E66"/>
    <w:rsid w:val="006B4238"/>
    <w:rsid w:val="006B4368"/>
    <w:rsid w:val="006B438E"/>
    <w:rsid w:val="006B5588"/>
    <w:rsid w:val="006B572D"/>
    <w:rsid w:val="006B5849"/>
    <w:rsid w:val="006B5A7D"/>
    <w:rsid w:val="006B6951"/>
    <w:rsid w:val="006B739E"/>
    <w:rsid w:val="006B7A24"/>
    <w:rsid w:val="006C06D1"/>
    <w:rsid w:val="006C08B6"/>
    <w:rsid w:val="006C11E0"/>
    <w:rsid w:val="006C1293"/>
    <w:rsid w:val="006C12EC"/>
    <w:rsid w:val="006C135E"/>
    <w:rsid w:val="006C1D25"/>
    <w:rsid w:val="006C3115"/>
    <w:rsid w:val="006C3873"/>
    <w:rsid w:val="006C3881"/>
    <w:rsid w:val="006C3909"/>
    <w:rsid w:val="006C459C"/>
    <w:rsid w:val="006C4770"/>
    <w:rsid w:val="006C47F0"/>
    <w:rsid w:val="006C6678"/>
    <w:rsid w:val="006C679A"/>
    <w:rsid w:val="006C778B"/>
    <w:rsid w:val="006C7B6E"/>
    <w:rsid w:val="006C7FE2"/>
    <w:rsid w:val="006D0B02"/>
    <w:rsid w:val="006D0D6F"/>
    <w:rsid w:val="006D1826"/>
    <w:rsid w:val="006D1BA0"/>
    <w:rsid w:val="006D3D3F"/>
    <w:rsid w:val="006D4C85"/>
    <w:rsid w:val="006D4E1D"/>
    <w:rsid w:val="006D5478"/>
    <w:rsid w:val="006D5516"/>
    <w:rsid w:val="006D5E0B"/>
    <w:rsid w:val="006D6150"/>
    <w:rsid w:val="006D62C5"/>
    <w:rsid w:val="006E0472"/>
    <w:rsid w:val="006E0F22"/>
    <w:rsid w:val="006E1122"/>
    <w:rsid w:val="006E13DA"/>
    <w:rsid w:val="006E35A0"/>
    <w:rsid w:val="006E35C3"/>
    <w:rsid w:val="006E4901"/>
    <w:rsid w:val="006E496C"/>
    <w:rsid w:val="006E49D7"/>
    <w:rsid w:val="006E5B21"/>
    <w:rsid w:val="006E732A"/>
    <w:rsid w:val="006E73AC"/>
    <w:rsid w:val="006E767C"/>
    <w:rsid w:val="006E7900"/>
    <w:rsid w:val="006E7947"/>
    <w:rsid w:val="006E7F07"/>
    <w:rsid w:val="006E7F44"/>
    <w:rsid w:val="006F012B"/>
    <w:rsid w:val="006F0D3F"/>
    <w:rsid w:val="006F1542"/>
    <w:rsid w:val="006F1805"/>
    <w:rsid w:val="006F1A8E"/>
    <w:rsid w:val="006F246F"/>
    <w:rsid w:val="006F2817"/>
    <w:rsid w:val="006F3234"/>
    <w:rsid w:val="006F3372"/>
    <w:rsid w:val="006F3B78"/>
    <w:rsid w:val="006F4227"/>
    <w:rsid w:val="006F49AA"/>
    <w:rsid w:val="006F5660"/>
    <w:rsid w:val="006F6413"/>
    <w:rsid w:val="006F6C61"/>
    <w:rsid w:val="006F7BB1"/>
    <w:rsid w:val="007003E1"/>
    <w:rsid w:val="00700C81"/>
    <w:rsid w:val="007010F4"/>
    <w:rsid w:val="00701157"/>
    <w:rsid w:val="007019EA"/>
    <w:rsid w:val="00701BB2"/>
    <w:rsid w:val="00701D3E"/>
    <w:rsid w:val="0070221F"/>
    <w:rsid w:val="007032AC"/>
    <w:rsid w:val="00703303"/>
    <w:rsid w:val="007035C9"/>
    <w:rsid w:val="00703C74"/>
    <w:rsid w:val="00704862"/>
    <w:rsid w:val="00704898"/>
    <w:rsid w:val="00705492"/>
    <w:rsid w:val="00705706"/>
    <w:rsid w:val="0070731F"/>
    <w:rsid w:val="00707B86"/>
    <w:rsid w:val="00710429"/>
    <w:rsid w:val="00712311"/>
    <w:rsid w:val="00712DB8"/>
    <w:rsid w:val="007131F4"/>
    <w:rsid w:val="0071365D"/>
    <w:rsid w:val="00714C96"/>
    <w:rsid w:val="007154FC"/>
    <w:rsid w:val="00716680"/>
    <w:rsid w:val="0071687B"/>
    <w:rsid w:val="0071689A"/>
    <w:rsid w:val="00716DD3"/>
    <w:rsid w:val="00716F47"/>
    <w:rsid w:val="00717195"/>
    <w:rsid w:val="0071779B"/>
    <w:rsid w:val="007204FD"/>
    <w:rsid w:val="00720A28"/>
    <w:rsid w:val="007210AC"/>
    <w:rsid w:val="00721181"/>
    <w:rsid w:val="00721CBC"/>
    <w:rsid w:val="007224D2"/>
    <w:rsid w:val="007225EF"/>
    <w:rsid w:val="00722665"/>
    <w:rsid w:val="00722FDA"/>
    <w:rsid w:val="00723462"/>
    <w:rsid w:val="007248F1"/>
    <w:rsid w:val="00724AC5"/>
    <w:rsid w:val="00724B05"/>
    <w:rsid w:val="00725ED3"/>
    <w:rsid w:val="007268F5"/>
    <w:rsid w:val="00730FBF"/>
    <w:rsid w:val="00731BD1"/>
    <w:rsid w:val="00731D26"/>
    <w:rsid w:val="007329C7"/>
    <w:rsid w:val="00733DB1"/>
    <w:rsid w:val="00734B71"/>
    <w:rsid w:val="00735365"/>
    <w:rsid w:val="007369EF"/>
    <w:rsid w:val="00736A43"/>
    <w:rsid w:val="00737986"/>
    <w:rsid w:val="00737B2F"/>
    <w:rsid w:val="00737D93"/>
    <w:rsid w:val="00740919"/>
    <w:rsid w:val="00741074"/>
    <w:rsid w:val="0074145B"/>
    <w:rsid w:val="0074232F"/>
    <w:rsid w:val="007431AB"/>
    <w:rsid w:val="0074334C"/>
    <w:rsid w:val="00743713"/>
    <w:rsid w:val="00743C2B"/>
    <w:rsid w:val="00744742"/>
    <w:rsid w:val="00744C89"/>
    <w:rsid w:val="00744D01"/>
    <w:rsid w:val="00745561"/>
    <w:rsid w:val="007459AF"/>
    <w:rsid w:val="007471FF"/>
    <w:rsid w:val="00747893"/>
    <w:rsid w:val="00747C2D"/>
    <w:rsid w:val="00750406"/>
    <w:rsid w:val="0075067F"/>
    <w:rsid w:val="00750758"/>
    <w:rsid w:val="00750AED"/>
    <w:rsid w:val="00751116"/>
    <w:rsid w:val="00751127"/>
    <w:rsid w:val="007525C0"/>
    <w:rsid w:val="00753C9B"/>
    <w:rsid w:val="00753E6E"/>
    <w:rsid w:val="007542A6"/>
    <w:rsid w:val="00754697"/>
    <w:rsid w:val="007547BE"/>
    <w:rsid w:val="007554B5"/>
    <w:rsid w:val="00755AA2"/>
    <w:rsid w:val="0075679B"/>
    <w:rsid w:val="00757100"/>
    <w:rsid w:val="00757281"/>
    <w:rsid w:val="007579D0"/>
    <w:rsid w:val="00757A3F"/>
    <w:rsid w:val="00757D6C"/>
    <w:rsid w:val="007602A3"/>
    <w:rsid w:val="00760462"/>
    <w:rsid w:val="007607B8"/>
    <w:rsid w:val="00760CCC"/>
    <w:rsid w:val="00760E9B"/>
    <w:rsid w:val="0076368E"/>
    <w:rsid w:val="0076384C"/>
    <w:rsid w:val="00763EF7"/>
    <w:rsid w:val="00764AAD"/>
    <w:rsid w:val="0076559A"/>
    <w:rsid w:val="00767670"/>
    <w:rsid w:val="0076785A"/>
    <w:rsid w:val="00767AD3"/>
    <w:rsid w:val="00767B04"/>
    <w:rsid w:val="007706D9"/>
    <w:rsid w:val="00770A19"/>
    <w:rsid w:val="00771A7D"/>
    <w:rsid w:val="00771A92"/>
    <w:rsid w:val="00771C0F"/>
    <w:rsid w:val="00771DCB"/>
    <w:rsid w:val="00772220"/>
    <w:rsid w:val="00772280"/>
    <w:rsid w:val="00772F69"/>
    <w:rsid w:val="00773485"/>
    <w:rsid w:val="0077364F"/>
    <w:rsid w:val="007739EB"/>
    <w:rsid w:val="00774C67"/>
    <w:rsid w:val="0077504D"/>
    <w:rsid w:val="00775CD1"/>
    <w:rsid w:val="007760A5"/>
    <w:rsid w:val="00776E6C"/>
    <w:rsid w:val="00780605"/>
    <w:rsid w:val="007811AE"/>
    <w:rsid w:val="007813EB"/>
    <w:rsid w:val="00781688"/>
    <w:rsid w:val="00782AA0"/>
    <w:rsid w:val="00782D3C"/>
    <w:rsid w:val="0078387F"/>
    <w:rsid w:val="007839E7"/>
    <w:rsid w:val="007842A9"/>
    <w:rsid w:val="00784B86"/>
    <w:rsid w:val="00784CB7"/>
    <w:rsid w:val="0078625F"/>
    <w:rsid w:val="007862B1"/>
    <w:rsid w:val="0078774A"/>
    <w:rsid w:val="00787912"/>
    <w:rsid w:val="00787DFA"/>
    <w:rsid w:val="00790E82"/>
    <w:rsid w:val="00790F0D"/>
    <w:rsid w:val="007912D3"/>
    <w:rsid w:val="00791764"/>
    <w:rsid w:val="007919B5"/>
    <w:rsid w:val="007930CD"/>
    <w:rsid w:val="00793108"/>
    <w:rsid w:val="00793E8B"/>
    <w:rsid w:val="007942E8"/>
    <w:rsid w:val="00794562"/>
    <w:rsid w:val="00794790"/>
    <w:rsid w:val="00794CDD"/>
    <w:rsid w:val="0079574B"/>
    <w:rsid w:val="00796076"/>
    <w:rsid w:val="007961A6"/>
    <w:rsid w:val="0079658F"/>
    <w:rsid w:val="007968A3"/>
    <w:rsid w:val="0079727E"/>
    <w:rsid w:val="00797748"/>
    <w:rsid w:val="007A024E"/>
    <w:rsid w:val="007A0C92"/>
    <w:rsid w:val="007A16FB"/>
    <w:rsid w:val="007A2020"/>
    <w:rsid w:val="007A2872"/>
    <w:rsid w:val="007A2E03"/>
    <w:rsid w:val="007A2E2C"/>
    <w:rsid w:val="007A2E3D"/>
    <w:rsid w:val="007A2FC9"/>
    <w:rsid w:val="007A3EE6"/>
    <w:rsid w:val="007A3F75"/>
    <w:rsid w:val="007A4BB9"/>
    <w:rsid w:val="007A5220"/>
    <w:rsid w:val="007A5810"/>
    <w:rsid w:val="007A5E2D"/>
    <w:rsid w:val="007A7DEB"/>
    <w:rsid w:val="007B100D"/>
    <w:rsid w:val="007B17A9"/>
    <w:rsid w:val="007B188A"/>
    <w:rsid w:val="007B207A"/>
    <w:rsid w:val="007B32B1"/>
    <w:rsid w:val="007B36E4"/>
    <w:rsid w:val="007B3D9D"/>
    <w:rsid w:val="007B65CA"/>
    <w:rsid w:val="007B6811"/>
    <w:rsid w:val="007B72A8"/>
    <w:rsid w:val="007C009B"/>
    <w:rsid w:val="007C081F"/>
    <w:rsid w:val="007C0837"/>
    <w:rsid w:val="007C08E6"/>
    <w:rsid w:val="007C13B3"/>
    <w:rsid w:val="007C15C5"/>
    <w:rsid w:val="007C1825"/>
    <w:rsid w:val="007C1D08"/>
    <w:rsid w:val="007C2175"/>
    <w:rsid w:val="007C2A00"/>
    <w:rsid w:val="007C3D16"/>
    <w:rsid w:val="007C3FF3"/>
    <w:rsid w:val="007C4876"/>
    <w:rsid w:val="007C49D4"/>
    <w:rsid w:val="007C55BD"/>
    <w:rsid w:val="007C5F44"/>
    <w:rsid w:val="007C6F4D"/>
    <w:rsid w:val="007C7FCA"/>
    <w:rsid w:val="007D01CE"/>
    <w:rsid w:val="007D0927"/>
    <w:rsid w:val="007D0C96"/>
    <w:rsid w:val="007D1213"/>
    <w:rsid w:val="007D12B1"/>
    <w:rsid w:val="007D13EE"/>
    <w:rsid w:val="007D2B56"/>
    <w:rsid w:val="007D3E45"/>
    <w:rsid w:val="007D4017"/>
    <w:rsid w:val="007D42B4"/>
    <w:rsid w:val="007D46FD"/>
    <w:rsid w:val="007D5F7E"/>
    <w:rsid w:val="007D716A"/>
    <w:rsid w:val="007D7707"/>
    <w:rsid w:val="007D7A6E"/>
    <w:rsid w:val="007E0DD7"/>
    <w:rsid w:val="007E0E5F"/>
    <w:rsid w:val="007E0EA0"/>
    <w:rsid w:val="007E0EB8"/>
    <w:rsid w:val="007E146D"/>
    <w:rsid w:val="007E15A7"/>
    <w:rsid w:val="007E1A5C"/>
    <w:rsid w:val="007E1C8A"/>
    <w:rsid w:val="007E238F"/>
    <w:rsid w:val="007E28F6"/>
    <w:rsid w:val="007E3AEE"/>
    <w:rsid w:val="007E46FE"/>
    <w:rsid w:val="007E4C64"/>
    <w:rsid w:val="007E6804"/>
    <w:rsid w:val="007E6E01"/>
    <w:rsid w:val="007E7169"/>
    <w:rsid w:val="007F05D5"/>
    <w:rsid w:val="007F07D4"/>
    <w:rsid w:val="007F12DE"/>
    <w:rsid w:val="007F1314"/>
    <w:rsid w:val="007F147C"/>
    <w:rsid w:val="007F1F51"/>
    <w:rsid w:val="007F281F"/>
    <w:rsid w:val="007F3495"/>
    <w:rsid w:val="007F503F"/>
    <w:rsid w:val="007F5A5F"/>
    <w:rsid w:val="007F5B0F"/>
    <w:rsid w:val="007F6722"/>
    <w:rsid w:val="007F6FBC"/>
    <w:rsid w:val="008013DA"/>
    <w:rsid w:val="00801B16"/>
    <w:rsid w:val="0080270C"/>
    <w:rsid w:val="0080329A"/>
    <w:rsid w:val="0080437A"/>
    <w:rsid w:val="008061D6"/>
    <w:rsid w:val="00806992"/>
    <w:rsid w:val="008069F0"/>
    <w:rsid w:val="00807178"/>
    <w:rsid w:val="008071F6"/>
    <w:rsid w:val="0080763E"/>
    <w:rsid w:val="00807F1E"/>
    <w:rsid w:val="00807F3B"/>
    <w:rsid w:val="008103B5"/>
    <w:rsid w:val="008105B4"/>
    <w:rsid w:val="00810867"/>
    <w:rsid w:val="00811BFD"/>
    <w:rsid w:val="00811D16"/>
    <w:rsid w:val="00812401"/>
    <w:rsid w:val="008124FE"/>
    <w:rsid w:val="00812667"/>
    <w:rsid w:val="008128C9"/>
    <w:rsid w:val="00814170"/>
    <w:rsid w:val="00814DBD"/>
    <w:rsid w:val="008160E9"/>
    <w:rsid w:val="00816505"/>
    <w:rsid w:val="00820257"/>
    <w:rsid w:val="0082102B"/>
    <w:rsid w:val="00821921"/>
    <w:rsid w:val="008223F5"/>
    <w:rsid w:val="0082247F"/>
    <w:rsid w:val="008225FF"/>
    <w:rsid w:val="00822942"/>
    <w:rsid w:val="008229D3"/>
    <w:rsid w:val="008232D3"/>
    <w:rsid w:val="008242F8"/>
    <w:rsid w:val="00824F68"/>
    <w:rsid w:val="008258A1"/>
    <w:rsid w:val="00826193"/>
    <w:rsid w:val="008264EB"/>
    <w:rsid w:val="00830036"/>
    <w:rsid w:val="00831C52"/>
    <w:rsid w:val="00831DC3"/>
    <w:rsid w:val="008326D8"/>
    <w:rsid w:val="0083296C"/>
    <w:rsid w:val="00833A76"/>
    <w:rsid w:val="008341EF"/>
    <w:rsid w:val="0083475E"/>
    <w:rsid w:val="008348C6"/>
    <w:rsid w:val="00834CD0"/>
    <w:rsid w:val="00835374"/>
    <w:rsid w:val="00835822"/>
    <w:rsid w:val="00836400"/>
    <w:rsid w:val="008365E4"/>
    <w:rsid w:val="00836C9C"/>
    <w:rsid w:val="00837337"/>
    <w:rsid w:val="00837F16"/>
    <w:rsid w:val="00841E28"/>
    <w:rsid w:val="00842193"/>
    <w:rsid w:val="00842CDF"/>
    <w:rsid w:val="00842DEA"/>
    <w:rsid w:val="008435A4"/>
    <w:rsid w:val="008435DB"/>
    <w:rsid w:val="00843892"/>
    <w:rsid w:val="00844434"/>
    <w:rsid w:val="008449C2"/>
    <w:rsid w:val="00844A4D"/>
    <w:rsid w:val="00845993"/>
    <w:rsid w:val="00845AA5"/>
    <w:rsid w:val="00847CEC"/>
    <w:rsid w:val="00847EB9"/>
    <w:rsid w:val="008504E0"/>
    <w:rsid w:val="00850570"/>
    <w:rsid w:val="00850857"/>
    <w:rsid w:val="008510F1"/>
    <w:rsid w:val="0085236E"/>
    <w:rsid w:val="00852545"/>
    <w:rsid w:val="008528C9"/>
    <w:rsid w:val="00852C49"/>
    <w:rsid w:val="00853563"/>
    <w:rsid w:val="00853D6F"/>
    <w:rsid w:val="00854538"/>
    <w:rsid w:val="008546A0"/>
    <w:rsid w:val="00854796"/>
    <w:rsid w:val="00855188"/>
    <w:rsid w:val="008558B3"/>
    <w:rsid w:val="00855F55"/>
    <w:rsid w:val="0085683F"/>
    <w:rsid w:val="008568E9"/>
    <w:rsid w:val="00856FDE"/>
    <w:rsid w:val="0085736F"/>
    <w:rsid w:val="00857BF8"/>
    <w:rsid w:val="0086004A"/>
    <w:rsid w:val="008601B2"/>
    <w:rsid w:val="0086059D"/>
    <w:rsid w:val="00860AB0"/>
    <w:rsid w:val="00860B3B"/>
    <w:rsid w:val="008611AC"/>
    <w:rsid w:val="00861BEB"/>
    <w:rsid w:val="00862230"/>
    <w:rsid w:val="008626E5"/>
    <w:rsid w:val="008628CD"/>
    <w:rsid w:val="008628EC"/>
    <w:rsid w:val="00862B55"/>
    <w:rsid w:val="00862E38"/>
    <w:rsid w:val="0086362D"/>
    <w:rsid w:val="00863F40"/>
    <w:rsid w:val="00864B45"/>
    <w:rsid w:val="00865837"/>
    <w:rsid w:val="00866029"/>
    <w:rsid w:val="00867705"/>
    <w:rsid w:val="00867987"/>
    <w:rsid w:val="008702CB"/>
    <w:rsid w:val="0087155D"/>
    <w:rsid w:val="00871874"/>
    <w:rsid w:val="00871E55"/>
    <w:rsid w:val="0087341E"/>
    <w:rsid w:val="0087360C"/>
    <w:rsid w:val="00873E83"/>
    <w:rsid w:val="00873FE9"/>
    <w:rsid w:val="008743F2"/>
    <w:rsid w:val="0087697C"/>
    <w:rsid w:val="008769B4"/>
    <w:rsid w:val="008769DB"/>
    <w:rsid w:val="008777E0"/>
    <w:rsid w:val="00877F78"/>
    <w:rsid w:val="0088001E"/>
    <w:rsid w:val="00880500"/>
    <w:rsid w:val="0088082F"/>
    <w:rsid w:val="00881C05"/>
    <w:rsid w:val="00881C22"/>
    <w:rsid w:val="0088384C"/>
    <w:rsid w:val="00884204"/>
    <w:rsid w:val="008845D4"/>
    <w:rsid w:val="00884822"/>
    <w:rsid w:val="00886035"/>
    <w:rsid w:val="00886214"/>
    <w:rsid w:val="00886AA6"/>
    <w:rsid w:val="00886EFE"/>
    <w:rsid w:val="008870AF"/>
    <w:rsid w:val="008873AC"/>
    <w:rsid w:val="00887757"/>
    <w:rsid w:val="00887807"/>
    <w:rsid w:val="008905B3"/>
    <w:rsid w:val="008916DE"/>
    <w:rsid w:val="008920F8"/>
    <w:rsid w:val="0089384E"/>
    <w:rsid w:val="00896212"/>
    <w:rsid w:val="0089622B"/>
    <w:rsid w:val="00896A13"/>
    <w:rsid w:val="00897000"/>
    <w:rsid w:val="008A06E8"/>
    <w:rsid w:val="008A0706"/>
    <w:rsid w:val="008A0842"/>
    <w:rsid w:val="008A0AF2"/>
    <w:rsid w:val="008A120F"/>
    <w:rsid w:val="008A1E8D"/>
    <w:rsid w:val="008A24FA"/>
    <w:rsid w:val="008A2897"/>
    <w:rsid w:val="008A2FF1"/>
    <w:rsid w:val="008A345D"/>
    <w:rsid w:val="008A3652"/>
    <w:rsid w:val="008A3C43"/>
    <w:rsid w:val="008A403C"/>
    <w:rsid w:val="008A4DA3"/>
    <w:rsid w:val="008A56AD"/>
    <w:rsid w:val="008A5CEA"/>
    <w:rsid w:val="008A73D0"/>
    <w:rsid w:val="008A7905"/>
    <w:rsid w:val="008A7F5D"/>
    <w:rsid w:val="008B0346"/>
    <w:rsid w:val="008B12AF"/>
    <w:rsid w:val="008B1605"/>
    <w:rsid w:val="008B1B4F"/>
    <w:rsid w:val="008B438C"/>
    <w:rsid w:val="008B4DB1"/>
    <w:rsid w:val="008B4FDA"/>
    <w:rsid w:val="008B6943"/>
    <w:rsid w:val="008B6A4B"/>
    <w:rsid w:val="008B73CD"/>
    <w:rsid w:val="008B7CFE"/>
    <w:rsid w:val="008C0253"/>
    <w:rsid w:val="008C0E12"/>
    <w:rsid w:val="008C17DA"/>
    <w:rsid w:val="008C3315"/>
    <w:rsid w:val="008C343E"/>
    <w:rsid w:val="008C353D"/>
    <w:rsid w:val="008C417C"/>
    <w:rsid w:val="008C59F7"/>
    <w:rsid w:val="008C5FC1"/>
    <w:rsid w:val="008C6A78"/>
    <w:rsid w:val="008C750C"/>
    <w:rsid w:val="008D0121"/>
    <w:rsid w:val="008D027E"/>
    <w:rsid w:val="008D0FB6"/>
    <w:rsid w:val="008D11AA"/>
    <w:rsid w:val="008D294A"/>
    <w:rsid w:val="008D2B99"/>
    <w:rsid w:val="008D2C19"/>
    <w:rsid w:val="008D3C71"/>
    <w:rsid w:val="008D442C"/>
    <w:rsid w:val="008D48E7"/>
    <w:rsid w:val="008D493D"/>
    <w:rsid w:val="008D5016"/>
    <w:rsid w:val="008D538D"/>
    <w:rsid w:val="008D5704"/>
    <w:rsid w:val="008D5EE7"/>
    <w:rsid w:val="008D6EF8"/>
    <w:rsid w:val="008D77B2"/>
    <w:rsid w:val="008D7A41"/>
    <w:rsid w:val="008D7FC9"/>
    <w:rsid w:val="008D7FF8"/>
    <w:rsid w:val="008E00F2"/>
    <w:rsid w:val="008E1FEB"/>
    <w:rsid w:val="008E24DC"/>
    <w:rsid w:val="008E2CE7"/>
    <w:rsid w:val="008E3548"/>
    <w:rsid w:val="008E38E6"/>
    <w:rsid w:val="008E3B1B"/>
    <w:rsid w:val="008E4010"/>
    <w:rsid w:val="008E43BF"/>
    <w:rsid w:val="008E4477"/>
    <w:rsid w:val="008E5B7C"/>
    <w:rsid w:val="008E5C09"/>
    <w:rsid w:val="008E60B3"/>
    <w:rsid w:val="008F0A18"/>
    <w:rsid w:val="008F2365"/>
    <w:rsid w:val="008F28FE"/>
    <w:rsid w:val="008F2B76"/>
    <w:rsid w:val="008F4407"/>
    <w:rsid w:val="008F527F"/>
    <w:rsid w:val="008F5A7B"/>
    <w:rsid w:val="008F6B74"/>
    <w:rsid w:val="00900DB6"/>
    <w:rsid w:val="00901E34"/>
    <w:rsid w:val="00902BB9"/>
    <w:rsid w:val="00902D0C"/>
    <w:rsid w:val="009033DC"/>
    <w:rsid w:val="00903898"/>
    <w:rsid w:val="0090481C"/>
    <w:rsid w:val="00904926"/>
    <w:rsid w:val="0090510C"/>
    <w:rsid w:val="00905369"/>
    <w:rsid w:val="00905984"/>
    <w:rsid w:val="00906104"/>
    <w:rsid w:val="00906204"/>
    <w:rsid w:val="00906D65"/>
    <w:rsid w:val="009073A4"/>
    <w:rsid w:val="009076C1"/>
    <w:rsid w:val="0090787D"/>
    <w:rsid w:val="0091042F"/>
    <w:rsid w:val="0091064F"/>
    <w:rsid w:val="00910DCB"/>
    <w:rsid w:val="00910F71"/>
    <w:rsid w:val="009114A5"/>
    <w:rsid w:val="00911D59"/>
    <w:rsid w:val="009123CA"/>
    <w:rsid w:val="00912BAD"/>
    <w:rsid w:val="00913C9C"/>
    <w:rsid w:val="00915104"/>
    <w:rsid w:val="00915337"/>
    <w:rsid w:val="009160C2"/>
    <w:rsid w:val="00916A53"/>
    <w:rsid w:val="0091710C"/>
    <w:rsid w:val="00917234"/>
    <w:rsid w:val="0091775C"/>
    <w:rsid w:val="00917E5B"/>
    <w:rsid w:val="00917FAA"/>
    <w:rsid w:val="00920009"/>
    <w:rsid w:val="00920715"/>
    <w:rsid w:val="00922306"/>
    <w:rsid w:val="009229DF"/>
    <w:rsid w:val="00922FF5"/>
    <w:rsid w:val="00926875"/>
    <w:rsid w:val="00926E95"/>
    <w:rsid w:val="0093014E"/>
    <w:rsid w:val="00931A1F"/>
    <w:rsid w:val="00932A41"/>
    <w:rsid w:val="009334DB"/>
    <w:rsid w:val="009335A0"/>
    <w:rsid w:val="009343F3"/>
    <w:rsid w:val="0093460D"/>
    <w:rsid w:val="00934B33"/>
    <w:rsid w:val="00935003"/>
    <w:rsid w:val="009354D8"/>
    <w:rsid w:val="00936000"/>
    <w:rsid w:val="009365B5"/>
    <w:rsid w:val="009368E5"/>
    <w:rsid w:val="0093713C"/>
    <w:rsid w:val="009374A0"/>
    <w:rsid w:val="00937B6A"/>
    <w:rsid w:val="00937D9B"/>
    <w:rsid w:val="00940C2A"/>
    <w:rsid w:val="00940F4B"/>
    <w:rsid w:val="00941136"/>
    <w:rsid w:val="009414B2"/>
    <w:rsid w:val="00941728"/>
    <w:rsid w:val="00941924"/>
    <w:rsid w:val="009462D0"/>
    <w:rsid w:val="0094684E"/>
    <w:rsid w:val="00946944"/>
    <w:rsid w:val="00946DFB"/>
    <w:rsid w:val="009471C4"/>
    <w:rsid w:val="00947D03"/>
    <w:rsid w:val="0095176C"/>
    <w:rsid w:val="0095199F"/>
    <w:rsid w:val="009537F0"/>
    <w:rsid w:val="00953F12"/>
    <w:rsid w:val="00954F59"/>
    <w:rsid w:val="00955A1E"/>
    <w:rsid w:val="00955CC1"/>
    <w:rsid w:val="00955E87"/>
    <w:rsid w:val="009569C0"/>
    <w:rsid w:val="00956D11"/>
    <w:rsid w:val="00960802"/>
    <w:rsid w:val="00960ED7"/>
    <w:rsid w:val="00961895"/>
    <w:rsid w:val="00962585"/>
    <w:rsid w:val="00962791"/>
    <w:rsid w:val="00962AC7"/>
    <w:rsid w:val="00963E00"/>
    <w:rsid w:val="009647B3"/>
    <w:rsid w:val="009648D5"/>
    <w:rsid w:val="0096519E"/>
    <w:rsid w:val="00965350"/>
    <w:rsid w:val="00965B76"/>
    <w:rsid w:val="00965E05"/>
    <w:rsid w:val="00965FCF"/>
    <w:rsid w:val="009666E0"/>
    <w:rsid w:val="00971216"/>
    <w:rsid w:val="00971CAE"/>
    <w:rsid w:val="00971CBB"/>
    <w:rsid w:val="00972668"/>
    <w:rsid w:val="009732B6"/>
    <w:rsid w:val="00973601"/>
    <w:rsid w:val="0097362A"/>
    <w:rsid w:val="00973A87"/>
    <w:rsid w:val="00973BAB"/>
    <w:rsid w:val="00973BFD"/>
    <w:rsid w:val="00973FB1"/>
    <w:rsid w:val="009750D7"/>
    <w:rsid w:val="00975F7E"/>
    <w:rsid w:val="00976260"/>
    <w:rsid w:val="00976317"/>
    <w:rsid w:val="00976682"/>
    <w:rsid w:val="009771B9"/>
    <w:rsid w:val="009775DB"/>
    <w:rsid w:val="00977FEB"/>
    <w:rsid w:val="00980EB3"/>
    <w:rsid w:val="009813C4"/>
    <w:rsid w:val="00981540"/>
    <w:rsid w:val="0098244A"/>
    <w:rsid w:val="00982FD1"/>
    <w:rsid w:val="00983AF5"/>
    <w:rsid w:val="00983AFB"/>
    <w:rsid w:val="0098440E"/>
    <w:rsid w:val="00984456"/>
    <w:rsid w:val="00984BDB"/>
    <w:rsid w:val="00985291"/>
    <w:rsid w:val="00985CD7"/>
    <w:rsid w:val="00987E76"/>
    <w:rsid w:val="00987E86"/>
    <w:rsid w:val="00990375"/>
    <w:rsid w:val="00990561"/>
    <w:rsid w:val="00990C42"/>
    <w:rsid w:val="009911F4"/>
    <w:rsid w:val="00991A45"/>
    <w:rsid w:val="00993191"/>
    <w:rsid w:val="00993B84"/>
    <w:rsid w:val="00994A77"/>
    <w:rsid w:val="00995045"/>
    <w:rsid w:val="0099667B"/>
    <w:rsid w:val="00996C19"/>
    <w:rsid w:val="00997050"/>
    <w:rsid w:val="00997686"/>
    <w:rsid w:val="009A05AC"/>
    <w:rsid w:val="009A171D"/>
    <w:rsid w:val="009A1B95"/>
    <w:rsid w:val="009A2FDE"/>
    <w:rsid w:val="009A30B4"/>
    <w:rsid w:val="009A3211"/>
    <w:rsid w:val="009A5190"/>
    <w:rsid w:val="009A5836"/>
    <w:rsid w:val="009A73D5"/>
    <w:rsid w:val="009A796C"/>
    <w:rsid w:val="009A7A60"/>
    <w:rsid w:val="009A7E8F"/>
    <w:rsid w:val="009B0273"/>
    <w:rsid w:val="009B0824"/>
    <w:rsid w:val="009B0DA1"/>
    <w:rsid w:val="009B3CA3"/>
    <w:rsid w:val="009B44C3"/>
    <w:rsid w:val="009B5889"/>
    <w:rsid w:val="009B58F7"/>
    <w:rsid w:val="009B5ED1"/>
    <w:rsid w:val="009B5FF0"/>
    <w:rsid w:val="009B6D58"/>
    <w:rsid w:val="009B6FE2"/>
    <w:rsid w:val="009C1586"/>
    <w:rsid w:val="009C1A9B"/>
    <w:rsid w:val="009C1B22"/>
    <w:rsid w:val="009C1D0F"/>
    <w:rsid w:val="009C370D"/>
    <w:rsid w:val="009C3A21"/>
    <w:rsid w:val="009C3B73"/>
    <w:rsid w:val="009C3EC5"/>
    <w:rsid w:val="009C6103"/>
    <w:rsid w:val="009C6908"/>
    <w:rsid w:val="009C6CA4"/>
    <w:rsid w:val="009C6F9A"/>
    <w:rsid w:val="009C7DD3"/>
    <w:rsid w:val="009D03A4"/>
    <w:rsid w:val="009D158E"/>
    <w:rsid w:val="009D2415"/>
    <w:rsid w:val="009D2800"/>
    <w:rsid w:val="009D352B"/>
    <w:rsid w:val="009D3747"/>
    <w:rsid w:val="009D4431"/>
    <w:rsid w:val="009D4781"/>
    <w:rsid w:val="009D47AF"/>
    <w:rsid w:val="009D4BDB"/>
    <w:rsid w:val="009D64FE"/>
    <w:rsid w:val="009D6D1A"/>
    <w:rsid w:val="009D78BC"/>
    <w:rsid w:val="009D7A0A"/>
    <w:rsid w:val="009E02C3"/>
    <w:rsid w:val="009E058D"/>
    <w:rsid w:val="009E0FF0"/>
    <w:rsid w:val="009E1525"/>
    <w:rsid w:val="009E19C7"/>
    <w:rsid w:val="009E2620"/>
    <w:rsid w:val="009E27FC"/>
    <w:rsid w:val="009E35C5"/>
    <w:rsid w:val="009E38B9"/>
    <w:rsid w:val="009E3D80"/>
    <w:rsid w:val="009E4169"/>
    <w:rsid w:val="009E45F3"/>
    <w:rsid w:val="009E4A0F"/>
    <w:rsid w:val="009E4E2D"/>
    <w:rsid w:val="009E6400"/>
    <w:rsid w:val="009E7100"/>
    <w:rsid w:val="009E7BBE"/>
    <w:rsid w:val="009F0301"/>
    <w:rsid w:val="009F0660"/>
    <w:rsid w:val="009F06BA"/>
    <w:rsid w:val="009F18D0"/>
    <w:rsid w:val="009F1FF7"/>
    <w:rsid w:val="009F337A"/>
    <w:rsid w:val="009F362C"/>
    <w:rsid w:val="009F4638"/>
    <w:rsid w:val="009F5155"/>
    <w:rsid w:val="009F5D9B"/>
    <w:rsid w:val="009F64A7"/>
    <w:rsid w:val="009F72E5"/>
    <w:rsid w:val="009F7683"/>
    <w:rsid w:val="009F7C54"/>
    <w:rsid w:val="009F7D78"/>
    <w:rsid w:val="00A00439"/>
    <w:rsid w:val="00A00BCA"/>
    <w:rsid w:val="00A00E74"/>
    <w:rsid w:val="00A0285A"/>
    <w:rsid w:val="00A040CC"/>
    <w:rsid w:val="00A04207"/>
    <w:rsid w:val="00A0474E"/>
    <w:rsid w:val="00A04DB0"/>
    <w:rsid w:val="00A0752B"/>
    <w:rsid w:val="00A10D1E"/>
    <w:rsid w:val="00A10D1F"/>
    <w:rsid w:val="00A112E2"/>
    <w:rsid w:val="00A1152B"/>
    <w:rsid w:val="00A11B7B"/>
    <w:rsid w:val="00A11BD0"/>
    <w:rsid w:val="00A11F49"/>
    <w:rsid w:val="00A1295D"/>
    <w:rsid w:val="00A12A5E"/>
    <w:rsid w:val="00A12C95"/>
    <w:rsid w:val="00A1354C"/>
    <w:rsid w:val="00A14278"/>
    <w:rsid w:val="00A14ED9"/>
    <w:rsid w:val="00A150A9"/>
    <w:rsid w:val="00A1623D"/>
    <w:rsid w:val="00A17057"/>
    <w:rsid w:val="00A20B69"/>
    <w:rsid w:val="00A222D7"/>
    <w:rsid w:val="00A22548"/>
    <w:rsid w:val="00A22EB5"/>
    <w:rsid w:val="00A238A2"/>
    <w:rsid w:val="00A24194"/>
    <w:rsid w:val="00A2476D"/>
    <w:rsid w:val="00A24827"/>
    <w:rsid w:val="00A249DB"/>
    <w:rsid w:val="00A24F80"/>
    <w:rsid w:val="00A26E38"/>
    <w:rsid w:val="00A273D3"/>
    <w:rsid w:val="00A27D90"/>
    <w:rsid w:val="00A27FAF"/>
    <w:rsid w:val="00A3062D"/>
    <w:rsid w:val="00A30B3F"/>
    <w:rsid w:val="00A31A12"/>
    <w:rsid w:val="00A31F51"/>
    <w:rsid w:val="00A32014"/>
    <w:rsid w:val="00A32208"/>
    <w:rsid w:val="00A3284C"/>
    <w:rsid w:val="00A34587"/>
    <w:rsid w:val="00A351C4"/>
    <w:rsid w:val="00A353B2"/>
    <w:rsid w:val="00A35F16"/>
    <w:rsid w:val="00A37070"/>
    <w:rsid w:val="00A375DF"/>
    <w:rsid w:val="00A40446"/>
    <w:rsid w:val="00A408CE"/>
    <w:rsid w:val="00A42216"/>
    <w:rsid w:val="00A42297"/>
    <w:rsid w:val="00A42D1F"/>
    <w:rsid w:val="00A42E71"/>
    <w:rsid w:val="00A43166"/>
    <w:rsid w:val="00A4360B"/>
    <w:rsid w:val="00A4426D"/>
    <w:rsid w:val="00A44F55"/>
    <w:rsid w:val="00A45662"/>
    <w:rsid w:val="00A45946"/>
    <w:rsid w:val="00A45D0A"/>
    <w:rsid w:val="00A4729F"/>
    <w:rsid w:val="00A47C94"/>
    <w:rsid w:val="00A5050E"/>
    <w:rsid w:val="00A50F51"/>
    <w:rsid w:val="00A51B73"/>
    <w:rsid w:val="00A51D7C"/>
    <w:rsid w:val="00A52061"/>
    <w:rsid w:val="00A524AC"/>
    <w:rsid w:val="00A530B3"/>
    <w:rsid w:val="00A5473D"/>
    <w:rsid w:val="00A5489A"/>
    <w:rsid w:val="00A5512C"/>
    <w:rsid w:val="00A558B9"/>
    <w:rsid w:val="00A55E59"/>
    <w:rsid w:val="00A55FEE"/>
    <w:rsid w:val="00A572D8"/>
    <w:rsid w:val="00A6088E"/>
    <w:rsid w:val="00A61746"/>
    <w:rsid w:val="00A619F2"/>
    <w:rsid w:val="00A61C69"/>
    <w:rsid w:val="00A63118"/>
    <w:rsid w:val="00A63445"/>
    <w:rsid w:val="00A63EB8"/>
    <w:rsid w:val="00A64339"/>
    <w:rsid w:val="00A65307"/>
    <w:rsid w:val="00A65C38"/>
    <w:rsid w:val="00A660E4"/>
    <w:rsid w:val="00A66431"/>
    <w:rsid w:val="00A66D17"/>
    <w:rsid w:val="00A674AB"/>
    <w:rsid w:val="00A6756D"/>
    <w:rsid w:val="00A67EAC"/>
    <w:rsid w:val="00A70355"/>
    <w:rsid w:val="00A70B20"/>
    <w:rsid w:val="00A713DA"/>
    <w:rsid w:val="00A7178B"/>
    <w:rsid w:val="00A71BBC"/>
    <w:rsid w:val="00A731B5"/>
    <w:rsid w:val="00A73661"/>
    <w:rsid w:val="00A738F6"/>
    <w:rsid w:val="00A739BA"/>
    <w:rsid w:val="00A747D4"/>
    <w:rsid w:val="00A74B2F"/>
    <w:rsid w:val="00A74D0E"/>
    <w:rsid w:val="00A76200"/>
    <w:rsid w:val="00A76C15"/>
    <w:rsid w:val="00A779D8"/>
    <w:rsid w:val="00A8024C"/>
    <w:rsid w:val="00A8134C"/>
    <w:rsid w:val="00A813A4"/>
    <w:rsid w:val="00A81620"/>
    <w:rsid w:val="00A81DD5"/>
    <w:rsid w:val="00A8328A"/>
    <w:rsid w:val="00A84822"/>
    <w:rsid w:val="00A84A2D"/>
    <w:rsid w:val="00A855E4"/>
    <w:rsid w:val="00A85E5D"/>
    <w:rsid w:val="00A87140"/>
    <w:rsid w:val="00A905A7"/>
    <w:rsid w:val="00A9072D"/>
    <w:rsid w:val="00A90AE9"/>
    <w:rsid w:val="00A921FF"/>
    <w:rsid w:val="00A93710"/>
    <w:rsid w:val="00A95C09"/>
    <w:rsid w:val="00A96293"/>
    <w:rsid w:val="00A96817"/>
    <w:rsid w:val="00A97E21"/>
    <w:rsid w:val="00AA0AD8"/>
    <w:rsid w:val="00AA0F00"/>
    <w:rsid w:val="00AA13E4"/>
    <w:rsid w:val="00AA1568"/>
    <w:rsid w:val="00AA1BBF"/>
    <w:rsid w:val="00AA2377"/>
    <w:rsid w:val="00AA289B"/>
    <w:rsid w:val="00AA3C87"/>
    <w:rsid w:val="00AA3CB2"/>
    <w:rsid w:val="00AA44E6"/>
    <w:rsid w:val="00AA5305"/>
    <w:rsid w:val="00AA6175"/>
    <w:rsid w:val="00AA632C"/>
    <w:rsid w:val="00AA697C"/>
    <w:rsid w:val="00AA6F53"/>
    <w:rsid w:val="00AA75FA"/>
    <w:rsid w:val="00AA760D"/>
    <w:rsid w:val="00AA7805"/>
    <w:rsid w:val="00AB00B1"/>
    <w:rsid w:val="00AB0304"/>
    <w:rsid w:val="00AB14F4"/>
    <w:rsid w:val="00AB14FE"/>
    <w:rsid w:val="00AB16AE"/>
    <w:rsid w:val="00AB1DD6"/>
    <w:rsid w:val="00AB227A"/>
    <w:rsid w:val="00AB2618"/>
    <w:rsid w:val="00AB2648"/>
    <w:rsid w:val="00AB3FCC"/>
    <w:rsid w:val="00AB3FFE"/>
    <w:rsid w:val="00AB4847"/>
    <w:rsid w:val="00AB540A"/>
    <w:rsid w:val="00AB5AF2"/>
    <w:rsid w:val="00AB5D5B"/>
    <w:rsid w:val="00AB5E50"/>
    <w:rsid w:val="00AB64C0"/>
    <w:rsid w:val="00AB77E2"/>
    <w:rsid w:val="00AB7D2E"/>
    <w:rsid w:val="00AC02BF"/>
    <w:rsid w:val="00AC082E"/>
    <w:rsid w:val="00AC0AD5"/>
    <w:rsid w:val="00AC2A48"/>
    <w:rsid w:val="00AC2FD6"/>
    <w:rsid w:val="00AC3F2F"/>
    <w:rsid w:val="00AC45C7"/>
    <w:rsid w:val="00AC4EAF"/>
    <w:rsid w:val="00AC5807"/>
    <w:rsid w:val="00AC743C"/>
    <w:rsid w:val="00AC79C4"/>
    <w:rsid w:val="00AC7A2E"/>
    <w:rsid w:val="00AD0AB3"/>
    <w:rsid w:val="00AD0BEB"/>
    <w:rsid w:val="00AD1345"/>
    <w:rsid w:val="00AD1BFE"/>
    <w:rsid w:val="00AD305B"/>
    <w:rsid w:val="00AD34C9"/>
    <w:rsid w:val="00AD3C79"/>
    <w:rsid w:val="00AD4D17"/>
    <w:rsid w:val="00AD4E7C"/>
    <w:rsid w:val="00AD522C"/>
    <w:rsid w:val="00AD59F6"/>
    <w:rsid w:val="00AD6D6A"/>
    <w:rsid w:val="00AD7B20"/>
    <w:rsid w:val="00AD7FA2"/>
    <w:rsid w:val="00AE1606"/>
    <w:rsid w:val="00AE210D"/>
    <w:rsid w:val="00AE224E"/>
    <w:rsid w:val="00AE26C8"/>
    <w:rsid w:val="00AE2929"/>
    <w:rsid w:val="00AE2BD3"/>
    <w:rsid w:val="00AE2C0C"/>
    <w:rsid w:val="00AE352B"/>
    <w:rsid w:val="00AE3822"/>
    <w:rsid w:val="00AE3B58"/>
    <w:rsid w:val="00AE4008"/>
    <w:rsid w:val="00AE43E4"/>
    <w:rsid w:val="00AE44A9"/>
    <w:rsid w:val="00AE4C57"/>
    <w:rsid w:val="00AE52DD"/>
    <w:rsid w:val="00AE56B3"/>
    <w:rsid w:val="00AE5B93"/>
    <w:rsid w:val="00AE5E4B"/>
    <w:rsid w:val="00AE66F0"/>
    <w:rsid w:val="00AE679C"/>
    <w:rsid w:val="00AE73A7"/>
    <w:rsid w:val="00AE78C0"/>
    <w:rsid w:val="00AE7B1A"/>
    <w:rsid w:val="00AE7FBD"/>
    <w:rsid w:val="00AF023B"/>
    <w:rsid w:val="00AF0728"/>
    <w:rsid w:val="00AF0BF9"/>
    <w:rsid w:val="00AF0ED7"/>
    <w:rsid w:val="00AF1563"/>
    <w:rsid w:val="00AF1673"/>
    <w:rsid w:val="00AF1CF1"/>
    <w:rsid w:val="00AF20D6"/>
    <w:rsid w:val="00AF2160"/>
    <w:rsid w:val="00AF2710"/>
    <w:rsid w:val="00AF27D0"/>
    <w:rsid w:val="00AF4C36"/>
    <w:rsid w:val="00AF4E1A"/>
    <w:rsid w:val="00AF564E"/>
    <w:rsid w:val="00AF582B"/>
    <w:rsid w:val="00AF591C"/>
    <w:rsid w:val="00AF5B0F"/>
    <w:rsid w:val="00AF5CA3"/>
    <w:rsid w:val="00AF6F6B"/>
    <w:rsid w:val="00AF7127"/>
    <w:rsid w:val="00AF7BE8"/>
    <w:rsid w:val="00AF7D09"/>
    <w:rsid w:val="00B00F49"/>
    <w:rsid w:val="00B011DF"/>
    <w:rsid w:val="00B01568"/>
    <w:rsid w:val="00B025A2"/>
    <w:rsid w:val="00B027B8"/>
    <w:rsid w:val="00B027EF"/>
    <w:rsid w:val="00B02A31"/>
    <w:rsid w:val="00B04537"/>
    <w:rsid w:val="00B04806"/>
    <w:rsid w:val="00B04817"/>
    <w:rsid w:val="00B051BE"/>
    <w:rsid w:val="00B07345"/>
    <w:rsid w:val="00B07942"/>
    <w:rsid w:val="00B07E76"/>
    <w:rsid w:val="00B11297"/>
    <w:rsid w:val="00B11B38"/>
    <w:rsid w:val="00B12288"/>
    <w:rsid w:val="00B12330"/>
    <w:rsid w:val="00B12C72"/>
    <w:rsid w:val="00B134D8"/>
    <w:rsid w:val="00B1537B"/>
    <w:rsid w:val="00B15AD9"/>
    <w:rsid w:val="00B1695D"/>
    <w:rsid w:val="00B169A3"/>
    <w:rsid w:val="00B16E83"/>
    <w:rsid w:val="00B176AF"/>
    <w:rsid w:val="00B2066D"/>
    <w:rsid w:val="00B209EE"/>
    <w:rsid w:val="00B21689"/>
    <w:rsid w:val="00B217A5"/>
    <w:rsid w:val="00B2283B"/>
    <w:rsid w:val="00B2394E"/>
    <w:rsid w:val="00B24C5C"/>
    <w:rsid w:val="00B25392"/>
    <w:rsid w:val="00B25447"/>
    <w:rsid w:val="00B2561E"/>
    <w:rsid w:val="00B2572B"/>
    <w:rsid w:val="00B25993"/>
    <w:rsid w:val="00B25E8C"/>
    <w:rsid w:val="00B25FC4"/>
    <w:rsid w:val="00B26428"/>
    <w:rsid w:val="00B266B7"/>
    <w:rsid w:val="00B2681D"/>
    <w:rsid w:val="00B2752E"/>
    <w:rsid w:val="00B27D08"/>
    <w:rsid w:val="00B27E91"/>
    <w:rsid w:val="00B30994"/>
    <w:rsid w:val="00B32124"/>
    <w:rsid w:val="00B323FD"/>
    <w:rsid w:val="00B32C46"/>
    <w:rsid w:val="00B333DF"/>
    <w:rsid w:val="00B3390B"/>
    <w:rsid w:val="00B36E56"/>
    <w:rsid w:val="00B37250"/>
    <w:rsid w:val="00B375A2"/>
    <w:rsid w:val="00B37B9B"/>
    <w:rsid w:val="00B40121"/>
    <w:rsid w:val="00B40233"/>
    <w:rsid w:val="00B40CC7"/>
    <w:rsid w:val="00B410A2"/>
    <w:rsid w:val="00B410C1"/>
    <w:rsid w:val="00B413A8"/>
    <w:rsid w:val="00B41A96"/>
    <w:rsid w:val="00B422FF"/>
    <w:rsid w:val="00B425F0"/>
    <w:rsid w:val="00B4364F"/>
    <w:rsid w:val="00B44A67"/>
    <w:rsid w:val="00B44DC4"/>
    <w:rsid w:val="00B45428"/>
    <w:rsid w:val="00B45DB3"/>
    <w:rsid w:val="00B46279"/>
    <w:rsid w:val="00B46AA0"/>
    <w:rsid w:val="00B4794D"/>
    <w:rsid w:val="00B47B51"/>
    <w:rsid w:val="00B50884"/>
    <w:rsid w:val="00B50F8D"/>
    <w:rsid w:val="00B51054"/>
    <w:rsid w:val="00B514E8"/>
    <w:rsid w:val="00B51D9F"/>
    <w:rsid w:val="00B52987"/>
    <w:rsid w:val="00B52C16"/>
    <w:rsid w:val="00B5319F"/>
    <w:rsid w:val="00B53B93"/>
    <w:rsid w:val="00B53D73"/>
    <w:rsid w:val="00B54C65"/>
    <w:rsid w:val="00B54F63"/>
    <w:rsid w:val="00B553D4"/>
    <w:rsid w:val="00B5713B"/>
    <w:rsid w:val="00B5780D"/>
    <w:rsid w:val="00B578B0"/>
    <w:rsid w:val="00B57948"/>
    <w:rsid w:val="00B57B59"/>
    <w:rsid w:val="00B57D12"/>
    <w:rsid w:val="00B61677"/>
    <w:rsid w:val="00B62020"/>
    <w:rsid w:val="00B62122"/>
    <w:rsid w:val="00B625F2"/>
    <w:rsid w:val="00B62C8E"/>
    <w:rsid w:val="00B62D06"/>
    <w:rsid w:val="00B62DDA"/>
    <w:rsid w:val="00B63078"/>
    <w:rsid w:val="00B63E62"/>
    <w:rsid w:val="00B64118"/>
    <w:rsid w:val="00B64BF8"/>
    <w:rsid w:val="00B66C0B"/>
    <w:rsid w:val="00B67CCD"/>
    <w:rsid w:val="00B7087F"/>
    <w:rsid w:val="00B71AB8"/>
    <w:rsid w:val="00B71D73"/>
    <w:rsid w:val="00B73AB8"/>
    <w:rsid w:val="00B73DE0"/>
    <w:rsid w:val="00B744F6"/>
    <w:rsid w:val="00B75687"/>
    <w:rsid w:val="00B75F40"/>
    <w:rsid w:val="00B7771E"/>
    <w:rsid w:val="00B81504"/>
    <w:rsid w:val="00B81AD3"/>
    <w:rsid w:val="00B8245B"/>
    <w:rsid w:val="00B834EF"/>
    <w:rsid w:val="00B83C84"/>
    <w:rsid w:val="00B84F37"/>
    <w:rsid w:val="00B852CC"/>
    <w:rsid w:val="00B85362"/>
    <w:rsid w:val="00B853BF"/>
    <w:rsid w:val="00B855CA"/>
    <w:rsid w:val="00B8636F"/>
    <w:rsid w:val="00B86BCB"/>
    <w:rsid w:val="00B90A07"/>
    <w:rsid w:val="00B9100A"/>
    <w:rsid w:val="00B92001"/>
    <w:rsid w:val="00B925B0"/>
    <w:rsid w:val="00B931CE"/>
    <w:rsid w:val="00B941D0"/>
    <w:rsid w:val="00B95FE0"/>
    <w:rsid w:val="00B96B73"/>
    <w:rsid w:val="00B97237"/>
    <w:rsid w:val="00B975FA"/>
    <w:rsid w:val="00B9796D"/>
    <w:rsid w:val="00B97A48"/>
    <w:rsid w:val="00B97D91"/>
    <w:rsid w:val="00BA1F77"/>
    <w:rsid w:val="00BA3554"/>
    <w:rsid w:val="00BA632C"/>
    <w:rsid w:val="00BA755A"/>
    <w:rsid w:val="00BB1A5D"/>
    <w:rsid w:val="00BB1C9B"/>
    <w:rsid w:val="00BB2E26"/>
    <w:rsid w:val="00BB3575"/>
    <w:rsid w:val="00BB4ADD"/>
    <w:rsid w:val="00BB500A"/>
    <w:rsid w:val="00BB52F9"/>
    <w:rsid w:val="00BB5782"/>
    <w:rsid w:val="00BB5B35"/>
    <w:rsid w:val="00BB5B81"/>
    <w:rsid w:val="00BB5F0B"/>
    <w:rsid w:val="00BB682B"/>
    <w:rsid w:val="00BB6EAD"/>
    <w:rsid w:val="00BC0BAC"/>
    <w:rsid w:val="00BC0DF1"/>
    <w:rsid w:val="00BC12C0"/>
    <w:rsid w:val="00BC1555"/>
    <w:rsid w:val="00BC1804"/>
    <w:rsid w:val="00BC1825"/>
    <w:rsid w:val="00BC2255"/>
    <w:rsid w:val="00BC256B"/>
    <w:rsid w:val="00BC2938"/>
    <w:rsid w:val="00BC354F"/>
    <w:rsid w:val="00BC3DDE"/>
    <w:rsid w:val="00BC3E66"/>
    <w:rsid w:val="00BC4594"/>
    <w:rsid w:val="00BC6493"/>
    <w:rsid w:val="00BC6807"/>
    <w:rsid w:val="00BC6E1C"/>
    <w:rsid w:val="00BC6EE1"/>
    <w:rsid w:val="00BC6FA9"/>
    <w:rsid w:val="00BC723A"/>
    <w:rsid w:val="00BD0588"/>
    <w:rsid w:val="00BD0D0A"/>
    <w:rsid w:val="00BD2920"/>
    <w:rsid w:val="00BD3B55"/>
    <w:rsid w:val="00BD4817"/>
    <w:rsid w:val="00BD4D96"/>
    <w:rsid w:val="00BD572E"/>
    <w:rsid w:val="00BD57B2"/>
    <w:rsid w:val="00BD5F94"/>
    <w:rsid w:val="00BD6BF7"/>
    <w:rsid w:val="00BD72E6"/>
    <w:rsid w:val="00BE01AE"/>
    <w:rsid w:val="00BE1596"/>
    <w:rsid w:val="00BE2E09"/>
    <w:rsid w:val="00BE368E"/>
    <w:rsid w:val="00BE3F61"/>
    <w:rsid w:val="00BE439E"/>
    <w:rsid w:val="00BE45B6"/>
    <w:rsid w:val="00BE54A9"/>
    <w:rsid w:val="00BE557F"/>
    <w:rsid w:val="00BE5A4A"/>
    <w:rsid w:val="00BE6363"/>
    <w:rsid w:val="00BE6D39"/>
    <w:rsid w:val="00BE6F5D"/>
    <w:rsid w:val="00BE7276"/>
    <w:rsid w:val="00BE7FE1"/>
    <w:rsid w:val="00BF0913"/>
    <w:rsid w:val="00BF3770"/>
    <w:rsid w:val="00BF3B4E"/>
    <w:rsid w:val="00BF4538"/>
    <w:rsid w:val="00BF46D6"/>
    <w:rsid w:val="00BF4FFD"/>
    <w:rsid w:val="00BF5421"/>
    <w:rsid w:val="00BF6D34"/>
    <w:rsid w:val="00BF74AB"/>
    <w:rsid w:val="00BF762F"/>
    <w:rsid w:val="00BF7D70"/>
    <w:rsid w:val="00C008F7"/>
    <w:rsid w:val="00C00E33"/>
    <w:rsid w:val="00C010D8"/>
    <w:rsid w:val="00C0193C"/>
    <w:rsid w:val="00C0209B"/>
    <w:rsid w:val="00C024D3"/>
    <w:rsid w:val="00C029B6"/>
    <w:rsid w:val="00C031E9"/>
    <w:rsid w:val="00C03431"/>
    <w:rsid w:val="00C03728"/>
    <w:rsid w:val="00C0413D"/>
    <w:rsid w:val="00C04470"/>
    <w:rsid w:val="00C04939"/>
    <w:rsid w:val="00C049C0"/>
    <w:rsid w:val="00C075D2"/>
    <w:rsid w:val="00C105F6"/>
    <w:rsid w:val="00C10E97"/>
    <w:rsid w:val="00C11111"/>
    <w:rsid w:val="00C11929"/>
    <w:rsid w:val="00C122A6"/>
    <w:rsid w:val="00C127D9"/>
    <w:rsid w:val="00C132F1"/>
    <w:rsid w:val="00C14561"/>
    <w:rsid w:val="00C14F1A"/>
    <w:rsid w:val="00C156C3"/>
    <w:rsid w:val="00C15BC3"/>
    <w:rsid w:val="00C16602"/>
    <w:rsid w:val="00C16F3F"/>
    <w:rsid w:val="00C17414"/>
    <w:rsid w:val="00C203CF"/>
    <w:rsid w:val="00C207A1"/>
    <w:rsid w:val="00C2151D"/>
    <w:rsid w:val="00C22421"/>
    <w:rsid w:val="00C224A7"/>
    <w:rsid w:val="00C23030"/>
    <w:rsid w:val="00C232E0"/>
    <w:rsid w:val="00C23410"/>
    <w:rsid w:val="00C23B1B"/>
    <w:rsid w:val="00C23D48"/>
    <w:rsid w:val="00C23F1D"/>
    <w:rsid w:val="00C24256"/>
    <w:rsid w:val="00C258A8"/>
    <w:rsid w:val="00C26B4D"/>
    <w:rsid w:val="00C26CF7"/>
    <w:rsid w:val="00C27288"/>
    <w:rsid w:val="00C3130B"/>
    <w:rsid w:val="00C31373"/>
    <w:rsid w:val="00C31CE8"/>
    <w:rsid w:val="00C324F0"/>
    <w:rsid w:val="00C337D1"/>
    <w:rsid w:val="00C338C6"/>
    <w:rsid w:val="00C34414"/>
    <w:rsid w:val="00C3484C"/>
    <w:rsid w:val="00C35169"/>
    <w:rsid w:val="00C35672"/>
    <w:rsid w:val="00C358EA"/>
    <w:rsid w:val="00C35F70"/>
    <w:rsid w:val="00C364E8"/>
    <w:rsid w:val="00C3797F"/>
    <w:rsid w:val="00C4095B"/>
    <w:rsid w:val="00C40FDC"/>
    <w:rsid w:val="00C421A1"/>
    <w:rsid w:val="00C4221F"/>
    <w:rsid w:val="00C43213"/>
    <w:rsid w:val="00C4327F"/>
    <w:rsid w:val="00C43524"/>
    <w:rsid w:val="00C435DD"/>
    <w:rsid w:val="00C43614"/>
    <w:rsid w:val="00C4487D"/>
    <w:rsid w:val="00C45620"/>
    <w:rsid w:val="00C464BA"/>
    <w:rsid w:val="00C47611"/>
    <w:rsid w:val="00C4795F"/>
    <w:rsid w:val="00C47D72"/>
    <w:rsid w:val="00C50B32"/>
    <w:rsid w:val="00C50D71"/>
    <w:rsid w:val="00C5120A"/>
    <w:rsid w:val="00C51210"/>
    <w:rsid w:val="00C51512"/>
    <w:rsid w:val="00C51547"/>
    <w:rsid w:val="00C5220E"/>
    <w:rsid w:val="00C52785"/>
    <w:rsid w:val="00C527F9"/>
    <w:rsid w:val="00C528FD"/>
    <w:rsid w:val="00C52BDD"/>
    <w:rsid w:val="00C53926"/>
    <w:rsid w:val="00C53D1C"/>
    <w:rsid w:val="00C54CEE"/>
    <w:rsid w:val="00C566F0"/>
    <w:rsid w:val="00C56BBA"/>
    <w:rsid w:val="00C57D7E"/>
    <w:rsid w:val="00C6056C"/>
    <w:rsid w:val="00C611EE"/>
    <w:rsid w:val="00C61526"/>
    <w:rsid w:val="00C6256F"/>
    <w:rsid w:val="00C6329E"/>
    <w:rsid w:val="00C63E1C"/>
    <w:rsid w:val="00C6467B"/>
    <w:rsid w:val="00C647D8"/>
    <w:rsid w:val="00C648B6"/>
    <w:rsid w:val="00C649F7"/>
    <w:rsid w:val="00C64BF0"/>
    <w:rsid w:val="00C65CC4"/>
    <w:rsid w:val="00C66474"/>
    <w:rsid w:val="00C66A65"/>
    <w:rsid w:val="00C67E80"/>
    <w:rsid w:val="00C706F4"/>
    <w:rsid w:val="00C71E26"/>
    <w:rsid w:val="00C72606"/>
    <w:rsid w:val="00C727E5"/>
    <w:rsid w:val="00C72D0E"/>
    <w:rsid w:val="00C72E21"/>
    <w:rsid w:val="00C72E4F"/>
    <w:rsid w:val="00C73D6E"/>
    <w:rsid w:val="00C73E62"/>
    <w:rsid w:val="00C74BCE"/>
    <w:rsid w:val="00C752FC"/>
    <w:rsid w:val="00C75A7D"/>
    <w:rsid w:val="00C76438"/>
    <w:rsid w:val="00C7706B"/>
    <w:rsid w:val="00C8055A"/>
    <w:rsid w:val="00C806B2"/>
    <w:rsid w:val="00C807D9"/>
    <w:rsid w:val="00C80B25"/>
    <w:rsid w:val="00C80D21"/>
    <w:rsid w:val="00C813A9"/>
    <w:rsid w:val="00C81BD7"/>
    <w:rsid w:val="00C81FE2"/>
    <w:rsid w:val="00C82212"/>
    <w:rsid w:val="00C82BD2"/>
    <w:rsid w:val="00C82CF8"/>
    <w:rsid w:val="00C83D8F"/>
    <w:rsid w:val="00C83F86"/>
    <w:rsid w:val="00C84419"/>
    <w:rsid w:val="00C84D2D"/>
    <w:rsid w:val="00C85FFA"/>
    <w:rsid w:val="00C864DC"/>
    <w:rsid w:val="00C918C1"/>
    <w:rsid w:val="00C91F69"/>
    <w:rsid w:val="00C92051"/>
    <w:rsid w:val="00C92DB5"/>
    <w:rsid w:val="00C93BB0"/>
    <w:rsid w:val="00C949FA"/>
    <w:rsid w:val="00C95B0F"/>
    <w:rsid w:val="00C95D4E"/>
    <w:rsid w:val="00C978AF"/>
    <w:rsid w:val="00CA0015"/>
    <w:rsid w:val="00CA097A"/>
    <w:rsid w:val="00CA169D"/>
    <w:rsid w:val="00CA1747"/>
    <w:rsid w:val="00CA1C11"/>
    <w:rsid w:val="00CA2083"/>
    <w:rsid w:val="00CA2207"/>
    <w:rsid w:val="00CA30F7"/>
    <w:rsid w:val="00CA3877"/>
    <w:rsid w:val="00CA4510"/>
    <w:rsid w:val="00CA4AB2"/>
    <w:rsid w:val="00CA5587"/>
    <w:rsid w:val="00CA5671"/>
    <w:rsid w:val="00CA5B8D"/>
    <w:rsid w:val="00CA5DD1"/>
    <w:rsid w:val="00CA7608"/>
    <w:rsid w:val="00CA770E"/>
    <w:rsid w:val="00CA7F13"/>
    <w:rsid w:val="00CB0129"/>
    <w:rsid w:val="00CB0901"/>
    <w:rsid w:val="00CB0ADE"/>
    <w:rsid w:val="00CB2241"/>
    <w:rsid w:val="00CB287A"/>
    <w:rsid w:val="00CB2F56"/>
    <w:rsid w:val="00CB3CB1"/>
    <w:rsid w:val="00CB41AB"/>
    <w:rsid w:val="00CB47F1"/>
    <w:rsid w:val="00CB4C1E"/>
    <w:rsid w:val="00CB4DF7"/>
    <w:rsid w:val="00CB5290"/>
    <w:rsid w:val="00CB57BB"/>
    <w:rsid w:val="00CB68EF"/>
    <w:rsid w:val="00CB6960"/>
    <w:rsid w:val="00CB7115"/>
    <w:rsid w:val="00CB71A2"/>
    <w:rsid w:val="00CB759C"/>
    <w:rsid w:val="00CB7853"/>
    <w:rsid w:val="00CB79A4"/>
    <w:rsid w:val="00CC0A10"/>
    <w:rsid w:val="00CC0A8D"/>
    <w:rsid w:val="00CC0C18"/>
    <w:rsid w:val="00CC16CF"/>
    <w:rsid w:val="00CC2ED6"/>
    <w:rsid w:val="00CC3172"/>
    <w:rsid w:val="00CC3419"/>
    <w:rsid w:val="00CC3A07"/>
    <w:rsid w:val="00CC3A77"/>
    <w:rsid w:val="00CC43F3"/>
    <w:rsid w:val="00CC49B7"/>
    <w:rsid w:val="00CC4AB3"/>
    <w:rsid w:val="00CC518E"/>
    <w:rsid w:val="00CC7056"/>
    <w:rsid w:val="00CC73F0"/>
    <w:rsid w:val="00CC7693"/>
    <w:rsid w:val="00CD043A"/>
    <w:rsid w:val="00CD155C"/>
    <w:rsid w:val="00CD1E5E"/>
    <w:rsid w:val="00CD3548"/>
    <w:rsid w:val="00CD4190"/>
    <w:rsid w:val="00CD435C"/>
    <w:rsid w:val="00CD43C8"/>
    <w:rsid w:val="00CD4898"/>
    <w:rsid w:val="00CD489F"/>
    <w:rsid w:val="00CD7C41"/>
    <w:rsid w:val="00CE0D95"/>
    <w:rsid w:val="00CE0DE7"/>
    <w:rsid w:val="00CE2264"/>
    <w:rsid w:val="00CE3A99"/>
    <w:rsid w:val="00CE4756"/>
    <w:rsid w:val="00CE4D1D"/>
    <w:rsid w:val="00CE529A"/>
    <w:rsid w:val="00CE7B83"/>
    <w:rsid w:val="00CE7BF1"/>
    <w:rsid w:val="00CF00CF"/>
    <w:rsid w:val="00CF0AEA"/>
    <w:rsid w:val="00CF0D0D"/>
    <w:rsid w:val="00CF12EE"/>
    <w:rsid w:val="00CF1653"/>
    <w:rsid w:val="00CF1742"/>
    <w:rsid w:val="00CF2191"/>
    <w:rsid w:val="00CF2304"/>
    <w:rsid w:val="00CF29E3"/>
    <w:rsid w:val="00CF30C0"/>
    <w:rsid w:val="00CF34D0"/>
    <w:rsid w:val="00CF389B"/>
    <w:rsid w:val="00CF3B8F"/>
    <w:rsid w:val="00CF467D"/>
    <w:rsid w:val="00CF4CEB"/>
    <w:rsid w:val="00CF682E"/>
    <w:rsid w:val="00D00401"/>
    <w:rsid w:val="00D0068C"/>
    <w:rsid w:val="00D008B5"/>
    <w:rsid w:val="00D00A61"/>
    <w:rsid w:val="00D00BED"/>
    <w:rsid w:val="00D01B3C"/>
    <w:rsid w:val="00D01BD4"/>
    <w:rsid w:val="00D0210C"/>
    <w:rsid w:val="00D02861"/>
    <w:rsid w:val="00D03331"/>
    <w:rsid w:val="00D03538"/>
    <w:rsid w:val="00D03E7C"/>
    <w:rsid w:val="00D0489D"/>
    <w:rsid w:val="00D048EE"/>
    <w:rsid w:val="00D04B17"/>
    <w:rsid w:val="00D05A4D"/>
    <w:rsid w:val="00D05F06"/>
    <w:rsid w:val="00D07E36"/>
    <w:rsid w:val="00D104E6"/>
    <w:rsid w:val="00D107CC"/>
    <w:rsid w:val="00D10B0C"/>
    <w:rsid w:val="00D110A2"/>
    <w:rsid w:val="00D113E0"/>
    <w:rsid w:val="00D11611"/>
    <w:rsid w:val="00D12380"/>
    <w:rsid w:val="00D132BC"/>
    <w:rsid w:val="00D14B02"/>
    <w:rsid w:val="00D150B0"/>
    <w:rsid w:val="00D15272"/>
    <w:rsid w:val="00D153AE"/>
    <w:rsid w:val="00D15ED6"/>
    <w:rsid w:val="00D161B8"/>
    <w:rsid w:val="00D17209"/>
    <w:rsid w:val="00D17258"/>
    <w:rsid w:val="00D2007D"/>
    <w:rsid w:val="00D20DD6"/>
    <w:rsid w:val="00D219A5"/>
    <w:rsid w:val="00D21F8D"/>
    <w:rsid w:val="00D22464"/>
    <w:rsid w:val="00D23CDE"/>
    <w:rsid w:val="00D23EE0"/>
    <w:rsid w:val="00D26AA2"/>
    <w:rsid w:val="00D26E4A"/>
    <w:rsid w:val="00D26FCF"/>
    <w:rsid w:val="00D27B1C"/>
    <w:rsid w:val="00D27C21"/>
    <w:rsid w:val="00D30487"/>
    <w:rsid w:val="00D30F02"/>
    <w:rsid w:val="00D30F7E"/>
    <w:rsid w:val="00D320A2"/>
    <w:rsid w:val="00D32414"/>
    <w:rsid w:val="00D326C7"/>
    <w:rsid w:val="00D32DD8"/>
    <w:rsid w:val="00D32F51"/>
    <w:rsid w:val="00D331CE"/>
    <w:rsid w:val="00D33205"/>
    <w:rsid w:val="00D3345B"/>
    <w:rsid w:val="00D33481"/>
    <w:rsid w:val="00D33F62"/>
    <w:rsid w:val="00D354BA"/>
    <w:rsid w:val="00D359C1"/>
    <w:rsid w:val="00D359EB"/>
    <w:rsid w:val="00D35EDD"/>
    <w:rsid w:val="00D362DB"/>
    <w:rsid w:val="00D36D97"/>
    <w:rsid w:val="00D371A7"/>
    <w:rsid w:val="00D411B6"/>
    <w:rsid w:val="00D4188C"/>
    <w:rsid w:val="00D41B29"/>
    <w:rsid w:val="00D422D9"/>
    <w:rsid w:val="00D42CBE"/>
    <w:rsid w:val="00D433D6"/>
    <w:rsid w:val="00D4557B"/>
    <w:rsid w:val="00D463EA"/>
    <w:rsid w:val="00D46CE9"/>
    <w:rsid w:val="00D46D5B"/>
    <w:rsid w:val="00D47316"/>
    <w:rsid w:val="00D4735C"/>
    <w:rsid w:val="00D47541"/>
    <w:rsid w:val="00D47A5B"/>
    <w:rsid w:val="00D47A9C"/>
    <w:rsid w:val="00D50810"/>
    <w:rsid w:val="00D50B56"/>
    <w:rsid w:val="00D516BE"/>
    <w:rsid w:val="00D51753"/>
    <w:rsid w:val="00D517C1"/>
    <w:rsid w:val="00D52CC7"/>
    <w:rsid w:val="00D52D0B"/>
    <w:rsid w:val="00D530AD"/>
    <w:rsid w:val="00D53E72"/>
    <w:rsid w:val="00D5440E"/>
    <w:rsid w:val="00D54E6F"/>
    <w:rsid w:val="00D5541F"/>
    <w:rsid w:val="00D5674E"/>
    <w:rsid w:val="00D56D2A"/>
    <w:rsid w:val="00D57126"/>
    <w:rsid w:val="00D571F0"/>
    <w:rsid w:val="00D57531"/>
    <w:rsid w:val="00D57E34"/>
    <w:rsid w:val="00D60E8B"/>
    <w:rsid w:val="00D612BC"/>
    <w:rsid w:val="00D617E4"/>
    <w:rsid w:val="00D61B60"/>
    <w:rsid w:val="00D61D87"/>
    <w:rsid w:val="00D6204C"/>
    <w:rsid w:val="00D62549"/>
    <w:rsid w:val="00D6277D"/>
    <w:rsid w:val="00D627D0"/>
    <w:rsid w:val="00D62C0F"/>
    <w:rsid w:val="00D651D1"/>
    <w:rsid w:val="00D653AC"/>
    <w:rsid w:val="00D65AC8"/>
    <w:rsid w:val="00D65BF2"/>
    <w:rsid w:val="00D65E4E"/>
    <w:rsid w:val="00D65EBA"/>
    <w:rsid w:val="00D679CA"/>
    <w:rsid w:val="00D67EC5"/>
    <w:rsid w:val="00D708D0"/>
    <w:rsid w:val="00D71259"/>
    <w:rsid w:val="00D7354F"/>
    <w:rsid w:val="00D735A6"/>
    <w:rsid w:val="00D7433F"/>
    <w:rsid w:val="00D7435F"/>
    <w:rsid w:val="00D74CCE"/>
    <w:rsid w:val="00D753A5"/>
    <w:rsid w:val="00D758CA"/>
    <w:rsid w:val="00D75F27"/>
    <w:rsid w:val="00D76BBA"/>
    <w:rsid w:val="00D770E9"/>
    <w:rsid w:val="00D77ADB"/>
    <w:rsid w:val="00D77EF7"/>
    <w:rsid w:val="00D815D1"/>
    <w:rsid w:val="00D81660"/>
    <w:rsid w:val="00D81962"/>
    <w:rsid w:val="00D81FC2"/>
    <w:rsid w:val="00D820D2"/>
    <w:rsid w:val="00D82548"/>
    <w:rsid w:val="00D828CF"/>
    <w:rsid w:val="00D82DAD"/>
    <w:rsid w:val="00D83043"/>
    <w:rsid w:val="00D8313C"/>
    <w:rsid w:val="00D84287"/>
    <w:rsid w:val="00D84988"/>
    <w:rsid w:val="00D85304"/>
    <w:rsid w:val="00D86538"/>
    <w:rsid w:val="00D868DC"/>
    <w:rsid w:val="00D873FE"/>
    <w:rsid w:val="00D875CB"/>
    <w:rsid w:val="00D87747"/>
    <w:rsid w:val="00D879FD"/>
    <w:rsid w:val="00D91FCF"/>
    <w:rsid w:val="00D922BB"/>
    <w:rsid w:val="00D92B13"/>
    <w:rsid w:val="00D93027"/>
    <w:rsid w:val="00D9390D"/>
    <w:rsid w:val="00D9650F"/>
    <w:rsid w:val="00D970D2"/>
    <w:rsid w:val="00D976EB"/>
    <w:rsid w:val="00DA0390"/>
    <w:rsid w:val="00DA0948"/>
    <w:rsid w:val="00DA0A4E"/>
    <w:rsid w:val="00DA0F94"/>
    <w:rsid w:val="00DA0FDD"/>
    <w:rsid w:val="00DA10C9"/>
    <w:rsid w:val="00DA1AF1"/>
    <w:rsid w:val="00DA2289"/>
    <w:rsid w:val="00DA2E88"/>
    <w:rsid w:val="00DA34F5"/>
    <w:rsid w:val="00DA41B1"/>
    <w:rsid w:val="00DA57F1"/>
    <w:rsid w:val="00DA683F"/>
    <w:rsid w:val="00DA687B"/>
    <w:rsid w:val="00DA6C97"/>
    <w:rsid w:val="00DB01A7"/>
    <w:rsid w:val="00DB0602"/>
    <w:rsid w:val="00DB168B"/>
    <w:rsid w:val="00DB2BCC"/>
    <w:rsid w:val="00DB3E17"/>
    <w:rsid w:val="00DB41B7"/>
    <w:rsid w:val="00DB4273"/>
    <w:rsid w:val="00DB4783"/>
    <w:rsid w:val="00DB4CC7"/>
    <w:rsid w:val="00DB64C8"/>
    <w:rsid w:val="00DB6D02"/>
    <w:rsid w:val="00DB71AD"/>
    <w:rsid w:val="00DB7810"/>
    <w:rsid w:val="00DC139A"/>
    <w:rsid w:val="00DC1B3F"/>
    <w:rsid w:val="00DC1D98"/>
    <w:rsid w:val="00DC225A"/>
    <w:rsid w:val="00DC2A96"/>
    <w:rsid w:val="00DC2BC3"/>
    <w:rsid w:val="00DC3470"/>
    <w:rsid w:val="00DC3A3E"/>
    <w:rsid w:val="00DC4A79"/>
    <w:rsid w:val="00DC5332"/>
    <w:rsid w:val="00DC567F"/>
    <w:rsid w:val="00DC59F5"/>
    <w:rsid w:val="00DC60A9"/>
    <w:rsid w:val="00DC6663"/>
    <w:rsid w:val="00DC6FEB"/>
    <w:rsid w:val="00DC769E"/>
    <w:rsid w:val="00DC7A3F"/>
    <w:rsid w:val="00DD1FD1"/>
    <w:rsid w:val="00DD2498"/>
    <w:rsid w:val="00DD24B8"/>
    <w:rsid w:val="00DD31EF"/>
    <w:rsid w:val="00DD322C"/>
    <w:rsid w:val="00DD3E3D"/>
    <w:rsid w:val="00DD4F48"/>
    <w:rsid w:val="00DD51F0"/>
    <w:rsid w:val="00DD56AA"/>
    <w:rsid w:val="00DD5CF9"/>
    <w:rsid w:val="00DD66CC"/>
    <w:rsid w:val="00DD66E7"/>
    <w:rsid w:val="00DD6FDA"/>
    <w:rsid w:val="00DD732E"/>
    <w:rsid w:val="00DE1323"/>
    <w:rsid w:val="00DE134D"/>
    <w:rsid w:val="00DE1C00"/>
    <w:rsid w:val="00DE1D57"/>
    <w:rsid w:val="00DE1F56"/>
    <w:rsid w:val="00DE26E4"/>
    <w:rsid w:val="00DE3538"/>
    <w:rsid w:val="00DE3768"/>
    <w:rsid w:val="00DE3C28"/>
    <w:rsid w:val="00DE4085"/>
    <w:rsid w:val="00DE486D"/>
    <w:rsid w:val="00DE4A65"/>
    <w:rsid w:val="00DE503B"/>
    <w:rsid w:val="00DE5543"/>
    <w:rsid w:val="00DE5B89"/>
    <w:rsid w:val="00DE60A1"/>
    <w:rsid w:val="00DE65EA"/>
    <w:rsid w:val="00DE7B31"/>
    <w:rsid w:val="00DE7F8F"/>
    <w:rsid w:val="00DF0871"/>
    <w:rsid w:val="00DF11C4"/>
    <w:rsid w:val="00DF1625"/>
    <w:rsid w:val="00DF19A1"/>
    <w:rsid w:val="00DF5182"/>
    <w:rsid w:val="00DF68A6"/>
    <w:rsid w:val="00E00A41"/>
    <w:rsid w:val="00E01503"/>
    <w:rsid w:val="00E01F91"/>
    <w:rsid w:val="00E020C1"/>
    <w:rsid w:val="00E02F60"/>
    <w:rsid w:val="00E038DA"/>
    <w:rsid w:val="00E040F0"/>
    <w:rsid w:val="00E04589"/>
    <w:rsid w:val="00E045AE"/>
    <w:rsid w:val="00E046C2"/>
    <w:rsid w:val="00E04FA9"/>
    <w:rsid w:val="00E05918"/>
    <w:rsid w:val="00E05F32"/>
    <w:rsid w:val="00E06E9D"/>
    <w:rsid w:val="00E070E6"/>
    <w:rsid w:val="00E10031"/>
    <w:rsid w:val="00E10BB7"/>
    <w:rsid w:val="00E10EF7"/>
    <w:rsid w:val="00E10F4B"/>
    <w:rsid w:val="00E11283"/>
    <w:rsid w:val="00E152E3"/>
    <w:rsid w:val="00E15826"/>
    <w:rsid w:val="00E15A77"/>
    <w:rsid w:val="00E161F1"/>
    <w:rsid w:val="00E1695E"/>
    <w:rsid w:val="00E17B5D"/>
    <w:rsid w:val="00E20011"/>
    <w:rsid w:val="00E2073B"/>
    <w:rsid w:val="00E20799"/>
    <w:rsid w:val="00E207EB"/>
    <w:rsid w:val="00E20B22"/>
    <w:rsid w:val="00E20B3E"/>
    <w:rsid w:val="00E20E95"/>
    <w:rsid w:val="00E21547"/>
    <w:rsid w:val="00E2217F"/>
    <w:rsid w:val="00E222A7"/>
    <w:rsid w:val="00E2245F"/>
    <w:rsid w:val="00E22E51"/>
    <w:rsid w:val="00E22FD4"/>
    <w:rsid w:val="00E23921"/>
    <w:rsid w:val="00E23A9A"/>
    <w:rsid w:val="00E23F7F"/>
    <w:rsid w:val="00E2406F"/>
    <w:rsid w:val="00E242FF"/>
    <w:rsid w:val="00E24EBF"/>
    <w:rsid w:val="00E25D59"/>
    <w:rsid w:val="00E2620A"/>
    <w:rsid w:val="00E26927"/>
    <w:rsid w:val="00E26977"/>
    <w:rsid w:val="00E26A48"/>
    <w:rsid w:val="00E26DCE"/>
    <w:rsid w:val="00E30D12"/>
    <w:rsid w:val="00E31A0F"/>
    <w:rsid w:val="00E326DD"/>
    <w:rsid w:val="00E327B8"/>
    <w:rsid w:val="00E33DDB"/>
    <w:rsid w:val="00E34189"/>
    <w:rsid w:val="00E347F7"/>
    <w:rsid w:val="00E36717"/>
    <w:rsid w:val="00E36A86"/>
    <w:rsid w:val="00E36D2A"/>
    <w:rsid w:val="00E3743C"/>
    <w:rsid w:val="00E37C08"/>
    <w:rsid w:val="00E410D5"/>
    <w:rsid w:val="00E41156"/>
    <w:rsid w:val="00E41620"/>
    <w:rsid w:val="00E41765"/>
    <w:rsid w:val="00E4239E"/>
    <w:rsid w:val="00E42FEB"/>
    <w:rsid w:val="00E430BF"/>
    <w:rsid w:val="00E43CEB"/>
    <w:rsid w:val="00E441EC"/>
    <w:rsid w:val="00E449DE"/>
    <w:rsid w:val="00E449ED"/>
    <w:rsid w:val="00E44D86"/>
    <w:rsid w:val="00E44F95"/>
    <w:rsid w:val="00E45007"/>
    <w:rsid w:val="00E45ACA"/>
    <w:rsid w:val="00E45C7F"/>
    <w:rsid w:val="00E45ECB"/>
    <w:rsid w:val="00E46422"/>
    <w:rsid w:val="00E46DBA"/>
    <w:rsid w:val="00E51117"/>
    <w:rsid w:val="00E51EEA"/>
    <w:rsid w:val="00E5348C"/>
    <w:rsid w:val="00E538CE"/>
    <w:rsid w:val="00E54297"/>
    <w:rsid w:val="00E54353"/>
    <w:rsid w:val="00E54B2C"/>
    <w:rsid w:val="00E5510F"/>
    <w:rsid w:val="00E569B3"/>
    <w:rsid w:val="00E6008B"/>
    <w:rsid w:val="00E6044F"/>
    <w:rsid w:val="00E60526"/>
    <w:rsid w:val="00E61E2C"/>
    <w:rsid w:val="00E62FBE"/>
    <w:rsid w:val="00E6367A"/>
    <w:rsid w:val="00E6392F"/>
    <w:rsid w:val="00E63C8D"/>
    <w:rsid w:val="00E64337"/>
    <w:rsid w:val="00E656BF"/>
    <w:rsid w:val="00E65F37"/>
    <w:rsid w:val="00E66866"/>
    <w:rsid w:val="00E673E3"/>
    <w:rsid w:val="00E674AE"/>
    <w:rsid w:val="00E67BA7"/>
    <w:rsid w:val="00E700E1"/>
    <w:rsid w:val="00E71CEE"/>
    <w:rsid w:val="00E73B1B"/>
    <w:rsid w:val="00E74033"/>
    <w:rsid w:val="00E74264"/>
    <w:rsid w:val="00E749B7"/>
    <w:rsid w:val="00E74BF6"/>
    <w:rsid w:val="00E74DFB"/>
    <w:rsid w:val="00E7522C"/>
    <w:rsid w:val="00E7544B"/>
    <w:rsid w:val="00E75737"/>
    <w:rsid w:val="00E75A87"/>
    <w:rsid w:val="00E765B7"/>
    <w:rsid w:val="00E76F31"/>
    <w:rsid w:val="00E77EEE"/>
    <w:rsid w:val="00E802E5"/>
    <w:rsid w:val="00E805B6"/>
    <w:rsid w:val="00E81B29"/>
    <w:rsid w:val="00E81D32"/>
    <w:rsid w:val="00E830D6"/>
    <w:rsid w:val="00E84171"/>
    <w:rsid w:val="00E84870"/>
    <w:rsid w:val="00E85A49"/>
    <w:rsid w:val="00E861DE"/>
    <w:rsid w:val="00E861FF"/>
    <w:rsid w:val="00E90A39"/>
    <w:rsid w:val="00E90D3C"/>
    <w:rsid w:val="00E90E72"/>
    <w:rsid w:val="00E90FD0"/>
    <w:rsid w:val="00E92272"/>
    <w:rsid w:val="00E92B8E"/>
    <w:rsid w:val="00E92BAA"/>
    <w:rsid w:val="00E93CA2"/>
    <w:rsid w:val="00E9479B"/>
    <w:rsid w:val="00E94D7F"/>
    <w:rsid w:val="00E95E47"/>
    <w:rsid w:val="00E968EF"/>
    <w:rsid w:val="00E969ED"/>
    <w:rsid w:val="00E971DB"/>
    <w:rsid w:val="00E9746B"/>
    <w:rsid w:val="00E9764D"/>
    <w:rsid w:val="00E97AB0"/>
    <w:rsid w:val="00EA059F"/>
    <w:rsid w:val="00EA06E9"/>
    <w:rsid w:val="00EA150B"/>
    <w:rsid w:val="00EA1765"/>
    <w:rsid w:val="00EA1D67"/>
    <w:rsid w:val="00EA29E8"/>
    <w:rsid w:val="00EA3E33"/>
    <w:rsid w:val="00EA3FD0"/>
    <w:rsid w:val="00EA40DF"/>
    <w:rsid w:val="00EA58C8"/>
    <w:rsid w:val="00EA625E"/>
    <w:rsid w:val="00EA655E"/>
    <w:rsid w:val="00EA68B2"/>
    <w:rsid w:val="00EA7474"/>
    <w:rsid w:val="00EA7727"/>
    <w:rsid w:val="00EA7FA5"/>
    <w:rsid w:val="00EB07BB"/>
    <w:rsid w:val="00EB0B3D"/>
    <w:rsid w:val="00EB25F3"/>
    <w:rsid w:val="00EB2629"/>
    <w:rsid w:val="00EB2AE8"/>
    <w:rsid w:val="00EB35E7"/>
    <w:rsid w:val="00EB37ED"/>
    <w:rsid w:val="00EB395D"/>
    <w:rsid w:val="00EB42B2"/>
    <w:rsid w:val="00EB487B"/>
    <w:rsid w:val="00EB5068"/>
    <w:rsid w:val="00EB5695"/>
    <w:rsid w:val="00EB5989"/>
    <w:rsid w:val="00EB5F02"/>
    <w:rsid w:val="00EB602D"/>
    <w:rsid w:val="00EB6064"/>
    <w:rsid w:val="00EB6314"/>
    <w:rsid w:val="00EB6684"/>
    <w:rsid w:val="00EB6E54"/>
    <w:rsid w:val="00EB7E37"/>
    <w:rsid w:val="00EC0A92"/>
    <w:rsid w:val="00EC0C4F"/>
    <w:rsid w:val="00EC1AA8"/>
    <w:rsid w:val="00EC20BC"/>
    <w:rsid w:val="00EC22F7"/>
    <w:rsid w:val="00EC2345"/>
    <w:rsid w:val="00EC2CDE"/>
    <w:rsid w:val="00EC49B0"/>
    <w:rsid w:val="00EC51AD"/>
    <w:rsid w:val="00EC5856"/>
    <w:rsid w:val="00EC7188"/>
    <w:rsid w:val="00EC759E"/>
    <w:rsid w:val="00EC7897"/>
    <w:rsid w:val="00ED01B4"/>
    <w:rsid w:val="00ED0338"/>
    <w:rsid w:val="00ED0BF3"/>
    <w:rsid w:val="00ED0DE3"/>
    <w:rsid w:val="00ED1142"/>
    <w:rsid w:val="00ED1170"/>
    <w:rsid w:val="00ED2462"/>
    <w:rsid w:val="00ED36CA"/>
    <w:rsid w:val="00ED3AD7"/>
    <w:rsid w:val="00ED4BDD"/>
    <w:rsid w:val="00ED4C1D"/>
    <w:rsid w:val="00ED5062"/>
    <w:rsid w:val="00ED5C1C"/>
    <w:rsid w:val="00ED6836"/>
    <w:rsid w:val="00ED7FB7"/>
    <w:rsid w:val="00EE0172"/>
    <w:rsid w:val="00EE09A4"/>
    <w:rsid w:val="00EE0EB3"/>
    <w:rsid w:val="00EE0EF1"/>
    <w:rsid w:val="00EE11C5"/>
    <w:rsid w:val="00EE2663"/>
    <w:rsid w:val="00EE55F5"/>
    <w:rsid w:val="00EE5855"/>
    <w:rsid w:val="00EE5A09"/>
    <w:rsid w:val="00EE7019"/>
    <w:rsid w:val="00EE73A8"/>
    <w:rsid w:val="00EE7401"/>
    <w:rsid w:val="00EE7A99"/>
    <w:rsid w:val="00EF124E"/>
    <w:rsid w:val="00EF2159"/>
    <w:rsid w:val="00EF24C7"/>
    <w:rsid w:val="00EF273B"/>
    <w:rsid w:val="00EF2954"/>
    <w:rsid w:val="00EF2B43"/>
    <w:rsid w:val="00EF352E"/>
    <w:rsid w:val="00EF3662"/>
    <w:rsid w:val="00EF4630"/>
    <w:rsid w:val="00EF4BBA"/>
    <w:rsid w:val="00EF6526"/>
    <w:rsid w:val="00EF6986"/>
    <w:rsid w:val="00EF6DF2"/>
    <w:rsid w:val="00EF774D"/>
    <w:rsid w:val="00EF7868"/>
    <w:rsid w:val="00F00C96"/>
    <w:rsid w:val="00F01D1E"/>
    <w:rsid w:val="00F025FC"/>
    <w:rsid w:val="00F02DBC"/>
    <w:rsid w:val="00F03B10"/>
    <w:rsid w:val="00F04755"/>
    <w:rsid w:val="00F04FC3"/>
    <w:rsid w:val="00F05954"/>
    <w:rsid w:val="00F0616C"/>
    <w:rsid w:val="00F06F30"/>
    <w:rsid w:val="00F07BDF"/>
    <w:rsid w:val="00F11794"/>
    <w:rsid w:val="00F11AC7"/>
    <w:rsid w:val="00F11D9C"/>
    <w:rsid w:val="00F124AB"/>
    <w:rsid w:val="00F125C4"/>
    <w:rsid w:val="00F126A1"/>
    <w:rsid w:val="00F130E4"/>
    <w:rsid w:val="00F13372"/>
    <w:rsid w:val="00F13554"/>
    <w:rsid w:val="00F1389B"/>
    <w:rsid w:val="00F13FFF"/>
    <w:rsid w:val="00F141E2"/>
    <w:rsid w:val="00F15176"/>
    <w:rsid w:val="00F154A2"/>
    <w:rsid w:val="00F15F72"/>
    <w:rsid w:val="00F16EF4"/>
    <w:rsid w:val="00F1738A"/>
    <w:rsid w:val="00F20ABB"/>
    <w:rsid w:val="00F20B78"/>
    <w:rsid w:val="00F20CF5"/>
    <w:rsid w:val="00F20DA5"/>
    <w:rsid w:val="00F21012"/>
    <w:rsid w:val="00F213D0"/>
    <w:rsid w:val="00F2156A"/>
    <w:rsid w:val="00F21C25"/>
    <w:rsid w:val="00F21F04"/>
    <w:rsid w:val="00F23100"/>
    <w:rsid w:val="00F23602"/>
    <w:rsid w:val="00F23A51"/>
    <w:rsid w:val="00F242D7"/>
    <w:rsid w:val="00F24327"/>
    <w:rsid w:val="00F2439A"/>
    <w:rsid w:val="00F24A51"/>
    <w:rsid w:val="00F24E9E"/>
    <w:rsid w:val="00F25B39"/>
    <w:rsid w:val="00F26162"/>
    <w:rsid w:val="00F263B3"/>
    <w:rsid w:val="00F26FAC"/>
    <w:rsid w:val="00F2770D"/>
    <w:rsid w:val="00F27778"/>
    <w:rsid w:val="00F320B0"/>
    <w:rsid w:val="00F32F71"/>
    <w:rsid w:val="00F339E3"/>
    <w:rsid w:val="00F34571"/>
    <w:rsid w:val="00F35311"/>
    <w:rsid w:val="00F36E1F"/>
    <w:rsid w:val="00F377C0"/>
    <w:rsid w:val="00F37F2C"/>
    <w:rsid w:val="00F403A5"/>
    <w:rsid w:val="00F406AC"/>
    <w:rsid w:val="00F40D4D"/>
    <w:rsid w:val="00F4140F"/>
    <w:rsid w:val="00F42D91"/>
    <w:rsid w:val="00F4395E"/>
    <w:rsid w:val="00F43E71"/>
    <w:rsid w:val="00F443B1"/>
    <w:rsid w:val="00F449C0"/>
    <w:rsid w:val="00F44EDB"/>
    <w:rsid w:val="00F4506C"/>
    <w:rsid w:val="00F45999"/>
    <w:rsid w:val="00F45A07"/>
    <w:rsid w:val="00F45B4D"/>
    <w:rsid w:val="00F45B8B"/>
    <w:rsid w:val="00F50451"/>
    <w:rsid w:val="00F516BE"/>
    <w:rsid w:val="00F51B3A"/>
    <w:rsid w:val="00F51EE7"/>
    <w:rsid w:val="00F53525"/>
    <w:rsid w:val="00F546F2"/>
    <w:rsid w:val="00F5526F"/>
    <w:rsid w:val="00F5541A"/>
    <w:rsid w:val="00F55654"/>
    <w:rsid w:val="00F556B0"/>
    <w:rsid w:val="00F562EA"/>
    <w:rsid w:val="00F563AB"/>
    <w:rsid w:val="00F5653D"/>
    <w:rsid w:val="00F57B04"/>
    <w:rsid w:val="00F60675"/>
    <w:rsid w:val="00F607C7"/>
    <w:rsid w:val="00F60A05"/>
    <w:rsid w:val="00F60C5F"/>
    <w:rsid w:val="00F61898"/>
    <w:rsid w:val="00F61A9D"/>
    <w:rsid w:val="00F61B64"/>
    <w:rsid w:val="00F61D7A"/>
    <w:rsid w:val="00F63223"/>
    <w:rsid w:val="00F64BF8"/>
    <w:rsid w:val="00F64DF9"/>
    <w:rsid w:val="00F658E7"/>
    <w:rsid w:val="00F675FE"/>
    <w:rsid w:val="00F676CB"/>
    <w:rsid w:val="00F67946"/>
    <w:rsid w:val="00F67CD4"/>
    <w:rsid w:val="00F7009A"/>
    <w:rsid w:val="00F70A34"/>
    <w:rsid w:val="00F70A3D"/>
    <w:rsid w:val="00F70E55"/>
    <w:rsid w:val="00F72840"/>
    <w:rsid w:val="00F73CAB"/>
    <w:rsid w:val="00F743B3"/>
    <w:rsid w:val="00F7451F"/>
    <w:rsid w:val="00F7467F"/>
    <w:rsid w:val="00F74931"/>
    <w:rsid w:val="00F74984"/>
    <w:rsid w:val="00F7548C"/>
    <w:rsid w:val="00F7609B"/>
    <w:rsid w:val="00F76A75"/>
    <w:rsid w:val="00F802B6"/>
    <w:rsid w:val="00F8049A"/>
    <w:rsid w:val="00F825AC"/>
    <w:rsid w:val="00F82623"/>
    <w:rsid w:val="00F839B3"/>
    <w:rsid w:val="00F83B76"/>
    <w:rsid w:val="00F8462A"/>
    <w:rsid w:val="00F85B84"/>
    <w:rsid w:val="00F85DFC"/>
    <w:rsid w:val="00F85F62"/>
    <w:rsid w:val="00F86162"/>
    <w:rsid w:val="00F861B3"/>
    <w:rsid w:val="00F86553"/>
    <w:rsid w:val="00F86582"/>
    <w:rsid w:val="00F86ED5"/>
    <w:rsid w:val="00F871C2"/>
    <w:rsid w:val="00F9130B"/>
    <w:rsid w:val="00F914CF"/>
    <w:rsid w:val="00F91C77"/>
    <w:rsid w:val="00F91D54"/>
    <w:rsid w:val="00F930CD"/>
    <w:rsid w:val="00F932ED"/>
    <w:rsid w:val="00F939A5"/>
    <w:rsid w:val="00F9448B"/>
    <w:rsid w:val="00F954E8"/>
    <w:rsid w:val="00F964A6"/>
    <w:rsid w:val="00F96621"/>
    <w:rsid w:val="00F97D3E"/>
    <w:rsid w:val="00F97F77"/>
    <w:rsid w:val="00FA0498"/>
    <w:rsid w:val="00FA0E41"/>
    <w:rsid w:val="00FA2975"/>
    <w:rsid w:val="00FA2BFA"/>
    <w:rsid w:val="00FA2FB6"/>
    <w:rsid w:val="00FA37C3"/>
    <w:rsid w:val="00FA409E"/>
    <w:rsid w:val="00FA4725"/>
    <w:rsid w:val="00FA488F"/>
    <w:rsid w:val="00FA4F9D"/>
    <w:rsid w:val="00FA5CBD"/>
    <w:rsid w:val="00FA63AF"/>
    <w:rsid w:val="00FA6B94"/>
    <w:rsid w:val="00FA6F47"/>
    <w:rsid w:val="00FA70FC"/>
    <w:rsid w:val="00FA751D"/>
    <w:rsid w:val="00FA7A86"/>
    <w:rsid w:val="00FA7EAA"/>
    <w:rsid w:val="00FB068C"/>
    <w:rsid w:val="00FB0780"/>
    <w:rsid w:val="00FB12F4"/>
    <w:rsid w:val="00FB1530"/>
    <w:rsid w:val="00FB1C56"/>
    <w:rsid w:val="00FB1CB4"/>
    <w:rsid w:val="00FB35D5"/>
    <w:rsid w:val="00FB3AFB"/>
    <w:rsid w:val="00FB3CC9"/>
    <w:rsid w:val="00FB4ACF"/>
    <w:rsid w:val="00FB72F4"/>
    <w:rsid w:val="00FB78E7"/>
    <w:rsid w:val="00FB796B"/>
    <w:rsid w:val="00FC096C"/>
    <w:rsid w:val="00FC0FDC"/>
    <w:rsid w:val="00FC22F4"/>
    <w:rsid w:val="00FC2326"/>
    <w:rsid w:val="00FC283C"/>
    <w:rsid w:val="00FC2F56"/>
    <w:rsid w:val="00FC31D8"/>
    <w:rsid w:val="00FC355B"/>
    <w:rsid w:val="00FC36EC"/>
    <w:rsid w:val="00FC4412"/>
    <w:rsid w:val="00FC4B16"/>
    <w:rsid w:val="00FC4B95"/>
    <w:rsid w:val="00FC5FA5"/>
    <w:rsid w:val="00FC6150"/>
    <w:rsid w:val="00FC625B"/>
    <w:rsid w:val="00FC6B2B"/>
    <w:rsid w:val="00FC7C19"/>
    <w:rsid w:val="00FD06E3"/>
    <w:rsid w:val="00FD0706"/>
    <w:rsid w:val="00FD0747"/>
    <w:rsid w:val="00FD1148"/>
    <w:rsid w:val="00FD1EB4"/>
    <w:rsid w:val="00FD2212"/>
    <w:rsid w:val="00FD26FA"/>
    <w:rsid w:val="00FD2748"/>
    <w:rsid w:val="00FD2843"/>
    <w:rsid w:val="00FD2B51"/>
    <w:rsid w:val="00FD4075"/>
    <w:rsid w:val="00FD4CC6"/>
    <w:rsid w:val="00FD4DA5"/>
    <w:rsid w:val="00FD4DBF"/>
    <w:rsid w:val="00FD57B8"/>
    <w:rsid w:val="00FD7291"/>
    <w:rsid w:val="00FD7772"/>
    <w:rsid w:val="00FE1316"/>
    <w:rsid w:val="00FE188D"/>
    <w:rsid w:val="00FE20B2"/>
    <w:rsid w:val="00FE22E9"/>
    <w:rsid w:val="00FE230A"/>
    <w:rsid w:val="00FE2467"/>
    <w:rsid w:val="00FE4310"/>
    <w:rsid w:val="00FE455F"/>
    <w:rsid w:val="00FE48E4"/>
    <w:rsid w:val="00FE54DC"/>
    <w:rsid w:val="00FE5743"/>
    <w:rsid w:val="00FE6887"/>
    <w:rsid w:val="00FE6C2A"/>
    <w:rsid w:val="00FE76B9"/>
    <w:rsid w:val="00FE7898"/>
    <w:rsid w:val="00FF0766"/>
    <w:rsid w:val="00FF0775"/>
    <w:rsid w:val="00FF0FE2"/>
    <w:rsid w:val="00FF1424"/>
    <w:rsid w:val="00FF1D27"/>
    <w:rsid w:val="00FF207E"/>
    <w:rsid w:val="00FF28EE"/>
    <w:rsid w:val="00FF2E56"/>
    <w:rsid w:val="00FF3050"/>
    <w:rsid w:val="00FF331F"/>
    <w:rsid w:val="00FF3D6A"/>
    <w:rsid w:val="00FF3E3D"/>
    <w:rsid w:val="00FF3F8F"/>
    <w:rsid w:val="00FF6156"/>
    <w:rsid w:val="00FF6934"/>
    <w:rsid w:val="00FF69B7"/>
    <w:rsid w:val="00FF6ACF"/>
    <w:rsid w:val="00FF6FFD"/>
    <w:rsid w:val="00FF71B0"/>
    <w:rsid w:val="00FF77C2"/>
    <w:rsid w:val="00FF7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345CAE54"/>
  <w15:docId w15:val="{1DEC985D-7DAF-407A-AB9F-3DCC3450E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042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</w:rPr>
  </w:style>
  <w:style w:type="paragraph" w:styleId="4">
    <w:name w:val="heading 4"/>
    <w:basedOn w:val="a"/>
    <w:next w:val="a"/>
    <w:link w:val="40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5">
    <w:name w:val="heading 5"/>
    <w:basedOn w:val="a"/>
    <w:next w:val="a"/>
    <w:link w:val="50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96865"/>
    <w:pPr>
      <w:keepNext/>
      <w:outlineLvl w:val="7"/>
    </w:pPr>
    <w:rPr>
      <w:rFonts w:ascii="Times Armenian" w:hAnsi="Times Armeni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96865"/>
    <w:rPr>
      <w:rFonts w:ascii="Arial Armenian" w:hAnsi="Arial Armenian"/>
      <w:sz w:val="28"/>
      <w:lang w:val="ru" w:eastAsia="ru-RU" w:bidi="ar-SA"/>
    </w:rPr>
  </w:style>
  <w:style w:type="character" w:customStyle="1" w:styleId="30">
    <w:name w:val="Заголовок 3 Знак"/>
    <w:link w:val="3"/>
    <w:rsid w:val="00096865"/>
    <w:rPr>
      <w:rFonts w:ascii="Arial LatArm" w:hAnsi="Arial LatArm"/>
      <w:i/>
      <w:lang w:val="ru" w:eastAsia="en-US" w:bidi="ar-SA"/>
    </w:rPr>
  </w:style>
  <w:style w:type="character" w:customStyle="1" w:styleId="70">
    <w:name w:val="Заголовок 7 Знак"/>
    <w:link w:val="7"/>
    <w:rsid w:val="00096865"/>
    <w:rPr>
      <w:rFonts w:ascii="Times Armenian" w:hAnsi="Times Armenian"/>
      <w:b/>
      <w:lang w:val="ru" w:eastAsia="ru-RU" w:bidi="ar-SA"/>
    </w:rPr>
  </w:style>
  <w:style w:type="character" w:customStyle="1" w:styleId="80">
    <w:name w:val="Заголовок 8 Знак"/>
    <w:link w:val="8"/>
    <w:locked/>
    <w:rsid w:val="00096865"/>
    <w:rPr>
      <w:rFonts w:ascii="Times Armenian" w:hAnsi="Times Armenian"/>
      <w:i/>
      <w:lang w:val="ru" w:bidi="ar-SA"/>
    </w:rPr>
  </w:style>
  <w:style w:type="paragraph" w:styleId="a3">
    <w:name w:val="Body Text Indent"/>
    <w:aliases w:val=" Char, Char Char Char Char,Char Char Char Char"/>
    <w:basedOn w:val="a"/>
    <w:link w:val="a4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</w:rPr>
  </w:style>
  <w:style w:type="character" w:customStyle="1" w:styleId="a4">
    <w:name w:val="Основной текст с отступом Знак"/>
    <w:aliases w:val=" Char Знак, Char Char Char Char Знак,Char Char Char Char Знак"/>
    <w:link w:val="a3"/>
    <w:rsid w:val="00F85F62"/>
    <w:rPr>
      <w:rFonts w:ascii="Arial LatArm" w:hAnsi="Arial LatArm"/>
      <w:i/>
      <w:lang w:val="ru" w:eastAsia="en-US" w:bidi="ar-SA"/>
    </w:rPr>
  </w:style>
  <w:style w:type="paragraph" w:styleId="a5">
    <w:name w:val="footer"/>
    <w:basedOn w:val="a"/>
    <w:link w:val="a6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a6">
    <w:name w:val="Нижний колонтитул Знак"/>
    <w:link w:val="a5"/>
    <w:rsid w:val="00096865"/>
    <w:rPr>
      <w:lang w:val="ru" w:eastAsia="en-US" w:bidi="ar-SA"/>
    </w:rPr>
  </w:style>
  <w:style w:type="paragraph" w:styleId="31">
    <w:name w:val="Body Text Indent 3"/>
    <w:basedOn w:val="a"/>
    <w:link w:val="32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paragraph" w:styleId="21">
    <w:name w:val="Body Text 2"/>
    <w:basedOn w:val="a"/>
    <w:link w:val="22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23">
    <w:name w:val="Body Text Indent 2"/>
    <w:basedOn w:val="a"/>
    <w:link w:val="24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</w:rPr>
  </w:style>
  <w:style w:type="paragraph" w:customStyle="1" w:styleId="Char">
    <w:name w:val="Char"/>
    <w:basedOn w:val="a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  <w:lang w:eastAsia="ru-RU"/>
    </w:rPr>
  </w:style>
  <w:style w:type="paragraph" w:styleId="a7">
    <w:name w:val="Balloon Text"/>
    <w:basedOn w:val="a"/>
    <w:link w:val="a8"/>
    <w:rsid w:val="00B02A31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rsid w:val="00B02A31"/>
    <w:rPr>
      <w:rFonts w:ascii="Tahoma" w:hAnsi="Tahoma" w:cs="Tahoma"/>
      <w:sz w:val="16"/>
      <w:szCs w:val="16"/>
    </w:rPr>
  </w:style>
  <w:style w:type="character" w:styleId="a9">
    <w:name w:val="Hyperlink"/>
    <w:uiPriority w:val="99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val="ru" w:eastAsia="en-US" w:bidi="ar-SA"/>
    </w:rPr>
  </w:style>
  <w:style w:type="paragraph" w:styleId="aa">
    <w:name w:val="Body Text"/>
    <w:basedOn w:val="a"/>
    <w:link w:val="ab"/>
    <w:rsid w:val="00096865"/>
    <w:pPr>
      <w:spacing w:after="120"/>
    </w:pPr>
  </w:style>
  <w:style w:type="character" w:customStyle="1" w:styleId="ab">
    <w:name w:val="Основной текст Знак"/>
    <w:link w:val="aa"/>
    <w:rsid w:val="00096865"/>
    <w:rPr>
      <w:sz w:val="24"/>
      <w:szCs w:val="24"/>
      <w:lang w:val="ru" w:eastAsia="en-US" w:bidi="ar-SA"/>
    </w:rPr>
  </w:style>
  <w:style w:type="paragraph" w:styleId="11">
    <w:name w:val="index 1"/>
    <w:basedOn w:val="a"/>
    <w:next w:val="a"/>
    <w:autoRedefine/>
    <w:semiHidden/>
    <w:rsid w:val="00096865"/>
    <w:pPr>
      <w:ind w:left="240" w:hanging="240"/>
    </w:pPr>
  </w:style>
  <w:style w:type="paragraph" w:styleId="ac">
    <w:name w:val="index heading"/>
    <w:basedOn w:val="a"/>
    <w:next w:val="11"/>
    <w:semiHidden/>
    <w:rsid w:val="00096865"/>
    <w:rPr>
      <w:sz w:val="20"/>
      <w:szCs w:val="20"/>
      <w:lang w:eastAsia="ru-RU"/>
    </w:rPr>
  </w:style>
  <w:style w:type="paragraph" w:styleId="ad">
    <w:name w:val="header"/>
    <w:basedOn w:val="a"/>
    <w:link w:val="ae"/>
    <w:rsid w:val="00096865"/>
    <w:pPr>
      <w:tabs>
        <w:tab w:val="center" w:pos="4153"/>
        <w:tab w:val="right" w:pos="8306"/>
      </w:tabs>
    </w:pPr>
    <w:rPr>
      <w:sz w:val="20"/>
      <w:szCs w:val="20"/>
      <w:lang w:eastAsia="ru-RU"/>
    </w:rPr>
  </w:style>
  <w:style w:type="paragraph" w:styleId="33">
    <w:name w:val="Body Text 3"/>
    <w:basedOn w:val="a"/>
    <w:link w:val="34"/>
    <w:rsid w:val="00096865"/>
    <w:pPr>
      <w:jc w:val="both"/>
    </w:pPr>
    <w:rPr>
      <w:rFonts w:ascii="Arial LatArm" w:hAnsi="Arial LatArm"/>
      <w:sz w:val="20"/>
      <w:szCs w:val="20"/>
      <w:lang w:eastAsia="ru-RU"/>
    </w:rPr>
  </w:style>
  <w:style w:type="paragraph" w:styleId="af">
    <w:name w:val="Title"/>
    <w:basedOn w:val="a"/>
    <w:link w:val="af0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af0">
    <w:name w:val="Заголовок Знак"/>
    <w:link w:val="af"/>
    <w:rsid w:val="00096865"/>
    <w:rPr>
      <w:rFonts w:ascii="Arial Armenian" w:hAnsi="Arial Armenian"/>
      <w:sz w:val="24"/>
      <w:lang w:val="ru" w:eastAsia="en-US" w:bidi="ar-SA"/>
    </w:rPr>
  </w:style>
  <w:style w:type="character" w:styleId="af1">
    <w:name w:val="page number"/>
    <w:basedOn w:val="a0"/>
    <w:rsid w:val="00096865"/>
  </w:style>
  <w:style w:type="paragraph" w:styleId="af2">
    <w:name w:val="footnote text"/>
    <w:basedOn w:val="a"/>
    <w:link w:val="af3"/>
    <w:rsid w:val="00096865"/>
    <w:rPr>
      <w:rFonts w:ascii="Times Armenian" w:hAnsi="Times Armenian"/>
      <w:sz w:val="20"/>
      <w:szCs w:val="20"/>
      <w:lang w:eastAsia="ru-RU"/>
    </w:rPr>
  </w:style>
  <w:style w:type="paragraph" w:customStyle="1" w:styleId="CharCharCharCharCharCharCharCharCharCharCharChar">
    <w:name w:val="Char Char Char Char Char Char Char Char Char Char Char Char"/>
    <w:basedOn w:val="a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val="ru" w:eastAsia="ru-RU" w:bidi="ar-SA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val="ru" w:eastAsia="ru-RU"/>
    </w:rPr>
  </w:style>
  <w:style w:type="paragraph" w:styleId="af4">
    <w:name w:val="Normal (Web)"/>
    <w:aliases w:val="Обычный (веб) Знак Знак,Знак Знак Знак Знак,Обычный (веб) Знак Знак Знак,Знак Знак Знак1 Знак Знак Знак Знак Знак,Знак1,Знак Знак1"/>
    <w:basedOn w:val="a"/>
    <w:uiPriority w:val="99"/>
    <w:qFormat/>
    <w:rsid w:val="00096865"/>
    <w:pPr>
      <w:spacing w:before="100" w:beforeAutospacing="1" w:after="100" w:afterAutospacing="1"/>
    </w:pPr>
  </w:style>
  <w:style w:type="character" w:styleId="af5">
    <w:name w:val="Strong"/>
    <w:uiPriority w:val="22"/>
    <w:qFormat/>
    <w:rsid w:val="00096865"/>
    <w:rPr>
      <w:b/>
      <w:bCs/>
    </w:rPr>
  </w:style>
  <w:style w:type="character" w:styleId="af6">
    <w:name w:val="footnote reference"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  <w:lang w:val="ru"/>
    </w:rPr>
  </w:style>
  <w:style w:type="character" w:customStyle="1" w:styleId="20">
    <w:name w:val="Заголовок 2 Знак"/>
    <w:link w:val="2"/>
    <w:rsid w:val="007602A3"/>
    <w:rPr>
      <w:rFonts w:ascii="Arial LatArm" w:hAnsi="Arial LatArm"/>
      <w:b/>
      <w:color w:val="0000FF"/>
      <w:lang w:val="ru" w:eastAsia="ru-RU" w:bidi="ar-SA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  <w:lang w:val="ru"/>
    </w:rPr>
  </w:style>
  <w:style w:type="character" w:customStyle="1" w:styleId="40">
    <w:name w:val="Заголовок 4 Знак"/>
    <w:link w:val="4"/>
    <w:rsid w:val="007602A3"/>
    <w:rPr>
      <w:rFonts w:ascii="Arial LatArm" w:hAnsi="Arial LatArm"/>
      <w:i/>
      <w:sz w:val="18"/>
      <w:lang w:val="ru" w:eastAsia="en-US" w:bidi="ar-SA"/>
    </w:rPr>
  </w:style>
  <w:style w:type="character" w:customStyle="1" w:styleId="50">
    <w:name w:val="Заголовок 5 Знак"/>
    <w:link w:val="5"/>
    <w:rsid w:val="007602A3"/>
    <w:rPr>
      <w:rFonts w:ascii="Arial LatArm" w:hAnsi="Arial LatArm"/>
      <w:b/>
      <w:sz w:val="26"/>
      <w:lang w:val="ru" w:eastAsia="ru-RU" w:bidi="ar-SA"/>
    </w:rPr>
  </w:style>
  <w:style w:type="character" w:customStyle="1" w:styleId="60">
    <w:name w:val="Заголовок 6 Знак"/>
    <w:link w:val="6"/>
    <w:rsid w:val="007602A3"/>
    <w:rPr>
      <w:rFonts w:ascii="Arial LatArm" w:hAnsi="Arial LatArm"/>
      <w:b/>
      <w:color w:val="000000"/>
      <w:sz w:val="22"/>
      <w:lang w:val="ru" w:eastAsia="ru-RU" w:bidi="ar-SA"/>
    </w:rPr>
  </w:style>
  <w:style w:type="character" w:customStyle="1" w:styleId="CharChar16">
    <w:name w:val="Char Char16"/>
    <w:rsid w:val="007602A3"/>
    <w:rPr>
      <w:rFonts w:ascii="Times Armenian" w:hAnsi="Times Armenian"/>
      <w:b/>
      <w:lang w:val="ru"/>
    </w:rPr>
  </w:style>
  <w:style w:type="character" w:customStyle="1" w:styleId="CharChar15">
    <w:name w:val="Char Char15"/>
    <w:rsid w:val="007602A3"/>
    <w:rPr>
      <w:rFonts w:ascii="Times Armenian" w:hAnsi="Times Armenian"/>
      <w:i/>
      <w:lang w:val="ru"/>
    </w:rPr>
  </w:style>
  <w:style w:type="character" w:customStyle="1" w:styleId="90">
    <w:name w:val="Заголовок 9 Знак"/>
    <w:link w:val="9"/>
    <w:rsid w:val="007602A3"/>
    <w:rPr>
      <w:rFonts w:ascii="Times Armenian" w:hAnsi="Times Armenian"/>
      <w:b/>
      <w:color w:val="000000"/>
      <w:sz w:val="22"/>
      <w:lang w:val="ru" w:eastAsia="ru-RU" w:bidi="ar-SA"/>
    </w:rPr>
  </w:style>
  <w:style w:type="character" w:customStyle="1" w:styleId="CharChar13">
    <w:name w:val="Char Char13"/>
    <w:rsid w:val="007602A3"/>
    <w:rPr>
      <w:rFonts w:ascii="Arial Armenian" w:hAnsi="Arial Armenian"/>
      <w:lang w:val="ru"/>
    </w:rPr>
  </w:style>
  <w:style w:type="character" w:customStyle="1" w:styleId="24">
    <w:name w:val="Основной текст с отступом 2 Знак"/>
    <w:link w:val="23"/>
    <w:rsid w:val="007602A3"/>
    <w:rPr>
      <w:rFonts w:ascii="Baltica" w:hAnsi="Baltica"/>
      <w:lang w:val="ru" w:eastAsia="en-US" w:bidi="ar-SA"/>
    </w:rPr>
  </w:style>
  <w:style w:type="character" w:customStyle="1" w:styleId="22">
    <w:name w:val="Основной текст 2 Знак"/>
    <w:link w:val="21"/>
    <w:rsid w:val="007602A3"/>
    <w:rPr>
      <w:rFonts w:ascii="Arial LatArm" w:hAnsi="Arial LatArm"/>
      <w:lang w:val="ru" w:eastAsia="en-US" w:bidi="ar-SA"/>
    </w:rPr>
  </w:style>
  <w:style w:type="character" w:customStyle="1" w:styleId="ae">
    <w:name w:val="Верхний колонтитул Знак"/>
    <w:link w:val="ad"/>
    <w:rsid w:val="007602A3"/>
    <w:rPr>
      <w:lang w:val="ru" w:eastAsia="ru-RU" w:bidi="ar-SA"/>
    </w:rPr>
  </w:style>
  <w:style w:type="character" w:customStyle="1" w:styleId="34">
    <w:name w:val="Основной текст 3 Знак"/>
    <w:link w:val="33"/>
    <w:rsid w:val="007602A3"/>
    <w:rPr>
      <w:rFonts w:ascii="Arial LatArm" w:hAnsi="Arial LatArm"/>
      <w:lang w:val="ru" w:eastAsia="ru-RU" w:bidi="ar-SA"/>
    </w:rPr>
  </w:style>
  <w:style w:type="character" w:styleId="af7">
    <w:name w:val="annotation reference"/>
    <w:semiHidden/>
    <w:rsid w:val="007602A3"/>
    <w:rPr>
      <w:sz w:val="16"/>
      <w:szCs w:val="16"/>
    </w:rPr>
  </w:style>
  <w:style w:type="paragraph" w:styleId="af8">
    <w:name w:val="annotation text"/>
    <w:basedOn w:val="a"/>
    <w:semiHidden/>
    <w:rsid w:val="007602A3"/>
    <w:rPr>
      <w:rFonts w:ascii="Times Armenian" w:hAnsi="Times Armenian"/>
      <w:sz w:val="20"/>
      <w:szCs w:val="20"/>
      <w:lang w:eastAsia="ru-RU"/>
    </w:rPr>
  </w:style>
  <w:style w:type="paragraph" w:styleId="af9">
    <w:name w:val="annotation subject"/>
    <w:basedOn w:val="af8"/>
    <w:next w:val="af8"/>
    <w:semiHidden/>
    <w:rsid w:val="007602A3"/>
    <w:rPr>
      <w:b/>
      <w:bCs/>
    </w:rPr>
  </w:style>
  <w:style w:type="paragraph" w:styleId="afa">
    <w:name w:val="endnote text"/>
    <w:basedOn w:val="a"/>
    <w:semiHidden/>
    <w:rsid w:val="007602A3"/>
    <w:rPr>
      <w:rFonts w:ascii="Times Armenian" w:hAnsi="Times Armenian"/>
      <w:sz w:val="20"/>
      <w:szCs w:val="20"/>
      <w:lang w:eastAsia="ru-RU"/>
    </w:rPr>
  </w:style>
  <w:style w:type="character" w:styleId="afb">
    <w:name w:val="endnote reference"/>
    <w:semiHidden/>
    <w:rsid w:val="007602A3"/>
    <w:rPr>
      <w:vertAlign w:val="superscript"/>
    </w:rPr>
  </w:style>
  <w:style w:type="paragraph" w:styleId="afc">
    <w:name w:val="Document Map"/>
    <w:basedOn w:val="a"/>
    <w:semiHidden/>
    <w:rsid w:val="007602A3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paragraph" w:styleId="afd">
    <w:name w:val="Revision"/>
    <w:hidden/>
    <w:semiHidden/>
    <w:rsid w:val="007602A3"/>
    <w:rPr>
      <w:rFonts w:ascii="Times Armenian" w:hAnsi="Times Armenian"/>
      <w:sz w:val="24"/>
      <w:lang w:eastAsia="ru-RU"/>
    </w:rPr>
  </w:style>
  <w:style w:type="table" w:styleId="afe">
    <w:name w:val="Table Grid"/>
    <w:basedOn w:val="a1"/>
    <w:rsid w:val="007602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a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a"/>
    <w:rsid w:val="00EB6314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val="ru" w:eastAsia="ru-RU" w:bidi="ar-SA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val="ru" w:eastAsia="ru-RU" w:bidi="ar-SA"/>
    </w:rPr>
  </w:style>
  <w:style w:type="paragraph" w:styleId="aff">
    <w:name w:val="List Paragraph"/>
    <w:basedOn w:val="a"/>
    <w:link w:val="aff0"/>
    <w:uiPriority w:val="34"/>
    <w:qFormat/>
    <w:rsid w:val="00731D26"/>
    <w:pPr>
      <w:ind w:left="720"/>
    </w:pPr>
    <w:rPr>
      <w:rFonts w:ascii="Times Armenian" w:hAnsi="Times Armenian"/>
      <w:lang w:eastAsia="ru-RU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val="ru" w:eastAsia="ru-RU" w:bidi="ar-SA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val="ru" w:eastAsia="ru-RU" w:bidi="ar-SA"/>
    </w:rPr>
  </w:style>
  <w:style w:type="paragraph" w:styleId="aff1">
    <w:name w:val="Block Text"/>
    <w:basedOn w:val="a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</w:rPr>
  </w:style>
  <w:style w:type="paragraph" w:customStyle="1" w:styleId="BodyTextIndent22">
    <w:name w:val="Body Text Indent 2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  <w:lang w:eastAsia="ru-RU"/>
    </w:rPr>
  </w:style>
  <w:style w:type="paragraph" w:customStyle="1" w:styleId="Normal2">
    <w:name w:val="Normal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  <w:lang w:eastAsia="ru-RU"/>
    </w:rPr>
  </w:style>
  <w:style w:type="paragraph" w:customStyle="1" w:styleId="CharCharCharChar">
    <w:name w:val="Знак Знак Знак Char Char Char Char Знак Знак Знак"/>
    <w:basedOn w:val="a"/>
    <w:rsid w:val="00536BFB"/>
    <w:pPr>
      <w:widowControl w:val="0"/>
      <w:bidi/>
      <w:adjustRightInd w:val="0"/>
      <w:spacing w:after="160" w:line="240" w:lineRule="exact"/>
    </w:pPr>
    <w:rPr>
      <w:sz w:val="20"/>
      <w:szCs w:val="20"/>
      <w:lang w:eastAsia="ru-RU" w:bidi="he-IL"/>
    </w:rPr>
  </w:style>
  <w:style w:type="paragraph" w:customStyle="1" w:styleId="xl63">
    <w:name w:val="xl63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110">
    <w:name w:val="Указатель 11"/>
    <w:basedOn w:val="a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12">
    <w:name w:val="Указатель1"/>
    <w:basedOn w:val="a"/>
    <w:rsid w:val="00536BFB"/>
    <w:pPr>
      <w:suppressAutoHyphens/>
      <w:spacing w:line="100" w:lineRule="atLeast"/>
    </w:pPr>
    <w:rPr>
      <w:kern w:val="1"/>
      <w:sz w:val="20"/>
      <w:szCs w:val="20"/>
      <w:lang w:eastAsia="ar-SA"/>
    </w:rPr>
  </w:style>
  <w:style w:type="character" w:styleId="aff2">
    <w:name w:val="FollowedHyperlink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536BFB"/>
    <w:rPr>
      <w:rFonts w:ascii="Arial LatArm" w:hAnsi="Arial LatArm"/>
      <w:sz w:val="24"/>
      <w:lang w:val="ru" w:eastAsia="ru-RU" w:bidi="ar-SA"/>
    </w:rPr>
  </w:style>
  <w:style w:type="character" w:customStyle="1" w:styleId="af3">
    <w:name w:val="Текст сноски Знак"/>
    <w:link w:val="af2"/>
    <w:rsid w:val="008A0AF2"/>
    <w:rPr>
      <w:rFonts w:ascii="Times Armenian" w:hAnsi="Times Armenian"/>
      <w:lang w:val="ru" w:eastAsia="ru-RU"/>
    </w:rPr>
  </w:style>
  <w:style w:type="character" w:customStyle="1" w:styleId="CharChar">
    <w:name w:val="Char Char"/>
    <w:locked/>
    <w:rsid w:val="00630CC3"/>
    <w:rPr>
      <w:lang w:val="ru" w:eastAsia="en-US" w:bidi="ar-SA"/>
    </w:rPr>
  </w:style>
  <w:style w:type="paragraph" w:customStyle="1" w:styleId="Char3CharCharChar">
    <w:name w:val="Char3 Char Char Char"/>
    <w:basedOn w:val="a"/>
    <w:next w:val="a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</w:rPr>
  </w:style>
  <w:style w:type="character" w:customStyle="1" w:styleId="aff0">
    <w:name w:val="Абзац списка Знак"/>
    <w:link w:val="aff"/>
    <w:uiPriority w:val="34"/>
    <w:locked/>
    <w:rsid w:val="00DB3E17"/>
    <w:rPr>
      <w:rFonts w:ascii="Times Armenian" w:hAnsi="Times Armenian" w:cs="Times Armenian"/>
      <w:sz w:val="24"/>
      <w:szCs w:val="24"/>
      <w:lang w:val="ru" w:eastAsia="ru-RU"/>
    </w:rPr>
  </w:style>
  <w:style w:type="character" w:styleId="aff3">
    <w:name w:val="Emphasis"/>
    <w:qFormat/>
    <w:rsid w:val="00C91F69"/>
    <w:rPr>
      <w:i/>
      <w:iCs/>
    </w:rPr>
  </w:style>
  <w:style w:type="character" w:customStyle="1" w:styleId="32">
    <w:name w:val="Основной текст с отступом 3 Знак"/>
    <w:link w:val="31"/>
    <w:rsid w:val="006C3873"/>
    <w:rPr>
      <w:rFonts w:ascii="Times Armenian" w:hAnsi="Times Armenian"/>
    </w:rPr>
  </w:style>
  <w:style w:type="character" w:customStyle="1" w:styleId="UnresolvedMention1">
    <w:name w:val="Unresolved Mention1"/>
    <w:uiPriority w:val="99"/>
    <w:semiHidden/>
    <w:unhideWhenUsed/>
    <w:rsid w:val="007B3D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6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rmeps.am" TargetMode="External"/><Relationship Id="rId13" Type="http://schemas.openxmlformats.org/officeDocument/2006/relationships/hyperlink" Target="http://gnumner.am/website/images/original/e97e36cf.docx" TargetMode="External"/><Relationship Id="rId18" Type="http://schemas.openxmlformats.org/officeDocument/2006/relationships/hyperlink" Target="http://gnumner.am/website/images/original/e97e36cf.docx" TargetMode="External"/><Relationship Id="rId26" Type="http://schemas.openxmlformats.org/officeDocument/2006/relationships/hyperlink" Target="http://www.procurement.am" TargetMode="External"/><Relationship Id="rId3" Type="http://schemas.openxmlformats.org/officeDocument/2006/relationships/styles" Target="styles.xml"/><Relationship Id="rId21" Type="http://schemas.openxmlformats.org/officeDocument/2006/relationships/hyperlink" Target="http://gnumner.am/website/images/original/e97e36cf.docx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gnumner.am/website/images/original/e97e36cf.docx" TargetMode="External"/><Relationship Id="rId17" Type="http://schemas.openxmlformats.org/officeDocument/2006/relationships/hyperlink" Target="http://gnumner.am/website/images/original/e97e36cf.docx" TargetMode="External"/><Relationship Id="rId25" Type="http://schemas.openxmlformats.org/officeDocument/2006/relationships/hyperlink" Target="http://gnumner.am/website/images/original/%D5%88%D5%92%D5%82%D4%B5%D5%91%D5%88%D5%92%D5%85%D5%91.docx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gnumner.am/website/images/original/e97e36cf.docx" TargetMode="External"/><Relationship Id="rId20" Type="http://schemas.openxmlformats.org/officeDocument/2006/relationships/hyperlink" Target="http://gnumner.am/website/images/original/e97e36cf.docx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gnumner.am/website/images/original/e97e36cf.docx" TargetMode="External"/><Relationship Id="rId24" Type="http://schemas.openxmlformats.org/officeDocument/2006/relationships/hyperlink" Target="http://gnumner.am/hy/page/ughecuycner_dzernarkner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gnumner.am/website/images/original/e97e36cf.docx" TargetMode="External"/><Relationship Id="rId23" Type="http://schemas.openxmlformats.org/officeDocument/2006/relationships/hyperlink" Target="http://gnumner.am/website/images/original/e97e36cf.docx" TargetMode="External"/><Relationship Id="rId28" Type="http://schemas.openxmlformats.org/officeDocument/2006/relationships/hyperlink" Target="https://ru.wikipedia.org/wiki/Standard_%26_Poor%E2%80%99s" TargetMode="External"/><Relationship Id="rId10" Type="http://schemas.openxmlformats.org/officeDocument/2006/relationships/hyperlink" Target="http://gnumner.am/website/images/original/e97e36cf.docx" TargetMode="External"/><Relationship Id="rId19" Type="http://schemas.openxmlformats.org/officeDocument/2006/relationships/hyperlink" Target="http://gnumner.am/website/images/original/e97e36cf.docx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rocurement.am" TargetMode="External"/><Relationship Id="rId14" Type="http://schemas.openxmlformats.org/officeDocument/2006/relationships/hyperlink" Target="http://gnumner.am/website/images/original/e97e36cf.docx" TargetMode="External"/><Relationship Id="rId22" Type="http://schemas.openxmlformats.org/officeDocument/2006/relationships/hyperlink" Target="http://gnumner.am/website/images/original/e97e36cf.docx" TargetMode="External"/><Relationship Id="rId27" Type="http://schemas.openxmlformats.org/officeDocument/2006/relationships/hyperlink" Target="http://gnumner.am/hy/page/ughecuycner_dzernarkner/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8C7BEC-B40C-446F-9E52-30885F4E1E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1575</TotalTime>
  <Pages>70</Pages>
  <Words>21548</Words>
  <Characters>122826</Characters>
  <Application>Microsoft Office Word</Application>
  <DocSecurity>0</DocSecurity>
  <Lines>1023</Lines>
  <Paragraphs>288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144086</CharactersWithSpaces>
  <SharedDoc>false</SharedDoc>
  <HLinks>
    <vt:vector size="90" baseType="variant">
      <vt:variant>
        <vt:i4>8061043</vt:i4>
      </vt:variant>
      <vt:variant>
        <vt:i4>39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36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33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30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1441793</vt:i4>
      </vt:variant>
      <vt:variant>
        <vt:i4>27</vt:i4>
      </vt:variant>
      <vt:variant>
        <vt:i4>0</vt:i4>
      </vt:variant>
      <vt:variant>
        <vt:i4>5</vt:i4>
      </vt:variant>
      <vt:variant>
        <vt:lpwstr>https://ru.wikipedia.org/wiki/Standard_%26_Poor%E2%80%99s</vt:lpwstr>
      </vt:variant>
      <vt:variant>
        <vt:lpwstr/>
      </vt:variant>
      <vt:variant>
        <vt:i4>4980853</vt:i4>
      </vt:variant>
      <vt:variant>
        <vt:i4>24</vt:i4>
      </vt:variant>
      <vt:variant>
        <vt:i4>0</vt:i4>
      </vt:variant>
      <vt:variant>
        <vt:i4>5</vt:i4>
      </vt:variant>
      <vt:variant>
        <vt:lpwstr>http://gnumner.am/hy/page/ughecuycner_dzernarkner/</vt:lpwstr>
      </vt:variant>
      <vt:variant>
        <vt:lpwstr/>
      </vt:variant>
      <vt:variant>
        <vt:i4>655442</vt:i4>
      </vt:variant>
      <vt:variant>
        <vt:i4>21</vt:i4>
      </vt:variant>
      <vt:variant>
        <vt:i4>0</vt:i4>
      </vt:variant>
      <vt:variant>
        <vt:i4>5</vt:i4>
      </vt:variant>
      <vt:variant>
        <vt:lpwstr>http://gnumner.am/website/images/original/%D5%88%D5%92%D5%82%D4%B5%D5%91%D5%88%D5%92%D5%85%D5%91.docx</vt:lpwstr>
      </vt:variant>
      <vt:variant>
        <vt:lpwstr/>
      </vt:variant>
      <vt:variant>
        <vt:i4>8061043</vt:i4>
      </vt:variant>
      <vt:variant>
        <vt:i4>18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4980853</vt:i4>
      </vt:variant>
      <vt:variant>
        <vt:i4>15</vt:i4>
      </vt:variant>
      <vt:variant>
        <vt:i4>0</vt:i4>
      </vt:variant>
      <vt:variant>
        <vt:i4>5</vt:i4>
      </vt:variant>
      <vt:variant>
        <vt:lpwstr>http://gnumner.am/hy/page/ughecuycner_dzernarkner/</vt:lpwstr>
      </vt:variant>
      <vt:variant>
        <vt:lpwstr/>
      </vt:variant>
      <vt:variant>
        <vt:i4>7667747</vt:i4>
      </vt:variant>
      <vt:variant>
        <vt:i4>12</vt:i4>
      </vt:variant>
      <vt:variant>
        <vt:i4>0</vt:i4>
      </vt:variant>
      <vt:variant>
        <vt:i4>5</vt:i4>
      </vt:variant>
      <vt:variant>
        <vt:lpwstr>http://gnumner.am/website/images/original/e97e36cf.docx</vt:lpwstr>
      </vt:variant>
      <vt:variant>
        <vt:lpwstr/>
      </vt:variant>
      <vt:variant>
        <vt:i4>8061043</vt:i4>
      </vt:variant>
      <vt:variant>
        <vt:i4>9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1310805</vt:i4>
      </vt:variant>
      <vt:variant>
        <vt:i4>6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1310805</vt:i4>
      </vt:variant>
      <vt:variant>
        <vt:i4>3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1310805</vt:i4>
      </vt:variant>
      <vt:variant>
        <vt:i4>0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1441793</vt:i4>
      </vt:variant>
      <vt:variant>
        <vt:i4>0</vt:i4>
      </vt:variant>
      <vt:variant>
        <vt:i4>0</vt:i4>
      </vt:variant>
      <vt:variant>
        <vt:i4>5</vt:i4>
      </vt:variant>
      <vt:variant>
        <vt:lpwstr>https://ru.wikipedia.org/wiki/Standard_%26_Poor%E2%80%99s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H.Avetisyan</dc:creator>
  <cp:keywords>https:/mul2-minfin.gov.am/tasks/543902/oneclick/Apranq_elektronayin 27.10.docx?token=2a57815d15ac5eec2899fb6a97ac5ed5</cp:keywords>
  <cp:lastModifiedBy>RePack by Diakov</cp:lastModifiedBy>
  <cp:revision>173</cp:revision>
  <cp:lastPrinted>2018-02-16T07:12:00Z</cp:lastPrinted>
  <dcterms:created xsi:type="dcterms:W3CDTF">2023-06-29T08:11:00Z</dcterms:created>
  <dcterms:modified xsi:type="dcterms:W3CDTF">2024-09-19T11:05:00Z</dcterms:modified>
</cp:coreProperties>
</file>